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5D8" w:rsidRDefault="00CA55D8" w:rsidP="00C6136A">
      <w:pPr>
        <w:pStyle w:val="Header"/>
        <w:tabs>
          <w:tab w:val="left" w:pos="4140"/>
          <w:tab w:val="left" w:pos="4230"/>
        </w:tabs>
      </w:pPr>
    </w:p>
    <w:p w:rsidR="0073404F" w:rsidRDefault="0073404F" w:rsidP="002711BC">
      <w:pPr>
        <w:jc w:val="right"/>
        <w:rPr>
          <w:rFonts w:ascii="Arial" w:hAnsi="Arial" w:cs="Arial"/>
          <w:b/>
          <w:i/>
          <w:color w:val="FF0000"/>
        </w:rPr>
      </w:pPr>
    </w:p>
    <w:p w:rsidR="002711BC" w:rsidRPr="00102DA7" w:rsidRDefault="002711BC" w:rsidP="002711BC">
      <w:pPr>
        <w:jc w:val="right"/>
        <w:rPr>
          <w:rFonts w:ascii="Arial" w:hAnsi="Arial" w:cs="Arial"/>
          <w:b/>
          <w:i/>
        </w:rPr>
      </w:pPr>
      <w:r w:rsidRPr="00102DA7">
        <w:rPr>
          <w:rFonts w:ascii="Arial" w:hAnsi="Arial" w:cs="Arial"/>
          <w:b/>
          <w:i/>
        </w:rPr>
        <w:t xml:space="preserve">Anexa </w:t>
      </w:r>
      <w:r w:rsidR="00102DA7" w:rsidRPr="00102DA7">
        <w:rPr>
          <w:rFonts w:ascii="Arial" w:hAnsi="Arial" w:cs="Arial"/>
          <w:b/>
          <w:i/>
        </w:rPr>
        <w:t>4</w:t>
      </w:r>
    </w:p>
    <w:p w:rsidR="007E4C46" w:rsidRDefault="007E4C46" w:rsidP="007E4C46">
      <w:pPr>
        <w:jc w:val="center"/>
        <w:rPr>
          <w:rFonts w:ascii="Arial" w:hAnsi="Arial" w:cs="Arial"/>
          <w:b/>
        </w:rPr>
      </w:pPr>
      <w:r w:rsidRPr="00CA45DE">
        <w:rPr>
          <w:rFonts w:ascii="Arial" w:hAnsi="Arial" w:cs="Arial"/>
          <w:b/>
        </w:rPr>
        <w:t xml:space="preserve">DECLARATIE PE PROPRIA RASPUNDERE A BENEFICIARULUI </w:t>
      </w:r>
    </w:p>
    <w:p w:rsidR="007E4C46" w:rsidRDefault="007E4C46" w:rsidP="007E4C46">
      <w:pPr>
        <w:jc w:val="center"/>
        <w:rPr>
          <w:rFonts w:ascii="Arial" w:hAnsi="Arial" w:cs="Arial"/>
          <w:b/>
        </w:rPr>
      </w:pPr>
      <w:r w:rsidRPr="00CA45DE">
        <w:rPr>
          <w:rFonts w:ascii="Arial" w:hAnsi="Arial" w:cs="Arial"/>
          <w:b/>
        </w:rPr>
        <w:t>DE RAPORTARE CATRE GAL</w:t>
      </w:r>
    </w:p>
    <w:p w:rsidR="008F7F6A" w:rsidRDefault="008F7F6A" w:rsidP="007E4C46">
      <w:pPr>
        <w:jc w:val="center"/>
        <w:rPr>
          <w:rFonts w:ascii="Arial" w:hAnsi="Arial" w:cs="Arial"/>
          <w:b/>
        </w:rPr>
      </w:pPr>
    </w:p>
    <w:p w:rsidR="007E4C46" w:rsidRDefault="007E4C46" w:rsidP="002711BC">
      <w:pPr>
        <w:spacing w:after="0" w:line="360" w:lineRule="auto"/>
        <w:jc w:val="both"/>
        <w:rPr>
          <w:rFonts w:ascii="Arial" w:hAnsi="Arial" w:cs="Arial"/>
        </w:rPr>
      </w:pPr>
      <w:r w:rsidRPr="00CA45DE">
        <w:rPr>
          <w:rFonts w:ascii="Arial" w:hAnsi="Arial" w:cs="Arial"/>
        </w:rPr>
        <w:t>Subsemnatul (nume, prenume)</w:t>
      </w:r>
      <w:r>
        <w:rPr>
          <w:rFonts w:ascii="Arial" w:hAnsi="Arial" w:cs="Arial"/>
        </w:rPr>
        <w:t xml:space="preserve">______________________________________________, posesor al CI/B.I. seria ____, nr_____________________, CNP________________________, eliberat de __________________________________, cu domiciliul in ___________________, nr _____, bl______, ap_____, et_______, sc_______, jud </w:t>
      </w:r>
      <w:r w:rsidR="003C3292">
        <w:rPr>
          <w:rFonts w:ascii="Arial" w:hAnsi="Arial" w:cs="Arial"/>
        </w:rPr>
        <w:t xml:space="preserve">Bacau </w:t>
      </w:r>
      <w:bookmarkStart w:id="0" w:name="_GoBack"/>
      <w:bookmarkEnd w:id="0"/>
      <w:r>
        <w:rPr>
          <w:rFonts w:ascii="Arial" w:hAnsi="Arial" w:cs="Arial"/>
        </w:rPr>
        <w:t xml:space="preserve">in calitate de reprezentant legal al _________________________________________________, solicitant al finantarii </w:t>
      </w:r>
      <w:r w:rsidR="007167B8">
        <w:rPr>
          <w:rFonts w:ascii="Arial" w:hAnsi="Arial" w:cs="Arial"/>
        </w:rPr>
        <w:t xml:space="preserve">prin intermediul ASOCIATIEI </w:t>
      </w:r>
      <w:r>
        <w:rPr>
          <w:rFonts w:ascii="Arial" w:hAnsi="Arial" w:cs="Arial"/>
        </w:rPr>
        <w:t xml:space="preserve">GAL </w:t>
      </w:r>
      <w:r w:rsidR="00F83979">
        <w:rPr>
          <w:rFonts w:ascii="Arial" w:hAnsi="Arial" w:cs="Arial"/>
        </w:rPr>
        <w:t>DELT DUNĂRII</w:t>
      </w:r>
      <w:r w:rsidR="00102DA7">
        <w:rPr>
          <w:rFonts w:ascii="Arial" w:hAnsi="Arial" w:cs="Arial"/>
        </w:rPr>
        <w:t xml:space="preserve"> </w:t>
      </w:r>
      <w:r w:rsidR="00D57F54">
        <w:rPr>
          <w:rFonts w:ascii="Arial" w:hAnsi="Arial" w:cs="Arial"/>
        </w:rPr>
        <w:t xml:space="preserve">, </w:t>
      </w:r>
      <w:r>
        <w:rPr>
          <w:rFonts w:ascii="Arial" w:hAnsi="Arial" w:cs="Arial"/>
        </w:rPr>
        <w:t>pentru Masura ____________________________________________, proiectul cu titlul ______________________________________________________________</w:t>
      </w:r>
      <w:r w:rsidR="007167B8">
        <w:rPr>
          <w:rFonts w:ascii="Arial" w:hAnsi="Arial" w:cs="Arial"/>
        </w:rPr>
        <w:t>______________</w:t>
      </w:r>
      <w:r>
        <w:rPr>
          <w:rFonts w:ascii="Arial" w:hAnsi="Arial" w:cs="Arial"/>
        </w:rPr>
        <w:t>, ma angajez ca:</w:t>
      </w:r>
    </w:p>
    <w:p w:rsidR="002711BC" w:rsidRDefault="002711BC" w:rsidP="002711BC">
      <w:pPr>
        <w:spacing w:after="0" w:line="360" w:lineRule="auto"/>
        <w:jc w:val="both"/>
        <w:rPr>
          <w:rFonts w:ascii="Arial" w:hAnsi="Arial" w:cs="Arial"/>
        </w:rPr>
      </w:pPr>
    </w:p>
    <w:p w:rsidR="007E4C46" w:rsidRDefault="007E4C46" w:rsidP="002711BC">
      <w:pPr>
        <w:pStyle w:val="ListParagraph"/>
        <w:numPr>
          <w:ilvl w:val="0"/>
          <w:numId w:val="1"/>
        </w:numPr>
        <w:spacing w:after="0" w:line="360" w:lineRule="auto"/>
        <w:jc w:val="both"/>
        <w:rPr>
          <w:rFonts w:ascii="Arial" w:hAnsi="Arial" w:cs="Arial"/>
        </w:rPr>
      </w:pPr>
      <w:r>
        <w:rPr>
          <w:rFonts w:ascii="Arial" w:hAnsi="Arial" w:cs="Arial"/>
        </w:rPr>
        <w:t xml:space="preserve">dupa ce proiectul depus de mine va fi selectat si voi semna Contractul de Finantare cu AFIR, voi raporta catre </w:t>
      </w:r>
      <w:r w:rsidR="000E2492">
        <w:rPr>
          <w:rFonts w:ascii="Arial" w:hAnsi="Arial" w:cs="Arial"/>
        </w:rPr>
        <w:t xml:space="preserve">ASOCIATIA </w:t>
      </w:r>
      <w:r>
        <w:rPr>
          <w:rFonts w:ascii="Arial" w:hAnsi="Arial" w:cs="Arial"/>
        </w:rPr>
        <w:t>GAL</w:t>
      </w:r>
      <w:r w:rsidR="002711BC">
        <w:rPr>
          <w:rFonts w:ascii="Arial" w:hAnsi="Arial" w:cs="Arial"/>
        </w:rPr>
        <w:t xml:space="preserve"> </w:t>
      </w:r>
      <w:r w:rsidR="00F83979">
        <w:rPr>
          <w:rFonts w:ascii="Arial" w:hAnsi="Arial" w:cs="Arial"/>
        </w:rPr>
        <w:t>DELTA DUNĂRII</w:t>
      </w:r>
      <w:r w:rsidR="002711BC">
        <w:rPr>
          <w:rFonts w:ascii="Arial" w:hAnsi="Arial" w:cs="Arial"/>
        </w:rPr>
        <w:t xml:space="preserve"> </w:t>
      </w:r>
      <w:r>
        <w:rPr>
          <w:rFonts w:ascii="Arial" w:hAnsi="Arial" w:cs="Arial"/>
        </w:rPr>
        <w:t>toate platile care vor fi efectuate de AFIR catre mine, in calitate de beneficiar;</w:t>
      </w:r>
    </w:p>
    <w:p w:rsidR="007E4C46" w:rsidRDefault="007E4C46" w:rsidP="002711BC">
      <w:pPr>
        <w:pStyle w:val="ListParagraph"/>
        <w:numPr>
          <w:ilvl w:val="0"/>
          <w:numId w:val="1"/>
        </w:numPr>
        <w:spacing w:after="0" w:line="360" w:lineRule="auto"/>
        <w:jc w:val="both"/>
        <w:rPr>
          <w:rFonts w:ascii="Arial" w:hAnsi="Arial" w:cs="Arial"/>
        </w:rPr>
      </w:pPr>
      <w:r>
        <w:rPr>
          <w:rFonts w:ascii="Arial" w:hAnsi="Arial" w:cs="Arial"/>
        </w:rPr>
        <w:t>sa realizez aceasta raportare dupa primirea de la CRFIR a Notificarii beneficiarului cu privire la confirmarea platii in maximum 5 zile lucratoare de la efectuarea platii</w:t>
      </w:r>
    </w:p>
    <w:p w:rsidR="008F7F6A" w:rsidRPr="00A536EC" w:rsidRDefault="008F7F6A" w:rsidP="008F7F6A">
      <w:pPr>
        <w:numPr>
          <w:ilvl w:val="0"/>
          <w:numId w:val="1"/>
        </w:numPr>
        <w:spacing w:after="0" w:line="360" w:lineRule="auto"/>
        <w:jc w:val="both"/>
        <w:rPr>
          <w:rFonts w:ascii="Arial" w:eastAsia="Times New Roman" w:hAnsi="Arial" w:cs="Arial"/>
          <w:lang w:val="ro-RO"/>
        </w:rPr>
      </w:pPr>
      <w:r w:rsidRPr="00A536EC">
        <w:rPr>
          <w:rFonts w:ascii="Arial" w:eastAsia="Times New Roman" w:hAnsi="Arial" w:cs="Arial"/>
          <w:lang w:val="ro-RO"/>
        </w:rPr>
        <w:t>să raportez pe întreaga perioadă de valabilitate și monitorizare  a contractului de finanțare, orice document sau informație în măsură să ajute la colectarea datelor referitoare la indicatorii de monitorizare aferenți proiectului.</w:t>
      </w:r>
    </w:p>
    <w:p w:rsidR="002711BC" w:rsidRDefault="002711BC" w:rsidP="002711BC">
      <w:pPr>
        <w:spacing w:after="0" w:line="360" w:lineRule="auto"/>
        <w:jc w:val="both"/>
        <w:rPr>
          <w:rFonts w:ascii="Arial" w:hAnsi="Arial" w:cs="Arial"/>
        </w:rPr>
      </w:pPr>
    </w:p>
    <w:p w:rsidR="007E4C46" w:rsidRDefault="007E4C46" w:rsidP="002711BC">
      <w:pPr>
        <w:spacing w:after="0" w:line="360" w:lineRule="auto"/>
        <w:jc w:val="both"/>
        <w:rPr>
          <w:rFonts w:ascii="Arial" w:hAnsi="Arial" w:cs="Arial"/>
        </w:rPr>
      </w:pPr>
      <w:r>
        <w:rPr>
          <w:rFonts w:ascii="Arial" w:hAnsi="Arial" w:cs="Arial"/>
        </w:rPr>
        <w:t>Imi asum faptul ca in situatia in care se constata ca aceasta declaratie nu este conform cu realitatea, ca persoana semnatara, sunt pasibila de incalcarea prevederilor legislatiei privind falsul in declaratii.</w:t>
      </w:r>
    </w:p>
    <w:p w:rsidR="008F7F6A" w:rsidRDefault="008F7F6A" w:rsidP="007E4C46">
      <w:pPr>
        <w:jc w:val="both"/>
        <w:rPr>
          <w:rFonts w:ascii="Arial" w:hAnsi="Arial" w:cs="Arial"/>
        </w:rPr>
      </w:pPr>
    </w:p>
    <w:p w:rsidR="007E4C46" w:rsidRDefault="007E4C46" w:rsidP="007E4C46">
      <w:pPr>
        <w:jc w:val="both"/>
        <w:rPr>
          <w:rFonts w:ascii="Arial" w:hAnsi="Arial" w:cs="Arial"/>
        </w:rPr>
      </w:pPr>
      <w:r>
        <w:rPr>
          <w:rFonts w:ascii="Arial" w:hAnsi="Arial" w:cs="Arial"/>
        </w:rPr>
        <w:t>DATA______________________________</w:t>
      </w:r>
    </w:p>
    <w:p w:rsidR="007E4C46" w:rsidRDefault="007E4C46" w:rsidP="007E4C46">
      <w:pPr>
        <w:jc w:val="both"/>
        <w:rPr>
          <w:rFonts w:ascii="Arial" w:hAnsi="Arial" w:cs="Arial"/>
        </w:rPr>
      </w:pPr>
      <w:r>
        <w:rPr>
          <w:rFonts w:ascii="Arial" w:hAnsi="Arial" w:cs="Arial"/>
        </w:rPr>
        <w:t>SEMNATURA_______________________</w:t>
      </w:r>
    </w:p>
    <w:p w:rsidR="009937CB" w:rsidRDefault="007E4C46" w:rsidP="001D78E0">
      <w:pPr>
        <w:jc w:val="both"/>
      </w:pPr>
      <w:r>
        <w:rPr>
          <w:rFonts w:ascii="Arial" w:hAnsi="Arial" w:cs="Arial"/>
        </w:rPr>
        <w:t>STAMPILA, dupa caz</w:t>
      </w:r>
    </w:p>
    <w:sectPr w:rsidR="009937CB" w:rsidSect="0073404F">
      <w:pgSz w:w="12240" w:h="15840"/>
      <w:pgMar w:top="270" w:right="1440" w:bottom="990" w:left="1440" w:header="117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138" w:rsidRDefault="00547138" w:rsidP="007E4C46">
      <w:pPr>
        <w:spacing w:after="0" w:line="240" w:lineRule="auto"/>
      </w:pPr>
      <w:r>
        <w:separator/>
      </w:r>
    </w:p>
  </w:endnote>
  <w:endnote w:type="continuationSeparator" w:id="0">
    <w:p w:rsidR="00547138" w:rsidRDefault="00547138" w:rsidP="007E4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138" w:rsidRDefault="00547138" w:rsidP="007E4C46">
      <w:pPr>
        <w:spacing w:after="0" w:line="240" w:lineRule="auto"/>
      </w:pPr>
      <w:r>
        <w:separator/>
      </w:r>
    </w:p>
  </w:footnote>
  <w:footnote w:type="continuationSeparator" w:id="0">
    <w:p w:rsidR="00547138" w:rsidRDefault="00547138" w:rsidP="007E4C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7E4C46"/>
    <w:rsid w:val="0001281A"/>
    <w:rsid w:val="00031F57"/>
    <w:rsid w:val="000E2492"/>
    <w:rsid w:val="000E5D54"/>
    <w:rsid w:val="00102DA7"/>
    <w:rsid w:val="001D78E0"/>
    <w:rsid w:val="00255623"/>
    <w:rsid w:val="002711BC"/>
    <w:rsid w:val="003C3292"/>
    <w:rsid w:val="003E28B0"/>
    <w:rsid w:val="00405F71"/>
    <w:rsid w:val="00435D5C"/>
    <w:rsid w:val="00547138"/>
    <w:rsid w:val="00680F31"/>
    <w:rsid w:val="006F3CE0"/>
    <w:rsid w:val="007167B8"/>
    <w:rsid w:val="0073404F"/>
    <w:rsid w:val="00781034"/>
    <w:rsid w:val="007C0ABB"/>
    <w:rsid w:val="007E4C46"/>
    <w:rsid w:val="00876F7A"/>
    <w:rsid w:val="008F7F6A"/>
    <w:rsid w:val="009937CB"/>
    <w:rsid w:val="00A30233"/>
    <w:rsid w:val="00A536EC"/>
    <w:rsid w:val="00A81D95"/>
    <w:rsid w:val="00B1792D"/>
    <w:rsid w:val="00BF7A49"/>
    <w:rsid w:val="00C6136A"/>
    <w:rsid w:val="00C61BBD"/>
    <w:rsid w:val="00CA55D8"/>
    <w:rsid w:val="00D518ED"/>
    <w:rsid w:val="00D57F54"/>
    <w:rsid w:val="00E25D35"/>
    <w:rsid w:val="00F83979"/>
    <w:rsid w:val="00FF04B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242</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Paul</cp:lastModifiedBy>
  <cp:revision>20</cp:revision>
  <dcterms:created xsi:type="dcterms:W3CDTF">2017-06-12T07:46:00Z</dcterms:created>
  <dcterms:modified xsi:type="dcterms:W3CDTF">2020-09-14T10:23:00Z</dcterms:modified>
</cp:coreProperties>
</file>