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1FDFF6" w14:textId="77777777" w:rsidR="00BD35D5" w:rsidRDefault="00000000">
      <w:pPr>
        <w:pStyle w:val="BodyText"/>
        <w:ind w:left="518"/>
        <w:rPr>
          <w:rFonts w:ascii="Times New Roman"/>
          <w:sz w:val="20"/>
        </w:rPr>
      </w:pPr>
      <w:r>
        <w:rPr>
          <w:rFonts w:ascii="Times New Roman"/>
          <w:noProof/>
          <w:sz w:val="20"/>
        </w:rPr>
        <w:drawing>
          <wp:inline distT="0" distB="0" distL="0" distR="0" wp14:anchorId="7A4C707E" wp14:editId="6184957F">
            <wp:extent cx="5816810" cy="644271"/>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5816810" cy="644271"/>
                    </a:xfrm>
                    <a:prstGeom prst="rect">
                      <a:avLst/>
                    </a:prstGeom>
                  </pic:spPr>
                </pic:pic>
              </a:graphicData>
            </a:graphic>
          </wp:inline>
        </w:drawing>
      </w:r>
    </w:p>
    <w:p w14:paraId="13DFCC31" w14:textId="77777777" w:rsidR="00BD35D5" w:rsidRDefault="00BD35D5">
      <w:pPr>
        <w:pStyle w:val="BodyText"/>
        <w:rPr>
          <w:rFonts w:ascii="Times New Roman"/>
          <w:sz w:val="20"/>
        </w:rPr>
      </w:pPr>
    </w:p>
    <w:p w14:paraId="0BA935E4" w14:textId="77777777" w:rsidR="00BD35D5" w:rsidRDefault="00BD35D5">
      <w:pPr>
        <w:pStyle w:val="BodyText"/>
        <w:rPr>
          <w:rFonts w:ascii="Times New Roman"/>
          <w:sz w:val="20"/>
        </w:rPr>
      </w:pPr>
    </w:p>
    <w:p w14:paraId="7585273E" w14:textId="77777777" w:rsidR="00BD35D5" w:rsidRDefault="00BD35D5">
      <w:pPr>
        <w:pStyle w:val="BodyText"/>
        <w:rPr>
          <w:rFonts w:ascii="Times New Roman"/>
          <w:sz w:val="20"/>
        </w:rPr>
      </w:pPr>
    </w:p>
    <w:p w14:paraId="103F774D" w14:textId="77777777" w:rsidR="00BD35D5" w:rsidRDefault="00BD35D5">
      <w:pPr>
        <w:pStyle w:val="BodyText"/>
        <w:spacing w:before="2"/>
        <w:rPr>
          <w:rFonts w:ascii="Times New Roman"/>
          <w:sz w:val="20"/>
        </w:rPr>
      </w:pPr>
    </w:p>
    <w:p w14:paraId="6DD08F86" w14:textId="77777777" w:rsidR="00BD35D5" w:rsidRDefault="00000000">
      <w:pPr>
        <w:pStyle w:val="Heading2"/>
        <w:tabs>
          <w:tab w:val="left" w:pos="3179"/>
          <w:tab w:val="left" w:pos="9421"/>
        </w:tabs>
        <w:spacing w:before="101"/>
        <w:ind w:left="0" w:right="326"/>
        <w:jc w:val="center"/>
      </w:pPr>
      <w:r>
        <w:rPr>
          <w:shd w:val="clear" w:color="auto" w:fill="FFC000"/>
        </w:rPr>
        <w:t xml:space="preserve"> </w:t>
      </w:r>
      <w:r>
        <w:rPr>
          <w:shd w:val="clear" w:color="auto" w:fill="FFC000"/>
        </w:rPr>
        <w:tab/>
        <w:t>FIȘĂ</w:t>
      </w:r>
      <w:r>
        <w:rPr>
          <w:spacing w:val="-3"/>
          <w:shd w:val="clear" w:color="auto" w:fill="FFC000"/>
        </w:rPr>
        <w:t xml:space="preserve"> </w:t>
      </w:r>
      <w:r>
        <w:rPr>
          <w:shd w:val="clear" w:color="auto" w:fill="FFC000"/>
        </w:rPr>
        <w:t>GENERALĂ</w:t>
      </w:r>
      <w:r>
        <w:rPr>
          <w:spacing w:val="-2"/>
          <w:shd w:val="clear" w:color="auto" w:fill="FFC000"/>
        </w:rPr>
        <w:t xml:space="preserve"> </w:t>
      </w:r>
      <w:r>
        <w:rPr>
          <w:shd w:val="clear" w:color="auto" w:fill="FFC000"/>
        </w:rPr>
        <w:t>DE</w:t>
      </w:r>
      <w:r>
        <w:rPr>
          <w:spacing w:val="-3"/>
          <w:shd w:val="clear" w:color="auto" w:fill="FFC000"/>
        </w:rPr>
        <w:t xml:space="preserve"> </w:t>
      </w:r>
      <w:r>
        <w:rPr>
          <w:shd w:val="clear" w:color="auto" w:fill="FFC000"/>
        </w:rPr>
        <w:t>EVALUARE</w:t>
      </w:r>
      <w:r>
        <w:rPr>
          <w:shd w:val="clear" w:color="auto" w:fill="FFC000"/>
        </w:rPr>
        <w:tab/>
      </w:r>
    </w:p>
    <w:p w14:paraId="751EFD9D" w14:textId="77777777" w:rsidR="00BD35D5" w:rsidRDefault="00BD35D5">
      <w:pPr>
        <w:pStyle w:val="BodyText"/>
        <w:spacing w:before="7"/>
        <w:rPr>
          <w:b/>
          <w:sz w:val="20"/>
        </w:rPr>
      </w:pPr>
    </w:p>
    <w:p w14:paraId="40F46CA4" w14:textId="77777777" w:rsidR="00BD35D5" w:rsidRDefault="00000000">
      <w:pPr>
        <w:ind w:right="328"/>
        <w:jc w:val="center"/>
        <w:rPr>
          <w:b/>
        </w:rPr>
      </w:pPr>
      <w:r>
        <w:rPr>
          <w:b/>
        </w:rPr>
        <w:t>-formular</w:t>
      </w:r>
      <w:r>
        <w:rPr>
          <w:b/>
          <w:spacing w:val="1"/>
        </w:rPr>
        <w:t xml:space="preserve"> </w:t>
      </w:r>
      <w:r>
        <w:rPr>
          <w:b/>
        </w:rPr>
        <w:t>CES</w:t>
      </w:r>
      <w:r>
        <w:rPr>
          <w:b/>
          <w:spacing w:val="-3"/>
        </w:rPr>
        <w:t xml:space="preserve"> </w:t>
      </w:r>
      <w:r>
        <w:rPr>
          <w:b/>
        </w:rPr>
        <w:t>M3/6A</w:t>
      </w:r>
    </w:p>
    <w:p w14:paraId="7BF8AC1C" w14:textId="77777777" w:rsidR="00BD35D5" w:rsidRDefault="00BD35D5">
      <w:pPr>
        <w:pStyle w:val="BodyText"/>
        <w:rPr>
          <w:b/>
          <w:sz w:val="26"/>
        </w:rPr>
      </w:pPr>
    </w:p>
    <w:p w14:paraId="0DEFBAE4" w14:textId="77777777" w:rsidR="00BD35D5" w:rsidRDefault="00000000">
      <w:pPr>
        <w:pStyle w:val="BodyText"/>
        <w:tabs>
          <w:tab w:val="left" w:pos="9728"/>
          <w:tab w:val="left" w:pos="9762"/>
          <w:tab w:val="left" w:pos="9795"/>
        </w:tabs>
        <w:spacing w:before="191" w:line="360" w:lineRule="auto"/>
        <w:ind w:left="518" w:right="920"/>
        <w:rPr>
          <w:i/>
        </w:rPr>
      </w:pPr>
      <w:r>
        <w:t>Denumire</w:t>
      </w:r>
      <w:r>
        <w:rPr>
          <w:spacing w:val="-11"/>
        </w:rPr>
        <w:t xml:space="preserve"> </w:t>
      </w:r>
      <w:r>
        <w:t>solicitant:</w:t>
      </w:r>
      <w:r>
        <w:rPr>
          <w:u w:val="single"/>
        </w:rPr>
        <w:t xml:space="preserve"> </w:t>
      </w:r>
      <w:r>
        <w:rPr>
          <w:u w:val="single"/>
        </w:rPr>
        <w:tab/>
      </w:r>
      <w:r>
        <w:t xml:space="preserve">                                                                                                        Titlu</w:t>
      </w:r>
      <w:r>
        <w:rPr>
          <w:spacing w:val="-4"/>
        </w:rPr>
        <w:t xml:space="preserve"> </w:t>
      </w:r>
      <w:r>
        <w:t>proiect:</w:t>
      </w:r>
      <w:r>
        <w:rPr>
          <w:spacing w:val="1"/>
        </w:rPr>
        <w:t xml:space="preserve"> </w:t>
      </w:r>
      <w:r>
        <w:rPr>
          <w:u w:val="single"/>
        </w:rPr>
        <w:t xml:space="preserve"> </w:t>
      </w:r>
      <w:r>
        <w:rPr>
          <w:u w:val="single"/>
        </w:rPr>
        <w:tab/>
      </w:r>
      <w:r>
        <w:rPr>
          <w:u w:val="single"/>
        </w:rPr>
        <w:tab/>
      </w:r>
      <w:r>
        <w:rPr>
          <w:u w:val="single"/>
        </w:rPr>
        <w:tab/>
      </w:r>
      <w:r>
        <w:t xml:space="preserve"> Data</w:t>
      </w:r>
      <w:r>
        <w:rPr>
          <w:spacing w:val="-2"/>
        </w:rPr>
        <w:t xml:space="preserve"> </w:t>
      </w:r>
      <w:r>
        <w:t>lansarii</w:t>
      </w:r>
      <w:r>
        <w:rPr>
          <w:spacing w:val="-1"/>
        </w:rPr>
        <w:t xml:space="preserve"> </w:t>
      </w:r>
      <w:r>
        <w:t>apelului</w:t>
      </w:r>
      <w:r>
        <w:rPr>
          <w:spacing w:val="-6"/>
        </w:rPr>
        <w:t xml:space="preserve"> </w:t>
      </w:r>
      <w:r>
        <w:t>de</w:t>
      </w:r>
      <w:r>
        <w:rPr>
          <w:spacing w:val="-1"/>
        </w:rPr>
        <w:t xml:space="preserve"> </w:t>
      </w:r>
      <w:r>
        <w:t>selectie</w:t>
      </w:r>
      <w:r>
        <w:rPr>
          <w:spacing w:val="-6"/>
        </w:rPr>
        <w:t xml:space="preserve"> </w:t>
      </w:r>
      <w:r>
        <w:t>de</w:t>
      </w:r>
      <w:r>
        <w:rPr>
          <w:spacing w:val="-1"/>
        </w:rPr>
        <w:t xml:space="preserve"> </w:t>
      </w:r>
      <w:r>
        <w:t>catre</w:t>
      </w:r>
      <w:r>
        <w:rPr>
          <w:spacing w:val="-1"/>
        </w:rPr>
        <w:t xml:space="preserve"> </w:t>
      </w:r>
      <w:r>
        <w:t>GAL:</w:t>
      </w:r>
      <w:r>
        <w:rPr>
          <w:spacing w:val="1"/>
        </w:rPr>
        <w:t xml:space="preserve"> </w:t>
      </w:r>
      <w:r>
        <w:rPr>
          <w:u w:val="single"/>
        </w:rPr>
        <w:t xml:space="preserve"> </w:t>
      </w:r>
      <w:r>
        <w:rPr>
          <w:u w:val="single"/>
        </w:rPr>
        <w:tab/>
      </w:r>
      <w:r>
        <w:rPr>
          <w:u w:val="single"/>
        </w:rPr>
        <w:tab/>
      </w:r>
      <w:r>
        <w:rPr>
          <w:u w:val="single"/>
        </w:rPr>
        <w:tab/>
      </w:r>
      <w:r>
        <w:t xml:space="preserve"> Data</w:t>
      </w:r>
      <w:r>
        <w:rPr>
          <w:spacing w:val="-4"/>
        </w:rPr>
        <w:t xml:space="preserve"> </w:t>
      </w:r>
      <w:r>
        <w:t>inregistrarii</w:t>
      </w:r>
      <w:r>
        <w:rPr>
          <w:spacing w:val="-2"/>
        </w:rPr>
        <w:t xml:space="preserve"> </w:t>
      </w:r>
      <w:r>
        <w:t>proiectului</w:t>
      </w:r>
      <w:r>
        <w:rPr>
          <w:spacing w:val="-7"/>
        </w:rPr>
        <w:t xml:space="preserve"> </w:t>
      </w:r>
      <w:r>
        <w:t>la</w:t>
      </w:r>
      <w:r>
        <w:rPr>
          <w:spacing w:val="-3"/>
        </w:rPr>
        <w:t xml:space="preserve"> </w:t>
      </w:r>
      <w:r>
        <w:t>GAL:</w:t>
      </w:r>
      <w:r>
        <w:rPr>
          <w:spacing w:val="1"/>
        </w:rPr>
        <w:t xml:space="preserve"> </w:t>
      </w:r>
      <w:r>
        <w:rPr>
          <w:u w:val="single"/>
        </w:rPr>
        <w:t xml:space="preserve"> </w:t>
      </w:r>
      <w:r>
        <w:rPr>
          <w:u w:val="single"/>
        </w:rPr>
        <w:tab/>
      </w:r>
      <w:r>
        <w:rPr>
          <w:u w:val="single"/>
        </w:rPr>
        <w:tab/>
      </w:r>
      <w:r>
        <w:t xml:space="preserve"> Obiectivul</w:t>
      </w:r>
      <w:r>
        <w:rPr>
          <w:spacing w:val="-10"/>
        </w:rPr>
        <w:t xml:space="preserve"> </w:t>
      </w:r>
      <w:r>
        <w:t>proiectului</w:t>
      </w:r>
      <w:r>
        <w:rPr>
          <w:u w:val="single"/>
        </w:rPr>
        <w:t xml:space="preserve"> </w:t>
      </w:r>
      <w:r>
        <w:rPr>
          <w:u w:val="single"/>
        </w:rPr>
        <w:tab/>
      </w:r>
      <w:r>
        <w:rPr>
          <w:w w:val="27"/>
          <w:u w:val="single"/>
        </w:rPr>
        <w:t xml:space="preserve"> </w:t>
      </w:r>
      <w:r>
        <w:t xml:space="preserve">                                                                                              Amplasare</w:t>
      </w:r>
      <w:r>
        <w:rPr>
          <w:spacing w:val="-9"/>
        </w:rPr>
        <w:t xml:space="preserve"> </w:t>
      </w:r>
      <w:r>
        <w:t>proiect</w:t>
      </w:r>
      <w:r>
        <w:rPr>
          <w:spacing w:val="-6"/>
        </w:rPr>
        <w:t xml:space="preserve"> </w:t>
      </w:r>
      <w:r>
        <w:t>(localitate):</w:t>
      </w:r>
      <w:r>
        <w:rPr>
          <w:u w:val="single"/>
        </w:rPr>
        <w:t xml:space="preserve"> </w:t>
      </w:r>
      <w:r>
        <w:rPr>
          <w:u w:val="single"/>
        </w:rPr>
        <w:tab/>
      </w:r>
      <w:r>
        <w:rPr>
          <w:w w:val="7"/>
          <w:u w:val="single"/>
        </w:rPr>
        <w:t xml:space="preserve"> </w:t>
      </w:r>
      <w:r>
        <w:t xml:space="preserve"> Statut</w:t>
      </w:r>
      <w:r>
        <w:rPr>
          <w:spacing w:val="-6"/>
        </w:rPr>
        <w:t xml:space="preserve"> </w:t>
      </w:r>
      <w:r>
        <w:t>juridic</w:t>
      </w:r>
      <w:r>
        <w:rPr>
          <w:spacing w:val="-3"/>
        </w:rPr>
        <w:t xml:space="preserve"> </w:t>
      </w:r>
      <w:r>
        <w:t>solicitant:</w:t>
      </w:r>
      <w:r>
        <w:rPr>
          <w:u w:val="single"/>
        </w:rPr>
        <w:t xml:space="preserve"> </w:t>
      </w:r>
      <w:r>
        <w:rPr>
          <w:u w:val="single"/>
        </w:rPr>
        <w:tab/>
      </w:r>
      <w:r>
        <w:rPr>
          <w:w w:val="37"/>
          <w:u w:val="single"/>
        </w:rPr>
        <w:t xml:space="preserve"> </w:t>
      </w:r>
      <w:r>
        <w:t xml:space="preserve"> </w:t>
      </w:r>
      <w:r>
        <w:rPr>
          <w:i/>
          <w:u w:val="single"/>
        </w:rPr>
        <w:t>Date personale</w:t>
      </w:r>
      <w:r>
        <w:rPr>
          <w:i/>
          <w:spacing w:val="-3"/>
          <w:u w:val="single"/>
        </w:rPr>
        <w:t xml:space="preserve"> </w:t>
      </w:r>
      <w:r>
        <w:rPr>
          <w:i/>
          <w:u w:val="single"/>
        </w:rPr>
        <w:t>reprezentant</w:t>
      </w:r>
      <w:r>
        <w:rPr>
          <w:i/>
          <w:spacing w:val="-2"/>
          <w:u w:val="single"/>
        </w:rPr>
        <w:t xml:space="preserve"> </w:t>
      </w:r>
      <w:r>
        <w:rPr>
          <w:i/>
          <w:u w:val="single"/>
        </w:rPr>
        <w:t>legal</w:t>
      </w:r>
    </w:p>
    <w:p w14:paraId="40E17519" w14:textId="77777777" w:rsidR="00BD35D5" w:rsidRDefault="00BD35D5">
      <w:pPr>
        <w:pStyle w:val="BodyText"/>
        <w:spacing w:before="8"/>
        <w:rPr>
          <w:i/>
          <w:sz w:val="24"/>
        </w:rPr>
      </w:pPr>
    </w:p>
    <w:p w14:paraId="245629BC" w14:textId="77777777" w:rsidR="00BD35D5" w:rsidRDefault="00000000">
      <w:pPr>
        <w:pStyle w:val="BodyText"/>
        <w:tabs>
          <w:tab w:val="left" w:pos="3694"/>
          <w:tab w:val="left" w:pos="9732"/>
          <w:tab w:val="left" w:pos="9896"/>
        </w:tabs>
        <w:spacing w:before="101" w:line="360" w:lineRule="auto"/>
        <w:ind w:left="518" w:right="829"/>
        <w:rPr>
          <w:rFonts w:ascii="Times New Roman" w:hAnsi="Times New Roman"/>
        </w:rPr>
      </w:pPr>
      <w:r>
        <w:t>Nume:</w:t>
      </w:r>
      <w:r>
        <w:rPr>
          <w:u w:val="single"/>
        </w:rPr>
        <w:tab/>
      </w:r>
      <w:r>
        <w:t>Prenume:</w:t>
      </w:r>
      <w:r>
        <w:rPr>
          <w:u w:val="single"/>
        </w:rPr>
        <w:tab/>
      </w:r>
      <w:r>
        <w:rPr>
          <w:u w:val="single"/>
        </w:rPr>
        <w:tab/>
      </w:r>
      <w:r>
        <w:t xml:space="preserve"> Funcţie</w:t>
      </w:r>
      <w:r>
        <w:rPr>
          <w:spacing w:val="-6"/>
        </w:rPr>
        <w:t xml:space="preserve"> </w:t>
      </w:r>
      <w:r>
        <w:t>reprezentant</w:t>
      </w:r>
      <w:r>
        <w:rPr>
          <w:spacing w:val="-6"/>
        </w:rPr>
        <w:t xml:space="preserve"> </w:t>
      </w:r>
      <w:r>
        <w:t>legal:</w:t>
      </w:r>
      <w:r>
        <w:rPr>
          <w:rFonts w:ascii="Times New Roman" w:hAnsi="Times New Roman"/>
          <w:u w:val="single"/>
        </w:rPr>
        <w:t xml:space="preserve"> </w:t>
      </w:r>
      <w:r>
        <w:rPr>
          <w:rFonts w:ascii="Times New Roman" w:hAnsi="Times New Roman"/>
          <w:u w:val="single"/>
        </w:rPr>
        <w:tab/>
      </w:r>
      <w:r>
        <w:rPr>
          <w:rFonts w:ascii="Times New Roman" w:hAnsi="Times New Roman"/>
          <w:u w:val="single"/>
        </w:rPr>
        <w:tab/>
      </w:r>
    </w:p>
    <w:p w14:paraId="188BC91F" w14:textId="77777777" w:rsidR="00BD35D5" w:rsidRDefault="00BD35D5">
      <w:pPr>
        <w:pStyle w:val="BodyText"/>
        <w:rPr>
          <w:rFonts w:ascii="Times New Roman"/>
          <w:sz w:val="20"/>
        </w:rPr>
      </w:pPr>
    </w:p>
    <w:p w14:paraId="45AF6A1A" w14:textId="77777777" w:rsidR="00BD35D5" w:rsidRDefault="00BD35D5">
      <w:pPr>
        <w:pStyle w:val="BodyText"/>
        <w:rPr>
          <w:rFonts w:ascii="Times New Roman"/>
          <w:sz w:val="20"/>
        </w:rPr>
      </w:pPr>
    </w:p>
    <w:p w14:paraId="758637FE" w14:textId="77777777" w:rsidR="00BD35D5" w:rsidRDefault="00BD35D5">
      <w:pPr>
        <w:pStyle w:val="BodyText"/>
        <w:spacing w:before="6"/>
        <w:rPr>
          <w:rFonts w:ascii="Times New Roman"/>
          <w:sz w:val="21"/>
        </w:rPr>
      </w:pPr>
    </w:p>
    <w:p w14:paraId="391EEF3B" w14:textId="77777777" w:rsidR="00BD35D5" w:rsidRDefault="00000000">
      <w:pPr>
        <w:pStyle w:val="Heading2"/>
        <w:tabs>
          <w:tab w:val="left" w:pos="9910"/>
        </w:tabs>
        <w:spacing w:before="101"/>
        <w:ind w:left="518"/>
        <w:jc w:val="both"/>
      </w:pPr>
      <w:r>
        <w:rPr>
          <w:shd w:val="clear" w:color="auto" w:fill="92D050"/>
        </w:rPr>
        <w:t>Partea</w:t>
      </w:r>
      <w:r>
        <w:rPr>
          <w:spacing w:val="-4"/>
          <w:shd w:val="clear" w:color="auto" w:fill="92D050"/>
        </w:rPr>
        <w:t xml:space="preserve"> </w:t>
      </w:r>
      <w:r>
        <w:rPr>
          <w:shd w:val="clear" w:color="auto" w:fill="92D050"/>
        </w:rPr>
        <w:t>I</w:t>
      </w:r>
      <w:r>
        <w:rPr>
          <w:spacing w:val="2"/>
          <w:shd w:val="clear" w:color="auto" w:fill="92D050"/>
        </w:rPr>
        <w:t xml:space="preserve"> </w:t>
      </w:r>
      <w:r>
        <w:rPr>
          <w:shd w:val="clear" w:color="auto" w:fill="92D050"/>
        </w:rPr>
        <w:t>–</w:t>
      </w:r>
      <w:r>
        <w:rPr>
          <w:spacing w:val="-6"/>
          <w:shd w:val="clear" w:color="auto" w:fill="92D050"/>
        </w:rPr>
        <w:t xml:space="preserve"> </w:t>
      </w:r>
      <w:r>
        <w:rPr>
          <w:shd w:val="clear" w:color="auto" w:fill="92D050"/>
        </w:rPr>
        <w:t>VERIFICAREA</w:t>
      </w:r>
      <w:r>
        <w:rPr>
          <w:spacing w:val="-1"/>
          <w:shd w:val="clear" w:color="auto" w:fill="92D050"/>
        </w:rPr>
        <w:t xml:space="preserve"> </w:t>
      </w:r>
      <w:r>
        <w:rPr>
          <w:shd w:val="clear" w:color="auto" w:fill="92D050"/>
        </w:rPr>
        <w:t>CONFORMITATII</w:t>
      </w:r>
      <w:r>
        <w:rPr>
          <w:shd w:val="clear" w:color="auto" w:fill="92D050"/>
        </w:rPr>
        <w:tab/>
      </w:r>
    </w:p>
    <w:p w14:paraId="72CC69E5" w14:textId="77777777" w:rsidR="00BD35D5" w:rsidRDefault="00BD35D5">
      <w:pPr>
        <w:pStyle w:val="BodyText"/>
        <w:spacing w:before="2"/>
        <w:rPr>
          <w:b/>
        </w:rPr>
      </w:pPr>
    </w:p>
    <w:p w14:paraId="270770A0" w14:textId="77777777" w:rsidR="00BD35D5" w:rsidRDefault="00000000">
      <w:pPr>
        <w:pStyle w:val="ListParagraph"/>
        <w:numPr>
          <w:ilvl w:val="0"/>
          <w:numId w:val="65"/>
        </w:numPr>
        <w:tabs>
          <w:tab w:val="left" w:pos="816"/>
        </w:tabs>
        <w:ind w:right="850" w:firstLine="0"/>
        <w:jc w:val="both"/>
      </w:pPr>
      <w:r>
        <w:t>Solicitantul a mai depus pentru verificare această cerere de finanţare, in cadrul aceleiasi</w:t>
      </w:r>
      <w:r>
        <w:rPr>
          <w:spacing w:val="1"/>
        </w:rPr>
        <w:t xml:space="preserve"> </w:t>
      </w:r>
      <w:r>
        <w:t>sesiuni de depunere de proiecte S...….…/………………………. (se va completa de către expertul</w:t>
      </w:r>
      <w:r>
        <w:rPr>
          <w:spacing w:val="1"/>
        </w:rPr>
        <w:t xml:space="preserve"> </w:t>
      </w:r>
      <w:r>
        <w:t>verificator</w:t>
      </w:r>
      <w:r>
        <w:rPr>
          <w:spacing w:val="-5"/>
        </w:rPr>
        <w:t xml:space="preserve"> </w:t>
      </w:r>
      <w:r>
        <w:t>nr.</w:t>
      </w:r>
      <w:r>
        <w:rPr>
          <w:spacing w:val="-4"/>
        </w:rPr>
        <w:t xml:space="preserve"> </w:t>
      </w:r>
      <w:r>
        <w:t>sesiunii</w:t>
      </w:r>
      <w:r>
        <w:rPr>
          <w:spacing w:val="-1"/>
        </w:rPr>
        <w:t xml:space="preserve"> </w:t>
      </w:r>
      <w:r>
        <w:t>de</w:t>
      </w:r>
      <w:r>
        <w:rPr>
          <w:spacing w:val="-5"/>
        </w:rPr>
        <w:t xml:space="preserve"> </w:t>
      </w:r>
      <w:r>
        <w:t>depunere</w:t>
      </w:r>
      <w:r>
        <w:rPr>
          <w:spacing w:val="66"/>
        </w:rPr>
        <w:t xml:space="preserve"> </w:t>
      </w:r>
      <w:r>
        <w:t>in</w:t>
      </w:r>
      <w:r>
        <w:rPr>
          <w:spacing w:val="-2"/>
        </w:rPr>
        <w:t xml:space="preserve"> </w:t>
      </w:r>
      <w:r>
        <w:t>cadrul</w:t>
      </w:r>
      <w:r>
        <w:rPr>
          <w:spacing w:val="-3"/>
        </w:rPr>
        <w:t xml:space="preserve"> </w:t>
      </w:r>
      <w:r>
        <w:t>careia</w:t>
      </w:r>
      <w:r>
        <w:rPr>
          <w:spacing w:val="-2"/>
        </w:rPr>
        <w:t xml:space="preserve"> </w:t>
      </w:r>
      <w:r>
        <w:t>a</w:t>
      </w:r>
      <w:r>
        <w:rPr>
          <w:spacing w:val="-1"/>
        </w:rPr>
        <w:t xml:space="preserve"> </w:t>
      </w:r>
      <w:r>
        <w:t>fost</w:t>
      </w:r>
      <w:r>
        <w:rPr>
          <w:spacing w:val="-6"/>
        </w:rPr>
        <w:t xml:space="preserve"> </w:t>
      </w:r>
      <w:r>
        <w:t>depusa</w:t>
      </w:r>
      <w:r>
        <w:rPr>
          <w:spacing w:val="-5"/>
        </w:rPr>
        <w:t xml:space="preserve"> </w:t>
      </w:r>
      <w:r>
        <w:t>Cererea</w:t>
      </w:r>
      <w:r>
        <w:rPr>
          <w:spacing w:val="-1"/>
        </w:rPr>
        <w:t xml:space="preserve"> </w:t>
      </w:r>
      <w:r>
        <w:t>de finantare)?</w:t>
      </w:r>
    </w:p>
    <w:p w14:paraId="63787C78" w14:textId="77777777" w:rsidR="00BD35D5" w:rsidRDefault="00000000">
      <w:pPr>
        <w:tabs>
          <w:tab w:val="left" w:pos="2294"/>
        </w:tabs>
        <w:spacing w:line="253" w:lineRule="exact"/>
        <w:ind w:left="1022"/>
        <w:rPr>
          <w:rFonts w:ascii="Wingdings" w:hAnsi="Wingdings"/>
          <w:sz w:val="23"/>
        </w:rPr>
      </w:pPr>
      <w:r>
        <w:rPr>
          <w:b/>
          <w:i/>
        </w:rPr>
        <w:t>DA</w:t>
      </w:r>
      <w:r>
        <w:rPr>
          <w:rFonts w:ascii="Wingdings" w:hAnsi="Wingdings"/>
          <w:sz w:val="23"/>
        </w:rPr>
        <w:t></w:t>
      </w:r>
      <w:r>
        <w:rPr>
          <w:rFonts w:ascii="Times New Roman" w:hAnsi="Times New Roman"/>
          <w:sz w:val="23"/>
        </w:rPr>
        <w:tab/>
      </w:r>
      <w:r>
        <w:rPr>
          <w:b/>
          <w:i/>
        </w:rPr>
        <w:t>NU</w:t>
      </w:r>
      <w:r>
        <w:rPr>
          <w:rFonts w:ascii="Wingdings" w:hAnsi="Wingdings"/>
          <w:sz w:val="23"/>
        </w:rPr>
        <w:t></w:t>
      </w:r>
    </w:p>
    <w:p w14:paraId="204BF956" w14:textId="77777777" w:rsidR="00BD35D5" w:rsidRDefault="00BD35D5">
      <w:pPr>
        <w:pStyle w:val="BodyText"/>
        <w:spacing w:before="3"/>
        <w:rPr>
          <w:rFonts w:ascii="Wingdings" w:hAnsi="Wingdings"/>
          <w:sz w:val="23"/>
        </w:rPr>
      </w:pPr>
    </w:p>
    <w:p w14:paraId="1DA927BE" w14:textId="77777777" w:rsidR="00BD35D5" w:rsidRDefault="00000000">
      <w:pPr>
        <w:pStyle w:val="BodyText"/>
        <w:spacing w:line="255" w:lineRule="exact"/>
        <w:ind w:left="1022"/>
      </w:pPr>
      <w:r>
        <w:t>Dacă</w:t>
      </w:r>
      <w:r>
        <w:rPr>
          <w:spacing w:val="-1"/>
        </w:rPr>
        <w:t xml:space="preserve"> </w:t>
      </w:r>
      <w:r>
        <w:t>DA,</w:t>
      </w:r>
      <w:r>
        <w:rPr>
          <w:spacing w:val="1"/>
        </w:rPr>
        <w:t xml:space="preserve"> </w:t>
      </w:r>
      <w:r>
        <w:t>de</w:t>
      </w:r>
      <w:r>
        <w:rPr>
          <w:spacing w:val="1"/>
        </w:rPr>
        <w:t xml:space="preserve"> </w:t>
      </w:r>
      <w:r>
        <w:t>câte</w:t>
      </w:r>
      <w:r>
        <w:rPr>
          <w:spacing w:val="-5"/>
        </w:rPr>
        <w:t xml:space="preserve"> </w:t>
      </w:r>
      <w:r>
        <w:t>ori</w:t>
      </w:r>
      <w:r>
        <w:rPr>
          <w:spacing w:val="1"/>
        </w:rPr>
        <w:t xml:space="preserve"> </w:t>
      </w:r>
      <w:r>
        <w:t>?</w:t>
      </w:r>
    </w:p>
    <w:p w14:paraId="7D667325" w14:textId="77777777" w:rsidR="00BD35D5" w:rsidRDefault="00000000">
      <w:pPr>
        <w:pStyle w:val="BodyText"/>
        <w:tabs>
          <w:tab w:val="left" w:pos="2208"/>
          <w:tab w:val="left" w:pos="3869"/>
        </w:tabs>
        <w:spacing w:line="255" w:lineRule="exact"/>
        <w:ind w:left="1022"/>
        <w:rPr>
          <w:rFonts w:ascii="Wingdings" w:hAnsi="Wingdings"/>
          <w:sz w:val="23"/>
        </w:rPr>
      </w:pPr>
      <w:r>
        <w:t>O</w:t>
      </w:r>
      <w:r>
        <w:rPr>
          <w:spacing w:val="-3"/>
        </w:rPr>
        <w:t xml:space="preserve"> </w:t>
      </w:r>
      <w:r>
        <w:t>dată</w:t>
      </w:r>
      <w:r>
        <w:rPr>
          <w:rFonts w:ascii="Wingdings" w:hAnsi="Wingdings"/>
          <w:sz w:val="23"/>
        </w:rPr>
        <w:t></w:t>
      </w:r>
      <w:r>
        <w:rPr>
          <w:rFonts w:ascii="Times New Roman" w:hAnsi="Times New Roman"/>
          <w:sz w:val="23"/>
        </w:rPr>
        <w:tab/>
      </w:r>
      <w:r>
        <w:t>De</w:t>
      </w:r>
      <w:r>
        <w:rPr>
          <w:spacing w:val="-2"/>
        </w:rPr>
        <w:t xml:space="preserve"> </w:t>
      </w:r>
      <w:r>
        <w:t>două</w:t>
      </w:r>
      <w:r>
        <w:rPr>
          <w:spacing w:val="-2"/>
        </w:rPr>
        <w:t xml:space="preserve"> </w:t>
      </w:r>
      <w:r>
        <w:t>ori</w:t>
      </w:r>
      <w:r>
        <w:rPr>
          <w:rFonts w:ascii="Wingdings" w:hAnsi="Wingdings"/>
          <w:sz w:val="23"/>
        </w:rPr>
        <w:t></w:t>
      </w:r>
      <w:r>
        <w:rPr>
          <w:rFonts w:ascii="Times New Roman" w:hAnsi="Times New Roman"/>
          <w:sz w:val="23"/>
        </w:rPr>
        <w:tab/>
      </w:r>
      <w:r>
        <w:t>Nu</w:t>
      </w:r>
      <w:r>
        <w:rPr>
          <w:spacing w:val="-5"/>
        </w:rPr>
        <w:t xml:space="preserve"> </w:t>
      </w:r>
      <w:r>
        <w:t>este</w:t>
      </w:r>
      <w:r>
        <w:rPr>
          <w:spacing w:val="-4"/>
        </w:rPr>
        <w:t xml:space="preserve"> </w:t>
      </w:r>
      <w:r>
        <w:t>cazul</w:t>
      </w:r>
      <w:r>
        <w:rPr>
          <w:spacing w:val="-1"/>
        </w:rPr>
        <w:t xml:space="preserve"> </w:t>
      </w:r>
      <w:r>
        <w:rPr>
          <w:rFonts w:ascii="Wingdings" w:hAnsi="Wingdings"/>
          <w:sz w:val="23"/>
        </w:rPr>
        <w:t></w:t>
      </w:r>
    </w:p>
    <w:p w14:paraId="5E5C4B73" w14:textId="77777777" w:rsidR="00BD35D5" w:rsidRDefault="00BD35D5">
      <w:pPr>
        <w:pStyle w:val="BodyText"/>
        <w:spacing w:before="3"/>
        <w:rPr>
          <w:rFonts w:ascii="Wingdings" w:hAnsi="Wingdings"/>
          <w:sz w:val="23"/>
        </w:rPr>
      </w:pPr>
    </w:p>
    <w:p w14:paraId="15C7621B" w14:textId="77777777" w:rsidR="00BD35D5" w:rsidRDefault="00000000">
      <w:pPr>
        <w:pStyle w:val="ListParagraph"/>
        <w:numPr>
          <w:ilvl w:val="0"/>
          <w:numId w:val="65"/>
        </w:numPr>
        <w:tabs>
          <w:tab w:val="left" w:pos="797"/>
        </w:tabs>
        <w:spacing w:before="1" w:line="255" w:lineRule="exact"/>
        <w:ind w:left="796" w:hanging="279"/>
        <w:jc w:val="both"/>
      </w:pPr>
      <w:r>
        <w:t>Prezenta</w:t>
      </w:r>
      <w:r>
        <w:rPr>
          <w:spacing w:val="-7"/>
        </w:rPr>
        <w:t xml:space="preserve"> </w:t>
      </w:r>
      <w:r>
        <w:t>cerere</w:t>
      </w:r>
      <w:r>
        <w:rPr>
          <w:spacing w:val="-5"/>
        </w:rPr>
        <w:t xml:space="preserve"> </w:t>
      </w:r>
      <w:r>
        <w:t>de</w:t>
      </w:r>
      <w:r>
        <w:rPr>
          <w:spacing w:val="-2"/>
        </w:rPr>
        <w:t xml:space="preserve"> </w:t>
      </w:r>
      <w:r>
        <w:t>finanţare</w:t>
      </w:r>
      <w:r>
        <w:rPr>
          <w:spacing w:val="-2"/>
        </w:rPr>
        <w:t xml:space="preserve"> </w:t>
      </w:r>
      <w:r>
        <w:t>este</w:t>
      </w:r>
      <w:r>
        <w:rPr>
          <w:spacing w:val="-1"/>
        </w:rPr>
        <w:t xml:space="preserve"> </w:t>
      </w:r>
      <w:r>
        <w:t>acceptată</w:t>
      </w:r>
      <w:r>
        <w:rPr>
          <w:spacing w:val="-7"/>
        </w:rPr>
        <w:t xml:space="preserve"> </w:t>
      </w:r>
      <w:r>
        <w:t>pentru</w:t>
      </w:r>
      <w:r>
        <w:rPr>
          <w:spacing w:val="-1"/>
        </w:rPr>
        <w:t xml:space="preserve"> </w:t>
      </w:r>
      <w:r>
        <w:t>verificare</w:t>
      </w:r>
      <w:r>
        <w:rPr>
          <w:spacing w:val="-6"/>
        </w:rPr>
        <w:t xml:space="preserve"> </w:t>
      </w:r>
      <w:r>
        <w:t>?</w:t>
      </w:r>
    </w:p>
    <w:p w14:paraId="1D0B6BCB" w14:textId="77777777" w:rsidR="00BD35D5" w:rsidRDefault="00000000">
      <w:pPr>
        <w:pStyle w:val="BodyText"/>
        <w:tabs>
          <w:tab w:val="left" w:pos="2227"/>
        </w:tabs>
        <w:ind w:left="518" w:right="853" w:firstLine="504"/>
        <w:jc w:val="both"/>
      </w:pPr>
      <w:r>
        <w:rPr>
          <w:b/>
          <w:i/>
        </w:rPr>
        <w:t>DA</w:t>
      </w:r>
      <w:r>
        <w:rPr>
          <w:rFonts w:ascii="Wingdings" w:hAnsi="Wingdings"/>
          <w:sz w:val="23"/>
        </w:rPr>
        <w:t></w:t>
      </w:r>
      <w:r>
        <w:rPr>
          <w:rFonts w:ascii="Times New Roman" w:hAnsi="Times New Roman"/>
          <w:sz w:val="23"/>
        </w:rPr>
        <w:tab/>
      </w:r>
      <w:r>
        <w:rPr>
          <w:b/>
          <w:i/>
        </w:rPr>
        <w:t>NU</w:t>
      </w:r>
      <w:r>
        <w:rPr>
          <w:rFonts w:ascii="Wingdings" w:hAnsi="Wingdings"/>
          <w:sz w:val="23"/>
        </w:rPr>
        <w:t></w:t>
      </w:r>
      <w:r>
        <w:rPr>
          <w:b/>
          <w:i/>
        </w:rPr>
        <w:t xml:space="preserve">, </w:t>
      </w:r>
      <w:r>
        <w:t>deoarece aceasta a mai fost depusă de două ori, în cadrul aceleiasi</w:t>
      </w:r>
      <w:r>
        <w:rPr>
          <w:spacing w:val="1"/>
        </w:rPr>
        <w:t xml:space="preserve"> </w:t>
      </w:r>
      <w:r>
        <w:t>sesiune</w:t>
      </w:r>
      <w:r>
        <w:rPr>
          <w:spacing w:val="1"/>
        </w:rPr>
        <w:t xml:space="preserve"> </w:t>
      </w:r>
      <w:r>
        <w:t>de</w:t>
      </w:r>
      <w:r>
        <w:rPr>
          <w:spacing w:val="1"/>
        </w:rPr>
        <w:t xml:space="preserve"> </w:t>
      </w:r>
      <w:r>
        <w:t>depunere</w:t>
      </w:r>
      <w:r>
        <w:rPr>
          <w:spacing w:val="1"/>
        </w:rPr>
        <w:t xml:space="preserve"> </w:t>
      </w:r>
      <w:r>
        <w:t>de</w:t>
      </w:r>
      <w:r>
        <w:rPr>
          <w:spacing w:val="1"/>
        </w:rPr>
        <w:t xml:space="preserve"> </w:t>
      </w:r>
      <w:r>
        <w:t>proiecte</w:t>
      </w:r>
      <w:r>
        <w:rPr>
          <w:spacing w:val="1"/>
        </w:rPr>
        <w:t xml:space="preserve"> </w:t>
      </w:r>
      <w:r>
        <w:t>baza</w:t>
      </w:r>
      <w:r>
        <w:rPr>
          <w:spacing w:val="1"/>
        </w:rPr>
        <w:t xml:space="preserve"> </w:t>
      </w:r>
      <w:r>
        <w:t>aceluiași</w:t>
      </w:r>
      <w:r>
        <w:rPr>
          <w:spacing w:val="1"/>
        </w:rPr>
        <w:t xml:space="preserve"> </w:t>
      </w:r>
      <w:r>
        <w:t>Raport</w:t>
      </w:r>
      <w:r>
        <w:rPr>
          <w:spacing w:val="1"/>
        </w:rPr>
        <w:t xml:space="preserve"> </w:t>
      </w:r>
      <w:r>
        <w:t>de</w:t>
      </w:r>
      <w:r>
        <w:rPr>
          <w:spacing w:val="1"/>
        </w:rPr>
        <w:t xml:space="preserve"> </w:t>
      </w:r>
      <w:r>
        <w:t>Selecție,</w:t>
      </w:r>
      <w:r>
        <w:rPr>
          <w:spacing w:val="1"/>
        </w:rPr>
        <w:t xml:space="preserve"> </w:t>
      </w:r>
      <w:r>
        <w:t>conform</w:t>
      </w:r>
      <w:r>
        <w:rPr>
          <w:spacing w:val="1"/>
        </w:rPr>
        <w:t xml:space="preserve"> </w:t>
      </w:r>
      <w:r>
        <w:t>fişelor</w:t>
      </w:r>
      <w:r>
        <w:rPr>
          <w:spacing w:val="1"/>
        </w:rPr>
        <w:t xml:space="preserve"> </w:t>
      </w:r>
      <w:r>
        <w:t>de</w:t>
      </w:r>
      <w:r>
        <w:rPr>
          <w:spacing w:val="-64"/>
        </w:rPr>
        <w:t xml:space="preserve"> </w:t>
      </w:r>
      <w:r>
        <w:t>verificare:</w:t>
      </w:r>
    </w:p>
    <w:p w14:paraId="5A33173F" w14:textId="77777777" w:rsidR="00BD35D5" w:rsidRDefault="00000000">
      <w:pPr>
        <w:pStyle w:val="BodyText"/>
        <w:spacing w:line="252" w:lineRule="exact"/>
        <w:ind w:left="518"/>
        <w:jc w:val="both"/>
      </w:pPr>
      <w:r>
        <w:t>Nr......din</w:t>
      </w:r>
      <w:r>
        <w:rPr>
          <w:spacing w:val="-3"/>
        </w:rPr>
        <w:t xml:space="preserve"> </w:t>
      </w:r>
      <w:r>
        <w:t>data</w:t>
      </w:r>
      <w:r>
        <w:rPr>
          <w:spacing w:val="-3"/>
        </w:rPr>
        <w:t xml:space="preserve"> </w:t>
      </w:r>
      <w:r>
        <w:t xml:space="preserve">....  </w:t>
      </w:r>
      <w:r>
        <w:rPr>
          <w:spacing w:val="61"/>
        </w:rPr>
        <w:t xml:space="preserve"> </w:t>
      </w:r>
      <w:r>
        <w:t>/</w:t>
      </w:r>
      <w:r>
        <w:rPr>
          <w:spacing w:val="-1"/>
        </w:rPr>
        <w:t xml:space="preserve"> </w:t>
      </w:r>
      <w:r>
        <w:t xml:space="preserve">....  </w:t>
      </w:r>
      <w:r>
        <w:rPr>
          <w:spacing w:val="57"/>
        </w:rPr>
        <w:t xml:space="preserve"> </w:t>
      </w:r>
      <w:r>
        <w:t>/........... ,</w:t>
      </w:r>
      <w:r>
        <w:rPr>
          <w:spacing w:val="-6"/>
        </w:rPr>
        <w:t xml:space="preserve"> </w:t>
      </w:r>
      <w:r>
        <w:t>Nr...........din</w:t>
      </w:r>
      <w:r>
        <w:rPr>
          <w:spacing w:val="-2"/>
        </w:rPr>
        <w:t xml:space="preserve"> </w:t>
      </w:r>
      <w:r>
        <w:t>data</w:t>
      </w:r>
      <w:r>
        <w:rPr>
          <w:spacing w:val="-2"/>
        </w:rPr>
        <w:t xml:space="preserve"> </w:t>
      </w:r>
      <w:r>
        <w:t xml:space="preserve">...   </w:t>
      </w:r>
      <w:r>
        <w:rPr>
          <w:spacing w:val="57"/>
        </w:rPr>
        <w:t xml:space="preserve"> </w:t>
      </w:r>
      <w:r>
        <w:t>/</w:t>
      </w:r>
      <w:r>
        <w:rPr>
          <w:spacing w:val="-2"/>
        </w:rPr>
        <w:t xml:space="preserve"> </w:t>
      </w:r>
      <w:r>
        <w:t xml:space="preserve">...  </w:t>
      </w:r>
      <w:r>
        <w:rPr>
          <w:spacing w:val="63"/>
        </w:rPr>
        <w:t xml:space="preserve"> </w:t>
      </w:r>
      <w:r>
        <w:t>/.............</w:t>
      </w:r>
    </w:p>
    <w:p w14:paraId="750FB72E" w14:textId="77777777" w:rsidR="00BD35D5" w:rsidRDefault="00BD35D5">
      <w:pPr>
        <w:pStyle w:val="BodyText"/>
        <w:rPr>
          <w:sz w:val="26"/>
        </w:rPr>
      </w:pPr>
    </w:p>
    <w:p w14:paraId="76F3641B" w14:textId="77777777" w:rsidR="00BD35D5" w:rsidRDefault="00000000">
      <w:pPr>
        <w:pStyle w:val="ListParagraph"/>
        <w:numPr>
          <w:ilvl w:val="0"/>
          <w:numId w:val="65"/>
        </w:numPr>
        <w:tabs>
          <w:tab w:val="left" w:pos="797"/>
        </w:tabs>
        <w:spacing w:before="210" w:line="255" w:lineRule="exact"/>
        <w:ind w:left="796" w:hanging="279"/>
        <w:jc w:val="both"/>
      </w:pPr>
      <w:r>
        <w:t>Solicitantul</w:t>
      </w:r>
      <w:r>
        <w:rPr>
          <w:spacing w:val="-2"/>
        </w:rPr>
        <w:t xml:space="preserve"> </w:t>
      </w:r>
      <w:r>
        <w:t>se</w:t>
      </w:r>
      <w:r>
        <w:rPr>
          <w:spacing w:val="-3"/>
        </w:rPr>
        <w:t xml:space="preserve"> </w:t>
      </w:r>
      <w:r>
        <w:t>afla</w:t>
      </w:r>
      <w:r>
        <w:rPr>
          <w:spacing w:val="-4"/>
        </w:rPr>
        <w:t xml:space="preserve"> </w:t>
      </w:r>
      <w:r>
        <w:t>in</w:t>
      </w:r>
      <w:r>
        <w:rPr>
          <w:spacing w:val="-4"/>
        </w:rPr>
        <w:t xml:space="preserve"> </w:t>
      </w:r>
      <w:r>
        <w:t>Registrul</w:t>
      </w:r>
      <w:r>
        <w:rPr>
          <w:spacing w:val="-5"/>
        </w:rPr>
        <w:t xml:space="preserve"> </w:t>
      </w:r>
      <w:r>
        <w:t>debitorilor</w:t>
      </w:r>
      <w:r>
        <w:rPr>
          <w:spacing w:val="-2"/>
        </w:rPr>
        <w:t xml:space="preserve"> </w:t>
      </w:r>
      <w:r>
        <w:t>/</w:t>
      </w:r>
      <w:r>
        <w:rPr>
          <w:spacing w:val="-3"/>
        </w:rPr>
        <w:t xml:space="preserve"> </w:t>
      </w:r>
      <w:r>
        <w:t>Registrul</w:t>
      </w:r>
      <w:r>
        <w:rPr>
          <w:spacing w:val="-1"/>
        </w:rPr>
        <w:t xml:space="preserve"> </w:t>
      </w:r>
      <w:r>
        <w:t>Evidente</w:t>
      </w:r>
      <w:r>
        <w:rPr>
          <w:spacing w:val="-7"/>
        </w:rPr>
        <w:t xml:space="preserve"> </w:t>
      </w:r>
      <w:r>
        <w:t>Procese</w:t>
      </w:r>
      <w:r>
        <w:rPr>
          <w:spacing w:val="-3"/>
        </w:rPr>
        <w:t xml:space="preserve"> </w:t>
      </w:r>
      <w:r>
        <w:t>AFIR?</w:t>
      </w:r>
    </w:p>
    <w:p w14:paraId="72545E82" w14:textId="77777777" w:rsidR="00BD35D5" w:rsidRDefault="00000000">
      <w:pPr>
        <w:tabs>
          <w:tab w:val="left" w:pos="8710"/>
        </w:tabs>
        <w:spacing w:line="255" w:lineRule="exact"/>
        <w:ind w:left="1022"/>
        <w:rPr>
          <w:rFonts w:ascii="Wingdings" w:hAnsi="Wingdings"/>
          <w:sz w:val="23"/>
        </w:rPr>
      </w:pPr>
      <w:r>
        <w:rPr>
          <w:b/>
          <w:i/>
        </w:rPr>
        <w:t>DA</w:t>
      </w:r>
      <w:r>
        <w:rPr>
          <w:rFonts w:ascii="Wingdings" w:hAnsi="Wingdings"/>
          <w:sz w:val="23"/>
        </w:rPr>
        <w:t></w:t>
      </w:r>
      <w:r>
        <w:rPr>
          <w:b/>
          <w:i/>
        </w:rPr>
        <w:t>,</w:t>
      </w:r>
      <w:r>
        <w:rPr>
          <w:b/>
          <w:i/>
          <w:spacing w:val="59"/>
        </w:rPr>
        <w:t xml:space="preserve"> </w:t>
      </w:r>
      <w:r>
        <w:rPr>
          <w:i/>
        </w:rPr>
        <w:t>si-a</w:t>
      </w:r>
      <w:r>
        <w:rPr>
          <w:i/>
          <w:spacing w:val="-3"/>
        </w:rPr>
        <w:t xml:space="preserve"> </w:t>
      </w:r>
      <w:r>
        <w:rPr>
          <w:i/>
        </w:rPr>
        <w:t>asumat</w:t>
      </w:r>
      <w:r>
        <w:rPr>
          <w:i/>
          <w:spacing w:val="-3"/>
        </w:rPr>
        <w:t xml:space="preserve"> </w:t>
      </w:r>
      <w:r>
        <w:rPr>
          <w:i/>
        </w:rPr>
        <w:t>punctul</w:t>
      </w:r>
      <w:r>
        <w:rPr>
          <w:i/>
          <w:spacing w:val="-4"/>
        </w:rPr>
        <w:t xml:space="preserve"> </w:t>
      </w:r>
      <w:r>
        <w:rPr>
          <w:i/>
        </w:rPr>
        <w:t>13,</w:t>
      </w:r>
      <w:r>
        <w:rPr>
          <w:i/>
          <w:spacing w:val="-1"/>
        </w:rPr>
        <w:t xml:space="preserve"> </w:t>
      </w:r>
      <w:r>
        <w:rPr>
          <w:i/>
        </w:rPr>
        <w:t>sectiunea</w:t>
      </w:r>
      <w:r>
        <w:rPr>
          <w:i/>
          <w:spacing w:val="-3"/>
        </w:rPr>
        <w:t xml:space="preserve"> </w:t>
      </w:r>
      <w:r>
        <w:rPr>
          <w:i/>
        </w:rPr>
        <w:t>F</w:t>
      </w:r>
      <w:r>
        <w:rPr>
          <w:i/>
          <w:spacing w:val="-7"/>
        </w:rPr>
        <w:t xml:space="preserve"> </w:t>
      </w:r>
      <w:r>
        <w:rPr>
          <w:i/>
        </w:rPr>
        <w:t>din</w:t>
      </w:r>
      <w:r>
        <w:rPr>
          <w:i/>
          <w:spacing w:val="-7"/>
        </w:rPr>
        <w:t xml:space="preserve"> </w:t>
      </w:r>
      <w:r>
        <w:rPr>
          <w:i/>
        </w:rPr>
        <w:t>Cererea</w:t>
      </w:r>
      <w:r>
        <w:rPr>
          <w:i/>
          <w:spacing w:val="-3"/>
        </w:rPr>
        <w:t xml:space="preserve"> </w:t>
      </w:r>
      <w:r>
        <w:rPr>
          <w:i/>
        </w:rPr>
        <w:t>de finantare</w:t>
      </w:r>
      <w:r>
        <w:rPr>
          <w:i/>
        </w:rPr>
        <w:tab/>
      </w:r>
      <w:r>
        <w:rPr>
          <w:b/>
          <w:i/>
        </w:rPr>
        <w:t>NU</w:t>
      </w:r>
      <w:r>
        <w:rPr>
          <w:rFonts w:ascii="Wingdings" w:hAnsi="Wingdings"/>
          <w:sz w:val="23"/>
        </w:rPr>
        <w:t></w:t>
      </w:r>
    </w:p>
    <w:p w14:paraId="29BAA76D" w14:textId="77777777" w:rsidR="00BD35D5" w:rsidRDefault="00BD35D5">
      <w:pPr>
        <w:pStyle w:val="BodyText"/>
        <w:rPr>
          <w:rFonts w:ascii="Wingdings" w:hAnsi="Wingdings"/>
          <w:sz w:val="26"/>
        </w:rPr>
      </w:pPr>
    </w:p>
    <w:p w14:paraId="78B5C05C" w14:textId="77777777" w:rsidR="00BD35D5" w:rsidRDefault="00000000">
      <w:pPr>
        <w:pStyle w:val="ListParagraph"/>
        <w:numPr>
          <w:ilvl w:val="0"/>
          <w:numId w:val="65"/>
        </w:numPr>
        <w:tabs>
          <w:tab w:val="left" w:pos="816"/>
        </w:tabs>
        <w:spacing w:before="219"/>
        <w:ind w:right="844" w:firstLine="0"/>
        <w:jc w:val="both"/>
      </w:pPr>
      <w:r>
        <w:t>Solicitantul a utilizat ultima variantă a Cererii de Finanţare, disponibila pe pe site-ul GAL</w:t>
      </w:r>
      <w:r>
        <w:rPr>
          <w:spacing w:val="1"/>
        </w:rPr>
        <w:t xml:space="preserve"> </w:t>
      </w:r>
      <w:r>
        <w:t>DELTA</w:t>
      </w:r>
      <w:r>
        <w:rPr>
          <w:spacing w:val="-1"/>
        </w:rPr>
        <w:t xml:space="preserve"> </w:t>
      </w:r>
      <w:r>
        <w:t>DUNĂRII</w:t>
      </w:r>
      <w:r>
        <w:rPr>
          <w:color w:val="0000FF"/>
          <w:spacing w:val="65"/>
        </w:rPr>
        <w:t xml:space="preserve"> </w:t>
      </w:r>
      <w:hyperlink r:id="rId8">
        <w:r>
          <w:rPr>
            <w:color w:val="0000FF"/>
            <w:u w:val="single" w:color="0000FF"/>
          </w:rPr>
          <w:t>www.galdeltadunarii.ro</w:t>
        </w:r>
        <w:r>
          <w:rPr>
            <w:color w:val="0000FF"/>
            <w:spacing w:val="4"/>
          </w:rPr>
          <w:t xml:space="preserve"> </w:t>
        </w:r>
      </w:hyperlink>
      <w:r>
        <w:t>?</w:t>
      </w:r>
    </w:p>
    <w:p w14:paraId="6FA1795D" w14:textId="77777777" w:rsidR="00BD35D5" w:rsidRDefault="00000000">
      <w:pPr>
        <w:tabs>
          <w:tab w:val="left" w:pos="719"/>
        </w:tabs>
        <w:spacing w:before="3"/>
        <w:ind w:right="844"/>
        <w:jc w:val="right"/>
        <w:rPr>
          <w:rFonts w:ascii="Wingdings" w:hAnsi="Wingdings"/>
          <w:sz w:val="23"/>
        </w:rPr>
      </w:pPr>
      <w:r>
        <w:rPr>
          <w:b/>
          <w:i/>
        </w:rPr>
        <w:t>DA</w:t>
      </w:r>
      <w:r>
        <w:rPr>
          <w:rFonts w:ascii="Wingdings" w:hAnsi="Wingdings"/>
          <w:sz w:val="23"/>
        </w:rPr>
        <w:t></w:t>
      </w:r>
      <w:r>
        <w:rPr>
          <w:rFonts w:ascii="Times New Roman" w:hAnsi="Times New Roman"/>
          <w:sz w:val="23"/>
        </w:rPr>
        <w:tab/>
      </w:r>
      <w:r>
        <w:rPr>
          <w:i/>
        </w:rPr>
        <w:t>sau</w:t>
      </w:r>
      <w:r>
        <w:rPr>
          <w:i/>
          <w:spacing w:val="-5"/>
        </w:rPr>
        <w:t xml:space="preserve"> </w:t>
      </w:r>
      <w:r>
        <w:rPr>
          <w:b/>
          <w:i/>
        </w:rPr>
        <w:t>NU</w:t>
      </w:r>
      <w:r>
        <w:rPr>
          <w:rFonts w:ascii="Wingdings" w:hAnsi="Wingdings"/>
          <w:sz w:val="23"/>
        </w:rPr>
        <w:t></w:t>
      </w:r>
    </w:p>
    <w:p w14:paraId="20B9CD03" w14:textId="77777777" w:rsidR="00BD35D5" w:rsidRDefault="00BD35D5">
      <w:pPr>
        <w:jc w:val="right"/>
        <w:rPr>
          <w:rFonts w:ascii="Wingdings" w:hAnsi="Wingdings"/>
          <w:sz w:val="23"/>
        </w:rPr>
        <w:sectPr w:rsidR="00BD35D5">
          <w:type w:val="continuous"/>
          <w:pgSz w:w="11910" w:h="16840"/>
          <w:pgMar w:top="680" w:right="560" w:bottom="280" w:left="620" w:header="720" w:footer="720" w:gutter="0"/>
          <w:cols w:space="720"/>
        </w:sectPr>
      </w:pPr>
    </w:p>
    <w:p w14:paraId="12FAB90B" w14:textId="77777777" w:rsidR="00BD35D5" w:rsidRDefault="00000000">
      <w:pPr>
        <w:pStyle w:val="BodyText"/>
        <w:ind w:left="791"/>
        <w:rPr>
          <w:rFonts w:ascii="Wingdings" w:hAnsi="Wingdings"/>
          <w:sz w:val="20"/>
        </w:rPr>
      </w:pPr>
      <w:r>
        <w:rPr>
          <w:rFonts w:ascii="Wingdings" w:hAnsi="Wingdings"/>
          <w:noProof/>
          <w:sz w:val="20"/>
        </w:rPr>
        <w:lastRenderedPageBreak/>
        <w:drawing>
          <wp:inline distT="0" distB="0" distL="0" distR="0" wp14:anchorId="36680F91" wp14:editId="5129ECC4">
            <wp:extent cx="5796836" cy="635793"/>
            <wp:effectExtent l="0" t="0" r="0" b="0"/>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7" cstate="print"/>
                    <a:stretch>
                      <a:fillRect/>
                    </a:stretch>
                  </pic:blipFill>
                  <pic:spPr>
                    <a:xfrm>
                      <a:off x="0" y="0"/>
                      <a:ext cx="5796836" cy="635793"/>
                    </a:xfrm>
                    <a:prstGeom prst="rect">
                      <a:avLst/>
                    </a:prstGeom>
                  </pic:spPr>
                </pic:pic>
              </a:graphicData>
            </a:graphic>
          </wp:inline>
        </w:drawing>
      </w:r>
    </w:p>
    <w:p w14:paraId="3799A361" w14:textId="77777777" w:rsidR="00BD35D5" w:rsidRDefault="00000000">
      <w:pPr>
        <w:pStyle w:val="ListParagraph"/>
        <w:numPr>
          <w:ilvl w:val="0"/>
          <w:numId w:val="65"/>
        </w:numPr>
        <w:tabs>
          <w:tab w:val="left" w:pos="1157"/>
        </w:tabs>
        <w:spacing w:before="8"/>
        <w:ind w:left="791" w:right="572" w:firstLine="0"/>
        <w:jc w:val="left"/>
      </w:pPr>
      <w:r>
        <w:t>Dosarul</w:t>
      </w:r>
      <w:r>
        <w:rPr>
          <w:spacing w:val="1"/>
        </w:rPr>
        <w:t xml:space="preserve"> </w:t>
      </w:r>
      <w:r>
        <w:t>Cererii</w:t>
      </w:r>
      <w:r>
        <w:rPr>
          <w:spacing w:val="1"/>
        </w:rPr>
        <w:t xml:space="preserve"> </w:t>
      </w:r>
      <w:r>
        <w:t>de</w:t>
      </w:r>
      <w:r>
        <w:rPr>
          <w:spacing w:val="1"/>
        </w:rPr>
        <w:t xml:space="preserve"> </w:t>
      </w:r>
      <w:r>
        <w:t>Finanţare</w:t>
      </w:r>
      <w:r>
        <w:rPr>
          <w:spacing w:val="1"/>
        </w:rPr>
        <w:t xml:space="preserve"> </w:t>
      </w:r>
      <w:r>
        <w:t>este</w:t>
      </w:r>
      <w:r>
        <w:rPr>
          <w:spacing w:val="1"/>
        </w:rPr>
        <w:t xml:space="preserve"> </w:t>
      </w:r>
      <w:r>
        <w:t>legat,</w:t>
      </w:r>
      <w:r>
        <w:rPr>
          <w:spacing w:val="1"/>
        </w:rPr>
        <w:t xml:space="preserve"> </w:t>
      </w:r>
      <w:r>
        <w:t>iar</w:t>
      </w:r>
      <w:r>
        <w:rPr>
          <w:spacing w:val="1"/>
        </w:rPr>
        <w:t xml:space="preserve"> </w:t>
      </w:r>
      <w:r>
        <w:t>documentele</w:t>
      </w:r>
      <w:r>
        <w:rPr>
          <w:spacing w:val="1"/>
        </w:rPr>
        <w:t xml:space="preserve"> </w:t>
      </w:r>
      <w:r>
        <w:t>pe</w:t>
      </w:r>
      <w:r>
        <w:rPr>
          <w:spacing w:val="1"/>
        </w:rPr>
        <w:t xml:space="preserve"> </w:t>
      </w:r>
      <w:r>
        <w:t>care</w:t>
      </w:r>
      <w:r>
        <w:rPr>
          <w:spacing w:val="1"/>
        </w:rPr>
        <w:t xml:space="preserve"> </w:t>
      </w:r>
      <w:r>
        <w:t>le</w:t>
      </w:r>
      <w:r>
        <w:rPr>
          <w:spacing w:val="1"/>
        </w:rPr>
        <w:t xml:space="preserve"> </w:t>
      </w:r>
      <w:r>
        <w:t>conţine</w:t>
      </w:r>
      <w:r>
        <w:rPr>
          <w:spacing w:val="1"/>
        </w:rPr>
        <w:t xml:space="preserve"> </w:t>
      </w:r>
      <w:r>
        <w:t>sunt</w:t>
      </w:r>
      <w:r>
        <w:rPr>
          <w:spacing w:val="-64"/>
        </w:rPr>
        <w:t xml:space="preserve"> </w:t>
      </w:r>
      <w:r>
        <w:t>numerotate</w:t>
      </w:r>
      <w:r>
        <w:rPr>
          <w:spacing w:val="-1"/>
        </w:rPr>
        <w:t xml:space="preserve"> </w:t>
      </w:r>
      <w:r>
        <w:t>şi ştampilate de</w:t>
      </w:r>
      <w:r>
        <w:rPr>
          <w:spacing w:val="-5"/>
        </w:rPr>
        <w:t xml:space="preserve"> </w:t>
      </w:r>
      <w:r>
        <w:t>către</w:t>
      </w:r>
      <w:r>
        <w:rPr>
          <w:spacing w:val="-1"/>
        </w:rPr>
        <w:t xml:space="preserve"> </w:t>
      </w:r>
      <w:r>
        <w:t>solicitant?</w:t>
      </w:r>
    </w:p>
    <w:p w14:paraId="1C1D858D" w14:textId="77777777" w:rsidR="00BD35D5" w:rsidRDefault="00000000">
      <w:pPr>
        <w:tabs>
          <w:tab w:val="left" w:pos="719"/>
        </w:tabs>
        <w:spacing w:before="3"/>
        <w:ind w:right="576"/>
        <w:jc w:val="right"/>
        <w:rPr>
          <w:rFonts w:ascii="Wingdings" w:hAnsi="Wingdings"/>
          <w:sz w:val="23"/>
        </w:rPr>
      </w:pPr>
      <w:r>
        <w:rPr>
          <w:b/>
          <w:i/>
        </w:rPr>
        <w:t>DA</w:t>
      </w:r>
      <w:r>
        <w:rPr>
          <w:rFonts w:ascii="Wingdings" w:hAnsi="Wingdings"/>
          <w:sz w:val="23"/>
        </w:rPr>
        <w:t></w:t>
      </w:r>
      <w:r>
        <w:rPr>
          <w:rFonts w:ascii="Times New Roman" w:hAnsi="Times New Roman"/>
          <w:sz w:val="23"/>
        </w:rPr>
        <w:tab/>
      </w:r>
      <w:r>
        <w:rPr>
          <w:i/>
        </w:rPr>
        <w:t>sau</w:t>
      </w:r>
      <w:r>
        <w:rPr>
          <w:i/>
          <w:spacing w:val="-5"/>
        </w:rPr>
        <w:t xml:space="preserve"> </w:t>
      </w:r>
      <w:r>
        <w:rPr>
          <w:b/>
          <w:i/>
        </w:rPr>
        <w:t>NU</w:t>
      </w:r>
      <w:r>
        <w:rPr>
          <w:rFonts w:ascii="Wingdings" w:hAnsi="Wingdings"/>
          <w:sz w:val="23"/>
        </w:rPr>
        <w:t></w:t>
      </w:r>
    </w:p>
    <w:p w14:paraId="33992660" w14:textId="77777777" w:rsidR="00BD35D5" w:rsidRDefault="00BD35D5">
      <w:pPr>
        <w:pStyle w:val="BodyText"/>
        <w:spacing w:before="8"/>
        <w:rPr>
          <w:rFonts w:ascii="Wingdings" w:hAnsi="Wingdings"/>
        </w:rPr>
      </w:pPr>
    </w:p>
    <w:p w14:paraId="1561F48A" w14:textId="77777777" w:rsidR="00BD35D5" w:rsidRDefault="00000000">
      <w:pPr>
        <w:pStyle w:val="ListParagraph"/>
        <w:numPr>
          <w:ilvl w:val="0"/>
          <w:numId w:val="65"/>
        </w:numPr>
        <w:tabs>
          <w:tab w:val="left" w:pos="1128"/>
        </w:tabs>
        <w:spacing w:before="1"/>
        <w:ind w:left="791" w:right="571" w:firstLine="0"/>
        <w:jc w:val="both"/>
      </w:pPr>
      <w:r>
        <w:t>Este anexat Opisul documentelor, numerotat cu pag.0, iar referinţele din Cererea de</w:t>
      </w:r>
      <w:r>
        <w:rPr>
          <w:spacing w:val="1"/>
        </w:rPr>
        <w:t xml:space="preserve"> </w:t>
      </w:r>
      <w:r>
        <w:t>Finanţare corespund cu numărul paginii la care se află documentele din Dosarul Cererii de</w:t>
      </w:r>
      <w:r>
        <w:rPr>
          <w:spacing w:val="1"/>
        </w:rPr>
        <w:t xml:space="preserve"> </w:t>
      </w:r>
      <w:r>
        <w:t>Finanţare?</w:t>
      </w:r>
    </w:p>
    <w:p w14:paraId="69EF066E" w14:textId="77777777" w:rsidR="00BD35D5" w:rsidRDefault="00000000">
      <w:pPr>
        <w:tabs>
          <w:tab w:val="left" w:pos="9271"/>
        </w:tabs>
        <w:spacing w:before="2"/>
        <w:ind w:left="8542"/>
        <w:rPr>
          <w:rFonts w:ascii="Wingdings" w:hAnsi="Wingdings"/>
          <w:sz w:val="23"/>
        </w:rPr>
      </w:pPr>
      <w:r>
        <w:rPr>
          <w:b/>
          <w:i/>
        </w:rPr>
        <w:t>DA</w:t>
      </w:r>
      <w:r>
        <w:rPr>
          <w:rFonts w:ascii="Wingdings" w:hAnsi="Wingdings"/>
          <w:sz w:val="23"/>
        </w:rPr>
        <w:t></w:t>
      </w:r>
      <w:r>
        <w:rPr>
          <w:rFonts w:ascii="Times New Roman" w:hAnsi="Times New Roman"/>
          <w:sz w:val="23"/>
        </w:rPr>
        <w:tab/>
      </w:r>
      <w:r>
        <w:rPr>
          <w:i/>
        </w:rPr>
        <w:t>sau</w:t>
      </w:r>
      <w:r>
        <w:rPr>
          <w:i/>
          <w:spacing w:val="-5"/>
        </w:rPr>
        <w:t xml:space="preserve"> </w:t>
      </w:r>
      <w:r>
        <w:rPr>
          <w:b/>
          <w:i/>
        </w:rPr>
        <w:t>NU</w:t>
      </w:r>
      <w:r>
        <w:rPr>
          <w:rFonts w:ascii="Wingdings" w:hAnsi="Wingdings"/>
          <w:sz w:val="23"/>
        </w:rPr>
        <w:t></w:t>
      </w:r>
    </w:p>
    <w:p w14:paraId="11D6A1ED" w14:textId="77777777" w:rsidR="00BD35D5" w:rsidRDefault="00BD35D5">
      <w:pPr>
        <w:pStyle w:val="BodyText"/>
        <w:spacing w:before="3"/>
        <w:rPr>
          <w:rFonts w:ascii="Wingdings" w:hAnsi="Wingdings"/>
          <w:sz w:val="23"/>
        </w:rPr>
      </w:pPr>
    </w:p>
    <w:p w14:paraId="720EAD27" w14:textId="77777777" w:rsidR="00BD35D5" w:rsidRDefault="00000000">
      <w:pPr>
        <w:pStyle w:val="ListParagraph"/>
        <w:numPr>
          <w:ilvl w:val="0"/>
          <w:numId w:val="65"/>
        </w:numPr>
        <w:tabs>
          <w:tab w:val="left" w:pos="1204"/>
          <w:tab w:val="left" w:pos="1205"/>
        </w:tabs>
        <w:spacing w:line="255" w:lineRule="exact"/>
        <w:ind w:left="1204" w:hanging="414"/>
        <w:jc w:val="left"/>
      </w:pPr>
      <w:r>
        <w:t>Cererea</w:t>
      </w:r>
      <w:r>
        <w:rPr>
          <w:spacing w:val="-4"/>
        </w:rPr>
        <w:t xml:space="preserve"> </w:t>
      </w:r>
      <w:r>
        <w:t>de</w:t>
      </w:r>
      <w:r>
        <w:rPr>
          <w:spacing w:val="-8"/>
        </w:rPr>
        <w:t xml:space="preserve"> </w:t>
      </w:r>
      <w:r>
        <w:t>Finanţare</w:t>
      </w:r>
      <w:r>
        <w:rPr>
          <w:spacing w:val="-2"/>
        </w:rPr>
        <w:t xml:space="preserve"> </w:t>
      </w:r>
      <w:r>
        <w:t>este</w:t>
      </w:r>
      <w:r>
        <w:rPr>
          <w:spacing w:val="-3"/>
        </w:rPr>
        <w:t xml:space="preserve"> </w:t>
      </w:r>
      <w:r>
        <w:t>completată,</w:t>
      </w:r>
      <w:r>
        <w:rPr>
          <w:spacing w:val="-2"/>
        </w:rPr>
        <w:t xml:space="preserve"> </w:t>
      </w:r>
      <w:r>
        <w:t>semnată</w:t>
      </w:r>
      <w:r>
        <w:rPr>
          <w:spacing w:val="-4"/>
        </w:rPr>
        <w:t xml:space="preserve"> </w:t>
      </w:r>
      <w:r>
        <w:t>şi</w:t>
      </w:r>
      <w:r>
        <w:rPr>
          <w:spacing w:val="-3"/>
        </w:rPr>
        <w:t xml:space="preserve"> </w:t>
      </w:r>
      <w:r>
        <w:t>ştampilată</w:t>
      </w:r>
      <w:r>
        <w:rPr>
          <w:spacing w:val="-7"/>
        </w:rPr>
        <w:t xml:space="preserve"> </w:t>
      </w:r>
      <w:r>
        <w:t>de</w:t>
      </w:r>
      <w:r>
        <w:rPr>
          <w:spacing w:val="-3"/>
        </w:rPr>
        <w:t xml:space="preserve"> </w:t>
      </w:r>
      <w:r>
        <w:t>solicitant</w:t>
      </w:r>
      <w:r>
        <w:rPr>
          <w:spacing w:val="-4"/>
        </w:rPr>
        <w:t xml:space="preserve"> </w:t>
      </w:r>
      <w:r>
        <w:t>?</w:t>
      </w:r>
    </w:p>
    <w:p w14:paraId="3815A9E1" w14:textId="77777777" w:rsidR="00BD35D5" w:rsidRDefault="00000000">
      <w:pPr>
        <w:tabs>
          <w:tab w:val="left" w:pos="8267"/>
        </w:tabs>
        <w:spacing w:line="255" w:lineRule="exact"/>
        <w:ind w:left="791"/>
        <w:rPr>
          <w:b/>
          <w:i/>
        </w:rPr>
      </w:pPr>
      <w:r>
        <w:rPr>
          <w:b/>
          <w:i/>
        </w:rPr>
        <w:t>Codul</w:t>
      </w:r>
      <w:r>
        <w:rPr>
          <w:b/>
          <w:i/>
          <w:spacing w:val="-1"/>
        </w:rPr>
        <w:t xml:space="preserve"> </w:t>
      </w:r>
      <w:r>
        <w:rPr>
          <w:b/>
          <w:i/>
        </w:rPr>
        <w:t>unic de</w:t>
      </w:r>
      <w:r>
        <w:rPr>
          <w:b/>
          <w:i/>
          <w:spacing w:val="-4"/>
        </w:rPr>
        <w:t xml:space="preserve"> </w:t>
      </w:r>
      <w:r>
        <w:rPr>
          <w:b/>
          <w:i/>
        </w:rPr>
        <w:t>identificare</w:t>
      </w:r>
      <w:r>
        <w:rPr>
          <w:b/>
          <w:i/>
          <w:spacing w:val="-8"/>
        </w:rPr>
        <w:t xml:space="preserve"> </w:t>
      </w:r>
      <w:r>
        <w:rPr>
          <w:b/>
          <w:i/>
        </w:rPr>
        <w:t>RO</w:t>
      </w:r>
      <w:r>
        <w:rPr>
          <w:b/>
          <w:i/>
          <w:spacing w:val="-2"/>
        </w:rPr>
        <w:t xml:space="preserve"> </w:t>
      </w:r>
      <w:r>
        <w:rPr>
          <w:b/>
          <w:i/>
        </w:rPr>
        <w:t>existent/</w:t>
      </w:r>
      <w:r>
        <w:rPr>
          <w:b/>
          <w:i/>
          <w:spacing w:val="-3"/>
        </w:rPr>
        <w:t xml:space="preserve"> </w:t>
      </w:r>
      <w:r>
        <w:rPr>
          <w:b/>
          <w:i/>
        </w:rPr>
        <w:t>atribuit:</w:t>
      </w:r>
      <w:r>
        <w:rPr>
          <w:b/>
          <w:i/>
          <w:u w:val="thick"/>
        </w:rPr>
        <w:tab/>
      </w:r>
      <w:r>
        <w:rPr>
          <w:b/>
          <w:i/>
        </w:rPr>
        <w:t>(dacă</w:t>
      </w:r>
      <w:r>
        <w:rPr>
          <w:b/>
          <w:i/>
          <w:spacing w:val="-4"/>
        </w:rPr>
        <w:t xml:space="preserve"> </w:t>
      </w:r>
      <w:r>
        <w:rPr>
          <w:b/>
          <w:i/>
        </w:rPr>
        <w:t>este</w:t>
      </w:r>
      <w:r>
        <w:rPr>
          <w:b/>
          <w:i/>
          <w:spacing w:val="-4"/>
        </w:rPr>
        <w:t xml:space="preserve"> </w:t>
      </w:r>
      <w:r>
        <w:rPr>
          <w:b/>
          <w:i/>
        </w:rPr>
        <w:t>cazul)</w:t>
      </w:r>
    </w:p>
    <w:p w14:paraId="3222E831" w14:textId="77777777" w:rsidR="00BD35D5" w:rsidRDefault="00000000">
      <w:pPr>
        <w:tabs>
          <w:tab w:val="left" w:pos="9276"/>
        </w:tabs>
        <w:spacing w:line="255" w:lineRule="exact"/>
        <w:ind w:left="8556"/>
        <w:rPr>
          <w:rFonts w:ascii="Wingdings" w:hAnsi="Wingdings"/>
          <w:sz w:val="23"/>
        </w:rPr>
      </w:pPr>
      <w:r>
        <w:rPr>
          <w:b/>
          <w:i/>
        </w:rPr>
        <w:t>DA</w:t>
      </w:r>
      <w:r>
        <w:rPr>
          <w:rFonts w:ascii="Wingdings" w:hAnsi="Wingdings"/>
          <w:sz w:val="23"/>
        </w:rPr>
        <w:t></w:t>
      </w:r>
      <w:r>
        <w:rPr>
          <w:rFonts w:ascii="Times New Roman" w:hAnsi="Times New Roman"/>
          <w:sz w:val="23"/>
        </w:rPr>
        <w:tab/>
      </w:r>
      <w:r>
        <w:rPr>
          <w:i/>
        </w:rPr>
        <w:t>sau</w:t>
      </w:r>
      <w:r>
        <w:rPr>
          <w:i/>
          <w:spacing w:val="-5"/>
        </w:rPr>
        <w:t xml:space="preserve"> </w:t>
      </w:r>
      <w:r>
        <w:rPr>
          <w:b/>
          <w:i/>
        </w:rPr>
        <w:t>NU</w:t>
      </w:r>
      <w:r>
        <w:rPr>
          <w:rFonts w:ascii="Wingdings" w:hAnsi="Wingdings"/>
          <w:sz w:val="23"/>
        </w:rPr>
        <w:t></w:t>
      </w:r>
    </w:p>
    <w:p w14:paraId="00327646" w14:textId="77777777" w:rsidR="00BD35D5" w:rsidRDefault="00BD35D5">
      <w:pPr>
        <w:pStyle w:val="BodyText"/>
        <w:rPr>
          <w:rFonts w:ascii="Wingdings" w:hAnsi="Wingdings"/>
          <w:sz w:val="26"/>
        </w:rPr>
      </w:pPr>
    </w:p>
    <w:p w14:paraId="2AF00012" w14:textId="77777777" w:rsidR="00BD35D5" w:rsidRDefault="00000000">
      <w:pPr>
        <w:pStyle w:val="ListParagraph"/>
        <w:numPr>
          <w:ilvl w:val="0"/>
          <w:numId w:val="65"/>
        </w:numPr>
        <w:tabs>
          <w:tab w:val="left" w:pos="1090"/>
        </w:tabs>
        <w:spacing w:before="219"/>
        <w:ind w:left="791" w:right="578" w:firstLine="0"/>
        <w:jc w:val="left"/>
      </w:pPr>
      <w:r>
        <w:t>Solicitantul</w:t>
      </w:r>
      <w:r>
        <w:rPr>
          <w:spacing w:val="13"/>
        </w:rPr>
        <w:t xml:space="preserve"> </w:t>
      </w:r>
      <w:r>
        <w:t>a</w:t>
      </w:r>
      <w:r>
        <w:rPr>
          <w:spacing w:val="12"/>
        </w:rPr>
        <w:t xml:space="preserve"> </w:t>
      </w:r>
      <w:r>
        <w:t>bifat</w:t>
      </w:r>
      <w:r>
        <w:rPr>
          <w:spacing w:val="11"/>
        </w:rPr>
        <w:t xml:space="preserve"> </w:t>
      </w:r>
      <w:r>
        <w:t>/completat</w:t>
      </w:r>
      <w:r>
        <w:rPr>
          <w:spacing w:val="7"/>
        </w:rPr>
        <w:t xml:space="preserve"> </w:t>
      </w:r>
      <w:r>
        <w:t>partea</w:t>
      </w:r>
      <w:r>
        <w:rPr>
          <w:spacing w:val="12"/>
        </w:rPr>
        <w:t xml:space="preserve"> </w:t>
      </w:r>
      <w:r>
        <w:t>C</w:t>
      </w:r>
      <w:r>
        <w:rPr>
          <w:spacing w:val="10"/>
        </w:rPr>
        <w:t xml:space="preserve"> </w:t>
      </w:r>
      <w:r>
        <w:t>din</w:t>
      </w:r>
      <w:r>
        <w:rPr>
          <w:spacing w:val="12"/>
        </w:rPr>
        <w:t xml:space="preserve"> </w:t>
      </w:r>
      <w:r>
        <w:t>Cererea</w:t>
      </w:r>
      <w:r>
        <w:rPr>
          <w:spacing w:val="12"/>
        </w:rPr>
        <w:t xml:space="preserve"> </w:t>
      </w:r>
      <w:r>
        <w:t>de</w:t>
      </w:r>
      <w:r>
        <w:rPr>
          <w:spacing w:val="12"/>
        </w:rPr>
        <w:t xml:space="preserve"> </w:t>
      </w:r>
      <w:r>
        <w:t>Finanţare</w:t>
      </w:r>
      <w:r>
        <w:rPr>
          <w:spacing w:val="13"/>
        </w:rPr>
        <w:t xml:space="preserve"> </w:t>
      </w:r>
      <w:r>
        <w:t>referitoare</w:t>
      </w:r>
      <w:r>
        <w:rPr>
          <w:spacing w:val="8"/>
        </w:rPr>
        <w:t xml:space="preserve"> </w:t>
      </w:r>
      <w:r>
        <w:t>la</w:t>
      </w:r>
      <w:r>
        <w:rPr>
          <w:spacing w:val="12"/>
        </w:rPr>
        <w:t xml:space="preserve"> </w:t>
      </w:r>
      <w:r>
        <w:t>obţinerea</w:t>
      </w:r>
      <w:r>
        <w:rPr>
          <w:spacing w:val="-63"/>
        </w:rPr>
        <w:t xml:space="preserve"> </w:t>
      </w:r>
      <w:r>
        <w:t>unei</w:t>
      </w:r>
      <w:r>
        <w:rPr>
          <w:spacing w:val="-2"/>
        </w:rPr>
        <w:t xml:space="preserve"> </w:t>
      </w:r>
      <w:r>
        <w:t>asistenţe financiare nerambursabile</w:t>
      </w:r>
      <w:r>
        <w:rPr>
          <w:spacing w:val="-5"/>
        </w:rPr>
        <w:t xml:space="preserve"> </w:t>
      </w:r>
      <w:r>
        <w:t>din</w:t>
      </w:r>
      <w:r>
        <w:rPr>
          <w:spacing w:val="-2"/>
        </w:rPr>
        <w:t xml:space="preserve"> </w:t>
      </w:r>
      <w:r>
        <w:t>alte</w:t>
      </w:r>
      <w:r>
        <w:rPr>
          <w:spacing w:val="-5"/>
        </w:rPr>
        <w:t xml:space="preserve"> </w:t>
      </w:r>
      <w:r>
        <w:t>fonduri</w:t>
      </w:r>
      <w:r>
        <w:rPr>
          <w:spacing w:val="-5"/>
        </w:rPr>
        <w:t xml:space="preserve"> </w:t>
      </w:r>
      <w:r>
        <w:t>?</w:t>
      </w:r>
    </w:p>
    <w:p w14:paraId="543F858F" w14:textId="77777777" w:rsidR="00BD35D5" w:rsidRDefault="00000000">
      <w:pPr>
        <w:spacing w:before="3"/>
        <w:ind w:right="576"/>
        <w:jc w:val="right"/>
        <w:rPr>
          <w:rFonts w:ascii="Wingdings" w:hAnsi="Wingdings"/>
          <w:sz w:val="23"/>
        </w:rPr>
      </w:pPr>
      <w:r>
        <w:rPr>
          <w:b/>
          <w:i/>
        </w:rPr>
        <w:t>DA</w:t>
      </w:r>
      <w:r>
        <w:rPr>
          <w:rFonts w:ascii="Wingdings" w:hAnsi="Wingdings"/>
          <w:sz w:val="23"/>
        </w:rPr>
        <w:t></w:t>
      </w:r>
      <w:r>
        <w:rPr>
          <w:rFonts w:ascii="Times New Roman" w:hAnsi="Times New Roman"/>
          <w:spacing w:val="8"/>
          <w:sz w:val="23"/>
        </w:rPr>
        <w:t xml:space="preserve"> </w:t>
      </w:r>
      <w:r>
        <w:rPr>
          <w:i/>
        </w:rPr>
        <w:t>sau</w:t>
      </w:r>
      <w:r>
        <w:rPr>
          <w:i/>
          <w:spacing w:val="-4"/>
        </w:rPr>
        <w:t xml:space="preserve"> </w:t>
      </w:r>
      <w:r>
        <w:rPr>
          <w:b/>
          <w:i/>
        </w:rPr>
        <w:t>NU</w:t>
      </w:r>
      <w:r>
        <w:rPr>
          <w:rFonts w:ascii="Wingdings" w:hAnsi="Wingdings"/>
          <w:sz w:val="23"/>
        </w:rPr>
        <w:t></w:t>
      </w:r>
    </w:p>
    <w:p w14:paraId="23F3B111" w14:textId="77777777" w:rsidR="00BD35D5" w:rsidRDefault="00BD35D5">
      <w:pPr>
        <w:pStyle w:val="BodyText"/>
        <w:spacing w:before="3"/>
        <w:rPr>
          <w:rFonts w:ascii="Wingdings" w:hAnsi="Wingdings"/>
          <w:sz w:val="23"/>
        </w:rPr>
      </w:pPr>
    </w:p>
    <w:p w14:paraId="56DCA527" w14:textId="77777777" w:rsidR="00BD35D5" w:rsidRDefault="00000000">
      <w:pPr>
        <w:pStyle w:val="ListParagraph"/>
        <w:numPr>
          <w:ilvl w:val="0"/>
          <w:numId w:val="65"/>
        </w:numPr>
        <w:tabs>
          <w:tab w:val="left" w:pos="1133"/>
        </w:tabs>
        <w:ind w:left="791" w:right="572" w:firstLine="0"/>
        <w:jc w:val="left"/>
      </w:pPr>
      <w:r>
        <w:t>Daca</w:t>
      </w:r>
      <w:r>
        <w:rPr>
          <w:spacing w:val="58"/>
        </w:rPr>
        <w:t xml:space="preserve"> </w:t>
      </w:r>
      <w:r>
        <w:t>solicitantul</w:t>
      </w:r>
      <w:r>
        <w:rPr>
          <w:spacing w:val="56"/>
        </w:rPr>
        <w:t xml:space="preserve"> </w:t>
      </w:r>
      <w:r>
        <w:t>a</w:t>
      </w:r>
      <w:r>
        <w:rPr>
          <w:spacing w:val="54"/>
        </w:rPr>
        <w:t xml:space="preserve"> </w:t>
      </w:r>
      <w:r>
        <w:t>obtinut</w:t>
      </w:r>
      <w:r>
        <w:rPr>
          <w:spacing w:val="58"/>
        </w:rPr>
        <w:t xml:space="preserve"> </w:t>
      </w:r>
      <w:r>
        <w:t>asistenta</w:t>
      </w:r>
      <w:r>
        <w:rPr>
          <w:spacing w:val="59"/>
        </w:rPr>
        <w:t xml:space="preserve"> </w:t>
      </w:r>
      <w:r>
        <w:t>financiara</w:t>
      </w:r>
      <w:r>
        <w:rPr>
          <w:spacing w:val="59"/>
        </w:rPr>
        <w:t xml:space="preserve"> </w:t>
      </w:r>
      <w:r>
        <w:t>nerambursabila</w:t>
      </w:r>
      <w:r>
        <w:rPr>
          <w:spacing w:val="65"/>
        </w:rPr>
        <w:t xml:space="preserve"> </w:t>
      </w:r>
      <w:r>
        <w:rPr>
          <w:b/>
        </w:rPr>
        <w:t>pentru</w:t>
      </w:r>
      <w:r>
        <w:rPr>
          <w:b/>
          <w:spacing w:val="58"/>
        </w:rPr>
        <w:t xml:space="preserve"> </w:t>
      </w:r>
      <w:r>
        <w:rPr>
          <w:b/>
        </w:rPr>
        <w:t>acelasi</w:t>
      </w:r>
      <w:r>
        <w:rPr>
          <w:b/>
          <w:spacing w:val="60"/>
        </w:rPr>
        <w:t xml:space="preserve"> </w:t>
      </w:r>
      <w:r>
        <w:rPr>
          <w:b/>
        </w:rPr>
        <w:t>tip</w:t>
      </w:r>
      <w:r>
        <w:rPr>
          <w:b/>
          <w:spacing w:val="55"/>
        </w:rPr>
        <w:t xml:space="preserve"> </w:t>
      </w:r>
      <w:r>
        <w:rPr>
          <w:b/>
        </w:rPr>
        <w:t>de</w:t>
      </w:r>
      <w:r>
        <w:rPr>
          <w:b/>
          <w:spacing w:val="-64"/>
        </w:rPr>
        <w:t xml:space="preserve"> </w:t>
      </w:r>
      <w:r>
        <w:rPr>
          <w:b/>
        </w:rPr>
        <w:t>investitie</w:t>
      </w:r>
      <w:r>
        <w:t>, este atasat</w:t>
      </w:r>
      <w:r>
        <w:rPr>
          <w:spacing w:val="-5"/>
        </w:rPr>
        <w:t xml:space="preserve"> </w:t>
      </w:r>
      <w:r>
        <w:t>Cererii</w:t>
      </w:r>
      <w:r>
        <w:rPr>
          <w:spacing w:val="-1"/>
        </w:rPr>
        <w:t xml:space="preserve"> </w:t>
      </w:r>
      <w:r>
        <w:t>de</w:t>
      </w:r>
      <w:r>
        <w:rPr>
          <w:spacing w:val="-5"/>
        </w:rPr>
        <w:t xml:space="preserve"> </w:t>
      </w:r>
      <w:r>
        <w:t>Finantare:</w:t>
      </w:r>
    </w:p>
    <w:p w14:paraId="69B8AA0C" w14:textId="77777777" w:rsidR="00BD35D5" w:rsidRDefault="00BD35D5">
      <w:pPr>
        <w:pStyle w:val="BodyText"/>
        <w:spacing w:before="8"/>
        <w:rPr>
          <w:sz w:val="21"/>
        </w:rPr>
      </w:pPr>
    </w:p>
    <w:p w14:paraId="6C60893D" w14:textId="77777777" w:rsidR="00BD35D5" w:rsidRDefault="00000000">
      <w:pPr>
        <w:spacing w:before="1"/>
        <w:ind w:left="791" w:right="573"/>
        <w:jc w:val="both"/>
      </w:pPr>
      <w:r>
        <w:rPr>
          <w:b/>
        </w:rPr>
        <w:t>Raportul</w:t>
      </w:r>
      <w:r>
        <w:rPr>
          <w:b/>
          <w:spacing w:val="1"/>
        </w:rPr>
        <w:t xml:space="preserve"> </w:t>
      </w:r>
      <w:r>
        <w:rPr>
          <w:b/>
        </w:rPr>
        <w:t>asupra</w:t>
      </w:r>
      <w:r>
        <w:rPr>
          <w:b/>
          <w:spacing w:val="1"/>
        </w:rPr>
        <w:t xml:space="preserve"> </w:t>
      </w:r>
      <w:r>
        <w:rPr>
          <w:b/>
        </w:rPr>
        <w:t>utilizării</w:t>
      </w:r>
      <w:r>
        <w:rPr>
          <w:b/>
          <w:spacing w:val="1"/>
        </w:rPr>
        <w:t xml:space="preserve"> </w:t>
      </w:r>
      <w:r>
        <w:rPr>
          <w:b/>
        </w:rPr>
        <w:t>programelor</w:t>
      </w:r>
      <w:r>
        <w:rPr>
          <w:b/>
          <w:spacing w:val="1"/>
        </w:rPr>
        <w:t xml:space="preserve"> </w:t>
      </w:r>
      <w:r>
        <w:rPr>
          <w:b/>
        </w:rPr>
        <w:t>de</w:t>
      </w:r>
      <w:r>
        <w:rPr>
          <w:b/>
          <w:spacing w:val="1"/>
        </w:rPr>
        <w:t xml:space="preserve"> </w:t>
      </w:r>
      <w:r>
        <w:rPr>
          <w:b/>
        </w:rPr>
        <w:t>finanţare</w:t>
      </w:r>
      <w:r>
        <w:rPr>
          <w:b/>
          <w:spacing w:val="1"/>
        </w:rPr>
        <w:t xml:space="preserve"> </w:t>
      </w:r>
      <w:r>
        <w:rPr>
          <w:b/>
        </w:rPr>
        <w:t>nerambursabilă</w:t>
      </w:r>
      <w:r>
        <w:rPr>
          <w:b/>
          <w:spacing w:val="1"/>
        </w:rPr>
        <w:t xml:space="preserve"> </w:t>
      </w:r>
      <w:r>
        <w:t>(obiective,</w:t>
      </w:r>
      <w:r>
        <w:rPr>
          <w:spacing w:val="1"/>
        </w:rPr>
        <w:t xml:space="preserve"> </w:t>
      </w:r>
      <w:r>
        <w:t>tip</w:t>
      </w:r>
      <w:r>
        <w:rPr>
          <w:spacing w:val="1"/>
        </w:rPr>
        <w:t xml:space="preserve"> </w:t>
      </w:r>
      <w:r>
        <w:t>de</w:t>
      </w:r>
      <w:r>
        <w:rPr>
          <w:spacing w:val="1"/>
        </w:rPr>
        <w:t xml:space="preserve"> </w:t>
      </w:r>
      <w:r>
        <w:t>investitie,</w:t>
      </w:r>
      <w:r>
        <w:rPr>
          <w:spacing w:val="1"/>
        </w:rPr>
        <w:t xml:space="preserve"> </w:t>
      </w:r>
      <w:r>
        <w:t>lista</w:t>
      </w:r>
      <w:r>
        <w:rPr>
          <w:spacing w:val="1"/>
        </w:rPr>
        <w:t xml:space="preserve"> </w:t>
      </w:r>
      <w:r>
        <w:t>cheltuielilor</w:t>
      </w:r>
      <w:r>
        <w:rPr>
          <w:spacing w:val="1"/>
        </w:rPr>
        <w:t xml:space="preserve"> </w:t>
      </w:r>
      <w:r>
        <w:t>eligibile,</w:t>
      </w:r>
      <w:r>
        <w:rPr>
          <w:spacing w:val="1"/>
        </w:rPr>
        <w:t xml:space="preserve"> </w:t>
      </w:r>
      <w:r>
        <w:t>costul</w:t>
      </w:r>
      <w:r>
        <w:rPr>
          <w:spacing w:val="1"/>
        </w:rPr>
        <w:t xml:space="preserve"> </w:t>
      </w:r>
      <w:r>
        <w:t>si</w:t>
      </w:r>
      <w:r>
        <w:rPr>
          <w:spacing w:val="1"/>
        </w:rPr>
        <w:t xml:space="preserve"> </w:t>
      </w:r>
      <w:r>
        <w:t>stadiul</w:t>
      </w:r>
      <w:r>
        <w:rPr>
          <w:spacing w:val="1"/>
        </w:rPr>
        <w:t xml:space="preserve"> </w:t>
      </w:r>
      <w:r>
        <w:t>proiectului,</w:t>
      </w:r>
      <w:r>
        <w:rPr>
          <w:spacing w:val="1"/>
        </w:rPr>
        <w:t xml:space="preserve"> </w:t>
      </w:r>
      <w:r>
        <w:t>perioada</w:t>
      </w:r>
      <w:r>
        <w:rPr>
          <w:spacing w:val="1"/>
        </w:rPr>
        <w:t xml:space="preserve"> </w:t>
      </w:r>
      <w:r>
        <w:t>derularii</w:t>
      </w:r>
      <w:r>
        <w:rPr>
          <w:spacing w:val="1"/>
        </w:rPr>
        <w:t xml:space="preserve"> </w:t>
      </w:r>
      <w:r>
        <w:t>proiectului) intocmit de solicitant, pentru solicitantii care au mai beneficiat de alte programe</w:t>
      </w:r>
      <w:r>
        <w:rPr>
          <w:spacing w:val="-64"/>
        </w:rPr>
        <w:t xml:space="preserve"> </w:t>
      </w:r>
      <w:r>
        <w:t>de</w:t>
      </w:r>
      <w:r>
        <w:rPr>
          <w:spacing w:val="-2"/>
        </w:rPr>
        <w:t xml:space="preserve"> </w:t>
      </w:r>
      <w:r>
        <w:t>finantare</w:t>
      </w:r>
      <w:r>
        <w:rPr>
          <w:spacing w:val="-2"/>
        </w:rPr>
        <w:t xml:space="preserve"> </w:t>
      </w:r>
      <w:r>
        <w:t>nerambursabila</w:t>
      </w:r>
      <w:r>
        <w:rPr>
          <w:spacing w:val="-3"/>
        </w:rPr>
        <w:t xml:space="preserve"> </w:t>
      </w:r>
      <w:r>
        <w:t>incepand cu</w:t>
      </w:r>
      <w:r>
        <w:rPr>
          <w:spacing w:val="-1"/>
        </w:rPr>
        <w:t xml:space="preserve"> </w:t>
      </w:r>
      <w:r>
        <w:t>anul 2012,</w:t>
      </w:r>
      <w:r>
        <w:rPr>
          <w:spacing w:val="4"/>
        </w:rPr>
        <w:t xml:space="preserve"> </w:t>
      </w:r>
      <w:r>
        <w:rPr>
          <w:b/>
        </w:rPr>
        <w:t>pentru</w:t>
      </w:r>
      <w:r>
        <w:rPr>
          <w:b/>
          <w:spacing w:val="-3"/>
        </w:rPr>
        <w:t xml:space="preserve"> </w:t>
      </w:r>
      <w:r>
        <w:rPr>
          <w:b/>
        </w:rPr>
        <w:t>aceleasi</w:t>
      </w:r>
      <w:r>
        <w:rPr>
          <w:b/>
          <w:spacing w:val="-1"/>
        </w:rPr>
        <w:t xml:space="preserve"> </w:t>
      </w:r>
      <w:r>
        <w:rPr>
          <w:b/>
        </w:rPr>
        <w:t>tipuri</w:t>
      </w:r>
      <w:r>
        <w:rPr>
          <w:b/>
          <w:spacing w:val="-5"/>
        </w:rPr>
        <w:t xml:space="preserve"> </w:t>
      </w:r>
      <w:r>
        <w:rPr>
          <w:b/>
        </w:rPr>
        <w:t>de</w:t>
      </w:r>
      <w:r>
        <w:rPr>
          <w:b/>
          <w:spacing w:val="-3"/>
        </w:rPr>
        <w:t xml:space="preserve"> </w:t>
      </w:r>
      <w:r>
        <w:rPr>
          <w:b/>
        </w:rPr>
        <w:t>investitii</w:t>
      </w:r>
      <w:r>
        <w:t>?</w:t>
      </w:r>
    </w:p>
    <w:p w14:paraId="4E7DE52A" w14:textId="77777777" w:rsidR="00BD35D5" w:rsidRDefault="00000000">
      <w:pPr>
        <w:tabs>
          <w:tab w:val="left" w:pos="671"/>
          <w:tab w:val="left" w:pos="2280"/>
          <w:tab w:val="left" w:pos="3039"/>
          <w:tab w:val="left" w:pos="4441"/>
        </w:tabs>
        <w:ind w:right="576"/>
        <w:jc w:val="right"/>
        <w:rPr>
          <w:rFonts w:ascii="Wingdings" w:hAnsi="Wingdings"/>
          <w:sz w:val="23"/>
        </w:rPr>
      </w:pPr>
      <w:r>
        <w:rPr>
          <w:b/>
          <w:i/>
        </w:rPr>
        <w:t>DA</w:t>
      </w:r>
      <w:r>
        <w:rPr>
          <w:rFonts w:ascii="Wingdings" w:hAnsi="Wingdings"/>
          <w:sz w:val="23"/>
        </w:rPr>
        <w:t></w:t>
      </w:r>
      <w:r>
        <w:rPr>
          <w:rFonts w:ascii="Times New Roman" w:hAnsi="Times New Roman"/>
          <w:sz w:val="23"/>
        </w:rPr>
        <w:tab/>
      </w:r>
      <w:r>
        <w:rPr>
          <w:b/>
          <w:i/>
        </w:rPr>
        <w:t>sau</w:t>
      </w:r>
      <w:r>
        <w:rPr>
          <w:b/>
          <w:i/>
        </w:rPr>
        <w:tab/>
        <w:t>NU</w:t>
      </w:r>
      <w:r>
        <w:rPr>
          <w:rFonts w:ascii="Wingdings" w:hAnsi="Wingdings"/>
          <w:sz w:val="23"/>
        </w:rPr>
        <w:t></w:t>
      </w:r>
      <w:r>
        <w:rPr>
          <w:rFonts w:ascii="Times New Roman" w:hAnsi="Times New Roman"/>
          <w:sz w:val="23"/>
        </w:rPr>
        <w:tab/>
      </w:r>
      <w:r>
        <w:rPr>
          <w:b/>
          <w:i/>
        </w:rPr>
        <w:t>sau</w:t>
      </w:r>
      <w:r>
        <w:rPr>
          <w:b/>
          <w:i/>
        </w:rPr>
        <w:tab/>
        <w:t>NU</w:t>
      </w:r>
      <w:r>
        <w:rPr>
          <w:b/>
          <w:i/>
          <w:spacing w:val="-7"/>
        </w:rPr>
        <w:t xml:space="preserve"> </w:t>
      </w:r>
      <w:r>
        <w:rPr>
          <w:b/>
          <w:i/>
        </w:rPr>
        <w:t>ESTE</w:t>
      </w:r>
      <w:r>
        <w:rPr>
          <w:b/>
          <w:i/>
          <w:spacing w:val="-5"/>
        </w:rPr>
        <w:t xml:space="preserve"> </w:t>
      </w:r>
      <w:r>
        <w:rPr>
          <w:b/>
          <w:i/>
        </w:rPr>
        <w:t>CAZUL</w:t>
      </w:r>
      <w:r>
        <w:rPr>
          <w:rFonts w:ascii="Wingdings" w:hAnsi="Wingdings"/>
          <w:sz w:val="23"/>
        </w:rPr>
        <w:t></w:t>
      </w:r>
    </w:p>
    <w:p w14:paraId="4ECD6DC6" w14:textId="77777777" w:rsidR="00BD35D5" w:rsidRDefault="00BD35D5">
      <w:pPr>
        <w:pStyle w:val="BodyText"/>
        <w:spacing w:before="10"/>
        <w:rPr>
          <w:rFonts w:ascii="Wingdings" w:hAnsi="Wingdings"/>
        </w:rPr>
      </w:pPr>
    </w:p>
    <w:p w14:paraId="39F925E3" w14:textId="77777777" w:rsidR="00BD35D5" w:rsidRDefault="00000000">
      <w:pPr>
        <w:pStyle w:val="ListParagraph"/>
        <w:numPr>
          <w:ilvl w:val="0"/>
          <w:numId w:val="65"/>
        </w:numPr>
        <w:tabs>
          <w:tab w:val="left" w:pos="1253"/>
        </w:tabs>
        <w:ind w:left="791" w:right="584" w:firstLine="0"/>
        <w:jc w:val="left"/>
      </w:pPr>
      <w:r>
        <w:t>Solicitantul</w:t>
      </w:r>
      <w:r>
        <w:rPr>
          <w:spacing w:val="51"/>
        </w:rPr>
        <w:t xml:space="preserve"> </w:t>
      </w:r>
      <w:r>
        <w:t>a</w:t>
      </w:r>
      <w:r>
        <w:rPr>
          <w:spacing w:val="50"/>
        </w:rPr>
        <w:t xml:space="preserve"> </w:t>
      </w:r>
      <w:r>
        <w:t>completat</w:t>
      </w:r>
      <w:r>
        <w:rPr>
          <w:spacing w:val="49"/>
        </w:rPr>
        <w:t xml:space="preserve"> </w:t>
      </w:r>
      <w:r>
        <w:t>lista</w:t>
      </w:r>
      <w:r>
        <w:rPr>
          <w:spacing w:val="45"/>
        </w:rPr>
        <w:t xml:space="preserve"> </w:t>
      </w:r>
      <w:r>
        <w:t>documentelor</w:t>
      </w:r>
      <w:r>
        <w:rPr>
          <w:spacing w:val="50"/>
        </w:rPr>
        <w:t xml:space="preserve"> </w:t>
      </w:r>
      <w:r>
        <w:t>anexe</w:t>
      </w:r>
      <w:r>
        <w:rPr>
          <w:spacing w:val="50"/>
        </w:rPr>
        <w:t xml:space="preserve"> </w:t>
      </w:r>
      <w:r>
        <w:t>obligatorii</w:t>
      </w:r>
      <w:r>
        <w:rPr>
          <w:spacing w:val="45"/>
        </w:rPr>
        <w:t xml:space="preserve"> </w:t>
      </w:r>
      <w:r>
        <w:t>şi</w:t>
      </w:r>
      <w:r>
        <w:rPr>
          <w:spacing w:val="50"/>
        </w:rPr>
        <w:t xml:space="preserve"> </w:t>
      </w:r>
      <w:r>
        <w:t>cele</w:t>
      </w:r>
      <w:r>
        <w:rPr>
          <w:spacing w:val="45"/>
        </w:rPr>
        <w:t xml:space="preserve"> </w:t>
      </w:r>
      <w:r>
        <w:t>impuse</w:t>
      </w:r>
      <w:r>
        <w:rPr>
          <w:spacing w:val="44"/>
        </w:rPr>
        <w:t xml:space="preserve"> </w:t>
      </w:r>
      <w:r>
        <w:t>de</w:t>
      </w:r>
      <w:r>
        <w:rPr>
          <w:spacing w:val="50"/>
        </w:rPr>
        <w:t xml:space="preserve"> </w:t>
      </w:r>
      <w:r>
        <w:t>tipul</w:t>
      </w:r>
      <w:r>
        <w:rPr>
          <w:spacing w:val="-63"/>
        </w:rPr>
        <w:t xml:space="preserve"> </w:t>
      </w:r>
      <w:r>
        <w:t>măsurii?</w:t>
      </w:r>
    </w:p>
    <w:p w14:paraId="262F50F4" w14:textId="77777777" w:rsidR="00BD35D5" w:rsidRDefault="00000000">
      <w:pPr>
        <w:tabs>
          <w:tab w:val="left" w:pos="874"/>
        </w:tabs>
        <w:spacing w:before="2"/>
        <w:ind w:right="576"/>
        <w:jc w:val="right"/>
        <w:rPr>
          <w:rFonts w:ascii="Wingdings" w:hAnsi="Wingdings"/>
          <w:sz w:val="23"/>
        </w:rPr>
      </w:pPr>
      <w:r>
        <w:rPr>
          <w:b/>
          <w:i/>
        </w:rPr>
        <w:t>DA</w:t>
      </w:r>
      <w:r>
        <w:rPr>
          <w:rFonts w:ascii="Wingdings" w:hAnsi="Wingdings"/>
          <w:sz w:val="23"/>
        </w:rPr>
        <w:t></w:t>
      </w:r>
      <w:r>
        <w:rPr>
          <w:rFonts w:ascii="Times New Roman" w:hAnsi="Times New Roman"/>
          <w:sz w:val="23"/>
        </w:rPr>
        <w:tab/>
      </w:r>
      <w:r>
        <w:rPr>
          <w:b/>
          <w:i/>
        </w:rPr>
        <w:t>NU</w:t>
      </w:r>
      <w:r>
        <w:rPr>
          <w:rFonts w:ascii="Wingdings" w:hAnsi="Wingdings"/>
          <w:sz w:val="23"/>
        </w:rPr>
        <w:t></w:t>
      </w:r>
    </w:p>
    <w:p w14:paraId="0041722B" w14:textId="77777777" w:rsidR="00BD35D5" w:rsidRDefault="00BD35D5">
      <w:pPr>
        <w:pStyle w:val="BodyText"/>
        <w:spacing w:before="6"/>
        <w:rPr>
          <w:rFonts w:ascii="Wingdings" w:hAnsi="Wingdings"/>
        </w:rPr>
      </w:pPr>
    </w:p>
    <w:p w14:paraId="69C580B5" w14:textId="77777777" w:rsidR="00BD35D5" w:rsidRDefault="00000000">
      <w:pPr>
        <w:pStyle w:val="ListParagraph"/>
        <w:numPr>
          <w:ilvl w:val="0"/>
          <w:numId w:val="65"/>
        </w:numPr>
        <w:tabs>
          <w:tab w:val="left" w:pos="1253"/>
        </w:tabs>
        <w:spacing w:line="242" w:lineRule="auto"/>
        <w:ind w:left="791" w:right="570" w:firstLine="0"/>
        <w:jc w:val="left"/>
      </w:pPr>
      <w:r>
        <w:t>Solicitantul</w:t>
      </w:r>
      <w:r>
        <w:rPr>
          <w:spacing w:val="43"/>
        </w:rPr>
        <w:t xml:space="preserve"> </w:t>
      </w:r>
      <w:r>
        <w:t>a</w:t>
      </w:r>
      <w:r>
        <w:rPr>
          <w:spacing w:val="45"/>
        </w:rPr>
        <w:t xml:space="preserve"> </w:t>
      </w:r>
      <w:r>
        <w:t>atașat</w:t>
      </w:r>
      <w:r>
        <w:rPr>
          <w:spacing w:val="41"/>
        </w:rPr>
        <w:t xml:space="preserve"> </w:t>
      </w:r>
      <w:r>
        <w:t>la</w:t>
      </w:r>
      <w:r>
        <w:rPr>
          <w:spacing w:val="41"/>
        </w:rPr>
        <w:t xml:space="preserve"> </w:t>
      </w:r>
      <w:r>
        <w:t>Cererea</w:t>
      </w:r>
      <w:r>
        <w:rPr>
          <w:spacing w:val="45"/>
        </w:rPr>
        <w:t xml:space="preserve"> </w:t>
      </w:r>
      <w:r>
        <w:t>de</w:t>
      </w:r>
      <w:r>
        <w:rPr>
          <w:spacing w:val="42"/>
        </w:rPr>
        <w:t xml:space="preserve"> </w:t>
      </w:r>
      <w:r>
        <w:t>finanțare</w:t>
      </w:r>
      <w:r>
        <w:rPr>
          <w:spacing w:val="46"/>
        </w:rPr>
        <w:t xml:space="preserve"> </w:t>
      </w:r>
      <w:r>
        <w:t>toate</w:t>
      </w:r>
      <w:r>
        <w:rPr>
          <w:spacing w:val="42"/>
        </w:rPr>
        <w:t xml:space="preserve"> </w:t>
      </w:r>
      <w:r>
        <w:t>documentele</w:t>
      </w:r>
      <w:r>
        <w:rPr>
          <w:spacing w:val="45"/>
        </w:rPr>
        <w:t xml:space="preserve"> </w:t>
      </w:r>
      <w:r>
        <w:t>anexă</w:t>
      </w:r>
      <w:r>
        <w:rPr>
          <w:spacing w:val="41"/>
        </w:rPr>
        <w:t xml:space="preserve"> </w:t>
      </w:r>
      <w:r>
        <w:t>obligatorii</w:t>
      </w:r>
      <w:r>
        <w:rPr>
          <w:spacing w:val="41"/>
        </w:rPr>
        <w:t xml:space="preserve"> </w:t>
      </w:r>
      <w:r>
        <w:t>din</w:t>
      </w:r>
      <w:r>
        <w:rPr>
          <w:spacing w:val="-63"/>
        </w:rPr>
        <w:t xml:space="preserve"> </w:t>
      </w:r>
      <w:r>
        <w:t>listă?</w:t>
      </w:r>
    </w:p>
    <w:p w14:paraId="58E79C96" w14:textId="77777777" w:rsidR="00BD35D5" w:rsidRDefault="00000000">
      <w:pPr>
        <w:tabs>
          <w:tab w:val="left" w:pos="864"/>
        </w:tabs>
        <w:spacing w:before="1"/>
        <w:ind w:right="571"/>
        <w:jc w:val="right"/>
        <w:rPr>
          <w:rFonts w:ascii="Wingdings" w:hAnsi="Wingdings"/>
          <w:sz w:val="23"/>
        </w:rPr>
      </w:pPr>
      <w:r>
        <w:rPr>
          <w:b/>
          <w:i/>
        </w:rPr>
        <w:t>DA</w:t>
      </w:r>
      <w:r>
        <w:rPr>
          <w:rFonts w:ascii="Wingdings" w:hAnsi="Wingdings"/>
          <w:sz w:val="23"/>
        </w:rPr>
        <w:t></w:t>
      </w:r>
      <w:r>
        <w:rPr>
          <w:rFonts w:ascii="Times New Roman" w:hAnsi="Times New Roman"/>
          <w:sz w:val="23"/>
        </w:rPr>
        <w:tab/>
      </w:r>
      <w:r>
        <w:rPr>
          <w:b/>
          <w:i/>
        </w:rPr>
        <w:t>NU</w:t>
      </w:r>
      <w:r>
        <w:rPr>
          <w:rFonts w:ascii="Wingdings" w:hAnsi="Wingdings"/>
          <w:sz w:val="23"/>
        </w:rPr>
        <w:t></w:t>
      </w:r>
    </w:p>
    <w:p w14:paraId="486EFFE2" w14:textId="77777777" w:rsidR="00BD35D5" w:rsidRDefault="00BD35D5">
      <w:pPr>
        <w:pStyle w:val="BodyText"/>
        <w:spacing w:before="5"/>
        <w:rPr>
          <w:rFonts w:ascii="Wingdings" w:hAnsi="Wingdings"/>
        </w:rPr>
      </w:pPr>
    </w:p>
    <w:p w14:paraId="655B4F53" w14:textId="77777777" w:rsidR="00BD35D5" w:rsidRDefault="00000000">
      <w:pPr>
        <w:pStyle w:val="ListParagraph"/>
        <w:numPr>
          <w:ilvl w:val="0"/>
          <w:numId w:val="65"/>
        </w:numPr>
        <w:tabs>
          <w:tab w:val="left" w:pos="1253"/>
        </w:tabs>
        <w:spacing w:line="242" w:lineRule="auto"/>
        <w:ind w:left="791" w:right="580" w:firstLine="0"/>
        <w:jc w:val="left"/>
      </w:pPr>
      <w:r>
        <w:t>Copia</w:t>
      </w:r>
      <w:r>
        <w:rPr>
          <w:spacing w:val="46"/>
        </w:rPr>
        <w:t xml:space="preserve"> </w:t>
      </w:r>
      <w:r>
        <w:t>electronică</w:t>
      </w:r>
      <w:r>
        <w:rPr>
          <w:spacing w:val="46"/>
        </w:rPr>
        <w:t xml:space="preserve"> </w:t>
      </w:r>
      <w:r>
        <w:t>a</w:t>
      </w:r>
      <w:r>
        <w:rPr>
          <w:spacing w:val="41"/>
        </w:rPr>
        <w:t xml:space="preserve"> </w:t>
      </w:r>
      <w:r>
        <w:t>Cererii</w:t>
      </w:r>
      <w:r>
        <w:rPr>
          <w:spacing w:val="47"/>
        </w:rPr>
        <w:t xml:space="preserve"> </w:t>
      </w:r>
      <w:r>
        <w:t>de</w:t>
      </w:r>
      <w:r>
        <w:rPr>
          <w:spacing w:val="42"/>
        </w:rPr>
        <w:t xml:space="preserve"> </w:t>
      </w:r>
      <w:r>
        <w:t>finanțare</w:t>
      </w:r>
      <w:r>
        <w:rPr>
          <w:spacing w:val="47"/>
        </w:rPr>
        <w:t xml:space="preserve"> </w:t>
      </w:r>
      <w:r>
        <w:t>corespunde</w:t>
      </w:r>
      <w:r>
        <w:rPr>
          <w:spacing w:val="46"/>
        </w:rPr>
        <w:t xml:space="preserve"> </w:t>
      </w:r>
      <w:r>
        <w:t>cu</w:t>
      </w:r>
      <w:r>
        <w:rPr>
          <w:spacing w:val="42"/>
        </w:rPr>
        <w:t xml:space="preserve"> </w:t>
      </w:r>
      <w:r>
        <w:t>dosarul</w:t>
      </w:r>
      <w:r>
        <w:rPr>
          <w:spacing w:val="49"/>
        </w:rPr>
        <w:t xml:space="preserve"> </w:t>
      </w:r>
      <w:r>
        <w:t>original</w:t>
      </w:r>
      <w:r>
        <w:rPr>
          <w:spacing w:val="49"/>
        </w:rPr>
        <w:t xml:space="preserve"> </w:t>
      </w:r>
      <w:r>
        <w:t>pe</w:t>
      </w:r>
      <w:r>
        <w:rPr>
          <w:spacing w:val="42"/>
        </w:rPr>
        <w:t xml:space="preserve"> </w:t>
      </w:r>
      <w:r>
        <w:t>suport</w:t>
      </w:r>
      <w:r>
        <w:rPr>
          <w:spacing w:val="47"/>
        </w:rPr>
        <w:t xml:space="preserve"> </w:t>
      </w:r>
      <w:r>
        <w:t>de</w:t>
      </w:r>
      <w:r>
        <w:rPr>
          <w:spacing w:val="-64"/>
        </w:rPr>
        <w:t xml:space="preserve"> </w:t>
      </w:r>
      <w:r>
        <w:t>hârtie?</w:t>
      </w:r>
    </w:p>
    <w:p w14:paraId="7AFF1544" w14:textId="77777777" w:rsidR="00BD35D5" w:rsidRDefault="00000000">
      <w:pPr>
        <w:tabs>
          <w:tab w:val="left" w:pos="989"/>
        </w:tabs>
        <w:spacing w:before="2"/>
        <w:ind w:right="571"/>
        <w:jc w:val="right"/>
        <w:rPr>
          <w:rFonts w:ascii="Wingdings" w:hAnsi="Wingdings"/>
          <w:sz w:val="23"/>
        </w:rPr>
      </w:pPr>
      <w:r>
        <w:rPr>
          <w:b/>
          <w:i/>
        </w:rPr>
        <w:t>DA</w:t>
      </w:r>
      <w:r>
        <w:rPr>
          <w:rFonts w:ascii="Wingdings" w:hAnsi="Wingdings"/>
          <w:sz w:val="23"/>
        </w:rPr>
        <w:t></w:t>
      </w:r>
      <w:r>
        <w:rPr>
          <w:rFonts w:ascii="Times New Roman" w:hAnsi="Times New Roman"/>
          <w:sz w:val="23"/>
        </w:rPr>
        <w:tab/>
      </w:r>
      <w:r>
        <w:rPr>
          <w:b/>
          <w:i/>
        </w:rPr>
        <w:t>NU</w:t>
      </w:r>
      <w:r>
        <w:rPr>
          <w:rFonts w:ascii="Wingdings" w:hAnsi="Wingdings"/>
          <w:sz w:val="23"/>
        </w:rPr>
        <w:t></w:t>
      </w:r>
    </w:p>
    <w:p w14:paraId="26DFC40C" w14:textId="77777777" w:rsidR="00BD35D5" w:rsidRDefault="00BD35D5">
      <w:pPr>
        <w:pStyle w:val="BodyText"/>
        <w:spacing w:before="9"/>
        <w:rPr>
          <w:rFonts w:ascii="Wingdings" w:hAnsi="Wingdings"/>
        </w:rPr>
      </w:pPr>
    </w:p>
    <w:p w14:paraId="7170BB07" w14:textId="77777777" w:rsidR="00BD35D5" w:rsidRDefault="00000000">
      <w:pPr>
        <w:pStyle w:val="ListParagraph"/>
        <w:numPr>
          <w:ilvl w:val="0"/>
          <w:numId w:val="65"/>
        </w:numPr>
        <w:tabs>
          <w:tab w:val="left" w:pos="1244"/>
        </w:tabs>
        <w:spacing w:before="1"/>
        <w:ind w:left="791" w:right="574" w:firstLine="0"/>
        <w:jc w:val="left"/>
      </w:pPr>
      <w:r>
        <w:t>Copia</w:t>
      </w:r>
      <w:r>
        <w:rPr>
          <w:spacing w:val="34"/>
        </w:rPr>
        <w:t xml:space="preserve"> </w:t>
      </w:r>
      <w:r>
        <w:t>scanată</w:t>
      </w:r>
      <w:r>
        <w:rPr>
          <w:spacing w:val="39"/>
        </w:rPr>
        <w:t xml:space="preserve"> </w:t>
      </w:r>
      <w:r>
        <w:t>a</w:t>
      </w:r>
      <w:r>
        <w:rPr>
          <w:spacing w:val="36"/>
        </w:rPr>
        <w:t xml:space="preserve"> </w:t>
      </w:r>
      <w:r>
        <w:t>documentelor</w:t>
      </w:r>
      <w:r>
        <w:rPr>
          <w:spacing w:val="41"/>
        </w:rPr>
        <w:t xml:space="preserve"> </w:t>
      </w:r>
      <w:r>
        <w:t>ataşate</w:t>
      </w:r>
      <w:r>
        <w:rPr>
          <w:spacing w:val="35"/>
        </w:rPr>
        <w:t xml:space="preserve"> </w:t>
      </w:r>
      <w:r>
        <w:t>Cererii</w:t>
      </w:r>
      <w:r>
        <w:rPr>
          <w:spacing w:val="39"/>
        </w:rPr>
        <w:t xml:space="preserve"> </w:t>
      </w:r>
      <w:r>
        <w:t>de</w:t>
      </w:r>
      <w:r>
        <w:rPr>
          <w:spacing w:val="36"/>
        </w:rPr>
        <w:t xml:space="preserve"> </w:t>
      </w:r>
      <w:r>
        <w:t>finanţare</w:t>
      </w:r>
      <w:r>
        <w:rPr>
          <w:spacing w:val="40"/>
        </w:rPr>
        <w:t xml:space="preserve"> </w:t>
      </w:r>
      <w:r>
        <w:t>este</w:t>
      </w:r>
      <w:r>
        <w:rPr>
          <w:spacing w:val="40"/>
        </w:rPr>
        <w:t xml:space="preserve"> </w:t>
      </w:r>
      <w:r>
        <w:t>prezentată</w:t>
      </w:r>
      <w:r>
        <w:rPr>
          <w:spacing w:val="40"/>
        </w:rPr>
        <w:t xml:space="preserve"> </w:t>
      </w:r>
      <w:r>
        <w:t>alături</w:t>
      </w:r>
      <w:r>
        <w:rPr>
          <w:spacing w:val="35"/>
        </w:rPr>
        <w:t xml:space="preserve"> </w:t>
      </w:r>
      <w:r>
        <w:t>de</w:t>
      </w:r>
      <w:r>
        <w:rPr>
          <w:spacing w:val="-63"/>
        </w:rPr>
        <w:t xml:space="preserve"> </w:t>
      </w:r>
      <w:r>
        <w:t>forma</w:t>
      </w:r>
      <w:r>
        <w:rPr>
          <w:spacing w:val="-2"/>
        </w:rPr>
        <w:t xml:space="preserve"> </w:t>
      </w:r>
      <w:r>
        <w:t>electronică</w:t>
      </w:r>
      <w:r>
        <w:rPr>
          <w:spacing w:val="-1"/>
        </w:rPr>
        <w:t xml:space="preserve"> </w:t>
      </w:r>
      <w:r>
        <w:t>a</w:t>
      </w:r>
      <w:r>
        <w:rPr>
          <w:spacing w:val="-5"/>
        </w:rPr>
        <w:t xml:space="preserve"> </w:t>
      </w:r>
      <w:r>
        <w:t>Cererii</w:t>
      </w:r>
      <w:r>
        <w:rPr>
          <w:spacing w:val="-5"/>
        </w:rPr>
        <w:t xml:space="preserve"> </w:t>
      </w:r>
      <w:r>
        <w:t>de finanţare?</w:t>
      </w:r>
    </w:p>
    <w:p w14:paraId="0CC3DE01" w14:textId="77777777" w:rsidR="00BD35D5" w:rsidRDefault="00000000">
      <w:pPr>
        <w:tabs>
          <w:tab w:val="left" w:pos="989"/>
        </w:tabs>
        <w:spacing w:before="2"/>
        <w:ind w:right="571"/>
        <w:jc w:val="right"/>
        <w:rPr>
          <w:rFonts w:ascii="Wingdings" w:hAnsi="Wingdings"/>
          <w:sz w:val="23"/>
        </w:rPr>
      </w:pPr>
      <w:r>
        <w:rPr>
          <w:b/>
        </w:rPr>
        <w:t>DA</w:t>
      </w:r>
      <w:r>
        <w:rPr>
          <w:rFonts w:ascii="Wingdings" w:hAnsi="Wingdings"/>
          <w:sz w:val="23"/>
        </w:rPr>
        <w:t></w:t>
      </w:r>
      <w:r>
        <w:rPr>
          <w:rFonts w:ascii="Times New Roman" w:hAnsi="Times New Roman"/>
          <w:sz w:val="23"/>
        </w:rPr>
        <w:tab/>
      </w:r>
      <w:r>
        <w:rPr>
          <w:b/>
        </w:rPr>
        <w:t>NU</w:t>
      </w:r>
      <w:r>
        <w:rPr>
          <w:rFonts w:ascii="Wingdings" w:hAnsi="Wingdings"/>
          <w:sz w:val="23"/>
        </w:rPr>
        <w:t></w:t>
      </w:r>
    </w:p>
    <w:p w14:paraId="5128738D" w14:textId="77777777" w:rsidR="00BD35D5" w:rsidRDefault="00BD35D5">
      <w:pPr>
        <w:pStyle w:val="BodyText"/>
        <w:spacing w:before="5"/>
        <w:rPr>
          <w:rFonts w:ascii="Wingdings" w:hAnsi="Wingdings"/>
        </w:rPr>
      </w:pPr>
    </w:p>
    <w:p w14:paraId="17E5C1FD" w14:textId="77777777" w:rsidR="00BD35D5" w:rsidRDefault="00000000">
      <w:pPr>
        <w:pStyle w:val="ListParagraph"/>
        <w:numPr>
          <w:ilvl w:val="0"/>
          <w:numId w:val="65"/>
        </w:numPr>
        <w:tabs>
          <w:tab w:val="left" w:pos="1287"/>
        </w:tabs>
        <w:ind w:left="791" w:right="573" w:firstLine="0"/>
        <w:jc w:val="left"/>
      </w:pPr>
      <w:r>
        <w:t>Solicitantul</w:t>
      </w:r>
      <w:r>
        <w:rPr>
          <w:spacing w:val="14"/>
        </w:rPr>
        <w:t xml:space="preserve"> </w:t>
      </w:r>
      <w:r>
        <w:t>a</w:t>
      </w:r>
      <w:r>
        <w:rPr>
          <w:spacing w:val="7"/>
        </w:rPr>
        <w:t xml:space="preserve"> </w:t>
      </w:r>
      <w:r>
        <w:t>bifat</w:t>
      </w:r>
      <w:r>
        <w:rPr>
          <w:spacing w:val="6"/>
        </w:rPr>
        <w:t xml:space="preserve"> </w:t>
      </w:r>
      <w:r>
        <w:t>punctele</w:t>
      </w:r>
      <w:r>
        <w:rPr>
          <w:spacing w:val="7"/>
        </w:rPr>
        <w:t xml:space="preserve"> </w:t>
      </w:r>
      <w:r>
        <w:t>corespunzătoare</w:t>
      </w:r>
      <w:r>
        <w:rPr>
          <w:spacing w:val="13"/>
        </w:rPr>
        <w:t xml:space="preserve"> </w:t>
      </w:r>
      <w:r>
        <w:t>proiectului</w:t>
      </w:r>
      <w:r>
        <w:rPr>
          <w:spacing w:val="11"/>
        </w:rPr>
        <w:t xml:space="preserve"> </w:t>
      </w:r>
      <w:r>
        <w:t>din</w:t>
      </w:r>
      <w:r>
        <w:rPr>
          <w:spacing w:val="18"/>
        </w:rPr>
        <w:t xml:space="preserve"> </w:t>
      </w:r>
      <w:r>
        <w:t>Declaraţia</w:t>
      </w:r>
      <w:r>
        <w:rPr>
          <w:spacing w:val="11"/>
        </w:rPr>
        <w:t xml:space="preserve"> </w:t>
      </w:r>
      <w:r>
        <w:t>pe</w:t>
      </w:r>
      <w:r>
        <w:rPr>
          <w:spacing w:val="7"/>
        </w:rPr>
        <w:t xml:space="preserve"> </w:t>
      </w:r>
      <w:r>
        <w:t>propria</w:t>
      </w:r>
      <w:r>
        <w:rPr>
          <w:spacing w:val="-64"/>
        </w:rPr>
        <w:t xml:space="preserve"> </w:t>
      </w:r>
      <w:r>
        <w:t>răspundere</w:t>
      </w:r>
      <w:r>
        <w:rPr>
          <w:spacing w:val="-1"/>
        </w:rPr>
        <w:t xml:space="preserve"> </w:t>
      </w:r>
      <w:r>
        <w:t>a</w:t>
      </w:r>
      <w:r>
        <w:rPr>
          <w:spacing w:val="-1"/>
        </w:rPr>
        <w:t xml:space="preserve"> </w:t>
      </w:r>
      <w:r>
        <w:t>solicitantului</w:t>
      </w:r>
      <w:r>
        <w:rPr>
          <w:spacing w:val="2"/>
        </w:rPr>
        <w:t xml:space="preserve"> </w:t>
      </w:r>
      <w:r>
        <w:t>?</w:t>
      </w:r>
    </w:p>
    <w:p w14:paraId="644FD19D" w14:textId="77777777" w:rsidR="00BD35D5" w:rsidRDefault="00000000">
      <w:pPr>
        <w:tabs>
          <w:tab w:val="left" w:pos="864"/>
        </w:tabs>
        <w:spacing w:before="2"/>
        <w:ind w:right="576"/>
        <w:jc w:val="right"/>
        <w:rPr>
          <w:rFonts w:ascii="Wingdings" w:hAnsi="Wingdings"/>
          <w:sz w:val="23"/>
        </w:rPr>
      </w:pPr>
      <w:r>
        <w:rPr>
          <w:b/>
          <w:i/>
        </w:rPr>
        <w:t>DA</w:t>
      </w:r>
      <w:r>
        <w:rPr>
          <w:rFonts w:ascii="Wingdings" w:hAnsi="Wingdings"/>
          <w:sz w:val="23"/>
        </w:rPr>
        <w:t></w:t>
      </w:r>
      <w:r>
        <w:rPr>
          <w:rFonts w:ascii="Times New Roman" w:hAnsi="Times New Roman"/>
          <w:sz w:val="23"/>
        </w:rPr>
        <w:tab/>
      </w:r>
      <w:r>
        <w:rPr>
          <w:b/>
          <w:i/>
        </w:rPr>
        <w:t>NU</w:t>
      </w:r>
      <w:r>
        <w:rPr>
          <w:rFonts w:ascii="Wingdings" w:hAnsi="Wingdings"/>
          <w:sz w:val="23"/>
        </w:rPr>
        <w:t></w:t>
      </w:r>
    </w:p>
    <w:p w14:paraId="6529518B" w14:textId="77777777" w:rsidR="00BD35D5" w:rsidRDefault="00BD35D5">
      <w:pPr>
        <w:pStyle w:val="BodyText"/>
        <w:spacing w:before="3"/>
        <w:rPr>
          <w:rFonts w:ascii="Wingdings" w:hAnsi="Wingdings"/>
          <w:sz w:val="23"/>
        </w:rPr>
      </w:pPr>
    </w:p>
    <w:p w14:paraId="7D2A35B5" w14:textId="77777777" w:rsidR="00BD35D5" w:rsidRDefault="00000000">
      <w:pPr>
        <w:pStyle w:val="ListParagraph"/>
        <w:numPr>
          <w:ilvl w:val="0"/>
          <w:numId w:val="65"/>
        </w:numPr>
        <w:tabs>
          <w:tab w:val="left" w:pos="1210"/>
        </w:tabs>
        <w:spacing w:line="255" w:lineRule="exact"/>
        <w:ind w:left="1209" w:hanging="419"/>
        <w:jc w:val="left"/>
      </w:pPr>
      <w:r>
        <w:t>Solicitantul</w:t>
      </w:r>
      <w:r>
        <w:rPr>
          <w:spacing w:val="3"/>
        </w:rPr>
        <w:t xml:space="preserve"> </w:t>
      </w:r>
      <w:r>
        <w:t>a</w:t>
      </w:r>
      <w:r>
        <w:rPr>
          <w:spacing w:val="62"/>
        </w:rPr>
        <w:t xml:space="preserve"> </w:t>
      </w:r>
      <w:r>
        <w:t>datat,</w:t>
      </w:r>
      <w:r>
        <w:rPr>
          <w:spacing w:val="4"/>
        </w:rPr>
        <w:t xml:space="preserve"> </w:t>
      </w:r>
      <w:r>
        <w:t>semnat</w:t>
      </w:r>
      <w:r>
        <w:rPr>
          <w:spacing w:val="-3"/>
        </w:rPr>
        <w:t xml:space="preserve"> </w:t>
      </w:r>
      <w:r>
        <w:t>şi</w:t>
      </w:r>
      <w:r>
        <w:rPr>
          <w:spacing w:val="1"/>
        </w:rPr>
        <w:t xml:space="preserve"> </w:t>
      </w:r>
      <w:r>
        <w:t>ştampilat</w:t>
      </w:r>
      <w:r>
        <w:rPr>
          <w:spacing w:val="2"/>
        </w:rPr>
        <w:t xml:space="preserve"> </w:t>
      </w:r>
      <w:r>
        <w:t>Declaraţia</w:t>
      </w:r>
      <w:r>
        <w:rPr>
          <w:spacing w:val="2"/>
        </w:rPr>
        <w:t xml:space="preserve"> </w:t>
      </w:r>
      <w:r>
        <w:t>pe</w:t>
      </w:r>
      <w:r>
        <w:rPr>
          <w:spacing w:val="-3"/>
        </w:rPr>
        <w:t xml:space="preserve"> </w:t>
      </w:r>
      <w:r>
        <w:t>propria</w:t>
      </w:r>
      <w:r>
        <w:rPr>
          <w:spacing w:val="-2"/>
        </w:rPr>
        <w:t xml:space="preserve"> </w:t>
      </w:r>
      <w:r>
        <w:t>răspundere</w:t>
      </w:r>
      <w:r>
        <w:rPr>
          <w:spacing w:val="-2"/>
        </w:rPr>
        <w:t xml:space="preserve"> </w:t>
      </w:r>
      <w:r>
        <w:t>a</w:t>
      </w:r>
      <w:r>
        <w:rPr>
          <w:spacing w:val="2"/>
        </w:rPr>
        <w:t xml:space="preserve"> </w:t>
      </w:r>
      <w:r>
        <w:t>solicitantului</w:t>
      </w:r>
    </w:p>
    <w:p w14:paraId="575B5664" w14:textId="77777777" w:rsidR="00BD35D5" w:rsidRDefault="00000000">
      <w:pPr>
        <w:pStyle w:val="BodyText"/>
        <w:spacing w:line="251" w:lineRule="exact"/>
        <w:ind w:left="791"/>
      </w:pPr>
      <w:r>
        <w:t>–</w:t>
      </w:r>
      <w:r>
        <w:rPr>
          <w:spacing w:val="1"/>
        </w:rPr>
        <w:t xml:space="preserve"> </w:t>
      </w:r>
      <w:r>
        <w:t>Partea</w:t>
      </w:r>
      <w:r>
        <w:rPr>
          <w:spacing w:val="-1"/>
        </w:rPr>
        <w:t xml:space="preserve"> </w:t>
      </w:r>
      <w:r>
        <w:t>F</w:t>
      </w:r>
      <w:r>
        <w:rPr>
          <w:spacing w:val="-1"/>
        </w:rPr>
        <w:t xml:space="preserve"> </w:t>
      </w:r>
      <w:r>
        <w:t>din</w:t>
      </w:r>
      <w:r>
        <w:rPr>
          <w:spacing w:val="-6"/>
        </w:rPr>
        <w:t xml:space="preserve"> </w:t>
      </w:r>
      <w:r>
        <w:t>Cererea de finantare</w:t>
      </w:r>
      <w:r>
        <w:rPr>
          <w:spacing w:val="-4"/>
        </w:rPr>
        <w:t xml:space="preserve"> </w:t>
      </w:r>
      <w:r>
        <w:t>?</w:t>
      </w:r>
    </w:p>
    <w:p w14:paraId="660E1B0F" w14:textId="77777777" w:rsidR="00BD35D5" w:rsidRDefault="00000000">
      <w:pPr>
        <w:tabs>
          <w:tab w:val="left" w:pos="922"/>
        </w:tabs>
        <w:spacing w:before="3"/>
        <w:ind w:right="576"/>
        <w:jc w:val="right"/>
        <w:rPr>
          <w:rFonts w:ascii="Wingdings" w:hAnsi="Wingdings"/>
          <w:sz w:val="23"/>
        </w:rPr>
      </w:pPr>
      <w:r>
        <w:rPr>
          <w:b/>
          <w:i/>
        </w:rPr>
        <w:t>DA</w:t>
      </w:r>
      <w:r>
        <w:rPr>
          <w:rFonts w:ascii="Wingdings" w:hAnsi="Wingdings"/>
          <w:sz w:val="23"/>
        </w:rPr>
        <w:t></w:t>
      </w:r>
      <w:r>
        <w:rPr>
          <w:rFonts w:ascii="Times New Roman" w:hAnsi="Times New Roman"/>
          <w:sz w:val="23"/>
        </w:rPr>
        <w:tab/>
      </w:r>
      <w:r>
        <w:rPr>
          <w:b/>
          <w:i/>
        </w:rPr>
        <w:t>NU</w:t>
      </w:r>
      <w:r>
        <w:rPr>
          <w:rFonts w:ascii="Wingdings" w:hAnsi="Wingdings"/>
          <w:sz w:val="23"/>
        </w:rPr>
        <w:t></w:t>
      </w:r>
    </w:p>
    <w:p w14:paraId="4630FB65" w14:textId="77777777" w:rsidR="00BD35D5" w:rsidRDefault="00BD35D5">
      <w:pPr>
        <w:pStyle w:val="BodyText"/>
        <w:spacing w:before="9"/>
        <w:rPr>
          <w:rFonts w:ascii="Wingdings" w:hAnsi="Wingdings"/>
        </w:rPr>
      </w:pPr>
    </w:p>
    <w:p w14:paraId="60292F93" w14:textId="77777777" w:rsidR="00BD35D5" w:rsidRDefault="00000000">
      <w:pPr>
        <w:pStyle w:val="ListParagraph"/>
        <w:numPr>
          <w:ilvl w:val="0"/>
          <w:numId w:val="65"/>
        </w:numPr>
        <w:tabs>
          <w:tab w:val="left" w:pos="1253"/>
        </w:tabs>
        <w:ind w:left="791" w:right="579" w:firstLine="0"/>
        <w:jc w:val="left"/>
      </w:pPr>
      <w:r>
        <w:t>Indicatorii</w:t>
      </w:r>
      <w:r>
        <w:rPr>
          <w:spacing w:val="1"/>
        </w:rPr>
        <w:t xml:space="preserve"> </w:t>
      </w:r>
      <w:r>
        <w:t>de</w:t>
      </w:r>
      <w:r>
        <w:rPr>
          <w:spacing w:val="1"/>
        </w:rPr>
        <w:t xml:space="preserve"> </w:t>
      </w:r>
      <w:r>
        <w:t>monitorizare, specifici</w:t>
      </w:r>
      <w:r>
        <w:rPr>
          <w:spacing w:val="1"/>
        </w:rPr>
        <w:t xml:space="preserve"> </w:t>
      </w:r>
      <w:r>
        <w:t>măsurii,</w:t>
      </w:r>
      <w:r>
        <w:rPr>
          <w:spacing w:val="1"/>
        </w:rPr>
        <w:t xml:space="preserve"> </w:t>
      </w:r>
      <w:r>
        <w:t>prevăzuţi</w:t>
      </w:r>
      <w:r>
        <w:rPr>
          <w:spacing w:val="1"/>
        </w:rPr>
        <w:t xml:space="preserve"> </w:t>
      </w:r>
      <w:r>
        <w:t>în</w:t>
      </w:r>
      <w:r>
        <w:rPr>
          <w:spacing w:val="1"/>
        </w:rPr>
        <w:t xml:space="preserve"> </w:t>
      </w:r>
      <w:r>
        <w:t>Cererea de</w:t>
      </w:r>
      <w:r>
        <w:rPr>
          <w:spacing w:val="1"/>
        </w:rPr>
        <w:t xml:space="preserve"> </w:t>
      </w:r>
      <w:r>
        <w:t>Finanţare</w:t>
      </w:r>
      <w:r>
        <w:rPr>
          <w:spacing w:val="1"/>
        </w:rPr>
        <w:t xml:space="preserve"> </w:t>
      </w:r>
      <w:r>
        <w:t>sunt</w:t>
      </w:r>
      <w:r>
        <w:rPr>
          <w:spacing w:val="-64"/>
        </w:rPr>
        <w:t xml:space="preserve"> </w:t>
      </w:r>
      <w:r>
        <w:t>completaţi</w:t>
      </w:r>
      <w:r>
        <w:rPr>
          <w:spacing w:val="-1"/>
        </w:rPr>
        <w:t xml:space="preserve"> </w:t>
      </w:r>
      <w:r>
        <w:t>de către</w:t>
      </w:r>
      <w:r>
        <w:rPr>
          <w:spacing w:val="-4"/>
        </w:rPr>
        <w:t xml:space="preserve"> </w:t>
      </w:r>
      <w:r>
        <w:t>solicitant</w:t>
      </w:r>
      <w:r>
        <w:rPr>
          <w:spacing w:val="-1"/>
        </w:rPr>
        <w:t xml:space="preserve"> </w:t>
      </w:r>
      <w:r>
        <w:t>?</w:t>
      </w:r>
    </w:p>
    <w:p w14:paraId="27130B19" w14:textId="77777777" w:rsidR="00BD35D5" w:rsidRDefault="00000000">
      <w:pPr>
        <w:tabs>
          <w:tab w:val="left" w:pos="922"/>
        </w:tabs>
        <w:spacing w:before="3"/>
        <w:ind w:right="571"/>
        <w:jc w:val="right"/>
        <w:rPr>
          <w:rFonts w:ascii="Wingdings" w:hAnsi="Wingdings"/>
          <w:sz w:val="23"/>
        </w:rPr>
      </w:pPr>
      <w:r>
        <w:rPr>
          <w:b/>
          <w:i/>
        </w:rPr>
        <w:t>DA</w:t>
      </w:r>
      <w:r>
        <w:rPr>
          <w:rFonts w:ascii="Wingdings" w:hAnsi="Wingdings"/>
          <w:sz w:val="23"/>
        </w:rPr>
        <w:t></w:t>
      </w:r>
      <w:r>
        <w:rPr>
          <w:rFonts w:ascii="Times New Roman" w:hAnsi="Times New Roman"/>
          <w:sz w:val="23"/>
        </w:rPr>
        <w:tab/>
      </w:r>
      <w:r>
        <w:rPr>
          <w:b/>
          <w:i/>
        </w:rPr>
        <w:t>NU</w:t>
      </w:r>
      <w:r>
        <w:rPr>
          <w:rFonts w:ascii="Wingdings" w:hAnsi="Wingdings"/>
          <w:sz w:val="23"/>
        </w:rPr>
        <w:t></w:t>
      </w:r>
    </w:p>
    <w:p w14:paraId="209D78C1" w14:textId="77777777" w:rsidR="00BD35D5" w:rsidRDefault="00BD35D5">
      <w:pPr>
        <w:jc w:val="right"/>
        <w:rPr>
          <w:rFonts w:ascii="Wingdings" w:hAnsi="Wingdings"/>
          <w:sz w:val="23"/>
        </w:rPr>
        <w:sectPr w:rsidR="00BD35D5">
          <w:pgSz w:w="11910" w:h="16840"/>
          <w:pgMar w:top="680" w:right="560" w:bottom="280" w:left="620" w:header="720" w:footer="720" w:gutter="0"/>
          <w:cols w:space="720"/>
        </w:sectPr>
      </w:pPr>
    </w:p>
    <w:p w14:paraId="542E4034" w14:textId="77777777" w:rsidR="00BD35D5" w:rsidRDefault="00BD35D5">
      <w:pPr>
        <w:pStyle w:val="BodyText"/>
        <w:rPr>
          <w:rFonts w:ascii="Wingdings" w:hAnsi="Wingdings"/>
          <w:sz w:val="20"/>
        </w:rPr>
      </w:pPr>
    </w:p>
    <w:p w14:paraId="0D61FEA9" w14:textId="77777777" w:rsidR="00BD35D5" w:rsidRDefault="00BD35D5">
      <w:pPr>
        <w:pStyle w:val="BodyText"/>
        <w:rPr>
          <w:rFonts w:ascii="Wingdings" w:hAnsi="Wingdings"/>
          <w:sz w:val="20"/>
        </w:rPr>
      </w:pPr>
    </w:p>
    <w:p w14:paraId="03733EDD" w14:textId="77777777" w:rsidR="00BD35D5" w:rsidRDefault="00BD35D5">
      <w:pPr>
        <w:pStyle w:val="BodyText"/>
        <w:spacing w:before="8"/>
        <w:rPr>
          <w:rFonts w:ascii="Wingdings" w:hAnsi="Wingdings"/>
          <w:sz w:val="23"/>
        </w:rPr>
      </w:pPr>
    </w:p>
    <w:p w14:paraId="773F50DD" w14:textId="77777777" w:rsidR="00BD35D5" w:rsidRDefault="00000000">
      <w:pPr>
        <w:pStyle w:val="Heading1"/>
        <w:tabs>
          <w:tab w:val="left" w:pos="9910"/>
        </w:tabs>
        <w:spacing w:before="100"/>
        <w:ind w:left="518"/>
        <w:jc w:val="both"/>
      </w:pPr>
      <w:r>
        <w:rPr>
          <w:shd w:val="clear" w:color="auto" w:fill="92D050"/>
        </w:rPr>
        <w:t>Partea</w:t>
      </w:r>
      <w:r>
        <w:rPr>
          <w:spacing w:val="-3"/>
          <w:shd w:val="clear" w:color="auto" w:fill="92D050"/>
        </w:rPr>
        <w:t xml:space="preserve"> </w:t>
      </w:r>
      <w:r>
        <w:rPr>
          <w:shd w:val="clear" w:color="auto" w:fill="92D050"/>
        </w:rPr>
        <w:t>II</w:t>
      </w:r>
      <w:r>
        <w:rPr>
          <w:spacing w:val="-3"/>
          <w:shd w:val="clear" w:color="auto" w:fill="92D050"/>
        </w:rPr>
        <w:t xml:space="preserve"> </w:t>
      </w:r>
      <w:r>
        <w:rPr>
          <w:shd w:val="clear" w:color="auto" w:fill="92D050"/>
        </w:rPr>
        <w:t>–</w:t>
      </w:r>
      <w:r>
        <w:rPr>
          <w:spacing w:val="-7"/>
          <w:shd w:val="clear" w:color="auto" w:fill="92D050"/>
        </w:rPr>
        <w:t xml:space="preserve"> </w:t>
      </w:r>
      <w:r>
        <w:rPr>
          <w:shd w:val="clear" w:color="auto" w:fill="92D050"/>
        </w:rPr>
        <w:t>VERIFICAREA</w:t>
      </w:r>
      <w:r>
        <w:rPr>
          <w:spacing w:val="-3"/>
          <w:shd w:val="clear" w:color="auto" w:fill="92D050"/>
        </w:rPr>
        <w:t xml:space="preserve"> </w:t>
      </w:r>
      <w:r>
        <w:rPr>
          <w:shd w:val="clear" w:color="auto" w:fill="92D050"/>
        </w:rPr>
        <w:t>DOCUMENTELOR</w:t>
      </w:r>
      <w:r>
        <w:rPr>
          <w:spacing w:val="-2"/>
          <w:shd w:val="clear" w:color="auto" w:fill="92D050"/>
        </w:rPr>
        <w:t xml:space="preserve"> </w:t>
      </w:r>
      <w:r>
        <w:rPr>
          <w:shd w:val="clear" w:color="auto" w:fill="92D050"/>
        </w:rPr>
        <w:t>ANEXATE</w:t>
      </w:r>
      <w:r>
        <w:rPr>
          <w:shd w:val="clear" w:color="auto" w:fill="92D050"/>
        </w:rPr>
        <w:tab/>
      </w:r>
    </w:p>
    <w:p w14:paraId="530E3169" w14:textId="77777777" w:rsidR="00BD35D5" w:rsidRDefault="00BD35D5">
      <w:pPr>
        <w:pStyle w:val="BodyText"/>
        <w:rPr>
          <w:b/>
          <w:sz w:val="28"/>
        </w:rPr>
      </w:pPr>
    </w:p>
    <w:p w14:paraId="628A5E30" w14:textId="77777777" w:rsidR="00BD35D5" w:rsidRDefault="00000000">
      <w:pPr>
        <w:spacing w:before="231"/>
        <w:ind w:left="518" w:right="851"/>
        <w:jc w:val="both"/>
        <w:rPr>
          <w:i/>
          <w:sz w:val="20"/>
        </w:rPr>
      </w:pPr>
      <w:r>
        <w:rPr>
          <w:i/>
          <w:sz w:val="20"/>
        </w:rPr>
        <w:t>Prezenţa documentelor trebuie să fie atestată prin bifarea în tabelul la partea</w:t>
      </w:r>
      <w:r>
        <w:rPr>
          <w:i/>
          <w:spacing w:val="1"/>
          <w:sz w:val="20"/>
        </w:rPr>
        <w:t xml:space="preserve"> </w:t>
      </w:r>
      <w:r>
        <w:rPr>
          <w:i/>
          <w:sz w:val="20"/>
        </w:rPr>
        <w:t>E a Cererii de</w:t>
      </w:r>
      <w:r>
        <w:rPr>
          <w:i/>
          <w:spacing w:val="1"/>
          <w:sz w:val="20"/>
        </w:rPr>
        <w:t xml:space="preserve"> </w:t>
      </w:r>
      <w:r>
        <w:rPr>
          <w:i/>
          <w:sz w:val="20"/>
        </w:rPr>
        <w:t>Finanţare. Dacă solicitantul nu ataşează anumite documente (neobligatorii) pentru că acestea nu</w:t>
      </w:r>
      <w:r>
        <w:rPr>
          <w:i/>
          <w:spacing w:val="1"/>
          <w:sz w:val="20"/>
        </w:rPr>
        <w:t xml:space="preserve"> </w:t>
      </w:r>
      <w:r>
        <w:rPr>
          <w:i/>
          <w:sz w:val="20"/>
        </w:rPr>
        <w:t>corespund naturii proiectului, expertul</w:t>
      </w:r>
      <w:r>
        <w:rPr>
          <w:i/>
          <w:spacing w:val="1"/>
          <w:sz w:val="20"/>
        </w:rPr>
        <w:t xml:space="preserve"> </w:t>
      </w:r>
      <w:r>
        <w:rPr>
          <w:i/>
          <w:sz w:val="20"/>
        </w:rPr>
        <w:t>va</w:t>
      </w:r>
      <w:r>
        <w:rPr>
          <w:i/>
          <w:spacing w:val="1"/>
          <w:sz w:val="20"/>
        </w:rPr>
        <w:t xml:space="preserve"> </w:t>
      </w:r>
      <w:r>
        <w:rPr>
          <w:i/>
          <w:sz w:val="20"/>
        </w:rPr>
        <w:t>bifa căsuţele corespunzătoare „Nu este cazul” din partea</w:t>
      </w:r>
      <w:r>
        <w:rPr>
          <w:i/>
          <w:spacing w:val="1"/>
          <w:sz w:val="20"/>
        </w:rPr>
        <w:t xml:space="preserve"> </w:t>
      </w:r>
      <w:r>
        <w:rPr>
          <w:i/>
          <w:sz w:val="20"/>
        </w:rPr>
        <w:t>dreaptă a</w:t>
      </w:r>
      <w:r>
        <w:rPr>
          <w:i/>
          <w:spacing w:val="55"/>
          <w:sz w:val="20"/>
        </w:rPr>
        <w:t xml:space="preserve"> </w:t>
      </w:r>
      <w:r>
        <w:rPr>
          <w:i/>
          <w:sz w:val="20"/>
        </w:rPr>
        <w:t>tabelului.</w:t>
      </w:r>
    </w:p>
    <w:p w14:paraId="714C377E" w14:textId="77777777" w:rsidR="00BD35D5" w:rsidRDefault="00000000">
      <w:pPr>
        <w:spacing w:line="242" w:lineRule="auto"/>
        <w:ind w:left="518" w:right="853"/>
        <w:jc w:val="both"/>
        <w:rPr>
          <w:i/>
          <w:sz w:val="20"/>
        </w:rPr>
      </w:pPr>
      <w:r>
        <w:rPr>
          <w:i/>
          <w:sz w:val="20"/>
        </w:rPr>
        <w:t>Verificarea copiilor documentelor anexate la cererea de finanţare cu originalele aflate la solicitant se</w:t>
      </w:r>
      <w:r>
        <w:rPr>
          <w:i/>
          <w:spacing w:val="1"/>
          <w:sz w:val="20"/>
        </w:rPr>
        <w:t xml:space="preserve"> </w:t>
      </w:r>
      <w:r>
        <w:rPr>
          <w:i/>
          <w:sz w:val="20"/>
        </w:rPr>
        <w:t>efectuează prin</w:t>
      </w:r>
      <w:r>
        <w:rPr>
          <w:i/>
          <w:spacing w:val="-3"/>
          <w:sz w:val="20"/>
        </w:rPr>
        <w:t xml:space="preserve"> </w:t>
      </w:r>
      <w:r>
        <w:rPr>
          <w:i/>
          <w:sz w:val="20"/>
        </w:rPr>
        <w:t>bifarea</w:t>
      </w:r>
      <w:r>
        <w:rPr>
          <w:i/>
          <w:spacing w:val="-5"/>
          <w:sz w:val="20"/>
        </w:rPr>
        <w:t xml:space="preserve"> </w:t>
      </w:r>
      <w:r>
        <w:rPr>
          <w:i/>
          <w:sz w:val="20"/>
        </w:rPr>
        <w:t>căsuţei corespunzătoare</w:t>
      </w:r>
      <w:r>
        <w:rPr>
          <w:i/>
          <w:spacing w:val="-2"/>
          <w:sz w:val="20"/>
        </w:rPr>
        <w:t xml:space="preserve"> </w:t>
      </w:r>
      <w:r>
        <w:rPr>
          <w:i/>
          <w:sz w:val="20"/>
        </w:rPr>
        <w:t>din</w:t>
      </w:r>
      <w:r>
        <w:rPr>
          <w:i/>
          <w:spacing w:val="1"/>
          <w:sz w:val="20"/>
        </w:rPr>
        <w:t xml:space="preserve"> </w:t>
      </w:r>
      <w:r>
        <w:rPr>
          <w:i/>
          <w:sz w:val="20"/>
        </w:rPr>
        <w:t>coloana</w:t>
      </w:r>
      <w:r>
        <w:rPr>
          <w:i/>
          <w:spacing w:val="-5"/>
          <w:sz w:val="20"/>
        </w:rPr>
        <w:t xml:space="preserve"> </w:t>
      </w:r>
      <w:r>
        <w:rPr>
          <w:i/>
          <w:sz w:val="20"/>
        </w:rPr>
        <w:t>„Concordanţă</w:t>
      </w:r>
      <w:r>
        <w:rPr>
          <w:i/>
          <w:spacing w:val="-1"/>
          <w:sz w:val="20"/>
        </w:rPr>
        <w:t xml:space="preserve"> </w:t>
      </w:r>
      <w:r>
        <w:rPr>
          <w:i/>
          <w:sz w:val="20"/>
        </w:rPr>
        <w:t>copie</w:t>
      </w:r>
      <w:r>
        <w:rPr>
          <w:i/>
          <w:spacing w:val="-2"/>
          <w:sz w:val="20"/>
        </w:rPr>
        <w:t xml:space="preserve"> </w:t>
      </w:r>
      <w:r>
        <w:rPr>
          <w:i/>
          <w:sz w:val="20"/>
        </w:rPr>
        <w:t>cu</w:t>
      </w:r>
      <w:r>
        <w:rPr>
          <w:i/>
          <w:spacing w:val="-6"/>
          <w:sz w:val="20"/>
        </w:rPr>
        <w:t xml:space="preserve"> </w:t>
      </w:r>
      <w:r>
        <w:rPr>
          <w:i/>
          <w:sz w:val="20"/>
        </w:rPr>
        <w:t>originalul”.</w:t>
      </w:r>
    </w:p>
    <w:p w14:paraId="13F9D7BC" w14:textId="77777777" w:rsidR="00BD35D5" w:rsidRDefault="00BD35D5">
      <w:pPr>
        <w:pStyle w:val="BodyText"/>
        <w:spacing w:before="4"/>
        <w:rPr>
          <w:i/>
          <w:sz w:val="24"/>
        </w:rPr>
      </w:pP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59"/>
        <w:gridCol w:w="706"/>
        <w:gridCol w:w="711"/>
        <w:gridCol w:w="850"/>
        <w:gridCol w:w="849"/>
      </w:tblGrid>
      <w:tr w:rsidR="00BD35D5" w14:paraId="3F362CE2" w14:textId="77777777">
        <w:trPr>
          <w:trHeight w:val="1757"/>
        </w:trPr>
        <w:tc>
          <w:tcPr>
            <w:tcW w:w="7059" w:type="dxa"/>
          </w:tcPr>
          <w:p w14:paraId="72D5FD9E" w14:textId="77777777" w:rsidR="00BD35D5" w:rsidRDefault="00BD35D5">
            <w:pPr>
              <w:pStyle w:val="TableParagraph"/>
              <w:rPr>
                <w:i/>
                <w:sz w:val="18"/>
              </w:rPr>
            </w:pPr>
          </w:p>
          <w:p w14:paraId="166F8AB1" w14:textId="77777777" w:rsidR="00BD35D5" w:rsidRDefault="00BD35D5">
            <w:pPr>
              <w:pStyle w:val="TableParagraph"/>
              <w:spacing w:before="8"/>
              <w:rPr>
                <w:i/>
                <w:sz w:val="19"/>
              </w:rPr>
            </w:pPr>
          </w:p>
          <w:p w14:paraId="5028582E" w14:textId="77777777" w:rsidR="00BD35D5" w:rsidRDefault="00000000">
            <w:pPr>
              <w:pStyle w:val="TableParagraph"/>
              <w:ind w:left="2933" w:right="2923"/>
              <w:jc w:val="center"/>
              <w:rPr>
                <w:rFonts w:ascii="Calibri"/>
                <w:sz w:val="18"/>
              </w:rPr>
            </w:pPr>
            <w:r>
              <w:rPr>
                <w:rFonts w:ascii="Calibri"/>
                <w:sz w:val="18"/>
              </w:rPr>
              <w:t>TIP</w:t>
            </w:r>
            <w:r>
              <w:rPr>
                <w:rFonts w:ascii="Calibri"/>
                <w:spacing w:val="-1"/>
                <w:sz w:val="18"/>
              </w:rPr>
              <w:t xml:space="preserve"> </w:t>
            </w:r>
            <w:r>
              <w:rPr>
                <w:rFonts w:ascii="Calibri"/>
                <w:sz w:val="18"/>
              </w:rPr>
              <w:t>DOCUMENT</w:t>
            </w:r>
          </w:p>
        </w:tc>
        <w:tc>
          <w:tcPr>
            <w:tcW w:w="706" w:type="dxa"/>
          </w:tcPr>
          <w:p w14:paraId="36CBB92C" w14:textId="77777777" w:rsidR="00BD35D5" w:rsidRDefault="00BD35D5">
            <w:pPr>
              <w:pStyle w:val="TableParagraph"/>
              <w:rPr>
                <w:i/>
                <w:sz w:val="18"/>
              </w:rPr>
            </w:pPr>
          </w:p>
          <w:p w14:paraId="408BAC5E" w14:textId="77777777" w:rsidR="00BD35D5" w:rsidRDefault="00BD35D5">
            <w:pPr>
              <w:pStyle w:val="TableParagraph"/>
              <w:rPr>
                <w:i/>
                <w:sz w:val="18"/>
              </w:rPr>
            </w:pPr>
          </w:p>
          <w:p w14:paraId="496074C1" w14:textId="77777777" w:rsidR="00BD35D5" w:rsidRDefault="00BD35D5">
            <w:pPr>
              <w:pStyle w:val="TableParagraph"/>
              <w:rPr>
                <w:i/>
                <w:sz w:val="18"/>
              </w:rPr>
            </w:pPr>
          </w:p>
          <w:p w14:paraId="146BEB74" w14:textId="77777777" w:rsidR="00BD35D5" w:rsidRDefault="00000000">
            <w:pPr>
              <w:pStyle w:val="TableParagraph"/>
              <w:spacing w:before="137"/>
              <w:ind w:left="221" w:right="212"/>
              <w:jc w:val="center"/>
              <w:rPr>
                <w:rFonts w:ascii="Calibri"/>
                <w:b/>
                <w:sz w:val="18"/>
              </w:rPr>
            </w:pPr>
            <w:r>
              <w:rPr>
                <w:rFonts w:ascii="Calibri"/>
                <w:b/>
                <w:sz w:val="18"/>
              </w:rPr>
              <w:t>DA</w:t>
            </w:r>
          </w:p>
        </w:tc>
        <w:tc>
          <w:tcPr>
            <w:tcW w:w="711" w:type="dxa"/>
          </w:tcPr>
          <w:p w14:paraId="0B3484BB" w14:textId="77777777" w:rsidR="00BD35D5" w:rsidRDefault="00BD35D5">
            <w:pPr>
              <w:pStyle w:val="TableParagraph"/>
              <w:rPr>
                <w:i/>
                <w:sz w:val="18"/>
              </w:rPr>
            </w:pPr>
          </w:p>
          <w:p w14:paraId="78D4A743" w14:textId="77777777" w:rsidR="00BD35D5" w:rsidRDefault="00BD35D5">
            <w:pPr>
              <w:pStyle w:val="TableParagraph"/>
              <w:rPr>
                <w:i/>
                <w:sz w:val="18"/>
              </w:rPr>
            </w:pPr>
          </w:p>
          <w:p w14:paraId="1121B16D" w14:textId="77777777" w:rsidR="00BD35D5" w:rsidRDefault="00BD35D5">
            <w:pPr>
              <w:pStyle w:val="TableParagraph"/>
              <w:rPr>
                <w:i/>
                <w:sz w:val="18"/>
              </w:rPr>
            </w:pPr>
          </w:p>
          <w:p w14:paraId="54A04E48" w14:textId="77777777" w:rsidR="00BD35D5" w:rsidRDefault="00000000">
            <w:pPr>
              <w:pStyle w:val="TableParagraph"/>
              <w:spacing w:before="137"/>
              <w:ind w:left="220" w:right="204"/>
              <w:jc w:val="center"/>
              <w:rPr>
                <w:rFonts w:ascii="Calibri"/>
                <w:b/>
                <w:sz w:val="18"/>
              </w:rPr>
            </w:pPr>
            <w:r>
              <w:rPr>
                <w:rFonts w:ascii="Calibri"/>
                <w:b/>
                <w:sz w:val="18"/>
              </w:rPr>
              <w:t>NU</w:t>
            </w:r>
          </w:p>
        </w:tc>
        <w:tc>
          <w:tcPr>
            <w:tcW w:w="850" w:type="dxa"/>
            <w:textDirection w:val="btLr"/>
          </w:tcPr>
          <w:p w14:paraId="24E7F607" w14:textId="77777777" w:rsidR="00BD35D5" w:rsidRDefault="00000000">
            <w:pPr>
              <w:pStyle w:val="TableParagraph"/>
              <w:spacing w:before="106"/>
              <w:ind w:left="302"/>
              <w:rPr>
                <w:rFonts w:ascii="Calibri"/>
                <w:b/>
                <w:sz w:val="18"/>
              </w:rPr>
            </w:pPr>
            <w:r>
              <w:rPr>
                <w:rFonts w:ascii="Calibri"/>
                <w:b/>
                <w:sz w:val="18"/>
              </w:rPr>
              <w:t>NU</w:t>
            </w:r>
            <w:r>
              <w:rPr>
                <w:rFonts w:ascii="Calibri"/>
                <w:b/>
                <w:spacing w:val="-1"/>
                <w:sz w:val="18"/>
              </w:rPr>
              <w:t xml:space="preserve"> </w:t>
            </w:r>
            <w:r>
              <w:rPr>
                <w:rFonts w:ascii="Calibri"/>
                <w:b/>
                <w:sz w:val="18"/>
              </w:rPr>
              <w:t>ESTE CAZUL</w:t>
            </w:r>
          </w:p>
        </w:tc>
        <w:tc>
          <w:tcPr>
            <w:tcW w:w="849" w:type="dxa"/>
            <w:textDirection w:val="btLr"/>
          </w:tcPr>
          <w:p w14:paraId="71D62429" w14:textId="77777777" w:rsidR="00BD35D5" w:rsidRDefault="00000000">
            <w:pPr>
              <w:pStyle w:val="TableParagraph"/>
              <w:spacing w:before="106" w:line="247" w:lineRule="auto"/>
              <w:ind w:left="273" w:right="260" w:firstLine="19"/>
              <w:rPr>
                <w:rFonts w:ascii="Calibri"/>
                <w:sz w:val="18"/>
              </w:rPr>
            </w:pPr>
            <w:r>
              <w:rPr>
                <w:rFonts w:ascii="Calibri"/>
                <w:sz w:val="18"/>
              </w:rPr>
              <w:t>CONCORDANTA</w:t>
            </w:r>
            <w:r>
              <w:rPr>
                <w:rFonts w:ascii="Calibri"/>
                <w:spacing w:val="-38"/>
                <w:sz w:val="18"/>
              </w:rPr>
              <w:t xml:space="preserve"> </w:t>
            </w:r>
            <w:r>
              <w:rPr>
                <w:rFonts w:ascii="Calibri"/>
                <w:sz w:val="18"/>
              </w:rPr>
              <w:t>COIE</w:t>
            </w:r>
            <w:r>
              <w:rPr>
                <w:rFonts w:ascii="Calibri"/>
                <w:spacing w:val="-7"/>
                <w:sz w:val="18"/>
              </w:rPr>
              <w:t xml:space="preserve"> </w:t>
            </w:r>
            <w:r>
              <w:rPr>
                <w:rFonts w:ascii="Calibri"/>
                <w:sz w:val="18"/>
              </w:rPr>
              <w:t>/</w:t>
            </w:r>
            <w:r>
              <w:rPr>
                <w:rFonts w:ascii="Calibri"/>
                <w:spacing w:val="-6"/>
                <w:sz w:val="18"/>
              </w:rPr>
              <w:t xml:space="preserve"> </w:t>
            </w:r>
            <w:r>
              <w:rPr>
                <w:rFonts w:ascii="Calibri"/>
                <w:sz w:val="18"/>
              </w:rPr>
              <w:t>ORIGINAL</w:t>
            </w:r>
          </w:p>
        </w:tc>
      </w:tr>
      <w:tr w:rsidR="00BD35D5" w14:paraId="6EFFC719" w14:textId="77777777">
        <w:trPr>
          <w:trHeight w:val="2443"/>
        </w:trPr>
        <w:tc>
          <w:tcPr>
            <w:tcW w:w="7059" w:type="dxa"/>
          </w:tcPr>
          <w:p w14:paraId="1C64BAD6" w14:textId="77777777" w:rsidR="00BD35D5" w:rsidRDefault="00000000">
            <w:pPr>
              <w:pStyle w:val="TableParagraph"/>
              <w:ind w:left="110" w:right="475"/>
              <w:rPr>
                <w:rFonts w:ascii="Calibri"/>
                <w:sz w:val="20"/>
              </w:rPr>
            </w:pPr>
            <w:r>
              <w:rPr>
                <w:rFonts w:ascii="Calibri"/>
                <w:sz w:val="20"/>
              </w:rPr>
              <w:t xml:space="preserve">DOC. 1.a) </w:t>
            </w:r>
            <w:r>
              <w:rPr>
                <w:rFonts w:ascii="Calibri"/>
                <w:b/>
                <w:sz w:val="20"/>
              </w:rPr>
              <w:t xml:space="preserve">Studiul de Fezabilitate/MJ </w:t>
            </w:r>
            <w:r>
              <w:rPr>
                <w:rFonts w:ascii="Calibri"/>
                <w:sz w:val="20"/>
              </w:rPr>
              <w:t>(atat pentru proiectele care prevad</w:t>
            </w:r>
            <w:r>
              <w:rPr>
                <w:rFonts w:ascii="Calibri"/>
                <w:spacing w:val="1"/>
                <w:sz w:val="20"/>
              </w:rPr>
              <w:t xml:space="preserve"> </w:t>
            </w:r>
            <w:r>
              <w:rPr>
                <w:rFonts w:ascii="Calibri"/>
                <w:sz w:val="20"/>
              </w:rPr>
              <w:t>constructii-montaj cat si pentru proiectele fara constructii-montaj) (Anexa 2 din</w:t>
            </w:r>
            <w:r>
              <w:rPr>
                <w:rFonts w:ascii="Calibri"/>
                <w:spacing w:val="-43"/>
                <w:sz w:val="20"/>
              </w:rPr>
              <w:t xml:space="preserve"> </w:t>
            </w:r>
            <w:r>
              <w:rPr>
                <w:rFonts w:ascii="Calibri"/>
                <w:sz w:val="20"/>
              </w:rPr>
              <w:t>Ghidul</w:t>
            </w:r>
            <w:r>
              <w:rPr>
                <w:rFonts w:ascii="Calibri"/>
                <w:spacing w:val="-2"/>
                <w:sz w:val="20"/>
              </w:rPr>
              <w:t xml:space="preserve"> </w:t>
            </w:r>
            <w:r>
              <w:rPr>
                <w:rFonts w:ascii="Calibri"/>
                <w:sz w:val="20"/>
              </w:rPr>
              <w:t>solicitantului).</w:t>
            </w:r>
          </w:p>
          <w:p w14:paraId="5F606A53" w14:textId="77777777" w:rsidR="00BD35D5" w:rsidRDefault="00000000">
            <w:pPr>
              <w:pStyle w:val="TableParagraph"/>
              <w:ind w:left="110" w:right="108"/>
              <w:rPr>
                <w:rFonts w:ascii="Calibri" w:hAnsi="Calibri"/>
                <w:b/>
                <w:sz w:val="20"/>
              </w:rPr>
            </w:pPr>
            <w:r>
              <w:rPr>
                <w:rFonts w:ascii="Calibri" w:hAnsi="Calibri"/>
                <w:sz w:val="20"/>
              </w:rPr>
              <w:t xml:space="preserve">DOC. 1.b) </w:t>
            </w:r>
            <w:r>
              <w:rPr>
                <w:rFonts w:ascii="Calibri" w:hAnsi="Calibri"/>
                <w:b/>
                <w:sz w:val="20"/>
              </w:rPr>
              <w:t xml:space="preserve">Expertiza tehnică de specialitate </w:t>
            </w:r>
            <w:r>
              <w:rPr>
                <w:rFonts w:ascii="Calibri" w:hAnsi="Calibri"/>
                <w:sz w:val="20"/>
              </w:rPr>
              <w:t>asupra construcţiei existente (in cazul</w:t>
            </w:r>
            <w:r>
              <w:rPr>
                <w:rFonts w:ascii="Calibri" w:hAnsi="Calibri"/>
                <w:spacing w:val="1"/>
                <w:sz w:val="20"/>
              </w:rPr>
              <w:t xml:space="preserve"> </w:t>
            </w:r>
            <w:r>
              <w:rPr>
                <w:rFonts w:ascii="Calibri" w:hAnsi="Calibri"/>
                <w:sz w:val="20"/>
              </w:rPr>
              <w:t>proiectelor care prevăd modernizarea/ finalizarea construcţiilor existente/achiziţii</w:t>
            </w:r>
            <w:r>
              <w:rPr>
                <w:rFonts w:ascii="Calibri" w:hAnsi="Calibri"/>
                <w:spacing w:val="1"/>
                <w:sz w:val="20"/>
              </w:rPr>
              <w:t xml:space="preserve"> </w:t>
            </w:r>
            <w:r>
              <w:rPr>
                <w:rFonts w:ascii="Calibri" w:hAnsi="Calibri"/>
                <w:sz w:val="20"/>
              </w:rPr>
              <w:t xml:space="preserve">de utilaje cu montaj </w:t>
            </w:r>
            <w:r>
              <w:rPr>
                <w:rFonts w:ascii="Calibri" w:hAnsi="Calibri"/>
                <w:b/>
                <w:sz w:val="20"/>
              </w:rPr>
              <w:t>care schimbă regimul de exploatare a construcţiei existente)</w:t>
            </w:r>
            <w:r>
              <w:rPr>
                <w:rFonts w:ascii="Calibri" w:hAnsi="Calibri"/>
                <w:b/>
                <w:spacing w:val="1"/>
                <w:sz w:val="20"/>
              </w:rPr>
              <w:t xml:space="preserve"> </w:t>
            </w:r>
            <w:r>
              <w:rPr>
                <w:rFonts w:ascii="Calibri" w:hAnsi="Calibri"/>
                <w:sz w:val="20"/>
              </w:rPr>
              <w:t xml:space="preserve">DOC 1.c) </w:t>
            </w:r>
            <w:r>
              <w:rPr>
                <w:rFonts w:ascii="Calibri" w:hAnsi="Calibri"/>
                <w:b/>
                <w:sz w:val="20"/>
              </w:rPr>
              <w:t xml:space="preserve">Raportul privind stadiul fizic al lucrărilor </w:t>
            </w:r>
            <w:r>
              <w:rPr>
                <w:rFonts w:ascii="Calibri" w:hAnsi="Calibri"/>
                <w:sz w:val="20"/>
              </w:rPr>
              <w:t>(în cazul proiectelor care prevăd</w:t>
            </w:r>
            <w:r>
              <w:rPr>
                <w:rFonts w:ascii="Calibri" w:hAnsi="Calibri"/>
                <w:spacing w:val="1"/>
                <w:sz w:val="20"/>
              </w:rPr>
              <w:t xml:space="preserve"> </w:t>
            </w:r>
            <w:r>
              <w:rPr>
                <w:rFonts w:ascii="Calibri" w:hAnsi="Calibri"/>
                <w:sz w:val="20"/>
              </w:rPr>
              <w:t xml:space="preserve">modernizarea/ finalizarea construcţiilor existente/ achiziţii de utilaje cu montaj </w:t>
            </w:r>
            <w:r>
              <w:rPr>
                <w:rFonts w:ascii="Calibri" w:hAnsi="Calibri"/>
                <w:b/>
                <w:sz w:val="20"/>
              </w:rPr>
              <w:t>care</w:t>
            </w:r>
            <w:r>
              <w:rPr>
                <w:rFonts w:ascii="Calibri" w:hAnsi="Calibri"/>
                <w:b/>
                <w:spacing w:val="-43"/>
                <w:sz w:val="20"/>
              </w:rPr>
              <w:t xml:space="preserve"> </w:t>
            </w:r>
            <w:r>
              <w:rPr>
                <w:rFonts w:ascii="Calibri" w:hAnsi="Calibri"/>
                <w:b/>
                <w:sz w:val="20"/>
              </w:rPr>
              <w:t>schimbă</w:t>
            </w:r>
            <w:r>
              <w:rPr>
                <w:rFonts w:ascii="Calibri" w:hAnsi="Calibri"/>
                <w:b/>
                <w:spacing w:val="2"/>
                <w:sz w:val="20"/>
              </w:rPr>
              <w:t xml:space="preserve"> </w:t>
            </w:r>
            <w:r>
              <w:rPr>
                <w:rFonts w:ascii="Calibri" w:hAnsi="Calibri"/>
                <w:b/>
                <w:sz w:val="20"/>
              </w:rPr>
              <w:t>regimul</w:t>
            </w:r>
            <w:r>
              <w:rPr>
                <w:rFonts w:ascii="Calibri" w:hAnsi="Calibri"/>
                <w:b/>
                <w:spacing w:val="-5"/>
                <w:sz w:val="20"/>
              </w:rPr>
              <w:t xml:space="preserve"> </w:t>
            </w:r>
            <w:r>
              <w:rPr>
                <w:rFonts w:ascii="Calibri" w:hAnsi="Calibri"/>
                <w:b/>
                <w:sz w:val="20"/>
              </w:rPr>
              <w:t>de</w:t>
            </w:r>
            <w:r>
              <w:rPr>
                <w:rFonts w:ascii="Calibri" w:hAnsi="Calibri"/>
                <w:b/>
                <w:spacing w:val="-3"/>
                <w:sz w:val="20"/>
              </w:rPr>
              <w:t xml:space="preserve"> </w:t>
            </w:r>
            <w:r>
              <w:rPr>
                <w:rFonts w:ascii="Calibri" w:hAnsi="Calibri"/>
                <w:b/>
                <w:sz w:val="20"/>
              </w:rPr>
              <w:t>exploatare</w:t>
            </w:r>
            <w:r>
              <w:rPr>
                <w:rFonts w:ascii="Calibri" w:hAnsi="Calibri"/>
                <w:b/>
                <w:spacing w:val="-4"/>
                <w:sz w:val="20"/>
              </w:rPr>
              <w:t xml:space="preserve"> </w:t>
            </w:r>
            <w:r>
              <w:rPr>
                <w:rFonts w:ascii="Calibri" w:hAnsi="Calibri"/>
                <w:b/>
                <w:sz w:val="20"/>
              </w:rPr>
              <w:t>a</w:t>
            </w:r>
            <w:r>
              <w:rPr>
                <w:rFonts w:ascii="Calibri" w:hAnsi="Calibri"/>
                <w:b/>
                <w:spacing w:val="-2"/>
                <w:sz w:val="20"/>
              </w:rPr>
              <w:t xml:space="preserve"> </w:t>
            </w:r>
            <w:r>
              <w:rPr>
                <w:rFonts w:ascii="Calibri" w:hAnsi="Calibri"/>
                <w:b/>
                <w:sz w:val="20"/>
              </w:rPr>
              <w:t>construcţiei</w:t>
            </w:r>
            <w:r>
              <w:rPr>
                <w:rFonts w:ascii="Calibri" w:hAnsi="Calibri"/>
                <w:b/>
                <w:spacing w:val="5"/>
                <w:sz w:val="20"/>
              </w:rPr>
              <w:t xml:space="preserve"> </w:t>
            </w:r>
            <w:r>
              <w:rPr>
                <w:rFonts w:ascii="Calibri" w:hAnsi="Calibri"/>
                <w:b/>
                <w:sz w:val="20"/>
              </w:rPr>
              <w:t>existente).</w:t>
            </w:r>
            <w:r>
              <w:rPr>
                <w:rFonts w:ascii="Calibri" w:hAnsi="Calibri"/>
                <w:b/>
                <w:spacing w:val="1"/>
                <w:sz w:val="20"/>
              </w:rPr>
              <w:t xml:space="preserve"> </w:t>
            </w:r>
            <w:r>
              <w:rPr>
                <w:rFonts w:ascii="Calibri" w:hAnsi="Calibri"/>
                <w:b/>
                <w:sz w:val="20"/>
              </w:rPr>
              <w:t>(numai</w:t>
            </w:r>
            <w:r>
              <w:rPr>
                <w:rFonts w:ascii="Calibri" w:hAnsi="Calibri"/>
                <w:b/>
                <w:spacing w:val="-5"/>
                <w:sz w:val="20"/>
              </w:rPr>
              <w:t xml:space="preserve"> </w:t>
            </w:r>
            <w:r>
              <w:rPr>
                <w:rFonts w:ascii="Calibri" w:hAnsi="Calibri"/>
                <w:b/>
                <w:sz w:val="20"/>
              </w:rPr>
              <w:t>în</w:t>
            </w:r>
            <w:r>
              <w:rPr>
                <w:rFonts w:ascii="Calibri" w:hAnsi="Calibri"/>
                <w:b/>
                <w:spacing w:val="-1"/>
                <w:sz w:val="20"/>
              </w:rPr>
              <w:t xml:space="preserve"> </w:t>
            </w:r>
            <w:r>
              <w:rPr>
                <w:rFonts w:ascii="Calibri" w:hAnsi="Calibri"/>
                <w:b/>
                <w:sz w:val="20"/>
              </w:rPr>
              <w:t>cazul</w:t>
            </w:r>
          </w:p>
          <w:p w14:paraId="10DBD00A" w14:textId="77777777" w:rsidR="00BD35D5" w:rsidRDefault="00000000">
            <w:pPr>
              <w:pStyle w:val="TableParagraph"/>
              <w:spacing w:line="227" w:lineRule="exact"/>
              <w:ind w:left="110"/>
              <w:rPr>
                <w:rFonts w:ascii="Calibri" w:hAnsi="Calibri"/>
                <w:b/>
                <w:sz w:val="20"/>
              </w:rPr>
            </w:pPr>
            <w:r>
              <w:rPr>
                <w:rFonts w:ascii="Calibri" w:hAnsi="Calibri"/>
                <w:b/>
                <w:sz w:val="20"/>
              </w:rPr>
              <w:t>construcțiilor</w:t>
            </w:r>
            <w:r>
              <w:rPr>
                <w:rFonts w:ascii="Calibri" w:hAnsi="Calibri"/>
                <w:b/>
                <w:spacing w:val="-5"/>
                <w:sz w:val="20"/>
              </w:rPr>
              <w:t xml:space="preserve"> </w:t>
            </w:r>
            <w:r>
              <w:rPr>
                <w:rFonts w:ascii="Calibri" w:hAnsi="Calibri"/>
                <w:b/>
                <w:sz w:val="20"/>
              </w:rPr>
              <w:t>nefinalizate</w:t>
            </w:r>
          </w:p>
        </w:tc>
        <w:tc>
          <w:tcPr>
            <w:tcW w:w="706" w:type="dxa"/>
          </w:tcPr>
          <w:p w14:paraId="5BC8D9F6" w14:textId="77777777" w:rsidR="00BD35D5" w:rsidRDefault="00000000">
            <w:pPr>
              <w:pStyle w:val="TableParagraph"/>
              <w:spacing w:line="196" w:lineRule="exact"/>
              <w:ind w:left="13"/>
              <w:jc w:val="center"/>
              <w:rPr>
                <w:rFonts w:ascii="Wingdings" w:hAnsi="Wingdings"/>
                <w:sz w:val="18"/>
              </w:rPr>
            </w:pPr>
            <w:r>
              <w:rPr>
                <w:rFonts w:ascii="Wingdings" w:hAnsi="Wingdings"/>
                <w:w w:val="101"/>
                <w:sz w:val="18"/>
              </w:rPr>
              <w:t></w:t>
            </w:r>
          </w:p>
          <w:p w14:paraId="435E9366" w14:textId="77777777" w:rsidR="00BD35D5" w:rsidRDefault="00BD35D5">
            <w:pPr>
              <w:pStyle w:val="TableParagraph"/>
              <w:rPr>
                <w:i/>
                <w:sz w:val="20"/>
              </w:rPr>
            </w:pPr>
          </w:p>
          <w:p w14:paraId="1E499283" w14:textId="77777777" w:rsidR="00BD35D5" w:rsidRDefault="00BD35D5">
            <w:pPr>
              <w:pStyle w:val="TableParagraph"/>
              <w:rPr>
                <w:i/>
                <w:sz w:val="20"/>
              </w:rPr>
            </w:pPr>
          </w:p>
          <w:p w14:paraId="078678FF" w14:textId="77777777" w:rsidR="00BD35D5" w:rsidRDefault="00BD35D5">
            <w:pPr>
              <w:pStyle w:val="TableParagraph"/>
              <w:spacing w:before="9"/>
              <w:rPr>
                <w:i/>
                <w:sz w:val="16"/>
              </w:rPr>
            </w:pPr>
          </w:p>
          <w:p w14:paraId="4CDC741A" w14:textId="77777777" w:rsidR="00BD35D5" w:rsidRDefault="00000000">
            <w:pPr>
              <w:pStyle w:val="TableParagraph"/>
              <w:ind w:left="13"/>
              <w:jc w:val="center"/>
              <w:rPr>
                <w:rFonts w:ascii="Wingdings" w:hAnsi="Wingdings"/>
                <w:sz w:val="18"/>
              </w:rPr>
            </w:pPr>
            <w:r>
              <w:rPr>
                <w:rFonts w:ascii="Wingdings" w:hAnsi="Wingdings"/>
                <w:w w:val="101"/>
                <w:sz w:val="18"/>
              </w:rPr>
              <w:t></w:t>
            </w:r>
          </w:p>
          <w:p w14:paraId="405EDC64" w14:textId="77777777" w:rsidR="00BD35D5" w:rsidRDefault="00BD35D5">
            <w:pPr>
              <w:pStyle w:val="TableParagraph"/>
              <w:rPr>
                <w:i/>
                <w:sz w:val="20"/>
              </w:rPr>
            </w:pPr>
          </w:p>
          <w:p w14:paraId="1239C518" w14:textId="77777777" w:rsidR="00BD35D5" w:rsidRDefault="00BD35D5">
            <w:pPr>
              <w:pStyle w:val="TableParagraph"/>
              <w:rPr>
                <w:i/>
                <w:sz w:val="20"/>
              </w:rPr>
            </w:pPr>
          </w:p>
          <w:p w14:paraId="4D4AD840" w14:textId="77777777" w:rsidR="00BD35D5" w:rsidRDefault="00BD35D5">
            <w:pPr>
              <w:pStyle w:val="TableParagraph"/>
              <w:spacing w:before="9"/>
              <w:rPr>
                <w:i/>
                <w:sz w:val="16"/>
              </w:rPr>
            </w:pPr>
          </w:p>
          <w:p w14:paraId="4B56E15F" w14:textId="77777777" w:rsidR="00BD35D5" w:rsidRDefault="00000000">
            <w:pPr>
              <w:pStyle w:val="TableParagraph"/>
              <w:ind w:left="13"/>
              <w:jc w:val="center"/>
              <w:rPr>
                <w:rFonts w:ascii="Wingdings" w:hAnsi="Wingdings"/>
                <w:sz w:val="18"/>
              </w:rPr>
            </w:pPr>
            <w:r>
              <w:rPr>
                <w:rFonts w:ascii="Wingdings" w:hAnsi="Wingdings"/>
                <w:w w:val="101"/>
                <w:sz w:val="18"/>
              </w:rPr>
              <w:t></w:t>
            </w:r>
          </w:p>
        </w:tc>
        <w:tc>
          <w:tcPr>
            <w:tcW w:w="711" w:type="dxa"/>
          </w:tcPr>
          <w:p w14:paraId="5F10D659" w14:textId="77777777" w:rsidR="00BD35D5" w:rsidRDefault="00000000">
            <w:pPr>
              <w:pStyle w:val="TableParagraph"/>
              <w:spacing w:line="196" w:lineRule="exact"/>
              <w:ind w:left="17"/>
              <w:jc w:val="center"/>
              <w:rPr>
                <w:rFonts w:ascii="Wingdings" w:hAnsi="Wingdings"/>
                <w:sz w:val="18"/>
              </w:rPr>
            </w:pPr>
            <w:r>
              <w:rPr>
                <w:rFonts w:ascii="Wingdings" w:hAnsi="Wingdings"/>
                <w:w w:val="101"/>
                <w:sz w:val="18"/>
              </w:rPr>
              <w:t></w:t>
            </w:r>
          </w:p>
          <w:p w14:paraId="23FBF032" w14:textId="77777777" w:rsidR="00BD35D5" w:rsidRDefault="00BD35D5">
            <w:pPr>
              <w:pStyle w:val="TableParagraph"/>
              <w:rPr>
                <w:i/>
                <w:sz w:val="20"/>
              </w:rPr>
            </w:pPr>
          </w:p>
          <w:p w14:paraId="133A7C2B" w14:textId="77777777" w:rsidR="00BD35D5" w:rsidRDefault="00BD35D5">
            <w:pPr>
              <w:pStyle w:val="TableParagraph"/>
              <w:rPr>
                <w:i/>
                <w:sz w:val="20"/>
              </w:rPr>
            </w:pPr>
          </w:p>
          <w:p w14:paraId="45BA3478" w14:textId="77777777" w:rsidR="00BD35D5" w:rsidRDefault="00BD35D5">
            <w:pPr>
              <w:pStyle w:val="TableParagraph"/>
              <w:spacing w:before="9"/>
              <w:rPr>
                <w:i/>
                <w:sz w:val="16"/>
              </w:rPr>
            </w:pPr>
          </w:p>
          <w:p w14:paraId="137BB7F0" w14:textId="77777777" w:rsidR="00BD35D5" w:rsidRDefault="00000000">
            <w:pPr>
              <w:pStyle w:val="TableParagraph"/>
              <w:ind w:left="17"/>
              <w:jc w:val="center"/>
              <w:rPr>
                <w:rFonts w:ascii="Wingdings" w:hAnsi="Wingdings"/>
                <w:sz w:val="18"/>
              </w:rPr>
            </w:pPr>
            <w:r>
              <w:rPr>
                <w:rFonts w:ascii="Wingdings" w:hAnsi="Wingdings"/>
                <w:w w:val="101"/>
                <w:sz w:val="18"/>
              </w:rPr>
              <w:t></w:t>
            </w:r>
          </w:p>
          <w:p w14:paraId="0C4C2B96" w14:textId="77777777" w:rsidR="00BD35D5" w:rsidRDefault="00BD35D5">
            <w:pPr>
              <w:pStyle w:val="TableParagraph"/>
              <w:rPr>
                <w:i/>
                <w:sz w:val="20"/>
              </w:rPr>
            </w:pPr>
          </w:p>
          <w:p w14:paraId="6130D236" w14:textId="77777777" w:rsidR="00BD35D5" w:rsidRDefault="00BD35D5">
            <w:pPr>
              <w:pStyle w:val="TableParagraph"/>
              <w:rPr>
                <w:i/>
                <w:sz w:val="20"/>
              </w:rPr>
            </w:pPr>
          </w:p>
          <w:p w14:paraId="28FD4EB7" w14:textId="77777777" w:rsidR="00BD35D5" w:rsidRDefault="00BD35D5">
            <w:pPr>
              <w:pStyle w:val="TableParagraph"/>
              <w:spacing w:before="9"/>
              <w:rPr>
                <w:i/>
                <w:sz w:val="16"/>
              </w:rPr>
            </w:pPr>
          </w:p>
          <w:p w14:paraId="18C187F1" w14:textId="77777777" w:rsidR="00BD35D5" w:rsidRDefault="00000000">
            <w:pPr>
              <w:pStyle w:val="TableParagraph"/>
              <w:ind w:left="17"/>
              <w:jc w:val="center"/>
              <w:rPr>
                <w:rFonts w:ascii="Wingdings" w:hAnsi="Wingdings"/>
                <w:sz w:val="18"/>
              </w:rPr>
            </w:pPr>
            <w:r>
              <w:rPr>
                <w:rFonts w:ascii="Wingdings" w:hAnsi="Wingdings"/>
                <w:w w:val="101"/>
                <w:sz w:val="18"/>
              </w:rPr>
              <w:t></w:t>
            </w:r>
          </w:p>
        </w:tc>
        <w:tc>
          <w:tcPr>
            <w:tcW w:w="850" w:type="dxa"/>
          </w:tcPr>
          <w:p w14:paraId="5388EAA3" w14:textId="77777777" w:rsidR="00BD35D5" w:rsidRDefault="00000000">
            <w:pPr>
              <w:pStyle w:val="TableParagraph"/>
              <w:spacing w:line="196" w:lineRule="exact"/>
              <w:ind w:left="11"/>
              <w:jc w:val="center"/>
              <w:rPr>
                <w:rFonts w:ascii="Wingdings" w:hAnsi="Wingdings"/>
                <w:sz w:val="18"/>
              </w:rPr>
            </w:pPr>
            <w:r>
              <w:rPr>
                <w:rFonts w:ascii="Wingdings" w:hAnsi="Wingdings"/>
                <w:w w:val="101"/>
                <w:sz w:val="18"/>
              </w:rPr>
              <w:t></w:t>
            </w:r>
          </w:p>
          <w:p w14:paraId="469E50FF" w14:textId="77777777" w:rsidR="00BD35D5" w:rsidRDefault="00BD35D5">
            <w:pPr>
              <w:pStyle w:val="TableParagraph"/>
              <w:rPr>
                <w:i/>
                <w:sz w:val="20"/>
              </w:rPr>
            </w:pPr>
          </w:p>
          <w:p w14:paraId="4296220D" w14:textId="77777777" w:rsidR="00BD35D5" w:rsidRDefault="00BD35D5">
            <w:pPr>
              <w:pStyle w:val="TableParagraph"/>
              <w:rPr>
                <w:i/>
                <w:sz w:val="20"/>
              </w:rPr>
            </w:pPr>
          </w:p>
          <w:p w14:paraId="14A51747" w14:textId="77777777" w:rsidR="00BD35D5" w:rsidRDefault="00BD35D5">
            <w:pPr>
              <w:pStyle w:val="TableParagraph"/>
              <w:spacing w:before="9"/>
              <w:rPr>
                <w:i/>
                <w:sz w:val="16"/>
              </w:rPr>
            </w:pPr>
          </w:p>
          <w:p w14:paraId="1C7ACE5F" w14:textId="77777777" w:rsidR="00BD35D5" w:rsidRDefault="00000000">
            <w:pPr>
              <w:pStyle w:val="TableParagraph"/>
              <w:ind w:left="11"/>
              <w:jc w:val="center"/>
              <w:rPr>
                <w:rFonts w:ascii="Wingdings" w:hAnsi="Wingdings"/>
                <w:sz w:val="18"/>
              </w:rPr>
            </w:pPr>
            <w:r>
              <w:rPr>
                <w:rFonts w:ascii="Wingdings" w:hAnsi="Wingdings"/>
                <w:w w:val="101"/>
                <w:sz w:val="18"/>
              </w:rPr>
              <w:t></w:t>
            </w:r>
          </w:p>
          <w:p w14:paraId="2E4BC23E" w14:textId="77777777" w:rsidR="00BD35D5" w:rsidRDefault="00BD35D5">
            <w:pPr>
              <w:pStyle w:val="TableParagraph"/>
              <w:rPr>
                <w:i/>
                <w:sz w:val="20"/>
              </w:rPr>
            </w:pPr>
          </w:p>
          <w:p w14:paraId="2B67930D" w14:textId="77777777" w:rsidR="00BD35D5" w:rsidRDefault="00BD35D5">
            <w:pPr>
              <w:pStyle w:val="TableParagraph"/>
              <w:rPr>
                <w:i/>
                <w:sz w:val="20"/>
              </w:rPr>
            </w:pPr>
          </w:p>
          <w:p w14:paraId="3F811AFC" w14:textId="77777777" w:rsidR="00BD35D5" w:rsidRDefault="00BD35D5">
            <w:pPr>
              <w:pStyle w:val="TableParagraph"/>
              <w:spacing w:before="9"/>
              <w:rPr>
                <w:i/>
                <w:sz w:val="16"/>
              </w:rPr>
            </w:pPr>
          </w:p>
          <w:p w14:paraId="56F51767" w14:textId="77777777" w:rsidR="00BD35D5" w:rsidRDefault="00000000">
            <w:pPr>
              <w:pStyle w:val="TableParagraph"/>
              <w:ind w:left="11"/>
              <w:jc w:val="center"/>
              <w:rPr>
                <w:rFonts w:ascii="Wingdings" w:hAnsi="Wingdings"/>
                <w:sz w:val="18"/>
              </w:rPr>
            </w:pPr>
            <w:r>
              <w:rPr>
                <w:rFonts w:ascii="Wingdings" w:hAnsi="Wingdings"/>
                <w:w w:val="101"/>
                <w:sz w:val="18"/>
              </w:rPr>
              <w:t></w:t>
            </w:r>
          </w:p>
        </w:tc>
        <w:tc>
          <w:tcPr>
            <w:tcW w:w="849" w:type="dxa"/>
          </w:tcPr>
          <w:p w14:paraId="138FACCD" w14:textId="77777777" w:rsidR="00BD35D5" w:rsidRDefault="00000000">
            <w:pPr>
              <w:pStyle w:val="TableParagraph"/>
              <w:spacing w:line="196" w:lineRule="exact"/>
              <w:ind w:left="13"/>
              <w:jc w:val="center"/>
              <w:rPr>
                <w:rFonts w:ascii="Wingdings" w:hAnsi="Wingdings"/>
                <w:sz w:val="18"/>
              </w:rPr>
            </w:pPr>
            <w:r>
              <w:rPr>
                <w:rFonts w:ascii="Wingdings" w:hAnsi="Wingdings"/>
                <w:w w:val="101"/>
                <w:sz w:val="18"/>
              </w:rPr>
              <w:t></w:t>
            </w:r>
          </w:p>
          <w:p w14:paraId="09E4FAE9" w14:textId="77777777" w:rsidR="00BD35D5" w:rsidRDefault="00BD35D5">
            <w:pPr>
              <w:pStyle w:val="TableParagraph"/>
              <w:rPr>
                <w:i/>
                <w:sz w:val="20"/>
              </w:rPr>
            </w:pPr>
          </w:p>
          <w:p w14:paraId="307A663B" w14:textId="77777777" w:rsidR="00BD35D5" w:rsidRDefault="00BD35D5">
            <w:pPr>
              <w:pStyle w:val="TableParagraph"/>
              <w:rPr>
                <w:i/>
                <w:sz w:val="20"/>
              </w:rPr>
            </w:pPr>
          </w:p>
          <w:p w14:paraId="62B0B801" w14:textId="77777777" w:rsidR="00BD35D5" w:rsidRDefault="00BD35D5">
            <w:pPr>
              <w:pStyle w:val="TableParagraph"/>
              <w:spacing w:before="9"/>
              <w:rPr>
                <w:i/>
                <w:sz w:val="16"/>
              </w:rPr>
            </w:pPr>
          </w:p>
          <w:p w14:paraId="308FDEA6" w14:textId="77777777" w:rsidR="00BD35D5" w:rsidRDefault="00000000">
            <w:pPr>
              <w:pStyle w:val="TableParagraph"/>
              <w:ind w:left="13"/>
              <w:jc w:val="center"/>
              <w:rPr>
                <w:rFonts w:ascii="Wingdings" w:hAnsi="Wingdings"/>
                <w:sz w:val="18"/>
              </w:rPr>
            </w:pPr>
            <w:r>
              <w:rPr>
                <w:rFonts w:ascii="Wingdings" w:hAnsi="Wingdings"/>
                <w:w w:val="101"/>
                <w:sz w:val="18"/>
              </w:rPr>
              <w:t></w:t>
            </w:r>
          </w:p>
          <w:p w14:paraId="1A5D4971" w14:textId="77777777" w:rsidR="00BD35D5" w:rsidRDefault="00BD35D5">
            <w:pPr>
              <w:pStyle w:val="TableParagraph"/>
              <w:rPr>
                <w:i/>
                <w:sz w:val="20"/>
              </w:rPr>
            </w:pPr>
          </w:p>
          <w:p w14:paraId="07D7444E" w14:textId="77777777" w:rsidR="00BD35D5" w:rsidRDefault="00BD35D5">
            <w:pPr>
              <w:pStyle w:val="TableParagraph"/>
              <w:rPr>
                <w:i/>
                <w:sz w:val="20"/>
              </w:rPr>
            </w:pPr>
          </w:p>
          <w:p w14:paraId="6864060D" w14:textId="77777777" w:rsidR="00BD35D5" w:rsidRDefault="00BD35D5">
            <w:pPr>
              <w:pStyle w:val="TableParagraph"/>
              <w:spacing w:before="9"/>
              <w:rPr>
                <w:i/>
                <w:sz w:val="16"/>
              </w:rPr>
            </w:pPr>
          </w:p>
          <w:p w14:paraId="604916E2" w14:textId="77777777" w:rsidR="00BD35D5" w:rsidRDefault="00000000">
            <w:pPr>
              <w:pStyle w:val="TableParagraph"/>
              <w:ind w:left="13"/>
              <w:jc w:val="center"/>
              <w:rPr>
                <w:rFonts w:ascii="Wingdings" w:hAnsi="Wingdings"/>
                <w:sz w:val="18"/>
              </w:rPr>
            </w:pPr>
            <w:r>
              <w:rPr>
                <w:rFonts w:ascii="Wingdings" w:hAnsi="Wingdings"/>
                <w:w w:val="101"/>
                <w:sz w:val="18"/>
              </w:rPr>
              <w:t></w:t>
            </w:r>
          </w:p>
        </w:tc>
      </w:tr>
      <w:tr w:rsidR="00BD35D5" w14:paraId="7C64A0F0" w14:textId="77777777">
        <w:trPr>
          <w:trHeight w:val="5636"/>
        </w:trPr>
        <w:tc>
          <w:tcPr>
            <w:tcW w:w="7059" w:type="dxa"/>
          </w:tcPr>
          <w:p w14:paraId="6585F29B" w14:textId="77777777" w:rsidR="00BD35D5" w:rsidRDefault="00000000">
            <w:pPr>
              <w:pStyle w:val="TableParagraph"/>
              <w:ind w:left="110" w:right="771"/>
              <w:rPr>
                <w:rFonts w:ascii="Calibri" w:hAnsi="Calibri"/>
                <w:sz w:val="20"/>
              </w:rPr>
            </w:pPr>
            <w:r>
              <w:rPr>
                <w:rFonts w:ascii="Calibri" w:hAnsi="Calibri"/>
                <w:sz w:val="20"/>
              </w:rPr>
              <w:t xml:space="preserve">DOC. 2.1 </w:t>
            </w:r>
            <w:r>
              <w:rPr>
                <w:rFonts w:ascii="Calibri" w:hAnsi="Calibri"/>
                <w:b/>
                <w:sz w:val="20"/>
              </w:rPr>
              <w:t xml:space="preserve">Situaţiile financiare </w:t>
            </w:r>
            <w:r>
              <w:rPr>
                <w:rFonts w:ascii="Calibri" w:hAnsi="Calibri"/>
                <w:sz w:val="20"/>
              </w:rPr>
              <w:t>(bilanţ – formularul 10, contul de profit şi</w:t>
            </w:r>
            <w:r>
              <w:rPr>
                <w:rFonts w:ascii="Calibri" w:hAnsi="Calibri"/>
                <w:spacing w:val="1"/>
                <w:sz w:val="20"/>
              </w:rPr>
              <w:t xml:space="preserve"> </w:t>
            </w:r>
            <w:r>
              <w:rPr>
                <w:rFonts w:ascii="Calibri" w:hAnsi="Calibri"/>
                <w:sz w:val="20"/>
              </w:rPr>
              <w:t>pierderi</w:t>
            </w:r>
            <w:r>
              <w:rPr>
                <w:rFonts w:ascii="Calibri" w:hAnsi="Calibri"/>
                <w:spacing w:val="1"/>
                <w:sz w:val="20"/>
              </w:rPr>
              <w:t xml:space="preserve"> </w:t>
            </w:r>
            <w:r>
              <w:rPr>
                <w:rFonts w:ascii="Calibri" w:hAnsi="Calibri"/>
                <w:sz w:val="20"/>
              </w:rPr>
              <w:t>-</w:t>
            </w:r>
            <w:r>
              <w:rPr>
                <w:rFonts w:ascii="Calibri" w:hAnsi="Calibri"/>
                <w:spacing w:val="-6"/>
                <w:sz w:val="20"/>
              </w:rPr>
              <w:t xml:space="preserve"> </w:t>
            </w:r>
            <w:r>
              <w:rPr>
                <w:rFonts w:ascii="Calibri" w:hAnsi="Calibri"/>
                <w:sz w:val="20"/>
              </w:rPr>
              <w:t>formularul</w:t>
            </w:r>
            <w:r>
              <w:rPr>
                <w:rFonts w:ascii="Calibri" w:hAnsi="Calibri"/>
                <w:spacing w:val="-4"/>
                <w:sz w:val="20"/>
              </w:rPr>
              <w:t xml:space="preserve"> </w:t>
            </w:r>
            <w:r>
              <w:rPr>
                <w:rFonts w:ascii="Calibri" w:hAnsi="Calibri"/>
                <w:sz w:val="20"/>
              </w:rPr>
              <w:t>20,</w:t>
            </w:r>
            <w:r>
              <w:rPr>
                <w:rFonts w:ascii="Calibri" w:hAnsi="Calibri"/>
                <w:spacing w:val="-3"/>
                <w:sz w:val="20"/>
              </w:rPr>
              <w:t xml:space="preserve"> </w:t>
            </w:r>
            <w:r>
              <w:rPr>
                <w:rFonts w:ascii="Calibri" w:hAnsi="Calibri"/>
                <w:sz w:val="20"/>
              </w:rPr>
              <w:t>formularele</w:t>
            </w:r>
            <w:r>
              <w:rPr>
                <w:rFonts w:ascii="Calibri" w:hAnsi="Calibri"/>
                <w:spacing w:val="-6"/>
                <w:sz w:val="20"/>
              </w:rPr>
              <w:t xml:space="preserve"> </w:t>
            </w:r>
            <w:r>
              <w:rPr>
                <w:rFonts w:ascii="Calibri" w:hAnsi="Calibri"/>
                <w:sz w:val="20"/>
              </w:rPr>
              <w:t>30</w:t>
            </w:r>
            <w:r>
              <w:rPr>
                <w:rFonts w:ascii="Calibri" w:hAnsi="Calibri"/>
                <w:spacing w:val="-2"/>
                <w:sz w:val="20"/>
              </w:rPr>
              <w:t xml:space="preserve"> </w:t>
            </w:r>
            <w:r>
              <w:rPr>
                <w:rFonts w:ascii="Calibri" w:hAnsi="Calibri"/>
                <w:sz w:val="20"/>
              </w:rPr>
              <w:t>și</w:t>
            </w:r>
            <w:r>
              <w:rPr>
                <w:rFonts w:ascii="Calibri" w:hAnsi="Calibri"/>
                <w:spacing w:val="-4"/>
                <w:sz w:val="20"/>
              </w:rPr>
              <w:t xml:space="preserve"> </w:t>
            </w:r>
            <w:r>
              <w:rPr>
                <w:rFonts w:ascii="Calibri" w:hAnsi="Calibri"/>
                <w:sz w:val="20"/>
              </w:rPr>
              <w:t>40),</w:t>
            </w:r>
            <w:r>
              <w:rPr>
                <w:rFonts w:ascii="Calibri" w:hAnsi="Calibri"/>
                <w:spacing w:val="-4"/>
                <w:sz w:val="20"/>
              </w:rPr>
              <w:t xml:space="preserve"> </w:t>
            </w:r>
            <w:r>
              <w:rPr>
                <w:rFonts w:ascii="Calibri" w:hAnsi="Calibri"/>
                <w:sz w:val="20"/>
              </w:rPr>
              <w:t>precedente anului</w:t>
            </w:r>
            <w:r>
              <w:rPr>
                <w:rFonts w:ascii="Calibri" w:hAnsi="Calibri"/>
                <w:spacing w:val="-5"/>
                <w:sz w:val="20"/>
              </w:rPr>
              <w:t xml:space="preserve"> </w:t>
            </w:r>
            <w:r>
              <w:rPr>
                <w:rFonts w:ascii="Calibri" w:hAnsi="Calibri"/>
                <w:sz w:val="20"/>
              </w:rPr>
              <w:t>depunerii</w:t>
            </w:r>
            <w:r>
              <w:rPr>
                <w:rFonts w:ascii="Calibri" w:hAnsi="Calibri"/>
                <w:spacing w:val="-42"/>
                <w:sz w:val="20"/>
              </w:rPr>
              <w:t xml:space="preserve"> </w:t>
            </w:r>
            <w:r>
              <w:rPr>
                <w:rFonts w:ascii="Calibri" w:hAnsi="Calibri"/>
                <w:sz w:val="20"/>
              </w:rPr>
              <w:t>proiectului</w:t>
            </w:r>
            <w:r>
              <w:rPr>
                <w:rFonts w:ascii="Calibri" w:hAnsi="Calibri"/>
                <w:spacing w:val="-2"/>
                <w:sz w:val="20"/>
              </w:rPr>
              <w:t xml:space="preserve"> </w:t>
            </w:r>
            <w:r>
              <w:rPr>
                <w:rFonts w:ascii="Calibri" w:hAnsi="Calibri"/>
                <w:sz w:val="20"/>
              </w:rPr>
              <w:t>înregistrate</w:t>
            </w:r>
            <w:r>
              <w:rPr>
                <w:rFonts w:ascii="Calibri" w:hAnsi="Calibri"/>
                <w:spacing w:val="-3"/>
                <w:sz w:val="20"/>
              </w:rPr>
              <w:t xml:space="preserve"> </w:t>
            </w:r>
            <w:r>
              <w:rPr>
                <w:rFonts w:ascii="Calibri" w:hAnsi="Calibri"/>
                <w:sz w:val="20"/>
              </w:rPr>
              <w:t>la</w:t>
            </w:r>
            <w:r>
              <w:rPr>
                <w:rFonts w:ascii="Calibri" w:hAnsi="Calibri"/>
                <w:spacing w:val="-4"/>
                <w:sz w:val="20"/>
              </w:rPr>
              <w:t xml:space="preserve"> </w:t>
            </w:r>
            <w:r>
              <w:rPr>
                <w:rFonts w:ascii="Calibri" w:hAnsi="Calibri"/>
                <w:sz w:val="20"/>
              </w:rPr>
              <w:t>Administraţia</w:t>
            </w:r>
            <w:r>
              <w:rPr>
                <w:rFonts w:ascii="Calibri" w:hAnsi="Calibri"/>
                <w:spacing w:val="-4"/>
                <w:sz w:val="20"/>
              </w:rPr>
              <w:t xml:space="preserve"> </w:t>
            </w:r>
            <w:r>
              <w:rPr>
                <w:rFonts w:ascii="Calibri" w:hAnsi="Calibri"/>
                <w:sz w:val="20"/>
              </w:rPr>
              <w:t>Financiară,în</w:t>
            </w:r>
            <w:r>
              <w:rPr>
                <w:rFonts w:ascii="Calibri" w:hAnsi="Calibri"/>
                <w:spacing w:val="-4"/>
                <w:sz w:val="20"/>
              </w:rPr>
              <w:t xml:space="preserve"> </w:t>
            </w:r>
            <w:r>
              <w:rPr>
                <w:rFonts w:ascii="Calibri" w:hAnsi="Calibri"/>
                <w:sz w:val="20"/>
              </w:rPr>
              <w:t>care</w:t>
            </w:r>
            <w:r>
              <w:rPr>
                <w:rFonts w:ascii="Calibri" w:hAnsi="Calibri"/>
                <w:spacing w:val="-3"/>
                <w:sz w:val="20"/>
              </w:rPr>
              <w:t xml:space="preserve"> </w:t>
            </w:r>
            <w:r>
              <w:rPr>
                <w:rFonts w:ascii="Calibri" w:hAnsi="Calibri"/>
                <w:sz w:val="20"/>
              </w:rPr>
              <w:t>rezultatul</w:t>
            </w:r>
          </w:p>
          <w:p w14:paraId="5EB90D22" w14:textId="77777777" w:rsidR="00BD35D5" w:rsidRDefault="00000000">
            <w:pPr>
              <w:pStyle w:val="TableParagraph"/>
              <w:ind w:left="110"/>
              <w:rPr>
                <w:rFonts w:ascii="Calibri" w:hAnsi="Calibri"/>
                <w:sz w:val="20"/>
              </w:rPr>
            </w:pPr>
            <w:r>
              <w:rPr>
                <w:rFonts w:ascii="Calibri" w:hAnsi="Calibri"/>
                <w:sz w:val="20"/>
              </w:rPr>
              <w:t>operaţional</w:t>
            </w:r>
            <w:r>
              <w:rPr>
                <w:rFonts w:ascii="Calibri" w:hAnsi="Calibri"/>
                <w:spacing w:val="-4"/>
                <w:sz w:val="20"/>
              </w:rPr>
              <w:t xml:space="preserve"> </w:t>
            </w:r>
            <w:r>
              <w:rPr>
                <w:rFonts w:ascii="Calibri" w:hAnsi="Calibri"/>
                <w:sz w:val="20"/>
              </w:rPr>
              <w:t>(rezultatul</w:t>
            </w:r>
            <w:r>
              <w:rPr>
                <w:rFonts w:ascii="Calibri" w:hAnsi="Calibri"/>
                <w:spacing w:val="1"/>
                <w:sz w:val="20"/>
              </w:rPr>
              <w:t xml:space="preserve"> </w:t>
            </w:r>
            <w:r>
              <w:rPr>
                <w:rFonts w:ascii="Calibri" w:hAnsi="Calibri"/>
                <w:sz w:val="20"/>
              </w:rPr>
              <w:t>de</w:t>
            </w:r>
            <w:r>
              <w:rPr>
                <w:rFonts w:ascii="Calibri" w:hAnsi="Calibri"/>
                <w:spacing w:val="-5"/>
                <w:sz w:val="20"/>
              </w:rPr>
              <w:t xml:space="preserve"> </w:t>
            </w:r>
            <w:r>
              <w:rPr>
                <w:rFonts w:ascii="Calibri" w:hAnsi="Calibri"/>
                <w:sz w:val="20"/>
              </w:rPr>
              <w:t>exploatare din</w:t>
            </w:r>
            <w:r>
              <w:rPr>
                <w:rFonts w:ascii="Calibri" w:hAnsi="Calibri"/>
                <w:spacing w:val="-5"/>
                <w:sz w:val="20"/>
              </w:rPr>
              <w:t xml:space="preserve"> </w:t>
            </w:r>
            <w:r>
              <w:rPr>
                <w:rFonts w:ascii="Calibri" w:hAnsi="Calibri"/>
                <w:sz w:val="20"/>
              </w:rPr>
              <w:t>contul</w:t>
            </w:r>
            <w:r>
              <w:rPr>
                <w:rFonts w:ascii="Calibri" w:hAnsi="Calibri"/>
                <w:spacing w:val="1"/>
                <w:sz w:val="20"/>
              </w:rPr>
              <w:t xml:space="preserve"> </w:t>
            </w:r>
            <w:r>
              <w:rPr>
                <w:rFonts w:ascii="Calibri" w:hAnsi="Calibri"/>
                <w:sz w:val="20"/>
              </w:rPr>
              <w:t>de</w:t>
            </w:r>
            <w:r>
              <w:rPr>
                <w:rFonts w:ascii="Calibri" w:hAnsi="Calibri"/>
                <w:spacing w:val="1"/>
                <w:sz w:val="20"/>
              </w:rPr>
              <w:t xml:space="preserve"> </w:t>
            </w:r>
            <w:r>
              <w:rPr>
                <w:rFonts w:ascii="Calibri" w:hAnsi="Calibri"/>
                <w:sz w:val="20"/>
              </w:rPr>
              <w:t>profit</w:t>
            </w:r>
            <w:r>
              <w:rPr>
                <w:rFonts w:ascii="Calibri" w:hAnsi="Calibri"/>
                <w:spacing w:val="-1"/>
                <w:sz w:val="20"/>
              </w:rPr>
              <w:t xml:space="preserve"> </w:t>
            </w:r>
            <w:r>
              <w:rPr>
                <w:rFonts w:ascii="Calibri" w:hAnsi="Calibri"/>
                <w:sz w:val="20"/>
              </w:rPr>
              <w:t>și</w:t>
            </w:r>
            <w:r>
              <w:rPr>
                <w:rFonts w:ascii="Calibri" w:hAnsi="Calibri"/>
                <w:spacing w:val="-8"/>
                <w:sz w:val="20"/>
              </w:rPr>
              <w:t xml:space="preserve"> </w:t>
            </w:r>
            <w:r>
              <w:rPr>
                <w:rFonts w:ascii="Calibri" w:hAnsi="Calibri"/>
                <w:sz w:val="20"/>
              </w:rPr>
              <w:t>pierdere</w:t>
            </w:r>
            <w:r>
              <w:rPr>
                <w:rFonts w:ascii="Calibri" w:hAnsi="Calibri"/>
                <w:spacing w:val="1"/>
                <w:sz w:val="20"/>
              </w:rPr>
              <w:t xml:space="preserve"> </w:t>
            </w:r>
            <w:r>
              <w:rPr>
                <w:rFonts w:ascii="Calibri" w:hAnsi="Calibri"/>
                <w:sz w:val="20"/>
              </w:rPr>
              <w:t>-</w:t>
            </w:r>
          </w:p>
          <w:p w14:paraId="7C39AF9C" w14:textId="77777777" w:rsidR="00BD35D5" w:rsidRDefault="00000000">
            <w:pPr>
              <w:pStyle w:val="TableParagraph"/>
              <w:ind w:left="110"/>
              <w:rPr>
                <w:rFonts w:ascii="Calibri" w:hAnsi="Calibri"/>
                <w:sz w:val="20"/>
              </w:rPr>
            </w:pPr>
            <w:r>
              <w:rPr>
                <w:rFonts w:ascii="Calibri" w:hAnsi="Calibri"/>
                <w:sz w:val="20"/>
              </w:rPr>
              <w:t>formularul</w:t>
            </w:r>
            <w:r>
              <w:rPr>
                <w:rFonts w:ascii="Calibri" w:hAnsi="Calibri"/>
                <w:spacing w:val="-3"/>
                <w:sz w:val="20"/>
              </w:rPr>
              <w:t xml:space="preserve"> </w:t>
            </w:r>
            <w:r>
              <w:rPr>
                <w:rFonts w:ascii="Calibri" w:hAnsi="Calibri"/>
                <w:sz w:val="20"/>
              </w:rPr>
              <w:t>20 )</w:t>
            </w:r>
            <w:r>
              <w:rPr>
                <w:rFonts w:ascii="Calibri" w:hAnsi="Calibri"/>
                <w:spacing w:val="-2"/>
                <w:sz w:val="20"/>
              </w:rPr>
              <w:t xml:space="preserve"> </w:t>
            </w:r>
            <w:r>
              <w:rPr>
                <w:rFonts w:ascii="Calibri" w:hAnsi="Calibri"/>
                <w:sz w:val="20"/>
              </w:rPr>
              <w:t>să</w:t>
            </w:r>
            <w:r>
              <w:rPr>
                <w:rFonts w:ascii="Calibri" w:hAnsi="Calibri"/>
                <w:spacing w:val="-5"/>
                <w:sz w:val="20"/>
              </w:rPr>
              <w:t xml:space="preserve"> </w:t>
            </w:r>
            <w:r>
              <w:rPr>
                <w:rFonts w:ascii="Calibri" w:hAnsi="Calibri"/>
                <w:sz w:val="20"/>
              </w:rPr>
              <w:t>fie</w:t>
            </w:r>
            <w:r>
              <w:rPr>
                <w:rFonts w:ascii="Calibri" w:hAnsi="Calibri"/>
                <w:spacing w:val="-3"/>
                <w:sz w:val="20"/>
              </w:rPr>
              <w:t xml:space="preserve"> </w:t>
            </w:r>
            <w:r>
              <w:rPr>
                <w:rFonts w:ascii="Calibri" w:hAnsi="Calibri"/>
                <w:sz w:val="20"/>
              </w:rPr>
              <w:t>pozitiv</w:t>
            </w:r>
            <w:r>
              <w:rPr>
                <w:rFonts w:ascii="Calibri" w:hAnsi="Calibri"/>
                <w:spacing w:val="-3"/>
                <w:sz w:val="20"/>
              </w:rPr>
              <w:t xml:space="preserve"> </w:t>
            </w:r>
            <w:r>
              <w:rPr>
                <w:rFonts w:ascii="Calibri" w:hAnsi="Calibri"/>
                <w:sz w:val="20"/>
              </w:rPr>
              <w:t>(inclusiv</w:t>
            </w:r>
            <w:r>
              <w:rPr>
                <w:rFonts w:ascii="Calibri" w:hAnsi="Calibri"/>
                <w:spacing w:val="-3"/>
                <w:sz w:val="20"/>
              </w:rPr>
              <w:t xml:space="preserve"> </w:t>
            </w:r>
            <w:r>
              <w:rPr>
                <w:rFonts w:ascii="Calibri" w:hAnsi="Calibri"/>
                <w:sz w:val="20"/>
              </w:rPr>
              <w:t>0).</w:t>
            </w:r>
          </w:p>
          <w:p w14:paraId="4C12E0D8" w14:textId="77777777" w:rsidR="00BD35D5" w:rsidRDefault="00000000">
            <w:pPr>
              <w:pStyle w:val="TableParagraph"/>
              <w:spacing w:before="2" w:line="237" w:lineRule="auto"/>
              <w:ind w:left="110" w:right="211"/>
              <w:rPr>
                <w:rFonts w:ascii="Calibri" w:hAnsi="Calibri"/>
                <w:sz w:val="20"/>
              </w:rPr>
            </w:pPr>
            <w:r>
              <w:rPr>
                <w:rFonts w:ascii="Calibri" w:hAnsi="Calibri"/>
                <w:sz w:val="20"/>
              </w:rPr>
              <w:t>În cazul în care solicitantul este înfiinţat cu cel puţin doi ani financiari înainte de</w:t>
            </w:r>
            <w:r>
              <w:rPr>
                <w:rFonts w:ascii="Calibri" w:hAnsi="Calibri"/>
                <w:spacing w:val="1"/>
                <w:sz w:val="20"/>
              </w:rPr>
              <w:t xml:space="preserve"> </w:t>
            </w:r>
            <w:r>
              <w:rPr>
                <w:rFonts w:ascii="Calibri" w:hAnsi="Calibri"/>
                <w:sz w:val="20"/>
              </w:rPr>
              <w:t>anul depunerii cererii de finanţare se vor depune ultimele două situaţii financiare).</w:t>
            </w:r>
            <w:r>
              <w:rPr>
                <w:rFonts w:ascii="Calibri" w:hAnsi="Calibri"/>
                <w:spacing w:val="-43"/>
                <w:sz w:val="20"/>
              </w:rPr>
              <w:t xml:space="preserve"> </w:t>
            </w:r>
            <w:r>
              <w:rPr>
                <w:rFonts w:ascii="Calibri" w:hAnsi="Calibri"/>
                <w:sz w:val="20"/>
              </w:rPr>
              <w:t>Exceptie</w:t>
            </w:r>
            <w:r>
              <w:rPr>
                <w:rFonts w:ascii="Calibri" w:hAnsi="Calibri"/>
                <w:spacing w:val="-4"/>
                <w:sz w:val="20"/>
              </w:rPr>
              <w:t xml:space="preserve"> </w:t>
            </w:r>
            <w:r>
              <w:rPr>
                <w:rFonts w:ascii="Calibri" w:hAnsi="Calibri"/>
                <w:sz w:val="20"/>
              </w:rPr>
              <w:t>fac</w:t>
            </w:r>
            <w:r>
              <w:rPr>
                <w:rFonts w:ascii="Calibri" w:hAnsi="Calibri"/>
                <w:spacing w:val="-3"/>
                <w:sz w:val="20"/>
              </w:rPr>
              <w:t xml:space="preserve"> </w:t>
            </w:r>
            <w:r>
              <w:rPr>
                <w:rFonts w:ascii="Calibri" w:hAnsi="Calibri"/>
                <w:sz w:val="20"/>
              </w:rPr>
              <w:t>intreprinderile</w:t>
            </w:r>
            <w:r>
              <w:rPr>
                <w:rFonts w:ascii="Calibri" w:hAnsi="Calibri"/>
                <w:spacing w:val="-3"/>
                <w:sz w:val="20"/>
              </w:rPr>
              <w:t xml:space="preserve"> </w:t>
            </w:r>
            <w:r>
              <w:rPr>
                <w:rFonts w:ascii="Calibri" w:hAnsi="Calibri"/>
                <w:sz w:val="20"/>
              </w:rPr>
              <w:t>infiintate</w:t>
            </w:r>
            <w:r>
              <w:rPr>
                <w:rFonts w:ascii="Calibri" w:hAnsi="Calibri"/>
                <w:spacing w:val="-4"/>
                <w:sz w:val="20"/>
              </w:rPr>
              <w:t xml:space="preserve"> </w:t>
            </w:r>
            <w:r>
              <w:rPr>
                <w:rFonts w:ascii="Calibri" w:hAnsi="Calibri"/>
                <w:sz w:val="20"/>
              </w:rPr>
              <w:t>in</w:t>
            </w:r>
            <w:r>
              <w:rPr>
                <w:rFonts w:ascii="Calibri" w:hAnsi="Calibri"/>
                <w:spacing w:val="-4"/>
                <w:sz w:val="20"/>
              </w:rPr>
              <w:t xml:space="preserve"> </w:t>
            </w:r>
            <w:r>
              <w:rPr>
                <w:rFonts w:ascii="Calibri" w:hAnsi="Calibri"/>
                <w:sz w:val="20"/>
              </w:rPr>
              <w:t>anul</w:t>
            </w:r>
            <w:r>
              <w:rPr>
                <w:rFonts w:ascii="Calibri" w:hAnsi="Calibri"/>
                <w:spacing w:val="2"/>
                <w:sz w:val="20"/>
              </w:rPr>
              <w:t xml:space="preserve"> </w:t>
            </w:r>
            <w:r>
              <w:rPr>
                <w:rFonts w:ascii="Calibri" w:hAnsi="Calibri"/>
                <w:sz w:val="20"/>
              </w:rPr>
              <w:t>depunerii</w:t>
            </w:r>
            <w:r>
              <w:rPr>
                <w:rFonts w:ascii="Calibri" w:hAnsi="Calibri"/>
                <w:spacing w:val="-2"/>
                <w:sz w:val="20"/>
              </w:rPr>
              <w:t xml:space="preserve"> </w:t>
            </w:r>
            <w:r>
              <w:rPr>
                <w:rFonts w:ascii="Calibri" w:hAnsi="Calibri"/>
                <w:sz w:val="20"/>
              </w:rPr>
              <w:t>cererii</w:t>
            </w:r>
            <w:r>
              <w:rPr>
                <w:rFonts w:ascii="Calibri" w:hAnsi="Calibri"/>
                <w:spacing w:val="3"/>
                <w:sz w:val="20"/>
              </w:rPr>
              <w:t xml:space="preserve"> </w:t>
            </w:r>
            <w:r>
              <w:rPr>
                <w:rFonts w:ascii="Calibri" w:hAnsi="Calibri"/>
                <w:sz w:val="20"/>
              </w:rPr>
              <w:t>de</w:t>
            </w:r>
            <w:r>
              <w:rPr>
                <w:rFonts w:ascii="Calibri" w:hAnsi="Calibri"/>
                <w:spacing w:val="-4"/>
                <w:sz w:val="20"/>
              </w:rPr>
              <w:t xml:space="preserve"> </w:t>
            </w:r>
            <w:r>
              <w:rPr>
                <w:rFonts w:ascii="Calibri" w:hAnsi="Calibri"/>
                <w:sz w:val="20"/>
              </w:rPr>
              <w:t>finantare.</w:t>
            </w:r>
          </w:p>
          <w:p w14:paraId="0B488AF9" w14:textId="77777777" w:rsidR="00BD35D5" w:rsidRDefault="00000000">
            <w:pPr>
              <w:pStyle w:val="TableParagraph"/>
              <w:spacing w:before="2"/>
              <w:ind w:left="110"/>
              <w:rPr>
                <w:rFonts w:ascii="Calibri"/>
                <w:b/>
                <w:sz w:val="20"/>
              </w:rPr>
            </w:pPr>
            <w:r>
              <w:rPr>
                <w:rFonts w:ascii="Calibri"/>
                <w:b/>
                <w:sz w:val="20"/>
              </w:rPr>
              <w:t>Sau</w:t>
            </w:r>
          </w:p>
          <w:p w14:paraId="79083763" w14:textId="77777777" w:rsidR="00BD35D5" w:rsidRDefault="00BD35D5">
            <w:pPr>
              <w:pStyle w:val="TableParagraph"/>
              <w:spacing w:before="3"/>
              <w:rPr>
                <w:i/>
                <w:sz w:val="21"/>
              </w:rPr>
            </w:pPr>
          </w:p>
          <w:p w14:paraId="4B41D55D" w14:textId="77777777" w:rsidR="00BD35D5" w:rsidRDefault="00000000">
            <w:pPr>
              <w:pStyle w:val="TableParagraph"/>
              <w:ind w:left="110" w:right="211"/>
              <w:rPr>
                <w:rFonts w:ascii="Calibri" w:hAnsi="Calibri"/>
                <w:sz w:val="20"/>
              </w:rPr>
            </w:pPr>
            <w:r>
              <w:rPr>
                <w:rFonts w:ascii="Calibri" w:hAnsi="Calibri"/>
                <w:sz w:val="20"/>
              </w:rPr>
              <w:t xml:space="preserve">Doc 2.2 </w:t>
            </w:r>
            <w:r>
              <w:rPr>
                <w:rFonts w:ascii="Calibri" w:hAnsi="Calibri"/>
                <w:b/>
                <w:sz w:val="20"/>
              </w:rPr>
              <w:t xml:space="preserve">Declaraţie </w:t>
            </w:r>
            <w:r>
              <w:rPr>
                <w:rFonts w:ascii="Calibri" w:hAnsi="Calibri"/>
                <w:sz w:val="20"/>
              </w:rPr>
              <w:t>privind veniturile realizate din Romania în anul precedent</w:t>
            </w:r>
            <w:r>
              <w:rPr>
                <w:rFonts w:ascii="Calibri" w:hAnsi="Calibri"/>
                <w:spacing w:val="1"/>
                <w:sz w:val="20"/>
              </w:rPr>
              <w:t xml:space="preserve"> </w:t>
            </w:r>
            <w:r>
              <w:rPr>
                <w:rFonts w:ascii="Calibri" w:hAnsi="Calibri"/>
                <w:sz w:val="20"/>
              </w:rPr>
              <w:t>depunerii proiectului, înregistrată la Administraţia Financiară (formularul 200)</w:t>
            </w:r>
            <w:r>
              <w:rPr>
                <w:rFonts w:ascii="Calibri" w:hAnsi="Calibri"/>
                <w:spacing w:val="1"/>
                <w:sz w:val="20"/>
              </w:rPr>
              <w:t xml:space="preserve"> </w:t>
            </w:r>
            <w:r>
              <w:rPr>
                <w:rFonts w:ascii="Calibri" w:hAnsi="Calibri"/>
                <w:sz w:val="20"/>
              </w:rPr>
              <w:t>insotita de Anexele la formular in care rezultatul brut (veniturile sa fie cel puţin</w:t>
            </w:r>
            <w:r>
              <w:rPr>
                <w:rFonts w:ascii="Calibri" w:hAnsi="Calibri"/>
                <w:spacing w:val="1"/>
                <w:sz w:val="20"/>
              </w:rPr>
              <w:t xml:space="preserve"> </w:t>
            </w:r>
            <w:r>
              <w:rPr>
                <w:rFonts w:ascii="Calibri" w:hAnsi="Calibri"/>
                <w:sz w:val="20"/>
              </w:rPr>
              <w:t>egale</w:t>
            </w:r>
            <w:r>
              <w:rPr>
                <w:rFonts w:ascii="Calibri" w:hAnsi="Calibri"/>
                <w:spacing w:val="-5"/>
                <w:sz w:val="20"/>
              </w:rPr>
              <w:t xml:space="preserve"> </w:t>
            </w:r>
            <w:r>
              <w:rPr>
                <w:rFonts w:ascii="Calibri" w:hAnsi="Calibri"/>
                <w:sz w:val="20"/>
              </w:rPr>
              <w:t>cu</w:t>
            </w:r>
            <w:r>
              <w:rPr>
                <w:rFonts w:ascii="Calibri" w:hAnsi="Calibri"/>
                <w:spacing w:val="-6"/>
                <w:sz w:val="20"/>
              </w:rPr>
              <w:t xml:space="preserve"> </w:t>
            </w:r>
            <w:r>
              <w:rPr>
                <w:rFonts w:ascii="Calibri" w:hAnsi="Calibri"/>
                <w:sz w:val="20"/>
              </w:rPr>
              <w:t>cheltuielile)</w:t>
            </w:r>
            <w:r>
              <w:rPr>
                <w:rFonts w:ascii="Calibri" w:hAnsi="Calibri"/>
                <w:spacing w:val="-4"/>
                <w:sz w:val="20"/>
              </w:rPr>
              <w:t xml:space="preserve"> </w:t>
            </w:r>
            <w:r>
              <w:rPr>
                <w:rFonts w:ascii="Calibri" w:hAnsi="Calibri"/>
                <w:sz w:val="20"/>
              </w:rPr>
              <w:t>obtinut</w:t>
            </w:r>
            <w:r>
              <w:rPr>
                <w:rFonts w:ascii="Calibri" w:hAnsi="Calibri"/>
                <w:spacing w:val="-6"/>
                <w:sz w:val="20"/>
              </w:rPr>
              <w:t xml:space="preserve"> </w:t>
            </w:r>
            <w:r>
              <w:rPr>
                <w:rFonts w:ascii="Calibri" w:hAnsi="Calibri"/>
                <w:sz w:val="20"/>
              </w:rPr>
              <w:t>in</w:t>
            </w:r>
            <w:r>
              <w:rPr>
                <w:rFonts w:ascii="Calibri" w:hAnsi="Calibri"/>
                <w:spacing w:val="-1"/>
                <w:sz w:val="20"/>
              </w:rPr>
              <w:t xml:space="preserve"> </w:t>
            </w:r>
            <w:r>
              <w:rPr>
                <w:rFonts w:ascii="Calibri" w:hAnsi="Calibri"/>
                <w:sz w:val="20"/>
              </w:rPr>
              <w:t>anul</w:t>
            </w:r>
            <w:r>
              <w:rPr>
                <w:rFonts w:ascii="Calibri" w:hAnsi="Calibri"/>
                <w:spacing w:val="-4"/>
                <w:sz w:val="20"/>
              </w:rPr>
              <w:t xml:space="preserve"> </w:t>
            </w:r>
            <w:r>
              <w:rPr>
                <w:rFonts w:ascii="Calibri" w:hAnsi="Calibri"/>
                <w:sz w:val="20"/>
              </w:rPr>
              <w:t>precedent</w:t>
            </w:r>
            <w:r>
              <w:rPr>
                <w:rFonts w:ascii="Calibri" w:hAnsi="Calibri"/>
                <w:spacing w:val="-2"/>
                <w:sz w:val="20"/>
              </w:rPr>
              <w:t xml:space="preserve"> </w:t>
            </w:r>
            <w:r>
              <w:rPr>
                <w:rFonts w:ascii="Calibri" w:hAnsi="Calibri"/>
                <w:sz w:val="20"/>
              </w:rPr>
              <w:t>depunerii</w:t>
            </w:r>
            <w:r>
              <w:rPr>
                <w:rFonts w:ascii="Calibri" w:hAnsi="Calibri"/>
                <w:spacing w:val="1"/>
                <w:sz w:val="20"/>
              </w:rPr>
              <w:t xml:space="preserve"> </w:t>
            </w:r>
            <w:r>
              <w:rPr>
                <w:rFonts w:ascii="Calibri" w:hAnsi="Calibri"/>
                <w:sz w:val="20"/>
              </w:rPr>
              <w:t>proiectului</w:t>
            </w:r>
            <w:r>
              <w:rPr>
                <w:rFonts w:ascii="Calibri" w:hAnsi="Calibri"/>
                <w:spacing w:val="-4"/>
                <w:sz w:val="20"/>
              </w:rPr>
              <w:t xml:space="preserve"> </w:t>
            </w:r>
            <w:r>
              <w:rPr>
                <w:rFonts w:ascii="Calibri" w:hAnsi="Calibri"/>
                <w:sz w:val="20"/>
              </w:rPr>
              <w:t>sa</w:t>
            </w:r>
            <w:r>
              <w:rPr>
                <w:rFonts w:ascii="Calibri" w:hAnsi="Calibri"/>
                <w:spacing w:val="-2"/>
                <w:sz w:val="20"/>
              </w:rPr>
              <w:t xml:space="preserve"> </w:t>
            </w:r>
            <w:r>
              <w:rPr>
                <w:rFonts w:ascii="Calibri" w:hAnsi="Calibri"/>
                <w:sz w:val="20"/>
              </w:rPr>
              <w:t>fie</w:t>
            </w:r>
            <w:r>
              <w:rPr>
                <w:rFonts w:ascii="Calibri" w:hAnsi="Calibri"/>
                <w:spacing w:val="-5"/>
                <w:sz w:val="20"/>
              </w:rPr>
              <w:t xml:space="preserve"> </w:t>
            </w:r>
            <w:r>
              <w:rPr>
                <w:rFonts w:ascii="Calibri" w:hAnsi="Calibri"/>
                <w:sz w:val="20"/>
              </w:rPr>
              <w:t>pozitiv</w:t>
            </w:r>
            <w:r>
              <w:rPr>
                <w:rFonts w:ascii="Calibri" w:hAnsi="Calibri"/>
                <w:spacing w:val="-43"/>
                <w:sz w:val="20"/>
              </w:rPr>
              <w:t xml:space="preserve"> </w:t>
            </w:r>
            <w:r>
              <w:rPr>
                <w:rFonts w:ascii="Calibri" w:hAnsi="Calibri"/>
                <w:sz w:val="20"/>
              </w:rPr>
              <w:t>(inclusiv</w:t>
            </w:r>
            <w:r>
              <w:rPr>
                <w:rFonts w:ascii="Calibri" w:hAnsi="Calibri"/>
                <w:spacing w:val="-2"/>
                <w:sz w:val="20"/>
              </w:rPr>
              <w:t xml:space="preserve"> </w:t>
            </w:r>
            <w:r>
              <w:rPr>
                <w:rFonts w:ascii="Calibri" w:hAnsi="Calibri"/>
                <w:sz w:val="20"/>
              </w:rPr>
              <w:t>0)</w:t>
            </w:r>
          </w:p>
          <w:p w14:paraId="37A32920" w14:textId="77777777" w:rsidR="00BD35D5" w:rsidRDefault="00BD35D5">
            <w:pPr>
              <w:pStyle w:val="TableParagraph"/>
              <w:spacing w:before="11"/>
              <w:rPr>
                <w:i/>
                <w:sz w:val="20"/>
              </w:rPr>
            </w:pPr>
          </w:p>
          <w:p w14:paraId="096D9063" w14:textId="77777777" w:rsidR="00BD35D5" w:rsidRDefault="00000000">
            <w:pPr>
              <w:pStyle w:val="TableParagraph"/>
              <w:ind w:left="110" w:right="108"/>
              <w:rPr>
                <w:rFonts w:ascii="Calibri" w:hAnsi="Calibri"/>
                <w:sz w:val="20"/>
              </w:rPr>
            </w:pPr>
            <w:r>
              <w:rPr>
                <w:rFonts w:ascii="Calibri" w:hAnsi="Calibri"/>
                <w:sz w:val="20"/>
              </w:rPr>
              <w:t xml:space="preserve">DOC. 2.3 </w:t>
            </w:r>
            <w:r>
              <w:rPr>
                <w:rFonts w:ascii="Calibri" w:hAnsi="Calibri"/>
                <w:b/>
                <w:sz w:val="20"/>
              </w:rPr>
              <w:t xml:space="preserve">Declaraţia privind veniturile din activităţi agricole </w:t>
            </w:r>
            <w:r>
              <w:rPr>
                <w:rFonts w:ascii="Calibri" w:hAnsi="Calibri"/>
                <w:sz w:val="20"/>
              </w:rPr>
              <w:t>impuse pe norme de</w:t>
            </w:r>
            <w:r>
              <w:rPr>
                <w:rFonts w:ascii="Calibri" w:hAnsi="Calibri"/>
                <w:spacing w:val="1"/>
                <w:sz w:val="20"/>
              </w:rPr>
              <w:t xml:space="preserve"> </w:t>
            </w:r>
            <w:r>
              <w:rPr>
                <w:rFonts w:ascii="Calibri" w:hAnsi="Calibri"/>
                <w:sz w:val="20"/>
              </w:rPr>
              <w:t>venit</w:t>
            </w:r>
            <w:r>
              <w:rPr>
                <w:rFonts w:ascii="Calibri" w:hAnsi="Calibri"/>
                <w:spacing w:val="-6"/>
                <w:sz w:val="20"/>
              </w:rPr>
              <w:t xml:space="preserve"> </w:t>
            </w:r>
            <w:r>
              <w:rPr>
                <w:rFonts w:ascii="Calibri" w:hAnsi="Calibri"/>
                <w:sz w:val="20"/>
              </w:rPr>
              <w:t>(formularul</w:t>
            </w:r>
            <w:r>
              <w:rPr>
                <w:rFonts w:ascii="Calibri" w:hAnsi="Calibri"/>
                <w:spacing w:val="-4"/>
                <w:sz w:val="20"/>
              </w:rPr>
              <w:t xml:space="preserve"> </w:t>
            </w:r>
            <w:r>
              <w:rPr>
                <w:rFonts w:ascii="Calibri" w:hAnsi="Calibri"/>
                <w:sz w:val="20"/>
              </w:rPr>
              <w:t>221),</w:t>
            </w:r>
            <w:r>
              <w:rPr>
                <w:rFonts w:ascii="Calibri" w:hAnsi="Calibri"/>
                <w:spacing w:val="-2"/>
                <w:sz w:val="20"/>
              </w:rPr>
              <w:t xml:space="preserve"> </w:t>
            </w:r>
            <w:r>
              <w:rPr>
                <w:rFonts w:ascii="Calibri" w:hAnsi="Calibri"/>
                <w:sz w:val="20"/>
              </w:rPr>
              <w:t>document</w:t>
            </w:r>
            <w:r>
              <w:rPr>
                <w:rFonts w:ascii="Calibri" w:hAnsi="Calibri"/>
                <w:spacing w:val="-1"/>
                <w:sz w:val="20"/>
              </w:rPr>
              <w:t xml:space="preserve"> </w:t>
            </w:r>
            <w:r>
              <w:rPr>
                <w:rFonts w:ascii="Calibri" w:hAnsi="Calibri"/>
                <w:sz w:val="20"/>
              </w:rPr>
              <w:t>obligatoriu</w:t>
            </w:r>
            <w:r>
              <w:rPr>
                <w:rFonts w:ascii="Calibri" w:hAnsi="Calibri"/>
                <w:spacing w:val="-6"/>
                <w:sz w:val="20"/>
              </w:rPr>
              <w:t xml:space="preserve"> </w:t>
            </w:r>
            <w:r>
              <w:rPr>
                <w:rFonts w:ascii="Calibri" w:hAnsi="Calibri"/>
                <w:sz w:val="20"/>
              </w:rPr>
              <w:t>de</w:t>
            </w:r>
            <w:r>
              <w:rPr>
                <w:rFonts w:ascii="Calibri" w:hAnsi="Calibri"/>
                <w:spacing w:val="-5"/>
                <w:sz w:val="20"/>
              </w:rPr>
              <w:t xml:space="preserve"> </w:t>
            </w:r>
            <w:r>
              <w:rPr>
                <w:rFonts w:ascii="Calibri" w:hAnsi="Calibri"/>
                <w:sz w:val="20"/>
              </w:rPr>
              <w:t>prezentat</w:t>
            </w:r>
            <w:r>
              <w:rPr>
                <w:rFonts w:ascii="Calibri" w:hAnsi="Calibri"/>
                <w:spacing w:val="-5"/>
                <w:sz w:val="20"/>
              </w:rPr>
              <w:t xml:space="preserve"> </w:t>
            </w:r>
            <w:r>
              <w:rPr>
                <w:rFonts w:ascii="Calibri" w:hAnsi="Calibri"/>
                <w:sz w:val="20"/>
              </w:rPr>
              <w:t>la</w:t>
            </w:r>
            <w:r>
              <w:rPr>
                <w:rFonts w:ascii="Calibri" w:hAnsi="Calibri"/>
                <w:spacing w:val="-2"/>
                <w:sz w:val="20"/>
              </w:rPr>
              <w:t xml:space="preserve"> </w:t>
            </w:r>
            <w:r>
              <w:rPr>
                <w:rFonts w:ascii="Calibri" w:hAnsi="Calibri"/>
                <w:sz w:val="20"/>
              </w:rPr>
              <w:t>depunerea</w:t>
            </w:r>
            <w:r>
              <w:rPr>
                <w:rFonts w:ascii="Calibri" w:hAnsi="Calibri"/>
                <w:spacing w:val="-6"/>
                <w:sz w:val="20"/>
              </w:rPr>
              <w:t xml:space="preserve"> </w:t>
            </w:r>
            <w:r>
              <w:rPr>
                <w:rFonts w:ascii="Calibri" w:hAnsi="Calibri"/>
                <w:sz w:val="20"/>
              </w:rPr>
              <w:t>cererii</w:t>
            </w:r>
            <w:r>
              <w:rPr>
                <w:rFonts w:ascii="Calibri" w:hAnsi="Calibri"/>
                <w:spacing w:val="1"/>
                <w:sz w:val="20"/>
              </w:rPr>
              <w:t xml:space="preserve"> </w:t>
            </w:r>
            <w:r>
              <w:rPr>
                <w:rFonts w:ascii="Calibri" w:hAnsi="Calibri"/>
                <w:sz w:val="20"/>
              </w:rPr>
              <w:t>de</w:t>
            </w:r>
            <w:r>
              <w:rPr>
                <w:rFonts w:ascii="Calibri" w:hAnsi="Calibri"/>
                <w:spacing w:val="-42"/>
                <w:sz w:val="20"/>
              </w:rPr>
              <w:t xml:space="preserve"> </w:t>
            </w:r>
            <w:r>
              <w:rPr>
                <w:rFonts w:ascii="Calibri" w:hAnsi="Calibri"/>
                <w:sz w:val="20"/>
              </w:rPr>
              <w:t>finanţare;</w:t>
            </w:r>
          </w:p>
          <w:p w14:paraId="4B48DEAF" w14:textId="77777777" w:rsidR="00BD35D5" w:rsidRDefault="00BD35D5">
            <w:pPr>
              <w:pStyle w:val="TableParagraph"/>
              <w:spacing w:before="10"/>
              <w:rPr>
                <w:i/>
                <w:sz w:val="20"/>
              </w:rPr>
            </w:pPr>
          </w:p>
          <w:p w14:paraId="4593CCAB" w14:textId="77777777" w:rsidR="00BD35D5" w:rsidRDefault="00000000">
            <w:pPr>
              <w:pStyle w:val="TableParagraph"/>
              <w:ind w:left="110"/>
              <w:rPr>
                <w:rFonts w:ascii="Calibri"/>
                <w:b/>
                <w:sz w:val="20"/>
              </w:rPr>
            </w:pPr>
            <w:r>
              <w:rPr>
                <w:rFonts w:ascii="Calibri"/>
                <w:b/>
                <w:sz w:val="20"/>
              </w:rPr>
              <w:t>sau</w:t>
            </w:r>
          </w:p>
          <w:p w14:paraId="521FA7F1" w14:textId="77777777" w:rsidR="00BD35D5" w:rsidRDefault="00000000">
            <w:pPr>
              <w:pStyle w:val="TableParagraph"/>
              <w:spacing w:before="1"/>
              <w:ind w:left="110" w:right="189"/>
              <w:rPr>
                <w:rFonts w:ascii="Calibri" w:hAnsi="Calibri"/>
                <w:sz w:val="20"/>
              </w:rPr>
            </w:pPr>
            <w:r>
              <w:rPr>
                <w:rFonts w:ascii="Calibri" w:hAnsi="Calibri"/>
                <w:sz w:val="20"/>
              </w:rPr>
              <w:t xml:space="preserve">DOC. 2.4 </w:t>
            </w:r>
            <w:r>
              <w:rPr>
                <w:rFonts w:ascii="Calibri" w:hAnsi="Calibri"/>
                <w:b/>
                <w:sz w:val="20"/>
              </w:rPr>
              <w:t xml:space="preserve">Declaraţia de inactivitate </w:t>
            </w:r>
            <w:r>
              <w:rPr>
                <w:rFonts w:ascii="Calibri" w:hAnsi="Calibri"/>
                <w:sz w:val="20"/>
              </w:rPr>
              <w:t>înregistrată la Administraţia Financiară, în cazul</w:t>
            </w:r>
            <w:r>
              <w:rPr>
                <w:rFonts w:ascii="Calibri" w:hAnsi="Calibri"/>
                <w:spacing w:val="-44"/>
                <w:sz w:val="20"/>
              </w:rPr>
              <w:t xml:space="preserve"> </w:t>
            </w:r>
            <w:r>
              <w:rPr>
                <w:rFonts w:ascii="Calibri" w:hAnsi="Calibri"/>
                <w:sz w:val="20"/>
              </w:rPr>
              <w:t>solicitanţilor</w:t>
            </w:r>
            <w:r>
              <w:rPr>
                <w:rFonts w:ascii="Calibri" w:hAnsi="Calibri"/>
                <w:spacing w:val="-3"/>
                <w:sz w:val="20"/>
              </w:rPr>
              <w:t xml:space="preserve"> </w:t>
            </w:r>
            <w:r>
              <w:rPr>
                <w:rFonts w:ascii="Calibri" w:hAnsi="Calibri"/>
                <w:sz w:val="20"/>
              </w:rPr>
              <w:t>care</w:t>
            </w:r>
            <w:r>
              <w:rPr>
                <w:rFonts w:ascii="Calibri" w:hAnsi="Calibri"/>
                <w:spacing w:val="-3"/>
                <w:sz w:val="20"/>
              </w:rPr>
              <w:t xml:space="preserve"> </w:t>
            </w:r>
            <w:r>
              <w:rPr>
                <w:rFonts w:ascii="Calibri" w:hAnsi="Calibri"/>
                <w:sz w:val="20"/>
              </w:rPr>
              <w:t>nu</w:t>
            </w:r>
            <w:r>
              <w:rPr>
                <w:rFonts w:ascii="Calibri" w:hAnsi="Calibri"/>
                <w:spacing w:val="1"/>
                <w:sz w:val="20"/>
              </w:rPr>
              <w:t xml:space="preserve"> </w:t>
            </w:r>
            <w:r>
              <w:rPr>
                <w:rFonts w:ascii="Calibri" w:hAnsi="Calibri"/>
                <w:sz w:val="20"/>
              </w:rPr>
              <w:t>au</w:t>
            </w:r>
            <w:r>
              <w:rPr>
                <w:rFonts w:ascii="Calibri" w:hAnsi="Calibri"/>
                <w:spacing w:val="-6"/>
                <w:sz w:val="20"/>
              </w:rPr>
              <w:t xml:space="preserve"> </w:t>
            </w:r>
            <w:r>
              <w:rPr>
                <w:rFonts w:ascii="Calibri" w:hAnsi="Calibri"/>
                <w:sz w:val="20"/>
              </w:rPr>
              <w:t>desfăşurat activitate</w:t>
            </w:r>
            <w:r>
              <w:rPr>
                <w:rFonts w:ascii="Calibri" w:hAnsi="Calibri"/>
                <w:spacing w:val="-4"/>
                <w:sz w:val="20"/>
              </w:rPr>
              <w:t xml:space="preserve"> </w:t>
            </w:r>
            <w:r>
              <w:rPr>
                <w:rFonts w:ascii="Calibri" w:hAnsi="Calibri"/>
                <w:sz w:val="20"/>
              </w:rPr>
              <w:t>anterior</w:t>
            </w:r>
            <w:r>
              <w:rPr>
                <w:rFonts w:ascii="Calibri" w:hAnsi="Calibri"/>
                <w:spacing w:val="2"/>
                <w:sz w:val="20"/>
              </w:rPr>
              <w:t xml:space="preserve"> </w:t>
            </w:r>
            <w:r>
              <w:rPr>
                <w:rFonts w:ascii="Calibri" w:hAnsi="Calibri"/>
                <w:sz w:val="20"/>
              </w:rPr>
              <w:t>depunerii</w:t>
            </w:r>
            <w:r>
              <w:rPr>
                <w:rFonts w:ascii="Calibri" w:hAnsi="Calibri"/>
                <w:spacing w:val="3"/>
                <w:sz w:val="20"/>
              </w:rPr>
              <w:t xml:space="preserve"> </w:t>
            </w:r>
            <w:r>
              <w:rPr>
                <w:rFonts w:ascii="Calibri" w:hAnsi="Calibri"/>
                <w:sz w:val="20"/>
              </w:rPr>
              <w:t>proiectului.</w:t>
            </w:r>
          </w:p>
        </w:tc>
        <w:tc>
          <w:tcPr>
            <w:tcW w:w="706" w:type="dxa"/>
          </w:tcPr>
          <w:p w14:paraId="237AB101" w14:textId="77777777" w:rsidR="00BD35D5" w:rsidRDefault="00000000">
            <w:pPr>
              <w:pStyle w:val="TableParagraph"/>
              <w:spacing w:line="196" w:lineRule="exact"/>
              <w:ind w:left="13"/>
              <w:jc w:val="center"/>
              <w:rPr>
                <w:rFonts w:ascii="Wingdings" w:hAnsi="Wingdings"/>
                <w:sz w:val="18"/>
              </w:rPr>
            </w:pPr>
            <w:r>
              <w:rPr>
                <w:rFonts w:ascii="Wingdings" w:hAnsi="Wingdings"/>
                <w:w w:val="101"/>
                <w:sz w:val="18"/>
              </w:rPr>
              <w:t></w:t>
            </w:r>
          </w:p>
          <w:p w14:paraId="34E52EC8" w14:textId="77777777" w:rsidR="00BD35D5" w:rsidRDefault="00BD35D5">
            <w:pPr>
              <w:pStyle w:val="TableParagraph"/>
              <w:rPr>
                <w:i/>
                <w:sz w:val="20"/>
              </w:rPr>
            </w:pPr>
          </w:p>
          <w:p w14:paraId="57408A11" w14:textId="77777777" w:rsidR="00BD35D5" w:rsidRDefault="00BD35D5">
            <w:pPr>
              <w:pStyle w:val="TableParagraph"/>
              <w:rPr>
                <w:i/>
                <w:sz w:val="20"/>
              </w:rPr>
            </w:pPr>
          </w:p>
          <w:p w14:paraId="61FD9F17" w14:textId="77777777" w:rsidR="00BD35D5" w:rsidRDefault="00BD35D5">
            <w:pPr>
              <w:pStyle w:val="TableParagraph"/>
              <w:rPr>
                <w:i/>
                <w:sz w:val="20"/>
              </w:rPr>
            </w:pPr>
          </w:p>
          <w:p w14:paraId="59CD2B4B" w14:textId="77777777" w:rsidR="00BD35D5" w:rsidRDefault="00BD35D5">
            <w:pPr>
              <w:pStyle w:val="TableParagraph"/>
              <w:rPr>
                <w:i/>
                <w:sz w:val="20"/>
              </w:rPr>
            </w:pPr>
          </w:p>
          <w:p w14:paraId="2F02B257" w14:textId="77777777" w:rsidR="00BD35D5" w:rsidRDefault="00BD35D5">
            <w:pPr>
              <w:pStyle w:val="TableParagraph"/>
              <w:rPr>
                <w:i/>
                <w:sz w:val="20"/>
              </w:rPr>
            </w:pPr>
          </w:p>
          <w:p w14:paraId="15808222" w14:textId="77777777" w:rsidR="00BD35D5" w:rsidRDefault="00BD35D5">
            <w:pPr>
              <w:pStyle w:val="TableParagraph"/>
              <w:rPr>
                <w:i/>
                <w:sz w:val="20"/>
              </w:rPr>
            </w:pPr>
          </w:p>
          <w:p w14:paraId="7E0D139C" w14:textId="77777777" w:rsidR="00BD35D5" w:rsidRDefault="00BD35D5">
            <w:pPr>
              <w:pStyle w:val="TableParagraph"/>
              <w:rPr>
                <w:i/>
                <w:sz w:val="20"/>
              </w:rPr>
            </w:pPr>
          </w:p>
          <w:p w14:paraId="56B64FE4" w14:textId="77777777" w:rsidR="00BD35D5" w:rsidRDefault="00BD35D5">
            <w:pPr>
              <w:pStyle w:val="TableParagraph"/>
              <w:rPr>
                <w:i/>
                <w:sz w:val="20"/>
              </w:rPr>
            </w:pPr>
          </w:p>
          <w:p w14:paraId="2B23C05C" w14:textId="77777777" w:rsidR="00BD35D5" w:rsidRDefault="00BD35D5">
            <w:pPr>
              <w:pStyle w:val="TableParagraph"/>
              <w:rPr>
                <w:i/>
                <w:sz w:val="20"/>
              </w:rPr>
            </w:pPr>
          </w:p>
          <w:p w14:paraId="15975DCB" w14:textId="77777777" w:rsidR="00BD35D5" w:rsidRDefault="00BD35D5">
            <w:pPr>
              <w:pStyle w:val="TableParagraph"/>
              <w:rPr>
                <w:i/>
                <w:sz w:val="20"/>
              </w:rPr>
            </w:pPr>
          </w:p>
          <w:p w14:paraId="6AF5FC73" w14:textId="77777777" w:rsidR="00BD35D5" w:rsidRDefault="00BD35D5">
            <w:pPr>
              <w:pStyle w:val="TableParagraph"/>
              <w:spacing w:before="2"/>
              <w:rPr>
                <w:i/>
                <w:sz w:val="27"/>
              </w:rPr>
            </w:pPr>
          </w:p>
          <w:p w14:paraId="79E2C175" w14:textId="77777777" w:rsidR="00BD35D5" w:rsidRDefault="00000000">
            <w:pPr>
              <w:pStyle w:val="TableParagraph"/>
              <w:ind w:left="13"/>
              <w:jc w:val="center"/>
              <w:rPr>
                <w:rFonts w:ascii="Wingdings" w:hAnsi="Wingdings"/>
                <w:sz w:val="18"/>
              </w:rPr>
            </w:pPr>
            <w:r>
              <w:rPr>
                <w:rFonts w:ascii="Wingdings" w:hAnsi="Wingdings"/>
                <w:w w:val="101"/>
                <w:sz w:val="18"/>
              </w:rPr>
              <w:t></w:t>
            </w:r>
          </w:p>
          <w:p w14:paraId="0B24A51C" w14:textId="77777777" w:rsidR="00BD35D5" w:rsidRDefault="00BD35D5">
            <w:pPr>
              <w:pStyle w:val="TableParagraph"/>
              <w:rPr>
                <w:i/>
                <w:sz w:val="20"/>
              </w:rPr>
            </w:pPr>
          </w:p>
          <w:p w14:paraId="17DEE38A" w14:textId="77777777" w:rsidR="00BD35D5" w:rsidRDefault="00BD35D5">
            <w:pPr>
              <w:pStyle w:val="TableParagraph"/>
              <w:rPr>
                <w:i/>
                <w:sz w:val="20"/>
              </w:rPr>
            </w:pPr>
          </w:p>
          <w:p w14:paraId="5CCBD9BB" w14:textId="77777777" w:rsidR="00BD35D5" w:rsidRDefault="00BD35D5">
            <w:pPr>
              <w:pStyle w:val="TableParagraph"/>
              <w:rPr>
                <w:i/>
                <w:sz w:val="20"/>
              </w:rPr>
            </w:pPr>
          </w:p>
          <w:p w14:paraId="136CC868" w14:textId="77777777" w:rsidR="00BD35D5" w:rsidRDefault="00BD35D5">
            <w:pPr>
              <w:pStyle w:val="TableParagraph"/>
              <w:rPr>
                <w:i/>
                <w:sz w:val="20"/>
              </w:rPr>
            </w:pPr>
          </w:p>
          <w:p w14:paraId="4F50FFB8" w14:textId="77777777" w:rsidR="00BD35D5" w:rsidRDefault="00BD35D5">
            <w:pPr>
              <w:pStyle w:val="TableParagraph"/>
              <w:rPr>
                <w:i/>
                <w:sz w:val="20"/>
              </w:rPr>
            </w:pPr>
          </w:p>
          <w:p w14:paraId="716F09B0" w14:textId="77777777" w:rsidR="00BD35D5" w:rsidRDefault="00000000">
            <w:pPr>
              <w:pStyle w:val="TableParagraph"/>
              <w:spacing w:before="156"/>
              <w:ind w:left="13"/>
              <w:jc w:val="center"/>
              <w:rPr>
                <w:rFonts w:ascii="Wingdings" w:hAnsi="Wingdings"/>
                <w:sz w:val="18"/>
              </w:rPr>
            </w:pPr>
            <w:r>
              <w:rPr>
                <w:rFonts w:ascii="Wingdings" w:hAnsi="Wingdings"/>
                <w:w w:val="101"/>
                <w:sz w:val="18"/>
              </w:rPr>
              <w:t></w:t>
            </w:r>
          </w:p>
          <w:p w14:paraId="4BD38897" w14:textId="77777777" w:rsidR="00BD35D5" w:rsidRDefault="00BD35D5">
            <w:pPr>
              <w:pStyle w:val="TableParagraph"/>
              <w:rPr>
                <w:i/>
                <w:sz w:val="20"/>
              </w:rPr>
            </w:pPr>
          </w:p>
          <w:p w14:paraId="0D2BF92D" w14:textId="77777777" w:rsidR="00BD35D5" w:rsidRDefault="00BD35D5">
            <w:pPr>
              <w:pStyle w:val="TableParagraph"/>
              <w:rPr>
                <w:i/>
                <w:sz w:val="20"/>
              </w:rPr>
            </w:pPr>
          </w:p>
          <w:p w14:paraId="6B02F189" w14:textId="77777777" w:rsidR="00BD35D5" w:rsidRDefault="00BD35D5">
            <w:pPr>
              <w:pStyle w:val="TableParagraph"/>
              <w:rPr>
                <w:i/>
                <w:sz w:val="20"/>
              </w:rPr>
            </w:pPr>
          </w:p>
          <w:p w14:paraId="6AF90BD4" w14:textId="77777777" w:rsidR="00BD35D5" w:rsidRDefault="00BD35D5">
            <w:pPr>
              <w:pStyle w:val="TableParagraph"/>
              <w:spacing w:before="9"/>
              <w:rPr>
                <w:i/>
                <w:sz w:val="15"/>
              </w:rPr>
            </w:pPr>
          </w:p>
          <w:p w14:paraId="6F47B5FB" w14:textId="77777777" w:rsidR="00BD35D5" w:rsidRDefault="00000000">
            <w:pPr>
              <w:pStyle w:val="TableParagraph"/>
              <w:spacing w:before="1" w:line="185" w:lineRule="exact"/>
              <w:ind w:left="13"/>
              <w:jc w:val="center"/>
              <w:rPr>
                <w:rFonts w:ascii="Wingdings" w:hAnsi="Wingdings"/>
                <w:sz w:val="18"/>
              </w:rPr>
            </w:pPr>
            <w:r>
              <w:rPr>
                <w:rFonts w:ascii="Wingdings" w:hAnsi="Wingdings"/>
                <w:w w:val="101"/>
                <w:sz w:val="18"/>
              </w:rPr>
              <w:t></w:t>
            </w:r>
          </w:p>
        </w:tc>
        <w:tc>
          <w:tcPr>
            <w:tcW w:w="711" w:type="dxa"/>
          </w:tcPr>
          <w:p w14:paraId="2D1D42AA" w14:textId="77777777" w:rsidR="00BD35D5" w:rsidRDefault="00000000">
            <w:pPr>
              <w:pStyle w:val="TableParagraph"/>
              <w:spacing w:line="196" w:lineRule="exact"/>
              <w:ind w:left="17"/>
              <w:jc w:val="center"/>
              <w:rPr>
                <w:rFonts w:ascii="Wingdings" w:hAnsi="Wingdings"/>
                <w:sz w:val="18"/>
              </w:rPr>
            </w:pPr>
            <w:r>
              <w:rPr>
                <w:rFonts w:ascii="Wingdings" w:hAnsi="Wingdings"/>
                <w:w w:val="101"/>
                <w:sz w:val="18"/>
              </w:rPr>
              <w:t></w:t>
            </w:r>
          </w:p>
          <w:p w14:paraId="56933D90" w14:textId="77777777" w:rsidR="00BD35D5" w:rsidRDefault="00BD35D5">
            <w:pPr>
              <w:pStyle w:val="TableParagraph"/>
              <w:rPr>
                <w:i/>
                <w:sz w:val="20"/>
              </w:rPr>
            </w:pPr>
          </w:p>
          <w:p w14:paraId="69AD93ED" w14:textId="77777777" w:rsidR="00BD35D5" w:rsidRDefault="00BD35D5">
            <w:pPr>
              <w:pStyle w:val="TableParagraph"/>
              <w:rPr>
                <w:i/>
                <w:sz w:val="20"/>
              </w:rPr>
            </w:pPr>
          </w:p>
          <w:p w14:paraId="4310EA67" w14:textId="77777777" w:rsidR="00BD35D5" w:rsidRDefault="00BD35D5">
            <w:pPr>
              <w:pStyle w:val="TableParagraph"/>
              <w:rPr>
                <w:i/>
                <w:sz w:val="20"/>
              </w:rPr>
            </w:pPr>
          </w:p>
          <w:p w14:paraId="7AFD3C31" w14:textId="77777777" w:rsidR="00BD35D5" w:rsidRDefault="00BD35D5">
            <w:pPr>
              <w:pStyle w:val="TableParagraph"/>
              <w:rPr>
                <w:i/>
                <w:sz w:val="20"/>
              </w:rPr>
            </w:pPr>
          </w:p>
          <w:p w14:paraId="5FFB2EA4" w14:textId="77777777" w:rsidR="00BD35D5" w:rsidRDefault="00BD35D5">
            <w:pPr>
              <w:pStyle w:val="TableParagraph"/>
              <w:rPr>
                <w:i/>
                <w:sz w:val="20"/>
              </w:rPr>
            </w:pPr>
          </w:p>
          <w:p w14:paraId="423939BF" w14:textId="77777777" w:rsidR="00BD35D5" w:rsidRDefault="00BD35D5">
            <w:pPr>
              <w:pStyle w:val="TableParagraph"/>
              <w:rPr>
                <w:i/>
                <w:sz w:val="20"/>
              </w:rPr>
            </w:pPr>
          </w:p>
          <w:p w14:paraId="28692B01" w14:textId="77777777" w:rsidR="00BD35D5" w:rsidRDefault="00BD35D5">
            <w:pPr>
              <w:pStyle w:val="TableParagraph"/>
              <w:rPr>
                <w:i/>
                <w:sz w:val="20"/>
              </w:rPr>
            </w:pPr>
          </w:p>
          <w:p w14:paraId="65A39E4D" w14:textId="77777777" w:rsidR="00BD35D5" w:rsidRDefault="00BD35D5">
            <w:pPr>
              <w:pStyle w:val="TableParagraph"/>
              <w:rPr>
                <w:i/>
                <w:sz w:val="20"/>
              </w:rPr>
            </w:pPr>
          </w:p>
          <w:p w14:paraId="50FCE11D" w14:textId="77777777" w:rsidR="00BD35D5" w:rsidRDefault="00BD35D5">
            <w:pPr>
              <w:pStyle w:val="TableParagraph"/>
              <w:rPr>
                <w:i/>
                <w:sz w:val="20"/>
              </w:rPr>
            </w:pPr>
          </w:p>
          <w:p w14:paraId="1054FA04" w14:textId="77777777" w:rsidR="00BD35D5" w:rsidRDefault="00BD35D5">
            <w:pPr>
              <w:pStyle w:val="TableParagraph"/>
              <w:rPr>
                <w:i/>
                <w:sz w:val="20"/>
              </w:rPr>
            </w:pPr>
          </w:p>
          <w:p w14:paraId="2708352F" w14:textId="77777777" w:rsidR="00BD35D5" w:rsidRDefault="00BD35D5">
            <w:pPr>
              <w:pStyle w:val="TableParagraph"/>
              <w:spacing w:before="2"/>
              <w:rPr>
                <w:i/>
                <w:sz w:val="27"/>
              </w:rPr>
            </w:pPr>
          </w:p>
          <w:p w14:paraId="00ED1BBA" w14:textId="77777777" w:rsidR="00BD35D5" w:rsidRDefault="00000000">
            <w:pPr>
              <w:pStyle w:val="TableParagraph"/>
              <w:ind w:left="17"/>
              <w:jc w:val="center"/>
              <w:rPr>
                <w:rFonts w:ascii="Wingdings" w:hAnsi="Wingdings"/>
                <w:sz w:val="18"/>
              </w:rPr>
            </w:pPr>
            <w:r>
              <w:rPr>
                <w:rFonts w:ascii="Wingdings" w:hAnsi="Wingdings"/>
                <w:w w:val="101"/>
                <w:sz w:val="18"/>
              </w:rPr>
              <w:t></w:t>
            </w:r>
          </w:p>
          <w:p w14:paraId="234D6545" w14:textId="77777777" w:rsidR="00BD35D5" w:rsidRDefault="00BD35D5">
            <w:pPr>
              <w:pStyle w:val="TableParagraph"/>
              <w:rPr>
                <w:i/>
                <w:sz w:val="20"/>
              </w:rPr>
            </w:pPr>
          </w:p>
          <w:p w14:paraId="6B32D278" w14:textId="77777777" w:rsidR="00BD35D5" w:rsidRDefault="00BD35D5">
            <w:pPr>
              <w:pStyle w:val="TableParagraph"/>
              <w:rPr>
                <w:i/>
                <w:sz w:val="20"/>
              </w:rPr>
            </w:pPr>
          </w:p>
          <w:p w14:paraId="17C13919" w14:textId="77777777" w:rsidR="00BD35D5" w:rsidRDefault="00BD35D5">
            <w:pPr>
              <w:pStyle w:val="TableParagraph"/>
              <w:rPr>
                <w:i/>
                <w:sz w:val="20"/>
              </w:rPr>
            </w:pPr>
          </w:p>
          <w:p w14:paraId="6AB83ABD" w14:textId="77777777" w:rsidR="00BD35D5" w:rsidRDefault="00BD35D5">
            <w:pPr>
              <w:pStyle w:val="TableParagraph"/>
              <w:rPr>
                <w:i/>
                <w:sz w:val="20"/>
              </w:rPr>
            </w:pPr>
          </w:p>
          <w:p w14:paraId="38B24984" w14:textId="77777777" w:rsidR="00BD35D5" w:rsidRDefault="00BD35D5">
            <w:pPr>
              <w:pStyle w:val="TableParagraph"/>
              <w:rPr>
                <w:i/>
                <w:sz w:val="20"/>
              </w:rPr>
            </w:pPr>
          </w:p>
          <w:p w14:paraId="2ABB132A" w14:textId="77777777" w:rsidR="00BD35D5" w:rsidRDefault="00000000">
            <w:pPr>
              <w:pStyle w:val="TableParagraph"/>
              <w:spacing w:before="156"/>
              <w:ind w:left="17"/>
              <w:jc w:val="center"/>
              <w:rPr>
                <w:rFonts w:ascii="Wingdings" w:hAnsi="Wingdings"/>
                <w:sz w:val="18"/>
              </w:rPr>
            </w:pPr>
            <w:r>
              <w:rPr>
                <w:rFonts w:ascii="Wingdings" w:hAnsi="Wingdings"/>
                <w:w w:val="101"/>
                <w:sz w:val="18"/>
              </w:rPr>
              <w:t></w:t>
            </w:r>
          </w:p>
          <w:p w14:paraId="65DAED4D" w14:textId="77777777" w:rsidR="00BD35D5" w:rsidRDefault="00BD35D5">
            <w:pPr>
              <w:pStyle w:val="TableParagraph"/>
              <w:rPr>
                <w:i/>
                <w:sz w:val="20"/>
              </w:rPr>
            </w:pPr>
          </w:p>
          <w:p w14:paraId="1ACE81E9" w14:textId="77777777" w:rsidR="00BD35D5" w:rsidRDefault="00BD35D5">
            <w:pPr>
              <w:pStyle w:val="TableParagraph"/>
              <w:rPr>
                <w:i/>
                <w:sz w:val="20"/>
              </w:rPr>
            </w:pPr>
          </w:p>
          <w:p w14:paraId="7F5A8070" w14:textId="77777777" w:rsidR="00BD35D5" w:rsidRDefault="00BD35D5">
            <w:pPr>
              <w:pStyle w:val="TableParagraph"/>
              <w:rPr>
                <w:i/>
                <w:sz w:val="20"/>
              </w:rPr>
            </w:pPr>
          </w:p>
          <w:p w14:paraId="4DFE3CC0" w14:textId="77777777" w:rsidR="00BD35D5" w:rsidRDefault="00BD35D5">
            <w:pPr>
              <w:pStyle w:val="TableParagraph"/>
              <w:spacing w:before="9"/>
              <w:rPr>
                <w:i/>
                <w:sz w:val="15"/>
              </w:rPr>
            </w:pPr>
          </w:p>
          <w:p w14:paraId="2D6D7987" w14:textId="77777777" w:rsidR="00BD35D5" w:rsidRDefault="00000000">
            <w:pPr>
              <w:pStyle w:val="TableParagraph"/>
              <w:spacing w:before="1" w:line="185" w:lineRule="exact"/>
              <w:ind w:left="17"/>
              <w:jc w:val="center"/>
              <w:rPr>
                <w:rFonts w:ascii="Wingdings" w:hAnsi="Wingdings"/>
                <w:sz w:val="18"/>
              </w:rPr>
            </w:pPr>
            <w:r>
              <w:rPr>
                <w:rFonts w:ascii="Wingdings" w:hAnsi="Wingdings"/>
                <w:w w:val="101"/>
                <w:sz w:val="18"/>
              </w:rPr>
              <w:t></w:t>
            </w:r>
          </w:p>
        </w:tc>
        <w:tc>
          <w:tcPr>
            <w:tcW w:w="850" w:type="dxa"/>
          </w:tcPr>
          <w:p w14:paraId="5BDBF979" w14:textId="77777777" w:rsidR="00BD35D5" w:rsidRDefault="00000000">
            <w:pPr>
              <w:pStyle w:val="TableParagraph"/>
              <w:spacing w:line="196" w:lineRule="exact"/>
              <w:ind w:left="11"/>
              <w:jc w:val="center"/>
              <w:rPr>
                <w:rFonts w:ascii="Wingdings" w:hAnsi="Wingdings"/>
                <w:sz w:val="18"/>
              </w:rPr>
            </w:pPr>
            <w:r>
              <w:rPr>
                <w:rFonts w:ascii="Wingdings" w:hAnsi="Wingdings"/>
                <w:w w:val="101"/>
                <w:sz w:val="18"/>
              </w:rPr>
              <w:t></w:t>
            </w:r>
          </w:p>
          <w:p w14:paraId="20FE7119" w14:textId="77777777" w:rsidR="00BD35D5" w:rsidRDefault="00BD35D5">
            <w:pPr>
              <w:pStyle w:val="TableParagraph"/>
              <w:rPr>
                <w:i/>
                <w:sz w:val="20"/>
              </w:rPr>
            </w:pPr>
          </w:p>
          <w:p w14:paraId="5C459343" w14:textId="77777777" w:rsidR="00BD35D5" w:rsidRDefault="00BD35D5">
            <w:pPr>
              <w:pStyle w:val="TableParagraph"/>
              <w:rPr>
                <w:i/>
                <w:sz w:val="20"/>
              </w:rPr>
            </w:pPr>
          </w:p>
          <w:p w14:paraId="742F609B" w14:textId="77777777" w:rsidR="00BD35D5" w:rsidRDefault="00BD35D5">
            <w:pPr>
              <w:pStyle w:val="TableParagraph"/>
              <w:rPr>
                <w:i/>
                <w:sz w:val="20"/>
              </w:rPr>
            </w:pPr>
          </w:p>
          <w:p w14:paraId="589A1065" w14:textId="77777777" w:rsidR="00BD35D5" w:rsidRDefault="00BD35D5">
            <w:pPr>
              <w:pStyle w:val="TableParagraph"/>
              <w:rPr>
                <w:i/>
                <w:sz w:val="20"/>
              </w:rPr>
            </w:pPr>
          </w:p>
          <w:p w14:paraId="2973D6B9" w14:textId="77777777" w:rsidR="00BD35D5" w:rsidRDefault="00BD35D5">
            <w:pPr>
              <w:pStyle w:val="TableParagraph"/>
              <w:rPr>
                <w:i/>
                <w:sz w:val="20"/>
              </w:rPr>
            </w:pPr>
          </w:p>
          <w:p w14:paraId="5C013D7D" w14:textId="77777777" w:rsidR="00BD35D5" w:rsidRDefault="00BD35D5">
            <w:pPr>
              <w:pStyle w:val="TableParagraph"/>
              <w:rPr>
                <w:i/>
                <w:sz w:val="20"/>
              </w:rPr>
            </w:pPr>
          </w:p>
          <w:p w14:paraId="36A0CCC9" w14:textId="77777777" w:rsidR="00BD35D5" w:rsidRDefault="00BD35D5">
            <w:pPr>
              <w:pStyle w:val="TableParagraph"/>
              <w:rPr>
                <w:i/>
                <w:sz w:val="20"/>
              </w:rPr>
            </w:pPr>
          </w:p>
          <w:p w14:paraId="51DD15D5" w14:textId="77777777" w:rsidR="00BD35D5" w:rsidRDefault="00BD35D5">
            <w:pPr>
              <w:pStyle w:val="TableParagraph"/>
              <w:rPr>
                <w:i/>
                <w:sz w:val="20"/>
              </w:rPr>
            </w:pPr>
          </w:p>
          <w:p w14:paraId="299B6BEA" w14:textId="77777777" w:rsidR="00BD35D5" w:rsidRDefault="00BD35D5">
            <w:pPr>
              <w:pStyle w:val="TableParagraph"/>
              <w:rPr>
                <w:i/>
                <w:sz w:val="20"/>
              </w:rPr>
            </w:pPr>
          </w:p>
          <w:p w14:paraId="4A87BA30" w14:textId="77777777" w:rsidR="00BD35D5" w:rsidRDefault="00BD35D5">
            <w:pPr>
              <w:pStyle w:val="TableParagraph"/>
              <w:rPr>
                <w:i/>
                <w:sz w:val="20"/>
              </w:rPr>
            </w:pPr>
          </w:p>
          <w:p w14:paraId="53FE9688" w14:textId="77777777" w:rsidR="00BD35D5" w:rsidRDefault="00BD35D5">
            <w:pPr>
              <w:pStyle w:val="TableParagraph"/>
              <w:spacing w:before="2"/>
              <w:rPr>
                <w:i/>
                <w:sz w:val="27"/>
              </w:rPr>
            </w:pPr>
          </w:p>
          <w:p w14:paraId="68E1CA1A" w14:textId="77777777" w:rsidR="00BD35D5" w:rsidRDefault="00000000">
            <w:pPr>
              <w:pStyle w:val="TableParagraph"/>
              <w:ind w:left="11"/>
              <w:jc w:val="center"/>
              <w:rPr>
                <w:rFonts w:ascii="Wingdings" w:hAnsi="Wingdings"/>
                <w:sz w:val="18"/>
              </w:rPr>
            </w:pPr>
            <w:r>
              <w:rPr>
                <w:rFonts w:ascii="Wingdings" w:hAnsi="Wingdings"/>
                <w:w w:val="101"/>
                <w:sz w:val="18"/>
              </w:rPr>
              <w:t></w:t>
            </w:r>
          </w:p>
          <w:p w14:paraId="39133A76" w14:textId="77777777" w:rsidR="00BD35D5" w:rsidRDefault="00BD35D5">
            <w:pPr>
              <w:pStyle w:val="TableParagraph"/>
              <w:rPr>
                <w:i/>
                <w:sz w:val="20"/>
              </w:rPr>
            </w:pPr>
          </w:p>
          <w:p w14:paraId="31B693BD" w14:textId="77777777" w:rsidR="00BD35D5" w:rsidRDefault="00BD35D5">
            <w:pPr>
              <w:pStyle w:val="TableParagraph"/>
              <w:rPr>
                <w:i/>
                <w:sz w:val="20"/>
              </w:rPr>
            </w:pPr>
          </w:p>
          <w:p w14:paraId="444E8F74" w14:textId="77777777" w:rsidR="00BD35D5" w:rsidRDefault="00BD35D5">
            <w:pPr>
              <w:pStyle w:val="TableParagraph"/>
              <w:rPr>
                <w:i/>
                <w:sz w:val="20"/>
              </w:rPr>
            </w:pPr>
          </w:p>
          <w:p w14:paraId="14E22E29" w14:textId="77777777" w:rsidR="00BD35D5" w:rsidRDefault="00BD35D5">
            <w:pPr>
              <w:pStyle w:val="TableParagraph"/>
              <w:rPr>
                <w:i/>
                <w:sz w:val="20"/>
              </w:rPr>
            </w:pPr>
          </w:p>
          <w:p w14:paraId="44118647" w14:textId="77777777" w:rsidR="00BD35D5" w:rsidRDefault="00BD35D5">
            <w:pPr>
              <w:pStyle w:val="TableParagraph"/>
              <w:rPr>
                <w:i/>
                <w:sz w:val="20"/>
              </w:rPr>
            </w:pPr>
          </w:p>
          <w:p w14:paraId="6F593226" w14:textId="77777777" w:rsidR="00BD35D5" w:rsidRDefault="00000000">
            <w:pPr>
              <w:pStyle w:val="TableParagraph"/>
              <w:spacing w:before="156"/>
              <w:ind w:left="11"/>
              <w:jc w:val="center"/>
              <w:rPr>
                <w:rFonts w:ascii="Wingdings" w:hAnsi="Wingdings"/>
                <w:sz w:val="18"/>
              </w:rPr>
            </w:pPr>
            <w:r>
              <w:rPr>
                <w:rFonts w:ascii="Wingdings" w:hAnsi="Wingdings"/>
                <w:w w:val="101"/>
                <w:sz w:val="18"/>
              </w:rPr>
              <w:t></w:t>
            </w:r>
          </w:p>
          <w:p w14:paraId="4BE5CC46" w14:textId="77777777" w:rsidR="00BD35D5" w:rsidRDefault="00BD35D5">
            <w:pPr>
              <w:pStyle w:val="TableParagraph"/>
              <w:rPr>
                <w:i/>
                <w:sz w:val="20"/>
              </w:rPr>
            </w:pPr>
          </w:p>
          <w:p w14:paraId="49DA65A2" w14:textId="77777777" w:rsidR="00BD35D5" w:rsidRDefault="00BD35D5">
            <w:pPr>
              <w:pStyle w:val="TableParagraph"/>
              <w:rPr>
                <w:i/>
                <w:sz w:val="20"/>
              </w:rPr>
            </w:pPr>
          </w:p>
          <w:p w14:paraId="5A79C746" w14:textId="77777777" w:rsidR="00BD35D5" w:rsidRDefault="00BD35D5">
            <w:pPr>
              <w:pStyle w:val="TableParagraph"/>
              <w:rPr>
                <w:i/>
                <w:sz w:val="20"/>
              </w:rPr>
            </w:pPr>
          </w:p>
          <w:p w14:paraId="0CDEB6F4" w14:textId="77777777" w:rsidR="00BD35D5" w:rsidRDefault="00BD35D5">
            <w:pPr>
              <w:pStyle w:val="TableParagraph"/>
              <w:spacing w:before="9"/>
              <w:rPr>
                <w:i/>
                <w:sz w:val="15"/>
              </w:rPr>
            </w:pPr>
          </w:p>
          <w:p w14:paraId="571D5F0B" w14:textId="77777777" w:rsidR="00BD35D5" w:rsidRDefault="00000000">
            <w:pPr>
              <w:pStyle w:val="TableParagraph"/>
              <w:spacing w:before="1" w:line="185" w:lineRule="exact"/>
              <w:ind w:left="11"/>
              <w:jc w:val="center"/>
              <w:rPr>
                <w:rFonts w:ascii="Wingdings" w:hAnsi="Wingdings"/>
                <w:sz w:val="18"/>
              </w:rPr>
            </w:pPr>
            <w:r>
              <w:rPr>
                <w:rFonts w:ascii="Wingdings" w:hAnsi="Wingdings"/>
                <w:w w:val="101"/>
                <w:sz w:val="18"/>
              </w:rPr>
              <w:t></w:t>
            </w:r>
          </w:p>
        </w:tc>
        <w:tc>
          <w:tcPr>
            <w:tcW w:w="849" w:type="dxa"/>
          </w:tcPr>
          <w:p w14:paraId="1CD40FE0" w14:textId="77777777" w:rsidR="00BD35D5" w:rsidRDefault="00000000">
            <w:pPr>
              <w:pStyle w:val="TableParagraph"/>
              <w:spacing w:line="196" w:lineRule="exact"/>
              <w:ind w:left="13"/>
              <w:jc w:val="center"/>
              <w:rPr>
                <w:rFonts w:ascii="Wingdings" w:hAnsi="Wingdings"/>
                <w:sz w:val="18"/>
              </w:rPr>
            </w:pPr>
            <w:r>
              <w:rPr>
                <w:rFonts w:ascii="Wingdings" w:hAnsi="Wingdings"/>
                <w:w w:val="101"/>
                <w:sz w:val="18"/>
              </w:rPr>
              <w:t></w:t>
            </w:r>
          </w:p>
          <w:p w14:paraId="0E71C6EA" w14:textId="77777777" w:rsidR="00BD35D5" w:rsidRDefault="00BD35D5">
            <w:pPr>
              <w:pStyle w:val="TableParagraph"/>
              <w:rPr>
                <w:i/>
                <w:sz w:val="20"/>
              </w:rPr>
            </w:pPr>
          </w:p>
          <w:p w14:paraId="3DE8BDE0" w14:textId="77777777" w:rsidR="00BD35D5" w:rsidRDefault="00BD35D5">
            <w:pPr>
              <w:pStyle w:val="TableParagraph"/>
              <w:rPr>
                <w:i/>
                <w:sz w:val="20"/>
              </w:rPr>
            </w:pPr>
          </w:p>
          <w:p w14:paraId="24C8FD10" w14:textId="77777777" w:rsidR="00BD35D5" w:rsidRDefault="00BD35D5">
            <w:pPr>
              <w:pStyle w:val="TableParagraph"/>
              <w:rPr>
                <w:i/>
                <w:sz w:val="20"/>
              </w:rPr>
            </w:pPr>
          </w:p>
          <w:p w14:paraId="4DA11B9D" w14:textId="77777777" w:rsidR="00BD35D5" w:rsidRDefault="00BD35D5">
            <w:pPr>
              <w:pStyle w:val="TableParagraph"/>
              <w:rPr>
                <w:i/>
                <w:sz w:val="20"/>
              </w:rPr>
            </w:pPr>
          </w:p>
          <w:p w14:paraId="38AD36D8" w14:textId="77777777" w:rsidR="00BD35D5" w:rsidRDefault="00BD35D5">
            <w:pPr>
              <w:pStyle w:val="TableParagraph"/>
              <w:rPr>
                <w:i/>
                <w:sz w:val="20"/>
              </w:rPr>
            </w:pPr>
          </w:p>
          <w:p w14:paraId="681DCA04" w14:textId="77777777" w:rsidR="00BD35D5" w:rsidRDefault="00BD35D5">
            <w:pPr>
              <w:pStyle w:val="TableParagraph"/>
              <w:rPr>
                <w:i/>
                <w:sz w:val="20"/>
              </w:rPr>
            </w:pPr>
          </w:p>
          <w:p w14:paraId="59DBFB94" w14:textId="77777777" w:rsidR="00BD35D5" w:rsidRDefault="00BD35D5">
            <w:pPr>
              <w:pStyle w:val="TableParagraph"/>
              <w:rPr>
                <w:i/>
                <w:sz w:val="20"/>
              </w:rPr>
            </w:pPr>
          </w:p>
          <w:p w14:paraId="674F4DD5" w14:textId="77777777" w:rsidR="00BD35D5" w:rsidRDefault="00BD35D5">
            <w:pPr>
              <w:pStyle w:val="TableParagraph"/>
              <w:rPr>
                <w:i/>
                <w:sz w:val="20"/>
              </w:rPr>
            </w:pPr>
          </w:p>
          <w:p w14:paraId="6869C1E3" w14:textId="77777777" w:rsidR="00BD35D5" w:rsidRDefault="00BD35D5">
            <w:pPr>
              <w:pStyle w:val="TableParagraph"/>
              <w:rPr>
                <w:i/>
                <w:sz w:val="20"/>
              </w:rPr>
            </w:pPr>
          </w:p>
          <w:p w14:paraId="3C4015AE" w14:textId="77777777" w:rsidR="00BD35D5" w:rsidRDefault="00BD35D5">
            <w:pPr>
              <w:pStyle w:val="TableParagraph"/>
              <w:rPr>
                <w:i/>
                <w:sz w:val="20"/>
              </w:rPr>
            </w:pPr>
          </w:p>
          <w:p w14:paraId="018C837D" w14:textId="77777777" w:rsidR="00BD35D5" w:rsidRDefault="00BD35D5">
            <w:pPr>
              <w:pStyle w:val="TableParagraph"/>
              <w:spacing w:before="2"/>
              <w:rPr>
                <w:i/>
                <w:sz w:val="27"/>
              </w:rPr>
            </w:pPr>
          </w:p>
          <w:p w14:paraId="069D0CA2" w14:textId="77777777" w:rsidR="00BD35D5" w:rsidRDefault="00000000">
            <w:pPr>
              <w:pStyle w:val="TableParagraph"/>
              <w:ind w:left="13"/>
              <w:jc w:val="center"/>
              <w:rPr>
                <w:rFonts w:ascii="Wingdings" w:hAnsi="Wingdings"/>
                <w:sz w:val="18"/>
              </w:rPr>
            </w:pPr>
            <w:r>
              <w:rPr>
                <w:rFonts w:ascii="Wingdings" w:hAnsi="Wingdings"/>
                <w:w w:val="101"/>
                <w:sz w:val="18"/>
              </w:rPr>
              <w:t></w:t>
            </w:r>
          </w:p>
          <w:p w14:paraId="51FA5B7F" w14:textId="77777777" w:rsidR="00BD35D5" w:rsidRDefault="00BD35D5">
            <w:pPr>
              <w:pStyle w:val="TableParagraph"/>
              <w:rPr>
                <w:i/>
                <w:sz w:val="20"/>
              </w:rPr>
            </w:pPr>
          </w:p>
          <w:p w14:paraId="0C9508C4" w14:textId="77777777" w:rsidR="00BD35D5" w:rsidRDefault="00BD35D5">
            <w:pPr>
              <w:pStyle w:val="TableParagraph"/>
              <w:rPr>
                <w:i/>
                <w:sz w:val="20"/>
              </w:rPr>
            </w:pPr>
          </w:p>
          <w:p w14:paraId="4C7DF176" w14:textId="77777777" w:rsidR="00BD35D5" w:rsidRDefault="00BD35D5">
            <w:pPr>
              <w:pStyle w:val="TableParagraph"/>
              <w:rPr>
                <w:i/>
                <w:sz w:val="20"/>
              </w:rPr>
            </w:pPr>
          </w:p>
          <w:p w14:paraId="16A526CB" w14:textId="77777777" w:rsidR="00BD35D5" w:rsidRDefault="00BD35D5">
            <w:pPr>
              <w:pStyle w:val="TableParagraph"/>
              <w:rPr>
                <w:i/>
                <w:sz w:val="20"/>
              </w:rPr>
            </w:pPr>
          </w:p>
          <w:p w14:paraId="58CDF4F0" w14:textId="77777777" w:rsidR="00BD35D5" w:rsidRDefault="00BD35D5">
            <w:pPr>
              <w:pStyle w:val="TableParagraph"/>
              <w:rPr>
                <w:i/>
                <w:sz w:val="20"/>
              </w:rPr>
            </w:pPr>
          </w:p>
          <w:p w14:paraId="703A880E" w14:textId="77777777" w:rsidR="00BD35D5" w:rsidRDefault="00000000">
            <w:pPr>
              <w:pStyle w:val="TableParagraph"/>
              <w:spacing w:before="156"/>
              <w:ind w:left="13"/>
              <w:jc w:val="center"/>
              <w:rPr>
                <w:rFonts w:ascii="Wingdings" w:hAnsi="Wingdings"/>
                <w:sz w:val="18"/>
              </w:rPr>
            </w:pPr>
            <w:r>
              <w:rPr>
                <w:rFonts w:ascii="Wingdings" w:hAnsi="Wingdings"/>
                <w:w w:val="101"/>
                <w:sz w:val="18"/>
              </w:rPr>
              <w:t></w:t>
            </w:r>
          </w:p>
          <w:p w14:paraId="10827E5F" w14:textId="77777777" w:rsidR="00BD35D5" w:rsidRDefault="00BD35D5">
            <w:pPr>
              <w:pStyle w:val="TableParagraph"/>
              <w:rPr>
                <w:i/>
                <w:sz w:val="20"/>
              </w:rPr>
            </w:pPr>
          </w:p>
          <w:p w14:paraId="7936AA98" w14:textId="77777777" w:rsidR="00BD35D5" w:rsidRDefault="00BD35D5">
            <w:pPr>
              <w:pStyle w:val="TableParagraph"/>
              <w:rPr>
                <w:i/>
                <w:sz w:val="20"/>
              </w:rPr>
            </w:pPr>
          </w:p>
          <w:p w14:paraId="413B903D" w14:textId="77777777" w:rsidR="00BD35D5" w:rsidRDefault="00BD35D5">
            <w:pPr>
              <w:pStyle w:val="TableParagraph"/>
              <w:rPr>
                <w:i/>
                <w:sz w:val="20"/>
              </w:rPr>
            </w:pPr>
          </w:p>
          <w:p w14:paraId="25195A4A" w14:textId="77777777" w:rsidR="00BD35D5" w:rsidRDefault="00BD35D5">
            <w:pPr>
              <w:pStyle w:val="TableParagraph"/>
              <w:spacing w:before="9"/>
              <w:rPr>
                <w:i/>
                <w:sz w:val="15"/>
              </w:rPr>
            </w:pPr>
          </w:p>
          <w:p w14:paraId="58A99276" w14:textId="77777777" w:rsidR="00BD35D5" w:rsidRDefault="00000000">
            <w:pPr>
              <w:pStyle w:val="TableParagraph"/>
              <w:spacing w:before="1" w:line="185" w:lineRule="exact"/>
              <w:ind w:left="13"/>
              <w:jc w:val="center"/>
              <w:rPr>
                <w:rFonts w:ascii="Wingdings" w:hAnsi="Wingdings"/>
                <w:sz w:val="18"/>
              </w:rPr>
            </w:pPr>
            <w:r>
              <w:rPr>
                <w:rFonts w:ascii="Wingdings" w:hAnsi="Wingdings"/>
                <w:w w:val="101"/>
                <w:sz w:val="18"/>
              </w:rPr>
              <w:t></w:t>
            </w:r>
          </w:p>
        </w:tc>
      </w:tr>
      <w:tr w:rsidR="00BD35D5" w14:paraId="56480944" w14:textId="77777777">
        <w:trPr>
          <w:trHeight w:val="734"/>
        </w:trPr>
        <w:tc>
          <w:tcPr>
            <w:tcW w:w="7059" w:type="dxa"/>
          </w:tcPr>
          <w:p w14:paraId="3B7F22DB" w14:textId="77777777" w:rsidR="00BD35D5" w:rsidRDefault="00000000">
            <w:pPr>
              <w:pStyle w:val="TableParagraph"/>
              <w:ind w:left="110" w:right="1176"/>
              <w:rPr>
                <w:rFonts w:ascii="Calibri" w:hAnsi="Calibri"/>
                <w:sz w:val="20"/>
              </w:rPr>
            </w:pPr>
            <w:r>
              <w:rPr>
                <w:rFonts w:ascii="Calibri" w:hAnsi="Calibri"/>
                <w:sz w:val="20"/>
              </w:rPr>
              <w:t>DOC. 3. Documente pentru terenurile și/sau clădirile aferente realizarii</w:t>
            </w:r>
            <w:r>
              <w:rPr>
                <w:rFonts w:ascii="Calibri" w:hAnsi="Calibri"/>
                <w:spacing w:val="-43"/>
                <w:sz w:val="20"/>
              </w:rPr>
              <w:t xml:space="preserve"> </w:t>
            </w:r>
            <w:r>
              <w:rPr>
                <w:rFonts w:ascii="Calibri" w:hAnsi="Calibri"/>
                <w:sz w:val="20"/>
              </w:rPr>
              <w:t>investiției</w:t>
            </w:r>
            <w:r>
              <w:rPr>
                <w:rFonts w:ascii="Calibri" w:hAnsi="Calibri"/>
                <w:spacing w:val="-2"/>
                <w:sz w:val="20"/>
              </w:rPr>
              <w:t xml:space="preserve"> </w:t>
            </w:r>
            <w:r>
              <w:rPr>
                <w:rFonts w:ascii="Calibri" w:hAnsi="Calibri"/>
                <w:sz w:val="20"/>
              </w:rPr>
              <w:t>:</w:t>
            </w:r>
          </w:p>
        </w:tc>
        <w:tc>
          <w:tcPr>
            <w:tcW w:w="706" w:type="dxa"/>
          </w:tcPr>
          <w:p w14:paraId="1768F537" w14:textId="77777777" w:rsidR="00BD35D5" w:rsidRDefault="00000000">
            <w:pPr>
              <w:pStyle w:val="TableParagraph"/>
              <w:spacing w:line="196" w:lineRule="exact"/>
              <w:ind w:left="13"/>
              <w:jc w:val="center"/>
              <w:rPr>
                <w:rFonts w:ascii="Wingdings" w:hAnsi="Wingdings"/>
                <w:sz w:val="18"/>
              </w:rPr>
            </w:pPr>
            <w:r>
              <w:rPr>
                <w:rFonts w:ascii="Wingdings" w:hAnsi="Wingdings"/>
                <w:w w:val="101"/>
                <w:sz w:val="18"/>
              </w:rPr>
              <w:t></w:t>
            </w:r>
          </w:p>
        </w:tc>
        <w:tc>
          <w:tcPr>
            <w:tcW w:w="711" w:type="dxa"/>
          </w:tcPr>
          <w:p w14:paraId="309407AA" w14:textId="77777777" w:rsidR="00BD35D5" w:rsidRDefault="00000000">
            <w:pPr>
              <w:pStyle w:val="TableParagraph"/>
              <w:spacing w:line="196" w:lineRule="exact"/>
              <w:ind w:left="17"/>
              <w:jc w:val="center"/>
              <w:rPr>
                <w:rFonts w:ascii="Wingdings" w:hAnsi="Wingdings"/>
                <w:sz w:val="18"/>
              </w:rPr>
            </w:pPr>
            <w:r>
              <w:rPr>
                <w:rFonts w:ascii="Wingdings" w:hAnsi="Wingdings"/>
                <w:w w:val="101"/>
                <w:sz w:val="18"/>
              </w:rPr>
              <w:t></w:t>
            </w:r>
          </w:p>
        </w:tc>
        <w:tc>
          <w:tcPr>
            <w:tcW w:w="850" w:type="dxa"/>
          </w:tcPr>
          <w:p w14:paraId="39F6BF94" w14:textId="77777777" w:rsidR="00BD35D5" w:rsidRDefault="00000000">
            <w:pPr>
              <w:pStyle w:val="TableParagraph"/>
              <w:spacing w:line="196" w:lineRule="exact"/>
              <w:ind w:left="11"/>
              <w:jc w:val="center"/>
              <w:rPr>
                <w:rFonts w:ascii="Wingdings" w:hAnsi="Wingdings"/>
                <w:sz w:val="18"/>
              </w:rPr>
            </w:pPr>
            <w:r>
              <w:rPr>
                <w:rFonts w:ascii="Wingdings" w:hAnsi="Wingdings"/>
                <w:w w:val="101"/>
                <w:sz w:val="18"/>
              </w:rPr>
              <w:t></w:t>
            </w:r>
          </w:p>
        </w:tc>
        <w:tc>
          <w:tcPr>
            <w:tcW w:w="849" w:type="dxa"/>
          </w:tcPr>
          <w:p w14:paraId="4A205ACB" w14:textId="77777777" w:rsidR="00BD35D5" w:rsidRDefault="00000000">
            <w:pPr>
              <w:pStyle w:val="TableParagraph"/>
              <w:spacing w:line="196" w:lineRule="exact"/>
              <w:ind w:left="13"/>
              <w:jc w:val="center"/>
              <w:rPr>
                <w:rFonts w:ascii="Wingdings" w:hAnsi="Wingdings"/>
                <w:sz w:val="18"/>
              </w:rPr>
            </w:pPr>
            <w:r>
              <w:rPr>
                <w:rFonts w:ascii="Wingdings" w:hAnsi="Wingdings"/>
                <w:w w:val="101"/>
                <w:sz w:val="18"/>
              </w:rPr>
              <w:t></w:t>
            </w:r>
          </w:p>
        </w:tc>
      </w:tr>
    </w:tbl>
    <w:p w14:paraId="249868A5" w14:textId="77777777" w:rsidR="00BD35D5" w:rsidRDefault="00BD35D5">
      <w:pPr>
        <w:spacing w:line="196" w:lineRule="exact"/>
        <w:jc w:val="center"/>
        <w:rPr>
          <w:rFonts w:ascii="Wingdings" w:hAnsi="Wingdings"/>
          <w:sz w:val="18"/>
        </w:rPr>
        <w:sectPr w:rsidR="00BD35D5">
          <w:headerReference w:type="default" r:id="rId9"/>
          <w:pgSz w:w="11910" w:h="16840"/>
          <w:pgMar w:top="1720" w:right="560" w:bottom="280" w:left="620" w:header="706" w:footer="0" w:gutter="0"/>
          <w:cols w:space="720"/>
        </w:sectPr>
      </w:pPr>
    </w:p>
    <w:tbl>
      <w:tblPr>
        <w:tblW w:w="0" w:type="auto"/>
        <w:tblInd w:w="3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59"/>
        <w:gridCol w:w="706"/>
        <w:gridCol w:w="711"/>
        <w:gridCol w:w="851"/>
        <w:gridCol w:w="851"/>
      </w:tblGrid>
      <w:tr w:rsidR="00BD35D5" w14:paraId="60F1E238" w14:textId="77777777">
        <w:trPr>
          <w:trHeight w:val="8546"/>
        </w:trPr>
        <w:tc>
          <w:tcPr>
            <w:tcW w:w="7059" w:type="dxa"/>
          </w:tcPr>
          <w:p w14:paraId="05F34DD9" w14:textId="77777777" w:rsidR="00BD35D5" w:rsidRDefault="00000000">
            <w:pPr>
              <w:pStyle w:val="TableParagraph"/>
              <w:spacing w:line="237" w:lineRule="auto"/>
              <w:ind w:left="105" w:right="111"/>
              <w:rPr>
                <w:rFonts w:ascii="Calibri" w:hAnsi="Calibri"/>
                <w:sz w:val="20"/>
              </w:rPr>
            </w:pPr>
            <w:r>
              <w:rPr>
                <w:rFonts w:ascii="Calibri" w:hAnsi="Calibri"/>
                <w:sz w:val="20"/>
              </w:rPr>
              <w:lastRenderedPageBreak/>
              <w:t>DOC. 3.1 Pentru proiectele care presupun realizarea de lucrări de construcție sau</w:t>
            </w:r>
            <w:r>
              <w:rPr>
                <w:rFonts w:ascii="Calibri" w:hAnsi="Calibri"/>
                <w:spacing w:val="1"/>
                <w:sz w:val="20"/>
              </w:rPr>
              <w:t xml:space="preserve"> </w:t>
            </w:r>
            <w:r>
              <w:rPr>
                <w:rFonts w:ascii="Calibri" w:hAnsi="Calibri"/>
                <w:sz w:val="20"/>
              </w:rPr>
              <w:t>achizitia de utilaje/echipamente cu montaj, se va prezenta înscrisul care să certifice,</w:t>
            </w:r>
            <w:r>
              <w:rPr>
                <w:rFonts w:ascii="Calibri" w:hAnsi="Calibri"/>
                <w:spacing w:val="-44"/>
                <w:sz w:val="20"/>
              </w:rPr>
              <w:t xml:space="preserve"> </w:t>
            </w:r>
            <w:r>
              <w:rPr>
                <w:rFonts w:ascii="Calibri" w:hAnsi="Calibri"/>
                <w:sz w:val="20"/>
              </w:rPr>
              <w:t>după</w:t>
            </w:r>
            <w:r>
              <w:rPr>
                <w:rFonts w:ascii="Calibri" w:hAnsi="Calibri"/>
                <w:spacing w:val="1"/>
                <w:sz w:val="20"/>
              </w:rPr>
              <w:t xml:space="preserve"> </w:t>
            </w:r>
            <w:r>
              <w:rPr>
                <w:rFonts w:ascii="Calibri" w:hAnsi="Calibri"/>
                <w:sz w:val="20"/>
              </w:rPr>
              <w:t>caz:</w:t>
            </w:r>
          </w:p>
          <w:p w14:paraId="61FE3162" w14:textId="77777777" w:rsidR="00BD35D5" w:rsidRDefault="00000000">
            <w:pPr>
              <w:pStyle w:val="TableParagraph"/>
              <w:numPr>
                <w:ilvl w:val="0"/>
                <w:numId w:val="64"/>
              </w:numPr>
              <w:tabs>
                <w:tab w:val="left" w:pos="317"/>
              </w:tabs>
              <w:spacing w:before="1"/>
              <w:ind w:hanging="212"/>
              <w:rPr>
                <w:rFonts w:ascii="Calibri" w:hAnsi="Calibri"/>
                <w:b/>
                <w:sz w:val="20"/>
              </w:rPr>
            </w:pPr>
            <w:r>
              <w:rPr>
                <w:rFonts w:ascii="Calibri" w:hAnsi="Calibri"/>
                <w:b/>
                <w:sz w:val="20"/>
              </w:rPr>
              <w:t>Dreptul</w:t>
            </w:r>
            <w:r>
              <w:rPr>
                <w:rFonts w:ascii="Calibri" w:hAnsi="Calibri"/>
                <w:b/>
                <w:spacing w:val="-6"/>
                <w:sz w:val="20"/>
              </w:rPr>
              <w:t xml:space="preserve"> </w:t>
            </w:r>
            <w:r>
              <w:rPr>
                <w:rFonts w:ascii="Calibri" w:hAnsi="Calibri"/>
                <w:b/>
                <w:sz w:val="20"/>
              </w:rPr>
              <w:t>de</w:t>
            </w:r>
            <w:r>
              <w:rPr>
                <w:rFonts w:ascii="Calibri" w:hAnsi="Calibri"/>
                <w:b/>
                <w:spacing w:val="-4"/>
                <w:sz w:val="20"/>
              </w:rPr>
              <w:t xml:space="preserve"> </w:t>
            </w:r>
            <w:r>
              <w:rPr>
                <w:rFonts w:ascii="Calibri" w:hAnsi="Calibri"/>
                <w:b/>
                <w:sz w:val="20"/>
              </w:rPr>
              <w:t>proprietate</w:t>
            </w:r>
            <w:r>
              <w:rPr>
                <w:rFonts w:ascii="Calibri" w:hAnsi="Calibri"/>
                <w:b/>
                <w:spacing w:val="-4"/>
                <w:sz w:val="20"/>
              </w:rPr>
              <w:t xml:space="preserve"> </w:t>
            </w:r>
            <w:r>
              <w:rPr>
                <w:rFonts w:ascii="Calibri" w:hAnsi="Calibri"/>
                <w:b/>
                <w:sz w:val="20"/>
              </w:rPr>
              <w:t>privată</w:t>
            </w:r>
          </w:p>
          <w:p w14:paraId="6FB9553D" w14:textId="77777777" w:rsidR="00BD35D5" w:rsidRDefault="00000000">
            <w:pPr>
              <w:pStyle w:val="TableParagraph"/>
              <w:numPr>
                <w:ilvl w:val="0"/>
                <w:numId w:val="64"/>
              </w:numPr>
              <w:tabs>
                <w:tab w:val="left" w:pos="327"/>
              </w:tabs>
              <w:spacing w:before="1"/>
              <w:ind w:left="326" w:hanging="222"/>
              <w:rPr>
                <w:rFonts w:ascii="Calibri"/>
                <w:b/>
                <w:sz w:val="20"/>
              </w:rPr>
            </w:pPr>
            <w:r>
              <w:rPr>
                <w:rFonts w:ascii="Calibri"/>
                <w:b/>
                <w:sz w:val="20"/>
              </w:rPr>
              <w:t>Dreptul</w:t>
            </w:r>
            <w:r>
              <w:rPr>
                <w:rFonts w:ascii="Calibri"/>
                <w:b/>
                <w:spacing w:val="-6"/>
                <w:sz w:val="20"/>
              </w:rPr>
              <w:t xml:space="preserve"> </w:t>
            </w:r>
            <w:r>
              <w:rPr>
                <w:rFonts w:ascii="Calibri"/>
                <w:b/>
                <w:sz w:val="20"/>
              </w:rPr>
              <w:t>de</w:t>
            </w:r>
            <w:r>
              <w:rPr>
                <w:rFonts w:ascii="Calibri"/>
                <w:b/>
                <w:spacing w:val="-4"/>
                <w:sz w:val="20"/>
              </w:rPr>
              <w:t xml:space="preserve"> </w:t>
            </w:r>
            <w:r>
              <w:rPr>
                <w:rFonts w:ascii="Calibri"/>
                <w:b/>
                <w:sz w:val="20"/>
              </w:rPr>
              <w:t>concesiune</w:t>
            </w:r>
          </w:p>
          <w:p w14:paraId="340800CB" w14:textId="77777777" w:rsidR="00BD35D5" w:rsidRDefault="00000000">
            <w:pPr>
              <w:pStyle w:val="TableParagraph"/>
              <w:numPr>
                <w:ilvl w:val="0"/>
                <w:numId w:val="64"/>
              </w:numPr>
              <w:tabs>
                <w:tab w:val="left" w:pos="303"/>
              </w:tabs>
              <w:spacing w:before="1"/>
              <w:ind w:left="302" w:hanging="198"/>
              <w:rPr>
                <w:rFonts w:ascii="Calibri"/>
                <w:b/>
                <w:sz w:val="20"/>
              </w:rPr>
            </w:pPr>
            <w:r>
              <w:rPr>
                <w:rFonts w:ascii="Calibri"/>
                <w:b/>
                <w:sz w:val="20"/>
              </w:rPr>
              <w:t>Dreptul</w:t>
            </w:r>
            <w:r>
              <w:rPr>
                <w:rFonts w:ascii="Calibri"/>
                <w:b/>
                <w:spacing w:val="-6"/>
                <w:sz w:val="20"/>
              </w:rPr>
              <w:t xml:space="preserve"> </w:t>
            </w:r>
            <w:r>
              <w:rPr>
                <w:rFonts w:ascii="Calibri"/>
                <w:b/>
                <w:sz w:val="20"/>
              </w:rPr>
              <w:t>de</w:t>
            </w:r>
            <w:r>
              <w:rPr>
                <w:rFonts w:ascii="Calibri"/>
                <w:b/>
                <w:spacing w:val="-4"/>
                <w:sz w:val="20"/>
              </w:rPr>
              <w:t xml:space="preserve"> </w:t>
            </w:r>
            <w:r>
              <w:rPr>
                <w:rFonts w:ascii="Calibri"/>
                <w:b/>
                <w:sz w:val="20"/>
              </w:rPr>
              <w:t>superficie;</w:t>
            </w:r>
          </w:p>
          <w:p w14:paraId="32133A7F" w14:textId="77777777" w:rsidR="00BD35D5" w:rsidRDefault="00000000">
            <w:pPr>
              <w:pStyle w:val="TableParagraph"/>
              <w:ind w:left="105" w:right="475"/>
              <w:rPr>
                <w:rFonts w:ascii="Calibri" w:hAnsi="Calibri"/>
                <w:sz w:val="20"/>
              </w:rPr>
            </w:pPr>
            <w:r>
              <w:rPr>
                <w:rFonts w:ascii="Calibri" w:hAnsi="Calibri"/>
                <w:sz w:val="20"/>
              </w:rPr>
              <w:t>Actele</w:t>
            </w:r>
            <w:r>
              <w:rPr>
                <w:rFonts w:ascii="Calibri" w:hAnsi="Calibri"/>
                <w:spacing w:val="-4"/>
                <w:sz w:val="20"/>
              </w:rPr>
              <w:t xml:space="preserve"> </w:t>
            </w:r>
            <w:r>
              <w:rPr>
                <w:rFonts w:ascii="Calibri" w:hAnsi="Calibri"/>
                <w:sz w:val="20"/>
              </w:rPr>
              <w:t>doveditoare</w:t>
            </w:r>
            <w:r>
              <w:rPr>
                <w:rFonts w:ascii="Calibri" w:hAnsi="Calibri"/>
                <w:spacing w:val="-4"/>
                <w:sz w:val="20"/>
              </w:rPr>
              <w:t xml:space="preserve"> </w:t>
            </w:r>
            <w:r>
              <w:rPr>
                <w:rFonts w:ascii="Calibri" w:hAnsi="Calibri"/>
                <w:sz w:val="20"/>
              </w:rPr>
              <w:t>ale</w:t>
            </w:r>
            <w:r>
              <w:rPr>
                <w:rFonts w:ascii="Calibri" w:hAnsi="Calibri"/>
                <w:spacing w:val="-3"/>
                <w:sz w:val="20"/>
              </w:rPr>
              <w:t xml:space="preserve"> </w:t>
            </w:r>
            <w:r>
              <w:rPr>
                <w:rFonts w:ascii="Calibri" w:hAnsi="Calibri"/>
                <w:sz w:val="20"/>
              </w:rPr>
              <w:t>dreptului</w:t>
            </w:r>
            <w:r>
              <w:rPr>
                <w:rFonts w:ascii="Calibri" w:hAnsi="Calibri"/>
                <w:spacing w:val="-3"/>
                <w:sz w:val="20"/>
              </w:rPr>
              <w:t xml:space="preserve"> </w:t>
            </w:r>
            <w:r>
              <w:rPr>
                <w:rFonts w:ascii="Calibri" w:hAnsi="Calibri"/>
                <w:sz w:val="20"/>
              </w:rPr>
              <w:t>de</w:t>
            </w:r>
            <w:r>
              <w:rPr>
                <w:rFonts w:ascii="Calibri" w:hAnsi="Calibri"/>
                <w:spacing w:val="-4"/>
                <w:sz w:val="20"/>
              </w:rPr>
              <w:t xml:space="preserve"> </w:t>
            </w:r>
            <w:r>
              <w:rPr>
                <w:rFonts w:ascii="Calibri" w:hAnsi="Calibri"/>
                <w:sz w:val="20"/>
              </w:rPr>
              <w:t>proprietate</w:t>
            </w:r>
            <w:r>
              <w:rPr>
                <w:rFonts w:ascii="Calibri" w:hAnsi="Calibri"/>
                <w:spacing w:val="-4"/>
                <w:sz w:val="20"/>
              </w:rPr>
              <w:t xml:space="preserve"> </w:t>
            </w:r>
            <w:r>
              <w:rPr>
                <w:rFonts w:ascii="Calibri" w:hAnsi="Calibri"/>
                <w:sz w:val="20"/>
              </w:rPr>
              <w:t>privată,</w:t>
            </w:r>
            <w:r>
              <w:rPr>
                <w:rFonts w:ascii="Calibri" w:hAnsi="Calibri"/>
                <w:spacing w:val="-3"/>
                <w:sz w:val="20"/>
              </w:rPr>
              <w:t xml:space="preserve"> </w:t>
            </w:r>
            <w:r>
              <w:rPr>
                <w:rFonts w:ascii="Calibri" w:hAnsi="Calibri"/>
                <w:sz w:val="20"/>
              </w:rPr>
              <w:t>reprezentate</w:t>
            </w:r>
            <w:r>
              <w:rPr>
                <w:rFonts w:ascii="Calibri" w:hAnsi="Calibri"/>
                <w:spacing w:val="2"/>
                <w:sz w:val="20"/>
              </w:rPr>
              <w:t xml:space="preserve"> </w:t>
            </w:r>
            <w:r>
              <w:rPr>
                <w:rFonts w:ascii="Calibri" w:hAnsi="Calibri"/>
                <w:sz w:val="20"/>
              </w:rPr>
              <w:t>de</w:t>
            </w:r>
            <w:r>
              <w:rPr>
                <w:rFonts w:ascii="Calibri" w:hAnsi="Calibri"/>
                <w:spacing w:val="-43"/>
                <w:sz w:val="20"/>
              </w:rPr>
              <w:t xml:space="preserve"> </w:t>
            </w:r>
            <w:r>
              <w:rPr>
                <w:rFonts w:ascii="Calibri" w:hAnsi="Calibri"/>
                <w:sz w:val="20"/>
              </w:rPr>
              <w:t>înscrisurile</w:t>
            </w:r>
            <w:r>
              <w:rPr>
                <w:rFonts w:ascii="Calibri" w:hAnsi="Calibri"/>
                <w:spacing w:val="-4"/>
                <w:sz w:val="20"/>
              </w:rPr>
              <w:t xml:space="preserve"> </w:t>
            </w:r>
            <w:r>
              <w:rPr>
                <w:rFonts w:ascii="Calibri" w:hAnsi="Calibri"/>
                <w:sz w:val="20"/>
              </w:rPr>
              <w:t>constatatoare ale</w:t>
            </w:r>
            <w:r>
              <w:rPr>
                <w:rFonts w:ascii="Calibri" w:hAnsi="Calibri"/>
                <w:spacing w:val="-3"/>
                <w:sz w:val="20"/>
              </w:rPr>
              <w:t xml:space="preserve"> </w:t>
            </w:r>
            <w:r>
              <w:rPr>
                <w:rFonts w:ascii="Calibri" w:hAnsi="Calibri"/>
                <w:sz w:val="20"/>
              </w:rPr>
              <w:t>unui</w:t>
            </w:r>
            <w:r>
              <w:rPr>
                <w:rFonts w:ascii="Calibri" w:hAnsi="Calibri"/>
                <w:spacing w:val="1"/>
                <w:sz w:val="20"/>
              </w:rPr>
              <w:t xml:space="preserve"> </w:t>
            </w:r>
            <w:r>
              <w:rPr>
                <w:rFonts w:ascii="Calibri" w:hAnsi="Calibri"/>
                <w:sz w:val="20"/>
              </w:rPr>
              <w:t>act juridic</w:t>
            </w:r>
            <w:r>
              <w:rPr>
                <w:rFonts w:ascii="Calibri" w:hAnsi="Calibri"/>
                <w:spacing w:val="-4"/>
                <w:sz w:val="20"/>
              </w:rPr>
              <w:t xml:space="preserve"> </w:t>
            </w:r>
            <w:r>
              <w:rPr>
                <w:rFonts w:ascii="Calibri" w:hAnsi="Calibri"/>
                <w:sz w:val="20"/>
              </w:rPr>
              <w:t>civil,</w:t>
            </w:r>
            <w:r>
              <w:rPr>
                <w:rFonts w:ascii="Calibri" w:hAnsi="Calibri"/>
                <w:spacing w:val="-2"/>
                <w:sz w:val="20"/>
              </w:rPr>
              <w:t xml:space="preserve"> </w:t>
            </w:r>
            <w:r>
              <w:rPr>
                <w:rFonts w:ascii="Calibri" w:hAnsi="Calibri"/>
                <w:sz w:val="20"/>
              </w:rPr>
              <w:t>jurisdicțional</w:t>
            </w:r>
            <w:r>
              <w:rPr>
                <w:rFonts w:ascii="Calibri" w:hAnsi="Calibri"/>
                <w:spacing w:val="2"/>
                <w:sz w:val="20"/>
              </w:rPr>
              <w:t xml:space="preserve"> </w:t>
            </w:r>
            <w:r>
              <w:rPr>
                <w:rFonts w:ascii="Calibri" w:hAnsi="Calibri"/>
                <w:sz w:val="20"/>
              </w:rPr>
              <w:t>sau</w:t>
            </w:r>
          </w:p>
          <w:p w14:paraId="26B7F04E" w14:textId="77777777" w:rsidR="00BD35D5" w:rsidRDefault="00000000">
            <w:pPr>
              <w:pStyle w:val="TableParagraph"/>
              <w:spacing w:before="2"/>
              <w:ind w:left="105"/>
              <w:rPr>
                <w:rFonts w:ascii="Calibri"/>
                <w:sz w:val="20"/>
              </w:rPr>
            </w:pPr>
            <w:r>
              <w:rPr>
                <w:rFonts w:ascii="Calibri"/>
                <w:sz w:val="20"/>
              </w:rPr>
              <w:t>administrativ</w:t>
            </w:r>
            <w:r>
              <w:rPr>
                <w:rFonts w:ascii="Calibri"/>
                <w:spacing w:val="-4"/>
                <w:sz w:val="20"/>
              </w:rPr>
              <w:t xml:space="preserve"> </w:t>
            </w:r>
            <w:r>
              <w:rPr>
                <w:rFonts w:ascii="Calibri"/>
                <w:sz w:val="20"/>
              </w:rPr>
              <w:t>cu</w:t>
            </w:r>
            <w:r>
              <w:rPr>
                <w:rFonts w:ascii="Calibri"/>
                <w:spacing w:val="-4"/>
                <w:sz w:val="20"/>
              </w:rPr>
              <w:t xml:space="preserve"> </w:t>
            </w:r>
            <w:r>
              <w:rPr>
                <w:rFonts w:ascii="Calibri"/>
                <w:sz w:val="20"/>
              </w:rPr>
              <w:t>efect</w:t>
            </w:r>
            <w:r>
              <w:rPr>
                <w:rFonts w:ascii="Calibri"/>
                <w:spacing w:val="-5"/>
                <w:sz w:val="20"/>
              </w:rPr>
              <w:t xml:space="preserve"> </w:t>
            </w:r>
            <w:r>
              <w:rPr>
                <w:rFonts w:ascii="Calibri"/>
                <w:sz w:val="20"/>
              </w:rPr>
              <w:t>constitutiv</w:t>
            </w:r>
            <w:r>
              <w:rPr>
                <w:rFonts w:ascii="Calibri"/>
                <w:spacing w:val="1"/>
                <w:sz w:val="20"/>
              </w:rPr>
              <w:t xml:space="preserve"> </w:t>
            </w:r>
            <w:r>
              <w:rPr>
                <w:rFonts w:ascii="Calibri"/>
                <w:sz w:val="20"/>
              </w:rPr>
              <w:t>translativ</w:t>
            </w:r>
            <w:r>
              <w:rPr>
                <w:rFonts w:ascii="Calibri"/>
                <w:spacing w:val="-4"/>
                <w:sz w:val="20"/>
              </w:rPr>
              <w:t xml:space="preserve"> </w:t>
            </w:r>
            <w:r>
              <w:rPr>
                <w:rFonts w:ascii="Calibri"/>
                <w:sz w:val="20"/>
              </w:rPr>
              <w:t>sau declarativ</w:t>
            </w:r>
            <w:r>
              <w:rPr>
                <w:rFonts w:ascii="Calibri"/>
                <w:spacing w:val="-4"/>
                <w:sz w:val="20"/>
              </w:rPr>
              <w:t xml:space="preserve"> </w:t>
            </w:r>
            <w:r>
              <w:rPr>
                <w:rFonts w:ascii="Calibri"/>
                <w:sz w:val="20"/>
              </w:rPr>
              <w:t>de</w:t>
            </w:r>
            <w:r>
              <w:rPr>
                <w:rFonts w:ascii="Calibri"/>
                <w:spacing w:val="-4"/>
                <w:sz w:val="20"/>
              </w:rPr>
              <w:t xml:space="preserve"> </w:t>
            </w:r>
            <w:r>
              <w:rPr>
                <w:rFonts w:ascii="Calibri"/>
                <w:sz w:val="20"/>
              </w:rPr>
              <w:t>proprietate,</w:t>
            </w:r>
            <w:r>
              <w:rPr>
                <w:rFonts w:ascii="Calibri"/>
                <w:spacing w:val="-1"/>
                <w:sz w:val="20"/>
              </w:rPr>
              <w:t xml:space="preserve"> </w:t>
            </w:r>
            <w:r>
              <w:rPr>
                <w:rFonts w:ascii="Calibri"/>
                <w:sz w:val="20"/>
              </w:rPr>
              <w:t>precum:</w:t>
            </w:r>
          </w:p>
          <w:p w14:paraId="798AB5D3" w14:textId="77777777" w:rsidR="00BD35D5" w:rsidRDefault="00000000">
            <w:pPr>
              <w:pStyle w:val="TableParagraph"/>
              <w:numPr>
                <w:ilvl w:val="0"/>
                <w:numId w:val="63"/>
              </w:numPr>
              <w:tabs>
                <w:tab w:val="left" w:pos="216"/>
              </w:tabs>
              <w:spacing w:line="242" w:lineRule="exact"/>
              <w:ind w:left="215"/>
              <w:rPr>
                <w:rFonts w:ascii="Calibri" w:hAnsi="Calibri"/>
                <w:sz w:val="20"/>
              </w:rPr>
            </w:pPr>
            <w:r>
              <w:rPr>
                <w:rFonts w:ascii="Calibri" w:hAnsi="Calibri"/>
                <w:sz w:val="20"/>
              </w:rPr>
              <w:t>Actele</w:t>
            </w:r>
            <w:r>
              <w:rPr>
                <w:rFonts w:ascii="Calibri" w:hAnsi="Calibri"/>
                <w:spacing w:val="-5"/>
                <w:sz w:val="20"/>
              </w:rPr>
              <w:t xml:space="preserve"> </w:t>
            </w:r>
            <w:r>
              <w:rPr>
                <w:rFonts w:ascii="Calibri" w:hAnsi="Calibri"/>
                <w:sz w:val="20"/>
              </w:rPr>
              <w:t>juridice</w:t>
            </w:r>
            <w:r>
              <w:rPr>
                <w:rFonts w:ascii="Calibri" w:hAnsi="Calibri"/>
                <w:spacing w:val="-4"/>
                <w:sz w:val="20"/>
              </w:rPr>
              <w:t xml:space="preserve"> </w:t>
            </w:r>
            <w:r>
              <w:rPr>
                <w:rFonts w:ascii="Calibri" w:hAnsi="Calibri"/>
                <w:sz w:val="20"/>
              </w:rPr>
              <w:t>translative</w:t>
            </w:r>
            <w:r>
              <w:rPr>
                <w:rFonts w:ascii="Calibri" w:hAnsi="Calibri"/>
                <w:spacing w:val="-4"/>
                <w:sz w:val="20"/>
              </w:rPr>
              <w:t xml:space="preserve"> </w:t>
            </w:r>
            <w:r>
              <w:rPr>
                <w:rFonts w:ascii="Calibri" w:hAnsi="Calibri"/>
                <w:sz w:val="20"/>
              </w:rPr>
              <w:t>de</w:t>
            </w:r>
            <w:r>
              <w:rPr>
                <w:rFonts w:ascii="Calibri" w:hAnsi="Calibri"/>
                <w:spacing w:val="-6"/>
                <w:sz w:val="20"/>
              </w:rPr>
              <w:t xml:space="preserve"> </w:t>
            </w:r>
            <w:r>
              <w:rPr>
                <w:rFonts w:ascii="Calibri" w:hAnsi="Calibri"/>
                <w:sz w:val="20"/>
              </w:rPr>
              <w:t>proprietate,</w:t>
            </w:r>
            <w:r>
              <w:rPr>
                <w:rFonts w:ascii="Calibri" w:hAnsi="Calibri"/>
                <w:spacing w:val="-6"/>
                <w:sz w:val="20"/>
              </w:rPr>
              <w:t xml:space="preserve"> </w:t>
            </w:r>
            <w:r>
              <w:rPr>
                <w:rFonts w:ascii="Calibri" w:hAnsi="Calibri"/>
                <w:sz w:val="20"/>
              </w:rPr>
              <w:t>precum</w:t>
            </w:r>
            <w:r>
              <w:rPr>
                <w:rFonts w:ascii="Calibri" w:hAnsi="Calibri"/>
                <w:spacing w:val="2"/>
                <w:sz w:val="20"/>
              </w:rPr>
              <w:t xml:space="preserve"> </w:t>
            </w:r>
            <w:r>
              <w:rPr>
                <w:rFonts w:ascii="Calibri" w:hAnsi="Calibri"/>
                <w:sz w:val="20"/>
              </w:rPr>
              <w:t>contractele</w:t>
            </w:r>
            <w:r>
              <w:rPr>
                <w:rFonts w:ascii="Calibri" w:hAnsi="Calibri"/>
                <w:spacing w:val="-5"/>
                <w:sz w:val="20"/>
              </w:rPr>
              <w:t xml:space="preserve"> </w:t>
            </w:r>
            <w:r>
              <w:rPr>
                <w:rFonts w:ascii="Calibri" w:hAnsi="Calibri"/>
                <w:sz w:val="20"/>
              </w:rPr>
              <w:t>de</w:t>
            </w:r>
          </w:p>
          <w:p w14:paraId="596E6985" w14:textId="77777777" w:rsidR="00BD35D5" w:rsidRDefault="00000000">
            <w:pPr>
              <w:pStyle w:val="TableParagraph"/>
              <w:spacing w:line="242" w:lineRule="exact"/>
              <w:ind w:left="105"/>
              <w:rPr>
                <w:rFonts w:ascii="Calibri" w:hAnsi="Calibri"/>
                <w:sz w:val="20"/>
              </w:rPr>
            </w:pPr>
            <w:r>
              <w:rPr>
                <w:rFonts w:ascii="Calibri" w:hAnsi="Calibri"/>
                <w:sz w:val="20"/>
              </w:rPr>
              <w:t>vânzarecumpărare,</w:t>
            </w:r>
            <w:r>
              <w:rPr>
                <w:rFonts w:ascii="Calibri" w:hAnsi="Calibri"/>
                <w:spacing w:val="-6"/>
                <w:sz w:val="20"/>
              </w:rPr>
              <w:t xml:space="preserve"> </w:t>
            </w:r>
            <w:r>
              <w:rPr>
                <w:rFonts w:ascii="Calibri" w:hAnsi="Calibri"/>
                <w:sz w:val="20"/>
              </w:rPr>
              <w:t>donație, schimb,</w:t>
            </w:r>
            <w:r>
              <w:rPr>
                <w:rFonts w:ascii="Calibri" w:hAnsi="Calibri"/>
                <w:spacing w:val="-5"/>
                <w:sz w:val="20"/>
              </w:rPr>
              <w:t xml:space="preserve"> </w:t>
            </w:r>
            <w:r>
              <w:rPr>
                <w:rFonts w:ascii="Calibri" w:hAnsi="Calibri"/>
                <w:sz w:val="20"/>
              </w:rPr>
              <w:t>etc;</w:t>
            </w:r>
          </w:p>
          <w:p w14:paraId="7BD2F58B" w14:textId="77777777" w:rsidR="00BD35D5" w:rsidRDefault="00000000">
            <w:pPr>
              <w:pStyle w:val="TableParagraph"/>
              <w:numPr>
                <w:ilvl w:val="0"/>
                <w:numId w:val="63"/>
              </w:numPr>
              <w:tabs>
                <w:tab w:val="left" w:pos="216"/>
              </w:tabs>
              <w:spacing w:before="1"/>
              <w:ind w:right="798" w:firstLine="0"/>
              <w:rPr>
                <w:rFonts w:ascii="Calibri" w:hAnsi="Calibri"/>
                <w:sz w:val="20"/>
              </w:rPr>
            </w:pPr>
            <w:r>
              <w:rPr>
                <w:rFonts w:ascii="Calibri" w:hAnsi="Calibri"/>
                <w:sz w:val="20"/>
              </w:rPr>
              <w:t>Actele</w:t>
            </w:r>
            <w:r>
              <w:rPr>
                <w:rFonts w:ascii="Calibri" w:hAnsi="Calibri"/>
                <w:spacing w:val="-5"/>
                <w:sz w:val="20"/>
              </w:rPr>
              <w:t xml:space="preserve"> </w:t>
            </w:r>
            <w:r>
              <w:rPr>
                <w:rFonts w:ascii="Calibri" w:hAnsi="Calibri"/>
                <w:sz w:val="20"/>
              </w:rPr>
              <w:t>juridice</w:t>
            </w:r>
            <w:r>
              <w:rPr>
                <w:rFonts w:ascii="Calibri" w:hAnsi="Calibri"/>
                <w:spacing w:val="-5"/>
                <w:sz w:val="20"/>
              </w:rPr>
              <w:t xml:space="preserve"> </w:t>
            </w:r>
            <w:r>
              <w:rPr>
                <w:rFonts w:ascii="Calibri" w:hAnsi="Calibri"/>
                <w:sz w:val="20"/>
              </w:rPr>
              <w:t>declarative</w:t>
            </w:r>
            <w:r>
              <w:rPr>
                <w:rFonts w:ascii="Calibri" w:hAnsi="Calibri"/>
                <w:spacing w:val="-5"/>
                <w:sz w:val="20"/>
              </w:rPr>
              <w:t xml:space="preserve"> </w:t>
            </w:r>
            <w:r>
              <w:rPr>
                <w:rFonts w:ascii="Calibri" w:hAnsi="Calibri"/>
                <w:sz w:val="20"/>
              </w:rPr>
              <w:t>de</w:t>
            </w:r>
            <w:r>
              <w:rPr>
                <w:rFonts w:ascii="Calibri" w:hAnsi="Calibri"/>
                <w:spacing w:val="-6"/>
                <w:sz w:val="20"/>
              </w:rPr>
              <w:t xml:space="preserve"> </w:t>
            </w:r>
            <w:r>
              <w:rPr>
                <w:rFonts w:ascii="Calibri" w:hAnsi="Calibri"/>
                <w:sz w:val="20"/>
              </w:rPr>
              <w:t>proprietate,</w:t>
            </w:r>
            <w:r>
              <w:rPr>
                <w:rFonts w:ascii="Calibri" w:hAnsi="Calibri"/>
                <w:spacing w:val="-3"/>
                <w:sz w:val="20"/>
              </w:rPr>
              <w:t xml:space="preserve"> </w:t>
            </w:r>
            <w:r>
              <w:rPr>
                <w:rFonts w:ascii="Calibri" w:hAnsi="Calibri"/>
                <w:sz w:val="20"/>
              </w:rPr>
              <w:t>precum</w:t>
            </w:r>
            <w:r>
              <w:rPr>
                <w:rFonts w:ascii="Calibri" w:hAnsi="Calibri"/>
                <w:spacing w:val="-5"/>
                <w:sz w:val="20"/>
              </w:rPr>
              <w:t xml:space="preserve"> </w:t>
            </w:r>
            <w:r>
              <w:rPr>
                <w:rFonts w:ascii="Calibri" w:hAnsi="Calibri"/>
                <w:sz w:val="20"/>
              </w:rPr>
              <w:t>împărțeala</w:t>
            </w:r>
            <w:r>
              <w:rPr>
                <w:rFonts w:ascii="Calibri" w:hAnsi="Calibri"/>
                <w:spacing w:val="-2"/>
                <w:sz w:val="20"/>
              </w:rPr>
              <w:t xml:space="preserve"> </w:t>
            </w:r>
            <w:r>
              <w:rPr>
                <w:rFonts w:ascii="Calibri" w:hAnsi="Calibri"/>
                <w:sz w:val="20"/>
              </w:rPr>
              <w:t>judiciară</w:t>
            </w:r>
            <w:r>
              <w:rPr>
                <w:rFonts w:ascii="Calibri" w:hAnsi="Calibri"/>
                <w:spacing w:val="-6"/>
                <w:sz w:val="20"/>
              </w:rPr>
              <w:t xml:space="preserve"> </w:t>
            </w:r>
            <w:r>
              <w:rPr>
                <w:rFonts w:ascii="Calibri" w:hAnsi="Calibri"/>
                <w:sz w:val="20"/>
              </w:rPr>
              <w:t>sau</w:t>
            </w:r>
            <w:r>
              <w:rPr>
                <w:rFonts w:ascii="Calibri" w:hAnsi="Calibri"/>
                <w:spacing w:val="-42"/>
                <w:sz w:val="20"/>
              </w:rPr>
              <w:t xml:space="preserve"> </w:t>
            </w:r>
            <w:r>
              <w:rPr>
                <w:rFonts w:ascii="Calibri" w:hAnsi="Calibri"/>
                <w:sz w:val="20"/>
              </w:rPr>
              <w:t>tranzacția;</w:t>
            </w:r>
          </w:p>
          <w:p w14:paraId="6722DAB7" w14:textId="77777777" w:rsidR="00BD35D5" w:rsidRDefault="00000000">
            <w:pPr>
              <w:pStyle w:val="TableParagraph"/>
              <w:numPr>
                <w:ilvl w:val="0"/>
                <w:numId w:val="63"/>
              </w:numPr>
              <w:tabs>
                <w:tab w:val="left" w:pos="216"/>
              </w:tabs>
              <w:spacing w:before="2"/>
              <w:ind w:right="426" w:firstLine="0"/>
              <w:rPr>
                <w:rFonts w:ascii="Calibri" w:hAnsi="Calibri"/>
                <w:sz w:val="20"/>
              </w:rPr>
            </w:pPr>
            <w:r>
              <w:rPr>
                <w:rFonts w:ascii="Calibri" w:hAnsi="Calibri"/>
                <w:sz w:val="20"/>
              </w:rPr>
              <w:t>Actele jurisdicționale declarative, precum hotărârile judecătorești cu putere de</w:t>
            </w:r>
            <w:r>
              <w:rPr>
                <w:rFonts w:ascii="Calibri" w:hAnsi="Calibri"/>
                <w:spacing w:val="-43"/>
                <w:sz w:val="20"/>
              </w:rPr>
              <w:t xml:space="preserve"> </w:t>
            </w:r>
            <w:r>
              <w:rPr>
                <w:rFonts w:ascii="Calibri" w:hAnsi="Calibri"/>
                <w:sz w:val="20"/>
              </w:rPr>
              <w:t>res-judicata,</w:t>
            </w:r>
            <w:r>
              <w:rPr>
                <w:rFonts w:ascii="Calibri" w:hAnsi="Calibri"/>
                <w:spacing w:val="-2"/>
                <w:sz w:val="20"/>
              </w:rPr>
              <w:t xml:space="preserve"> </w:t>
            </w:r>
            <w:r>
              <w:rPr>
                <w:rFonts w:ascii="Calibri" w:hAnsi="Calibri"/>
                <w:sz w:val="20"/>
              </w:rPr>
              <w:t>de</w:t>
            </w:r>
            <w:r>
              <w:rPr>
                <w:rFonts w:ascii="Calibri" w:hAnsi="Calibri"/>
                <w:spacing w:val="-4"/>
                <w:sz w:val="20"/>
              </w:rPr>
              <w:t xml:space="preserve"> </w:t>
            </w:r>
            <w:r>
              <w:rPr>
                <w:rFonts w:ascii="Calibri" w:hAnsi="Calibri"/>
                <w:sz w:val="20"/>
              </w:rPr>
              <w:t>partaj,</w:t>
            </w:r>
            <w:r>
              <w:rPr>
                <w:rFonts w:ascii="Calibri" w:hAnsi="Calibri"/>
                <w:spacing w:val="-2"/>
                <w:sz w:val="20"/>
              </w:rPr>
              <w:t xml:space="preserve"> </w:t>
            </w:r>
            <w:r>
              <w:rPr>
                <w:rFonts w:ascii="Calibri" w:hAnsi="Calibri"/>
                <w:sz w:val="20"/>
              </w:rPr>
              <w:t>de</w:t>
            </w:r>
            <w:r>
              <w:rPr>
                <w:rFonts w:ascii="Calibri" w:hAnsi="Calibri"/>
                <w:spacing w:val="-3"/>
                <w:sz w:val="20"/>
              </w:rPr>
              <w:t xml:space="preserve"> </w:t>
            </w:r>
            <w:r>
              <w:rPr>
                <w:rFonts w:ascii="Calibri" w:hAnsi="Calibri"/>
                <w:sz w:val="20"/>
              </w:rPr>
              <w:t>constatare</w:t>
            </w:r>
            <w:r>
              <w:rPr>
                <w:rFonts w:ascii="Calibri" w:hAnsi="Calibri"/>
                <w:spacing w:val="-3"/>
                <w:sz w:val="20"/>
              </w:rPr>
              <w:t xml:space="preserve"> </w:t>
            </w:r>
            <w:r>
              <w:rPr>
                <w:rFonts w:ascii="Calibri" w:hAnsi="Calibri"/>
                <w:sz w:val="20"/>
              </w:rPr>
              <w:t>a uzucapiunii</w:t>
            </w:r>
            <w:r>
              <w:rPr>
                <w:rFonts w:ascii="Calibri" w:hAnsi="Calibri"/>
                <w:spacing w:val="-1"/>
                <w:sz w:val="20"/>
              </w:rPr>
              <w:t xml:space="preserve"> </w:t>
            </w:r>
            <w:r>
              <w:rPr>
                <w:rFonts w:ascii="Calibri" w:hAnsi="Calibri"/>
                <w:sz w:val="20"/>
              </w:rPr>
              <w:t>imobiliare,</w:t>
            </w:r>
            <w:r>
              <w:rPr>
                <w:rFonts w:ascii="Calibri" w:hAnsi="Calibri"/>
                <w:spacing w:val="-1"/>
                <w:sz w:val="20"/>
              </w:rPr>
              <w:t xml:space="preserve"> </w:t>
            </w:r>
            <w:r>
              <w:rPr>
                <w:rFonts w:ascii="Calibri" w:hAnsi="Calibri"/>
                <w:sz w:val="20"/>
              </w:rPr>
              <w:t>etc.</w:t>
            </w:r>
          </w:p>
          <w:p w14:paraId="3F2D9D2F" w14:textId="77777777" w:rsidR="00BD35D5" w:rsidRDefault="00000000">
            <w:pPr>
              <w:pStyle w:val="TableParagraph"/>
              <w:numPr>
                <w:ilvl w:val="0"/>
                <w:numId w:val="63"/>
              </w:numPr>
              <w:tabs>
                <w:tab w:val="left" w:pos="216"/>
              </w:tabs>
              <w:spacing w:before="1"/>
              <w:ind w:left="215"/>
              <w:rPr>
                <w:rFonts w:ascii="Calibri" w:hAnsi="Calibri"/>
                <w:sz w:val="20"/>
              </w:rPr>
            </w:pPr>
            <w:r>
              <w:rPr>
                <w:rFonts w:ascii="Calibri" w:hAnsi="Calibri"/>
                <w:sz w:val="20"/>
              </w:rPr>
              <w:t>Actele</w:t>
            </w:r>
            <w:r>
              <w:rPr>
                <w:rFonts w:ascii="Calibri" w:hAnsi="Calibri"/>
                <w:spacing w:val="-8"/>
                <w:sz w:val="20"/>
              </w:rPr>
              <w:t xml:space="preserve"> </w:t>
            </w:r>
            <w:r>
              <w:rPr>
                <w:rFonts w:ascii="Calibri" w:hAnsi="Calibri"/>
                <w:sz w:val="20"/>
              </w:rPr>
              <w:t>jurisdicționale,</w:t>
            </w:r>
            <w:r>
              <w:rPr>
                <w:rFonts w:ascii="Calibri" w:hAnsi="Calibri"/>
                <w:spacing w:val="-5"/>
                <w:sz w:val="20"/>
              </w:rPr>
              <w:t xml:space="preserve"> </w:t>
            </w:r>
            <w:r>
              <w:rPr>
                <w:rFonts w:ascii="Calibri" w:hAnsi="Calibri"/>
                <w:sz w:val="20"/>
              </w:rPr>
              <w:t>precum</w:t>
            </w:r>
            <w:r>
              <w:rPr>
                <w:rFonts w:ascii="Calibri" w:hAnsi="Calibri"/>
                <w:spacing w:val="-6"/>
                <w:sz w:val="20"/>
              </w:rPr>
              <w:t xml:space="preserve"> </w:t>
            </w:r>
            <w:r>
              <w:rPr>
                <w:rFonts w:ascii="Calibri" w:hAnsi="Calibri"/>
                <w:sz w:val="20"/>
              </w:rPr>
              <w:t>ordonanțele</w:t>
            </w:r>
            <w:r>
              <w:rPr>
                <w:rFonts w:ascii="Calibri" w:hAnsi="Calibri"/>
                <w:spacing w:val="-3"/>
                <w:sz w:val="20"/>
              </w:rPr>
              <w:t xml:space="preserve"> </w:t>
            </w:r>
            <w:r>
              <w:rPr>
                <w:rFonts w:ascii="Calibri" w:hAnsi="Calibri"/>
                <w:sz w:val="20"/>
              </w:rPr>
              <w:t>de</w:t>
            </w:r>
            <w:r>
              <w:rPr>
                <w:rFonts w:ascii="Calibri" w:hAnsi="Calibri"/>
                <w:spacing w:val="-3"/>
                <w:sz w:val="20"/>
              </w:rPr>
              <w:t xml:space="preserve"> </w:t>
            </w:r>
            <w:r>
              <w:rPr>
                <w:rFonts w:ascii="Calibri" w:hAnsi="Calibri"/>
                <w:sz w:val="20"/>
              </w:rPr>
              <w:t>adjudecare.</w:t>
            </w:r>
          </w:p>
          <w:p w14:paraId="53F3F3D5" w14:textId="77777777" w:rsidR="00BD35D5" w:rsidRDefault="00000000">
            <w:pPr>
              <w:pStyle w:val="TableParagraph"/>
              <w:spacing w:before="4" w:line="235" w:lineRule="auto"/>
              <w:ind w:left="105" w:right="211"/>
              <w:rPr>
                <w:rFonts w:ascii="Calibri" w:hAnsi="Calibri"/>
                <w:sz w:val="20"/>
              </w:rPr>
            </w:pPr>
            <w:r>
              <w:rPr>
                <w:rFonts w:ascii="Calibri" w:hAnsi="Calibri"/>
                <w:sz w:val="20"/>
              </w:rPr>
              <w:t>Contract</w:t>
            </w:r>
            <w:r>
              <w:rPr>
                <w:rFonts w:ascii="Calibri" w:hAnsi="Calibri"/>
                <w:spacing w:val="-5"/>
                <w:sz w:val="20"/>
              </w:rPr>
              <w:t xml:space="preserve"> </w:t>
            </w:r>
            <w:r>
              <w:rPr>
                <w:rFonts w:ascii="Calibri" w:hAnsi="Calibri"/>
                <w:sz w:val="20"/>
              </w:rPr>
              <w:t>de</w:t>
            </w:r>
            <w:r>
              <w:rPr>
                <w:rFonts w:ascii="Calibri" w:hAnsi="Calibri"/>
                <w:spacing w:val="-4"/>
                <w:sz w:val="20"/>
              </w:rPr>
              <w:t xml:space="preserve"> </w:t>
            </w:r>
            <w:r>
              <w:rPr>
                <w:rFonts w:ascii="Calibri" w:hAnsi="Calibri"/>
                <w:sz w:val="20"/>
              </w:rPr>
              <w:t>concesiune</w:t>
            </w:r>
            <w:r>
              <w:rPr>
                <w:rFonts w:ascii="Calibri" w:hAnsi="Calibri"/>
                <w:spacing w:val="-4"/>
                <w:sz w:val="20"/>
              </w:rPr>
              <w:t xml:space="preserve"> </w:t>
            </w:r>
            <w:r>
              <w:rPr>
                <w:rFonts w:ascii="Calibri" w:hAnsi="Calibri"/>
                <w:sz w:val="20"/>
              </w:rPr>
              <w:t>care</w:t>
            </w:r>
            <w:r>
              <w:rPr>
                <w:rFonts w:ascii="Calibri" w:hAnsi="Calibri"/>
                <w:spacing w:val="-3"/>
                <w:sz w:val="20"/>
              </w:rPr>
              <w:t xml:space="preserve"> </w:t>
            </w:r>
            <w:r>
              <w:rPr>
                <w:rFonts w:ascii="Calibri" w:hAnsi="Calibri"/>
                <w:sz w:val="20"/>
              </w:rPr>
              <w:t>acoperă</w:t>
            </w:r>
            <w:r>
              <w:rPr>
                <w:rFonts w:ascii="Calibri" w:hAnsi="Calibri"/>
                <w:spacing w:val="-5"/>
                <w:sz w:val="20"/>
              </w:rPr>
              <w:t xml:space="preserve"> </w:t>
            </w:r>
            <w:r>
              <w:rPr>
                <w:rFonts w:ascii="Calibri" w:hAnsi="Calibri"/>
                <w:sz w:val="20"/>
              </w:rPr>
              <w:t>o perioadă de</w:t>
            </w:r>
            <w:r>
              <w:rPr>
                <w:rFonts w:ascii="Calibri" w:hAnsi="Calibri"/>
                <w:spacing w:val="-4"/>
                <w:sz w:val="20"/>
              </w:rPr>
              <w:t xml:space="preserve"> </w:t>
            </w:r>
            <w:r>
              <w:rPr>
                <w:rFonts w:ascii="Calibri" w:hAnsi="Calibri"/>
                <w:sz w:val="20"/>
              </w:rPr>
              <w:t>cel</w:t>
            </w:r>
            <w:r>
              <w:rPr>
                <w:rFonts w:ascii="Calibri" w:hAnsi="Calibri"/>
                <w:spacing w:val="-2"/>
                <w:sz w:val="20"/>
              </w:rPr>
              <w:t xml:space="preserve"> </w:t>
            </w:r>
            <w:r>
              <w:rPr>
                <w:rFonts w:ascii="Calibri" w:hAnsi="Calibri"/>
                <w:sz w:val="20"/>
              </w:rPr>
              <w:t>puțin</w:t>
            </w:r>
            <w:r>
              <w:rPr>
                <w:rFonts w:ascii="Calibri" w:hAnsi="Calibri"/>
                <w:spacing w:val="1"/>
                <w:sz w:val="20"/>
              </w:rPr>
              <w:t xml:space="preserve"> </w:t>
            </w:r>
            <w:r>
              <w:rPr>
                <w:rFonts w:ascii="Calibri" w:hAnsi="Calibri"/>
                <w:sz w:val="20"/>
              </w:rPr>
              <w:t>10</w:t>
            </w:r>
            <w:r>
              <w:rPr>
                <w:rFonts w:ascii="Calibri" w:hAnsi="Calibri"/>
                <w:spacing w:val="-1"/>
                <w:sz w:val="20"/>
              </w:rPr>
              <w:t xml:space="preserve"> </w:t>
            </w:r>
            <w:r>
              <w:rPr>
                <w:rFonts w:ascii="Calibri" w:hAnsi="Calibri"/>
                <w:sz w:val="20"/>
              </w:rPr>
              <w:t>ani</w:t>
            </w:r>
            <w:r>
              <w:rPr>
                <w:rFonts w:ascii="Calibri" w:hAnsi="Calibri"/>
                <w:spacing w:val="-2"/>
                <w:sz w:val="20"/>
              </w:rPr>
              <w:t xml:space="preserve"> </w:t>
            </w:r>
            <w:r>
              <w:rPr>
                <w:rFonts w:ascii="Calibri" w:hAnsi="Calibri"/>
                <w:sz w:val="20"/>
              </w:rPr>
              <w:t>începând</w:t>
            </w:r>
            <w:r>
              <w:rPr>
                <w:rFonts w:ascii="Calibri" w:hAnsi="Calibri"/>
                <w:spacing w:val="-4"/>
                <w:sz w:val="20"/>
              </w:rPr>
              <w:t xml:space="preserve"> </w:t>
            </w:r>
            <w:r>
              <w:rPr>
                <w:rFonts w:ascii="Calibri" w:hAnsi="Calibri"/>
                <w:sz w:val="20"/>
              </w:rPr>
              <w:t>cu</w:t>
            </w:r>
            <w:r>
              <w:rPr>
                <w:rFonts w:ascii="Calibri" w:hAnsi="Calibri"/>
                <w:spacing w:val="-43"/>
                <w:sz w:val="20"/>
              </w:rPr>
              <w:t xml:space="preserve"> </w:t>
            </w:r>
            <w:r>
              <w:rPr>
                <w:rFonts w:ascii="Calibri" w:hAnsi="Calibri"/>
                <w:sz w:val="20"/>
              </w:rPr>
              <w:t>anul</w:t>
            </w:r>
            <w:r>
              <w:rPr>
                <w:rFonts w:ascii="Calibri" w:hAnsi="Calibri"/>
                <w:spacing w:val="2"/>
                <w:sz w:val="20"/>
              </w:rPr>
              <w:t xml:space="preserve"> </w:t>
            </w:r>
            <w:r>
              <w:rPr>
                <w:rFonts w:ascii="Calibri" w:hAnsi="Calibri"/>
                <w:sz w:val="20"/>
              </w:rPr>
              <w:t>depunerii</w:t>
            </w:r>
            <w:r>
              <w:rPr>
                <w:rFonts w:ascii="Calibri" w:hAnsi="Calibri"/>
                <w:spacing w:val="-1"/>
                <w:sz w:val="20"/>
              </w:rPr>
              <w:t xml:space="preserve"> </w:t>
            </w:r>
            <w:r>
              <w:rPr>
                <w:rFonts w:ascii="Calibri" w:hAnsi="Calibri"/>
                <w:sz w:val="20"/>
              </w:rPr>
              <w:t>cererii</w:t>
            </w:r>
            <w:r>
              <w:rPr>
                <w:rFonts w:ascii="Calibri" w:hAnsi="Calibri"/>
                <w:spacing w:val="-2"/>
                <w:sz w:val="20"/>
              </w:rPr>
              <w:t xml:space="preserve"> </w:t>
            </w:r>
            <w:r>
              <w:rPr>
                <w:rFonts w:ascii="Calibri" w:hAnsi="Calibri"/>
                <w:sz w:val="20"/>
              </w:rPr>
              <w:t>de</w:t>
            </w:r>
            <w:r>
              <w:rPr>
                <w:rFonts w:ascii="Calibri" w:hAnsi="Calibri"/>
                <w:spacing w:val="-3"/>
                <w:sz w:val="20"/>
              </w:rPr>
              <w:t xml:space="preserve"> </w:t>
            </w:r>
            <w:r>
              <w:rPr>
                <w:rFonts w:ascii="Calibri" w:hAnsi="Calibri"/>
                <w:sz w:val="20"/>
              </w:rPr>
              <w:t>finanţare,</w:t>
            </w:r>
            <w:r>
              <w:rPr>
                <w:rFonts w:ascii="Calibri" w:hAnsi="Calibri"/>
                <w:spacing w:val="-5"/>
                <w:sz w:val="20"/>
              </w:rPr>
              <w:t xml:space="preserve"> </w:t>
            </w:r>
            <w:r>
              <w:rPr>
                <w:rFonts w:ascii="Calibri" w:hAnsi="Calibri"/>
                <w:sz w:val="20"/>
              </w:rPr>
              <w:t>corespunzătoare</w:t>
            </w:r>
            <w:r>
              <w:rPr>
                <w:rFonts w:ascii="Calibri" w:hAnsi="Calibri"/>
                <w:spacing w:val="-3"/>
                <w:sz w:val="20"/>
              </w:rPr>
              <w:t xml:space="preserve"> </w:t>
            </w:r>
            <w:r>
              <w:rPr>
                <w:rFonts w:ascii="Calibri" w:hAnsi="Calibri"/>
                <w:sz w:val="20"/>
              </w:rPr>
              <w:t>asigurării</w:t>
            </w:r>
          </w:p>
          <w:p w14:paraId="50DE1176" w14:textId="77777777" w:rsidR="00BD35D5" w:rsidRDefault="00000000">
            <w:pPr>
              <w:pStyle w:val="TableParagraph"/>
              <w:spacing w:before="4"/>
              <w:ind w:left="105" w:right="108"/>
              <w:rPr>
                <w:rFonts w:ascii="Calibri" w:hAnsi="Calibri"/>
                <w:sz w:val="20"/>
              </w:rPr>
            </w:pPr>
            <w:r>
              <w:rPr>
                <w:rFonts w:ascii="Calibri" w:hAnsi="Calibri"/>
                <w:sz w:val="20"/>
              </w:rPr>
              <w:t>sustenabilității</w:t>
            </w:r>
            <w:r>
              <w:rPr>
                <w:rFonts w:ascii="Calibri" w:hAnsi="Calibri"/>
                <w:spacing w:val="-4"/>
                <w:sz w:val="20"/>
              </w:rPr>
              <w:t xml:space="preserve"> </w:t>
            </w:r>
            <w:r>
              <w:rPr>
                <w:rFonts w:ascii="Calibri" w:hAnsi="Calibri"/>
                <w:sz w:val="20"/>
              </w:rPr>
              <w:t>investiției</w:t>
            </w:r>
            <w:r>
              <w:rPr>
                <w:rFonts w:ascii="Calibri" w:hAnsi="Calibri"/>
                <w:spacing w:val="-3"/>
                <w:sz w:val="20"/>
              </w:rPr>
              <w:t xml:space="preserve"> </w:t>
            </w:r>
            <w:r>
              <w:rPr>
                <w:rFonts w:ascii="Calibri" w:hAnsi="Calibri"/>
                <w:sz w:val="20"/>
              </w:rPr>
              <w:t>şi</w:t>
            </w:r>
            <w:r>
              <w:rPr>
                <w:rFonts w:ascii="Calibri" w:hAnsi="Calibri"/>
                <w:spacing w:val="-4"/>
                <w:sz w:val="20"/>
              </w:rPr>
              <w:t xml:space="preserve"> </w:t>
            </w:r>
            <w:r>
              <w:rPr>
                <w:rFonts w:ascii="Calibri" w:hAnsi="Calibri"/>
                <w:sz w:val="20"/>
              </w:rPr>
              <w:t>care</w:t>
            </w:r>
            <w:r>
              <w:rPr>
                <w:rFonts w:ascii="Calibri" w:hAnsi="Calibri"/>
                <w:spacing w:val="-4"/>
                <w:sz w:val="20"/>
              </w:rPr>
              <w:t xml:space="preserve"> </w:t>
            </w:r>
            <w:r>
              <w:rPr>
                <w:rFonts w:ascii="Calibri" w:hAnsi="Calibri"/>
                <w:sz w:val="20"/>
              </w:rPr>
              <w:t>oferă</w:t>
            </w:r>
            <w:r>
              <w:rPr>
                <w:rFonts w:ascii="Calibri" w:hAnsi="Calibri"/>
                <w:spacing w:val="-2"/>
                <w:sz w:val="20"/>
              </w:rPr>
              <w:t xml:space="preserve"> </w:t>
            </w:r>
            <w:r>
              <w:rPr>
                <w:rFonts w:ascii="Calibri" w:hAnsi="Calibri"/>
                <w:sz w:val="20"/>
              </w:rPr>
              <w:t>dreptul</w:t>
            </w:r>
            <w:r>
              <w:rPr>
                <w:rFonts w:ascii="Calibri" w:hAnsi="Calibri"/>
                <w:spacing w:val="1"/>
                <w:sz w:val="20"/>
              </w:rPr>
              <w:t xml:space="preserve"> </w:t>
            </w:r>
            <w:r>
              <w:rPr>
                <w:rFonts w:ascii="Calibri" w:hAnsi="Calibri"/>
                <w:sz w:val="20"/>
              </w:rPr>
              <w:t>titularului</w:t>
            </w:r>
            <w:r>
              <w:rPr>
                <w:rFonts w:ascii="Calibri" w:hAnsi="Calibri"/>
                <w:spacing w:val="-3"/>
                <w:sz w:val="20"/>
              </w:rPr>
              <w:t xml:space="preserve"> </w:t>
            </w:r>
            <w:r>
              <w:rPr>
                <w:rFonts w:ascii="Calibri" w:hAnsi="Calibri"/>
                <w:sz w:val="20"/>
              </w:rPr>
              <w:t>de</w:t>
            </w:r>
            <w:r>
              <w:rPr>
                <w:rFonts w:ascii="Calibri" w:hAnsi="Calibri"/>
                <w:spacing w:val="-9"/>
                <w:sz w:val="20"/>
              </w:rPr>
              <w:t xml:space="preserve"> </w:t>
            </w:r>
            <w:r>
              <w:rPr>
                <w:rFonts w:ascii="Calibri" w:hAnsi="Calibri"/>
                <w:sz w:val="20"/>
              </w:rPr>
              <w:t>a</w:t>
            </w:r>
            <w:r>
              <w:rPr>
                <w:rFonts w:ascii="Calibri" w:hAnsi="Calibri"/>
                <w:spacing w:val="-2"/>
                <w:sz w:val="20"/>
              </w:rPr>
              <w:t xml:space="preserve"> </w:t>
            </w:r>
            <w:r>
              <w:rPr>
                <w:rFonts w:ascii="Calibri" w:hAnsi="Calibri"/>
                <w:sz w:val="20"/>
              </w:rPr>
              <w:t>executa</w:t>
            </w:r>
            <w:r>
              <w:rPr>
                <w:rFonts w:ascii="Calibri" w:hAnsi="Calibri"/>
                <w:spacing w:val="-6"/>
                <w:sz w:val="20"/>
              </w:rPr>
              <w:t xml:space="preserve"> </w:t>
            </w:r>
            <w:r>
              <w:rPr>
                <w:rFonts w:ascii="Calibri" w:hAnsi="Calibri"/>
                <w:sz w:val="20"/>
              </w:rPr>
              <w:t>lucrările</w:t>
            </w:r>
            <w:r>
              <w:rPr>
                <w:rFonts w:ascii="Calibri" w:hAnsi="Calibri"/>
                <w:spacing w:val="-4"/>
                <w:sz w:val="20"/>
              </w:rPr>
              <w:t xml:space="preserve"> </w:t>
            </w:r>
            <w:r>
              <w:rPr>
                <w:rFonts w:ascii="Calibri" w:hAnsi="Calibri"/>
                <w:sz w:val="20"/>
              </w:rPr>
              <w:t>de</w:t>
            </w:r>
            <w:r>
              <w:rPr>
                <w:rFonts w:ascii="Calibri" w:hAnsi="Calibri"/>
                <w:spacing w:val="-43"/>
                <w:sz w:val="20"/>
              </w:rPr>
              <w:t xml:space="preserve"> </w:t>
            </w:r>
            <w:r>
              <w:rPr>
                <w:rFonts w:ascii="Calibri" w:hAnsi="Calibri"/>
                <w:sz w:val="20"/>
              </w:rPr>
              <w:t>construcție</w:t>
            </w:r>
            <w:r>
              <w:rPr>
                <w:rFonts w:ascii="Calibri" w:hAnsi="Calibri"/>
                <w:spacing w:val="-3"/>
                <w:sz w:val="20"/>
              </w:rPr>
              <w:t xml:space="preserve"> </w:t>
            </w:r>
            <w:r>
              <w:rPr>
                <w:rFonts w:ascii="Calibri" w:hAnsi="Calibri"/>
                <w:sz w:val="20"/>
              </w:rPr>
              <w:t>prevăzute</w:t>
            </w:r>
            <w:r>
              <w:rPr>
                <w:rFonts w:ascii="Calibri" w:hAnsi="Calibri"/>
                <w:spacing w:val="3"/>
                <w:sz w:val="20"/>
              </w:rPr>
              <w:t xml:space="preserve"> </w:t>
            </w:r>
            <w:r>
              <w:rPr>
                <w:rFonts w:ascii="Calibri" w:hAnsi="Calibri"/>
                <w:sz w:val="20"/>
              </w:rPr>
              <w:t>prin</w:t>
            </w:r>
            <w:r>
              <w:rPr>
                <w:rFonts w:ascii="Calibri" w:hAnsi="Calibri"/>
                <w:spacing w:val="-3"/>
                <w:sz w:val="20"/>
              </w:rPr>
              <w:t xml:space="preserve"> </w:t>
            </w:r>
            <w:r>
              <w:rPr>
                <w:rFonts w:ascii="Calibri" w:hAnsi="Calibri"/>
                <w:sz w:val="20"/>
              </w:rPr>
              <w:t>proiect,</w:t>
            </w:r>
            <w:r>
              <w:rPr>
                <w:rFonts w:ascii="Calibri" w:hAnsi="Calibri"/>
                <w:spacing w:val="-1"/>
                <w:sz w:val="20"/>
              </w:rPr>
              <w:t xml:space="preserve"> </w:t>
            </w:r>
            <w:r>
              <w:rPr>
                <w:rFonts w:ascii="Calibri" w:hAnsi="Calibri"/>
                <w:sz w:val="20"/>
              </w:rPr>
              <w:t>în</w:t>
            </w:r>
            <w:r>
              <w:rPr>
                <w:rFonts w:ascii="Calibri" w:hAnsi="Calibri"/>
                <w:spacing w:val="-4"/>
                <w:sz w:val="20"/>
              </w:rPr>
              <w:t xml:space="preserve"> </w:t>
            </w:r>
            <w:r>
              <w:rPr>
                <w:rFonts w:ascii="Calibri" w:hAnsi="Calibri"/>
                <w:sz w:val="20"/>
              </w:rPr>
              <w:t>copie.</w:t>
            </w:r>
          </w:p>
          <w:p w14:paraId="7250C8F6" w14:textId="77777777" w:rsidR="00BD35D5" w:rsidRDefault="00000000">
            <w:pPr>
              <w:pStyle w:val="TableParagraph"/>
              <w:spacing w:before="1"/>
              <w:ind w:left="105" w:right="108"/>
              <w:rPr>
                <w:rFonts w:ascii="Calibri" w:hAnsi="Calibri"/>
                <w:sz w:val="20"/>
              </w:rPr>
            </w:pPr>
            <w:r>
              <w:rPr>
                <w:rFonts w:ascii="Calibri" w:hAnsi="Calibri"/>
                <w:sz w:val="20"/>
              </w:rPr>
              <w:t>În</w:t>
            </w:r>
            <w:r>
              <w:rPr>
                <w:rFonts w:ascii="Calibri" w:hAnsi="Calibri"/>
                <w:spacing w:val="-4"/>
                <w:sz w:val="20"/>
              </w:rPr>
              <w:t xml:space="preserve"> </w:t>
            </w:r>
            <w:r>
              <w:rPr>
                <w:rFonts w:ascii="Calibri" w:hAnsi="Calibri"/>
                <w:sz w:val="20"/>
              </w:rPr>
              <w:t>cazul</w:t>
            </w:r>
            <w:r>
              <w:rPr>
                <w:rFonts w:ascii="Calibri" w:hAnsi="Calibri"/>
                <w:spacing w:val="-2"/>
                <w:sz w:val="20"/>
              </w:rPr>
              <w:t xml:space="preserve"> </w:t>
            </w:r>
            <w:r>
              <w:rPr>
                <w:rFonts w:ascii="Calibri" w:hAnsi="Calibri"/>
                <w:sz w:val="20"/>
              </w:rPr>
              <w:t>contractului</w:t>
            </w:r>
            <w:r>
              <w:rPr>
                <w:rFonts w:ascii="Calibri" w:hAnsi="Calibri"/>
                <w:spacing w:val="-2"/>
                <w:sz w:val="20"/>
              </w:rPr>
              <w:t xml:space="preserve"> </w:t>
            </w:r>
            <w:r>
              <w:rPr>
                <w:rFonts w:ascii="Calibri" w:hAnsi="Calibri"/>
                <w:sz w:val="20"/>
              </w:rPr>
              <w:t>de</w:t>
            </w:r>
            <w:r>
              <w:rPr>
                <w:rFonts w:ascii="Calibri" w:hAnsi="Calibri"/>
                <w:spacing w:val="-4"/>
                <w:sz w:val="20"/>
              </w:rPr>
              <w:t xml:space="preserve"> </w:t>
            </w:r>
            <w:r>
              <w:rPr>
                <w:rFonts w:ascii="Calibri" w:hAnsi="Calibri"/>
                <w:sz w:val="20"/>
              </w:rPr>
              <w:t>concesiune</w:t>
            </w:r>
            <w:r>
              <w:rPr>
                <w:rFonts w:ascii="Calibri" w:hAnsi="Calibri"/>
                <w:spacing w:val="-3"/>
                <w:sz w:val="20"/>
              </w:rPr>
              <w:t xml:space="preserve"> </w:t>
            </w:r>
            <w:r>
              <w:rPr>
                <w:rFonts w:ascii="Calibri" w:hAnsi="Calibri"/>
                <w:sz w:val="20"/>
              </w:rPr>
              <w:t>pentru</w:t>
            </w:r>
            <w:r>
              <w:rPr>
                <w:rFonts w:ascii="Calibri" w:hAnsi="Calibri"/>
                <w:spacing w:val="-4"/>
                <w:sz w:val="20"/>
              </w:rPr>
              <w:t xml:space="preserve"> </w:t>
            </w:r>
            <w:r>
              <w:rPr>
                <w:rFonts w:ascii="Calibri" w:hAnsi="Calibri"/>
                <w:sz w:val="20"/>
              </w:rPr>
              <w:t>cladiri,</w:t>
            </w:r>
            <w:r>
              <w:rPr>
                <w:rFonts w:ascii="Calibri" w:hAnsi="Calibri"/>
                <w:spacing w:val="-1"/>
                <w:sz w:val="20"/>
              </w:rPr>
              <w:t xml:space="preserve"> </w:t>
            </w:r>
            <w:r>
              <w:rPr>
                <w:rFonts w:ascii="Calibri" w:hAnsi="Calibri"/>
                <w:sz w:val="20"/>
              </w:rPr>
              <w:t>acesta va</w:t>
            </w:r>
            <w:r>
              <w:rPr>
                <w:rFonts w:ascii="Calibri" w:hAnsi="Calibri"/>
                <w:spacing w:val="-8"/>
                <w:sz w:val="20"/>
              </w:rPr>
              <w:t xml:space="preserve"> </w:t>
            </w:r>
            <w:r>
              <w:rPr>
                <w:rFonts w:ascii="Calibri" w:hAnsi="Calibri"/>
                <w:sz w:val="20"/>
              </w:rPr>
              <w:t>fi</w:t>
            </w:r>
            <w:r>
              <w:rPr>
                <w:rFonts w:ascii="Calibri" w:hAnsi="Calibri"/>
                <w:spacing w:val="-2"/>
                <w:sz w:val="20"/>
              </w:rPr>
              <w:t xml:space="preserve"> </w:t>
            </w:r>
            <w:r>
              <w:rPr>
                <w:rFonts w:ascii="Calibri" w:hAnsi="Calibri"/>
                <w:sz w:val="20"/>
              </w:rPr>
              <w:t>însoțit</w:t>
            </w:r>
            <w:r>
              <w:rPr>
                <w:rFonts w:ascii="Calibri" w:hAnsi="Calibri"/>
                <w:spacing w:val="-4"/>
                <w:sz w:val="20"/>
              </w:rPr>
              <w:t xml:space="preserve"> </w:t>
            </w:r>
            <w:r>
              <w:rPr>
                <w:rFonts w:ascii="Calibri" w:hAnsi="Calibri"/>
                <w:sz w:val="20"/>
              </w:rPr>
              <w:t>de</w:t>
            </w:r>
            <w:r>
              <w:rPr>
                <w:rFonts w:ascii="Calibri" w:hAnsi="Calibri"/>
                <w:spacing w:val="-3"/>
                <w:sz w:val="20"/>
              </w:rPr>
              <w:t xml:space="preserve"> </w:t>
            </w:r>
            <w:r>
              <w:rPr>
                <w:rFonts w:ascii="Calibri" w:hAnsi="Calibri"/>
                <w:sz w:val="20"/>
              </w:rPr>
              <w:t>o adresă</w:t>
            </w:r>
            <w:r>
              <w:rPr>
                <w:rFonts w:ascii="Calibri" w:hAnsi="Calibri"/>
                <w:spacing w:val="-43"/>
                <w:sz w:val="20"/>
              </w:rPr>
              <w:t xml:space="preserve"> </w:t>
            </w:r>
            <w:r>
              <w:rPr>
                <w:rFonts w:ascii="Calibri" w:hAnsi="Calibri"/>
                <w:sz w:val="20"/>
              </w:rPr>
              <w:t>emisă</w:t>
            </w:r>
            <w:r>
              <w:rPr>
                <w:rFonts w:ascii="Calibri" w:hAnsi="Calibri"/>
                <w:spacing w:val="-4"/>
                <w:sz w:val="20"/>
              </w:rPr>
              <w:t xml:space="preserve"> </w:t>
            </w:r>
            <w:r>
              <w:rPr>
                <w:rFonts w:ascii="Calibri" w:hAnsi="Calibri"/>
                <w:sz w:val="20"/>
              </w:rPr>
              <w:t>de</w:t>
            </w:r>
            <w:r>
              <w:rPr>
                <w:rFonts w:ascii="Calibri" w:hAnsi="Calibri"/>
                <w:spacing w:val="-3"/>
                <w:sz w:val="20"/>
              </w:rPr>
              <w:t xml:space="preserve"> </w:t>
            </w:r>
            <w:r>
              <w:rPr>
                <w:rFonts w:ascii="Calibri" w:hAnsi="Calibri"/>
                <w:sz w:val="20"/>
              </w:rPr>
              <w:t>concedent</w:t>
            </w:r>
            <w:r>
              <w:rPr>
                <w:rFonts w:ascii="Calibri" w:hAnsi="Calibri"/>
                <w:spacing w:val="-3"/>
                <w:sz w:val="20"/>
              </w:rPr>
              <w:t xml:space="preserve"> </w:t>
            </w:r>
            <w:r>
              <w:rPr>
                <w:rFonts w:ascii="Calibri" w:hAnsi="Calibri"/>
                <w:sz w:val="20"/>
              </w:rPr>
              <w:t>care</w:t>
            </w:r>
            <w:r>
              <w:rPr>
                <w:rFonts w:ascii="Calibri" w:hAnsi="Calibri"/>
                <w:spacing w:val="-3"/>
                <w:sz w:val="20"/>
              </w:rPr>
              <w:t xml:space="preserve"> </w:t>
            </w:r>
            <w:r>
              <w:rPr>
                <w:rFonts w:ascii="Calibri" w:hAnsi="Calibri"/>
                <w:sz w:val="20"/>
              </w:rPr>
              <w:t>să</w:t>
            </w:r>
            <w:r>
              <w:rPr>
                <w:rFonts w:ascii="Calibri" w:hAnsi="Calibri"/>
                <w:spacing w:val="1"/>
                <w:sz w:val="20"/>
              </w:rPr>
              <w:t xml:space="preserve"> </w:t>
            </w:r>
            <w:r>
              <w:rPr>
                <w:rFonts w:ascii="Calibri" w:hAnsi="Calibri"/>
                <w:sz w:val="20"/>
              </w:rPr>
              <w:t>specifice</w:t>
            </w:r>
            <w:r>
              <w:rPr>
                <w:rFonts w:ascii="Calibri" w:hAnsi="Calibri"/>
                <w:spacing w:val="-2"/>
                <w:sz w:val="20"/>
              </w:rPr>
              <w:t xml:space="preserve"> </w:t>
            </w:r>
            <w:r>
              <w:rPr>
                <w:rFonts w:ascii="Calibri" w:hAnsi="Calibri"/>
                <w:sz w:val="20"/>
              </w:rPr>
              <w:t>dacă</w:t>
            </w:r>
            <w:r>
              <w:rPr>
                <w:rFonts w:ascii="Calibri" w:hAnsi="Calibri"/>
                <w:spacing w:val="1"/>
                <w:sz w:val="20"/>
              </w:rPr>
              <w:t xml:space="preserve"> </w:t>
            </w:r>
            <w:r>
              <w:rPr>
                <w:rFonts w:ascii="Calibri" w:hAnsi="Calibri"/>
                <w:sz w:val="20"/>
              </w:rPr>
              <w:t>pentru</w:t>
            </w:r>
            <w:r>
              <w:rPr>
                <w:rFonts w:ascii="Calibri" w:hAnsi="Calibri"/>
                <w:spacing w:val="-4"/>
                <w:sz w:val="20"/>
              </w:rPr>
              <w:t xml:space="preserve"> </w:t>
            </w:r>
            <w:r>
              <w:rPr>
                <w:rFonts w:ascii="Calibri" w:hAnsi="Calibri"/>
                <w:sz w:val="20"/>
              </w:rPr>
              <w:t>clădirea</w:t>
            </w:r>
            <w:r>
              <w:rPr>
                <w:rFonts w:ascii="Calibri" w:hAnsi="Calibri"/>
                <w:spacing w:val="-3"/>
                <w:sz w:val="20"/>
              </w:rPr>
              <w:t xml:space="preserve"> </w:t>
            </w:r>
            <w:r>
              <w:rPr>
                <w:rFonts w:ascii="Calibri" w:hAnsi="Calibri"/>
                <w:sz w:val="20"/>
              </w:rPr>
              <w:t>concesionată</w:t>
            </w:r>
            <w:r>
              <w:rPr>
                <w:rFonts w:ascii="Calibri" w:hAnsi="Calibri"/>
                <w:spacing w:val="-4"/>
                <w:sz w:val="20"/>
              </w:rPr>
              <w:t xml:space="preserve"> </w:t>
            </w:r>
            <w:r>
              <w:rPr>
                <w:rFonts w:ascii="Calibri" w:hAnsi="Calibri"/>
                <w:sz w:val="20"/>
              </w:rPr>
              <w:t>există</w:t>
            </w:r>
          </w:p>
          <w:p w14:paraId="203A7131" w14:textId="77777777" w:rsidR="00BD35D5" w:rsidRDefault="00000000">
            <w:pPr>
              <w:pStyle w:val="TableParagraph"/>
              <w:spacing w:before="1"/>
              <w:ind w:left="105" w:right="108"/>
              <w:rPr>
                <w:rFonts w:ascii="Calibri" w:hAnsi="Calibri"/>
                <w:sz w:val="20"/>
              </w:rPr>
            </w:pPr>
            <w:r>
              <w:rPr>
                <w:rFonts w:ascii="Calibri" w:hAnsi="Calibri"/>
                <w:sz w:val="20"/>
              </w:rPr>
              <w:t>solicitări</w:t>
            </w:r>
            <w:r>
              <w:rPr>
                <w:rFonts w:ascii="Calibri" w:hAnsi="Calibri"/>
                <w:spacing w:val="-4"/>
                <w:sz w:val="20"/>
              </w:rPr>
              <w:t xml:space="preserve"> </w:t>
            </w:r>
            <w:r>
              <w:rPr>
                <w:rFonts w:ascii="Calibri" w:hAnsi="Calibri"/>
                <w:sz w:val="20"/>
              </w:rPr>
              <w:t>privind</w:t>
            </w:r>
            <w:r>
              <w:rPr>
                <w:rFonts w:ascii="Calibri" w:hAnsi="Calibri"/>
                <w:spacing w:val="-5"/>
                <w:sz w:val="20"/>
              </w:rPr>
              <w:t xml:space="preserve"> </w:t>
            </w:r>
            <w:r>
              <w:rPr>
                <w:rFonts w:ascii="Calibri" w:hAnsi="Calibri"/>
                <w:sz w:val="20"/>
              </w:rPr>
              <w:t>retrocedarea.</w:t>
            </w:r>
            <w:r>
              <w:rPr>
                <w:rFonts w:ascii="Calibri" w:hAnsi="Calibri"/>
                <w:spacing w:val="-3"/>
                <w:sz w:val="20"/>
              </w:rPr>
              <w:t xml:space="preserve"> </w:t>
            </w:r>
            <w:r>
              <w:rPr>
                <w:rFonts w:ascii="Calibri" w:hAnsi="Calibri"/>
                <w:sz w:val="20"/>
              </w:rPr>
              <w:t>În</w:t>
            </w:r>
            <w:r>
              <w:rPr>
                <w:rFonts w:ascii="Calibri" w:hAnsi="Calibri"/>
                <w:spacing w:val="-5"/>
                <w:sz w:val="20"/>
              </w:rPr>
              <w:t xml:space="preserve"> </w:t>
            </w:r>
            <w:r>
              <w:rPr>
                <w:rFonts w:ascii="Calibri" w:hAnsi="Calibri"/>
                <w:sz w:val="20"/>
              </w:rPr>
              <w:t>cazul</w:t>
            </w:r>
            <w:r>
              <w:rPr>
                <w:rFonts w:ascii="Calibri" w:hAnsi="Calibri"/>
                <w:spacing w:val="-3"/>
                <w:sz w:val="20"/>
              </w:rPr>
              <w:t xml:space="preserve"> </w:t>
            </w:r>
            <w:r>
              <w:rPr>
                <w:rFonts w:ascii="Calibri" w:hAnsi="Calibri"/>
                <w:sz w:val="20"/>
              </w:rPr>
              <w:t>contractului</w:t>
            </w:r>
            <w:r>
              <w:rPr>
                <w:rFonts w:ascii="Calibri" w:hAnsi="Calibri"/>
                <w:spacing w:val="-3"/>
                <w:sz w:val="20"/>
              </w:rPr>
              <w:t xml:space="preserve"> </w:t>
            </w:r>
            <w:r>
              <w:rPr>
                <w:rFonts w:ascii="Calibri" w:hAnsi="Calibri"/>
                <w:sz w:val="20"/>
              </w:rPr>
              <w:t>de</w:t>
            </w:r>
            <w:r>
              <w:rPr>
                <w:rFonts w:ascii="Calibri" w:hAnsi="Calibri"/>
                <w:spacing w:val="-5"/>
                <w:sz w:val="20"/>
              </w:rPr>
              <w:t xml:space="preserve"> </w:t>
            </w:r>
            <w:r>
              <w:rPr>
                <w:rFonts w:ascii="Calibri" w:hAnsi="Calibri"/>
                <w:sz w:val="20"/>
              </w:rPr>
              <w:t>concesiune pentru</w:t>
            </w:r>
            <w:r>
              <w:rPr>
                <w:rFonts w:ascii="Calibri" w:hAnsi="Calibri"/>
                <w:spacing w:val="-5"/>
                <w:sz w:val="20"/>
              </w:rPr>
              <w:t xml:space="preserve"> </w:t>
            </w:r>
            <w:r>
              <w:rPr>
                <w:rFonts w:ascii="Calibri" w:hAnsi="Calibri"/>
                <w:sz w:val="20"/>
              </w:rPr>
              <w:t>terenuri,</w:t>
            </w:r>
            <w:r>
              <w:rPr>
                <w:rFonts w:ascii="Calibri" w:hAnsi="Calibri"/>
                <w:spacing w:val="-43"/>
                <w:sz w:val="20"/>
              </w:rPr>
              <w:t xml:space="preserve"> </w:t>
            </w:r>
            <w:r>
              <w:rPr>
                <w:rFonts w:ascii="Calibri" w:hAnsi="Calibri"/>
                <w:sz w:val="20"/>
              </w:rPr>
              <w:t>acesta va</w:t>
            </w:r>
            <w:r>
              <w:rPr>
                <w:rFonts w:ascii="Calibri" w:hAnsi="Calibri"/>
                <w:spacing w:val="-3"/>
                <w:sz w:val="20"/>
              </w:rPr>
              <w:t xml:space="preserve"> </w:t>
            </w:r>
            <w:r>
              <w:rPr>
                <w:rFonts w:ascii="Calibri" w:hAnsi="Calibri"/>
                <w:sz w:val="20"/>
              </w:rPr>
              <w:t>fi</w:t>
            </w:r>
            <w:r>
              <w:rPr>
                <w:rFonts w:ascii="Calibri" w:hAnsi="Calibri"/>
                <w:spacing w:val="-1"/>
                <w:sz w:val="20"/>
              </w:rPr>
              <w:t xml:space="preserve"> </w:t>
            </w:r>
            <w:r>
              <w:rPr>
                <w:rFonts w:ascii="Calibri" w:hAnsi="Calibri"/>
                <w:sz w:val="20"/>
              </w:rPr>
              <w:t>însoțit</w:t>
            </w:r>
            <w:r>
              <w:rPr>
                <w:rFonts w:ascii="Calibri" w:hAnsi="Calibri"/>
                <w:spacing w:val="-3"/>
                <w:sz w:val="20"/>
              </w:rPr>
              <w:t xml:space="preserve"> </w:t>
            </w:r>
            <w:r>
              <w:rPr>
                <w:rFonts w:ascii="Calibri" w:hAnsi="Calibri"/>
                <w:sz w:val="20"/>
              </w:rPr>
              <w:t>de</w:t>
            </w:r>
            <w:r>
              <w:rPr>
                <w:rFonts w:ascii="Calibri" w:hAnsi="Calibri"/>
                <w:spacing w:val="-3"/>
                <w:sz w:val="20"/>
              </w:rPr>
              <w:t xml:space="preserve"> </w:t>
            </w:r>
            <w:r>
              <w:rPr>
                <w:rFonts w:ascii="Calibri" w:hAnsi="Calibri"/>
                <w:sz w:val="20"/>
              </w:rPr>
              <w:t>o</w:t>
            </w:r>
            <w:r>
              <w:rPr>
                <w:rFonts w:ascii="Calibri" w:hAnsi="Calibri"/>
                <w:spacing w:val="1"/>
                <w:sz w:val="20"/>
              </w:rPr>
              <w:t xml:space="preserve"> </w:t>
            </w:r>
            <w:r>
              <w:rPr>
                <w:rFonts w:ascii="Calibri" w:hAnsi="Calibri"/>
                <w:sz w:val="20"/>
              </w:rPr>
              <w:t>adresă</w:t>
            </w:r>
            <w:r>
              <w:rPr>
                <w:rFonts w:ascii="Calibri" w:hAnsi="Calibri"/>
                <w:spacing w:val="-3"/>
                <w:sz w:val="20"/>
              </w:rPr>
              <w:t xml:space="preserve"> </w:t>
            </w:r>
            <w:r>
              <w:rPr>
                <w:rFonts w:ascii="Calibri" w:hAnsi="Calibri"/>
                <w:sz w:val="20"/>
              </w:rPr>
              <w:t>emisă</w:t>
            </w:r>
            <w:r>
              <w:rPr>
                <w:rFonts w:ascii="Calibri" w:hAnsi="Calibri"/>
                <w:spacing w:val="1"/>
                <w:sz w:val="20"/>
              </w:rPr>
              <w:t xml:space="preserve"> </w:t>
            </w:r>
            <w:r>
              <w:rPr>
                <w:rFonts w:ascii="Calibri" w:hAnsi="Calibri"/>
                <w:sz w:val="20"/>
              </w:rPr>
              <w:t>de</w:t>
            </w:r>
          </w:p>
          <w:p w14:paraId="7D1526F6" w14:textId="77777777" w:rsidR="00BD35D5" w:rsidRDefault="00000000">
            <w:pPr>
              <w:pStyle w:val="TableParagraph"/>
              <w:spacing w:line="241" w:lineRule="exact"/>
              <w:ind w:left="105"/>
              <w:rPr>
                <w:rFonts w:ascii="Calibri" w:hAnsi="Calibri"/>
                <w:sz w:val="20"/>
              </w:rPr>
            </w:pPr>
            <w:r>
              <w:rPr>
                <w:rFonts w:ascii="Calibri" w:hAnsi="Calibri"/>
                <w:sz w:val="20"/>
              </w:rPr>
              <w:t>concedent</w:t>
            </w:r>
            <w:r>
              <w:rPr>
                <w:rFonts w:ascii="Calibri" w:hAnsi="Calibri"/>
                <w:spacing w:val="-5"/>
                <w:sz w:val="20"/>
              </w:rPr>
              <w:t xml:space="preserve"> </w:t>
            </w:r>
            <w:r>
              <w:rPr>
                <w:rFonts w:ascii="Calibri" w:hAnsi="Calibri"/>
                <w:sz w:val="20"/>
              </w:rPr>
              <w:t>care</w:t>
            </w:r>
            <w:r>
              <w:rPr>
                <w:rFonts w:ascii="Calibri" w:hAnsi="Calibri"/>
                <w:spacing w:val="-3"/>
                <w:sz w:val="20"/>
              </w:rPr>
              <w:t xml:space="preserve"> </w:t>
            </w:r>
            <w:r>
              <w:rPr>
                <w:rFonts w:ascii="Calibri" w:hAnsi="Calibri"/>
                <w:sz w:val="20"/>
              </w:rPr>
              <w:t>să specifice:</w:t>
            </w:r>
          </w:p>
          <w:p w14:paraId="2F84941E" w14:textId="77777777" w:rsidR="00BD35D5" w:rsidRDefault="00000000">
            <w:pPr>
              <w:pStyle w:val="TableParagraph"/>
              <w:numPr>
                <w:ilvl w:val="0"/>
                <w:numId w:val="63"/>
              </w:numPr>
              <w:tabs>
                <w:tab w:val="left" w:pos="216"/>
              </w:tabs>
              <w:spacing w:before="1"/>
              <w:ind w:left="215"/>
              <w:rPr>
                <w:rFonts w:ascii="Calibri" w:hAnsi="Calibri"/>
                <w:sz w:val="20"/>
              </w:rPr>
            </w:pPr>
            <w:r>
              <w:rPr>
                <w:rFonts w:ascii="Calibri" w:hAnsi="Calibri"/>
                <w:sz w:val="20"/>
              </w:rPr>
              <w:t>suprafaţa</w:t>
            </w:r>
            <w:r>
              <w:rPr>
                <w:rFonts w:ascii="Calibri" w:hAnsi="Calibri"/>
                <w:spacing w:val="-5"/>
                <w:sz w:val="20"/>
              </w:rPr>
              <w:t xml:space="preserve"> </w:t>
            </w:r>
            <w:r>
              <w:rPr>
                <w:rFonts w:ascii="Calibri" w:hAnsi="Calibri"/>
                <w:sz w:val="20"/>
              </w:rPr>
              <w:t>concesionată</w:t>
            </w:r>
            <w:r>
              <w:rPr>
                <w:rFonts w:ascii="Calibri" w:hAnsi="Calibri"/>
                <w:spacing w:val="-5"/>
                <w:sz w:val="20"/>
              </w:rPr>
              <w:t xml:space="preserve"> </w:t>
            </w:r>
            <w:r>
              <w:rPr>
                <w:rFonts w:ascii="Calibri" w:hAnsi="Calibri"/>
                <w:sz w:val="20"/>
              </w:rPr>
              <w:t>la</w:t>
            </w:r>
            <w:r>
              <w:rPr>
                <w:rFonts w:ascii="Calibri" w:hAnsi="Calibri"/>
                <w:spacing w:val="-5"/>
                <w:sz w:val="20"/>
              </w:rPr>
              <w:t xml:space="preserve"> </w:t>
            </w:r>
            <w:r>
              <w:rPr>
                <w:rFonts w:ascii="Calibri" w:hAnsi="Calibri"/>
                <w:sz w:val="20"/>
              </w:rPr>
              <w:t>zi</w:t>
            </w:r>
            <w:r>
              <w:rPr>
                <w:rFonts w:ascii="Calibri" w:hAnsi="Calibri"/>
                <w:spacing w:val="5"/>
                <w:sz w:val="20"/>
              </w:rPr>
              <w:t xml:space="preserve"> </w:t>
            </w:r>
            <w:r>
              <w:rPr>
                <w:rFonts w:ascii="Calibri" w:hAnsi="Calibri"/>
                <w:sz w:val="20"/>
              </w:rPr>
              <w:t>-</w:t>
            </w:r>
            <w:r>
              <w:rPr>
                <w:rFonts w:ascii="Calibri" w:hAnsi="Calibri"/>
                <w:spacing w:val="-3"/>
                <w:sz w:val="20"/>
              </w:rPr>
              <w:t xml:space="preserve"> </w:t>
            </w:r>
            <w:r>
              <w:rPr>
                <w:rFonts w:ascii="Calibri" w:hAnsi="Calibri"/>
                <w:sz w:val="20"/>
              </w:rPr>
              <w:t>dacă pentru</w:t>
            </w:r>
            <w:r>
              <w:rPr>
                <w:rFonts w:ascii="Calibri" w:hAnsi="Calibri"/>
                <w:spacing w:val="-5"/>
                <w:sz w:val="20"/>
              </w:rPr>
              <w:t xml:space="preserve"> </w:t>
            </w:r>
            <w:r>
              <w:rPr>
                <w:rFonts w:ascii="Calibri" w:hAnsi="Calibri"/>
                <w:sz w:val="20"/>
              </w:rPr>
              <w:t>suprafaţa</w:t>
            </w:r>
            <w:r>
              <w:rPr>
                <w:rFonts w:ascii="Calibri" w:hAnsi="Calibri"/>
                <w:spacing w:val="-5"/>
                <w:sz w:val="20"/>
              </w:rPr>
              <w:t xml:space="preserve"> </w:t>
            </w:r>
            <w:r>
              <w:rPr>
                <w:rFonts w:ascii="Calibri" w:hAnsi="Calibri"/>
                <w:sz w:val="20"/>
              </w:rPr>
              <w:t>concesionată</w:t>
            </w:r>
            <w:r>
              <w:rPr>
                <w:rFonts w:ascii="Calibri" w:hAnsi="Calibri"/>
                <w:spacing w:val="-4"/>
                <w:sz w:val="20"/>
              </w:rPr>
              <w:t xml:space="preserve"> </w:t>
            </w:r>
            <w:r>
              <w:rPr>
                <w:rFonts w:ascii="Calibri" w:hAnsi="Calibri"/>
                <w:sz w:val="20"/>
              </w:rPr>
              <w:t>există</w:t>
            </w:r>
          </w:p>
          <w:p w14:paraId="0C331A58" w14:textId="77777777" w:rsidR="00BD35D5" w:rsidRDefault="00000000">
            <w:pPr>
              <w:pStyle w:val="TableParagraph"/>
              <w:spacing w:before="1"/>
              <w:ind w:left="105" w:right="94"/>
              <w:rPr>
                <w:rFonts w:ascii="Calibri" w:hAnsi="Calibri"/>
                <w:sz w:val="20"/>
              </w:rPr>
            </w:pPr>
            <w:r>
              <w:rPr>
                <w:rFonts w:ascii="Calibri" w:hAnsi="Calibri"/>
                <w:sz w:val="20"/>
              </w:rPr>
              <w:t>solicitări privind retrocedarea sau diminuarea şi dacă da, să se menţioneze care este</w:t>
            </w:r>
            <w:r>
              <w:rPr>
                <w:rFonts w:ascii="Calibri" w:hAnsi="Calibri"/>
                <w:spacing w:val="-44"/>
                <w:sz w:val="20"/>
              </w:rPr>
              <w:t xml:space="preserve"> </w:t>
            </w:r>
            <w:r>
              <w:rPr>
                <w:rFonts w:ascii="Calibri" w:hAnsi="Calibri"/>
                <w:sz w:val="20"/>
              </w:rPr>
              <w:t>suprafaţa supusă</w:t>
            </w:r>
            <w:r>
              <w:rPr>
                <w:rFonts w:ascii="Calibri" w:hAnsi="Calibri"/>
                <w:spacing w:val="-3"/>
                <w:sz w:val="20"/>
              </w:rPr>
              <w:t xml:space="preserve"> </w:t>
            </w:r>
            <w:r>
              <w:rPr>
                <w:rFonts w:ascii="Calibri" w:hAnsi="Calibri"/>
                <w:sz w:val="20"/>
              </w:rPr>
              <w:t>acestui</w:t>
            </w:r>
            <w:r>
              <w:rPr>
                <w:rFonts w:ascii="Calibri" w:hAnsi="Calibri"/>
                <w:spacing w:val="-2"/>
                <w:sz w:val="20"/>
              </w:rPr>
              <w:t xml:space="preserve"> </w:t>
            </w:r>
            <w:r>
              <w:rPr>
                <w:rFonts w:ascii="Calibri" w:hAnsi="Calibri"/>
                <w:sz w:val="20"/>
              </w:rPr>
              <w:t>proces;</w:t>
            </w:r>
          </w:p>
          <w:p w14:paraId="1F865479" w14:textId="77777777" w:rsidR="00BD35D5" w:rsidRDefault="00000000">
            <w:pPr>
              <w:pStyle w:val="TableParagraph"/>
              <w:numPr>
                <w:ilvl w:val="0"/>
                <w:numId w:val="63"/>
              </w:numPr>
              <w:tabs>
                <w:tab w:val="left" w:pos="216"/>
              </w:tabs>
              <w:spacing w:before="1"/>
              <w:ind w:left="215"/>
              <w:rPr>
                <w:rFonts w:ascii="Calibri" w:hAnsi="Calibri"/>
                <w:sz w:val="20"/>
              </w:rPr>
            </w:pPr>
            <w:r>
              <w:rPr>
                <w:rFonts w:ascii="Calibri" w:hAnsi="Calibri"/>
                <w:sz w:val="20"/>
              </w:rPr>
              <w:t>situaţia</w:t>
            </w:r>
            <w:r>
              <w:rPr>
                <w:rFonts w:ascii="Calibri" w:hAnsi="Calibri"/>
                <w:spacing w:val="-2"/>
                <w:sz w:val="20"/>
              </w:rPr>
              <w:t xml:space="preserve"> </w:t>
            </w:r>
            <w:r>
              <w:rPr>
                <w:rFonts w:ascii="Calibri" w:hAnsi="Calibri"/>
                <w:sz w:val="20"/>
              </w:rPr>
              <w:t>privind</w:t>
            </w:r>
            <w:r>
              <w:rPr>
                <w:rFonts w:ascii="Calibri" w:hAnsi="Calibri"/>
                <w:spacing w:val="-6"/>
                <w:sz w:val="20"/>
              </w:rPr>
              <w:t xml:space="preserve"> </w:t>
            </w:r>
            <w:r>
              <w:rPr>
                <w:rFonts w:ascii="Calibri" w:hAnsi="Calibri"/>
                <w:sz w:val="20"/>
              </w:rPr>
              <w:t>respectarea</w:t>
            </w:r>
            <w:r>
              <w:rPr>
                <w:rFonts w:ascii="Calibri" w:hAnsi="Calibri"/>
                <w:spacing w:val="-5"/>
                <w:sz w:val="20"/>
              </w:rPr>
              <w:t xml:space="preserve"> </w:t>
            </w:r>
            <w:r>
              <w:rPr>
                <w:rFonts w:ascii="Calibri" w:hAnsi="Calibri"/>
                <w:sz w:val="20"/>
              </w:rPr>
              <w:t>clauzelor</w:t>
            </w:r>
            <w:r>
              <w:rPr>
                <w:rFonts w:ascii="Calibri" w:hAnsi="Calibri"/>
                <w:spacing w:val="-4"/>
                <w:sz w:val="20"/>
              </w:rPr>
              <w:t xml:space="preserve"> </w:t>
            </w:r>
            <w:r>
              <w:rPr>
                <w:rFonts w:ascii="Calibri" w:hAnsi="Calibri"/>
                <w:sz w:val="20"/>
              </w:rPr>
              <w:t>contractuale,</w:t>
            </w:r>
            <w:r>
              <w:rPr>
                <w:rFonts w:ascii="Calibri" w:hAnsi="Calibri"/>
                <w:spacing w:val="-3"/>
                <w:sz w:val="20"/>
              </w:rPr>
              <w:t xml:space="preserve"> </w:t>
            </w:r>
            <w:r>
              <w:rPr>
                <w:rFonts w:ascii="Calibri" w:hAnsi="Calibri"/>
                <w:sz w:val="20"/>
              </w:rPr>
              <w:t>dacă</w:t>
            </w:r>
            <w:r>
              <w:rPr>
                <w:rFonts w:ascii="Calibri" w:hAnsi="Calibri"/>
                <w:spacing w:val="-5"/>
                <w:sz w:val="20"/>
              </w:rPr>
              <w:t xml:space="preserve"> </w:t>
            </w:r>
            <w:r>
              <w:rPr>
                <w:rFonts w:ascii="Calibri" w:hAnsi="Calibri"/>
                <w:sz w:val="20"/>
              </w:rPr>
              <w:t>este</w:t>
            </w:r>
            <w:r>
              <w:rPr>
                <w:rFonts w:ascii="Calibri" w:hAnsi="Calibri"/>
                <w:spacing w:val="-1"/>
                <w:sz w:val="20"/>
              </w:rPr>
              <w:t xml:space="preserve"> </w:t>
            </w:r>
            <w:r>
              <w:rPr>
                <w:rFonts w:ascii="Calibri" w:hAnsi="Calibri"/>
                <w:sz w:val="20"/>
              </w:rPr>
              <w:t>în</w:t>
            </w:r>
            <w:r>
              <w:rPr>
                <w:rFonts w:ascii="Calibri" w:hAnsi="Calibri"/>
                <w:spacing w:val="-6"/>
                <w:sz w:val="20"/>
              </w:rPr>
              <w:t xml:space="preserve"> </w:t>
            </w:r>
            <w:r>
              <w:rPr>
                <w:rFonts w:ascii="Calibri" w:hAnsi="Calibri"/>
                <w:sz w:val="20"/>
              </w:rPr>
              <w:t>graficul</w:t>
            </w:r>
            <w:r>
              <w:rPr>
                <w:rFonts w:ascii="Calibri" w:hAnsi="Calibri"/>
                <w:spacing w:val="1"/>
                <w:sz w:val="20"/>
              </w:rPr>
              <w:t xml:space="preserve"> </w:t>
            </w:r>
            <w:r>
              <w:rPr>
                <w:rFonts w:ascii="Calibri" w:hAnsi="Calibri"/>
                <w:sz w:val="20"/>
              </w:rPr>
              <w:t>de</w:t>
            </w:r>
          </w:p>
          <w:p w14:paraId="7F6369C3" w14:textId="77777777" w:rsidR="00BD35D5" w:rsidRDefault="00000000">
            <w:pPr>
              <w:pStyle w:val="TableParagraph"/>
              <w:spacing w:before="1"/>
              <w:ind w:left="105"/>
              <w:rPr>
                <w:rFonts w:ascii="Calibri" w:hAnsi="Calibri"/>
                <w:sz w:val="20"/>
              </w:rPr>
            </w:pPr>
            <w:r>
              <w:rPr>
                <w:rFonts w:ascii="Calibri" w:hAnsi="Calibri"/>
                <w:sz w:val="20"/>
              </w:rPr>
              <w:t>realizare</w:t>
            </w:r>
            <w:r>
              <w:rPr>
                <w:rFonts w:ascii="Calibri" w:hAnsi="Calibri"/>
                <w:spacing w:val="-3"/>
                <w:sz w:val="20"/>
              </w:rPr>
              <w:t xml:space="preserve"> </w:t>
            </w:r>
            <w:r>
              <w:rPr>
                <w:rFonts w:ascii="Calibri" w:hAnsi="Calibri"/>
                <w:sz w:val="20"/>
              </w:rPr>
              <w:t>a</w:t>
            </w:r>
            <w:r>
              <w:rPr>
                <w:rFonts w:ascii="Calibri" w:hAnsi="Calibri"/>
                <w:spacing w:val="-3"/>
                <w:sz w:val="20"/>
              </w:rPr>
              <w:t xml:space="preserve"> </w:t>
            </w:r>
            <w:r>
              <w:rPr>
                <w:rFonts w:ascii="Calibri" w:hAnsi="Calibri"/>
                <w:sz w:val="20"/>
              </w:rPr>
              <w:t>investiţiilor</w:t>
            </w:r>
            <w:r>
              <w:rPr>
                <w:rFonts w:ascii="Calibri" w:hAnsi="Calibri"/>
                <w:spacing w:val="-2"/>
                <w:sz w:val="20"/>
              </w:rPr>
              <w:t xml:space="preserve"> </w:t>
            </w:r>
            <w:r>
              <w:rPr>
                <w:rFonts w:ascii="Calibri" w:hAnsi="Calibri"/>
                <w:sz w:val="20"/>
              </w:rPr>
              <w:t>prevăzute</w:t>
            </w:r>
            <w:r>
              <w:rPr>
                <w:rFonts w:ascii="Calibri" w:hAnsi="Calibri"/>
                <w:spacing w:val="-4"/>
                <w:sz w:val="20"/>
              </w:rPr>
              <w:t xml:space="preserve"> </w:t>
            </w:r>
            <w:r>
              <w:rPr>
                <w:rFonts w:ascii="Calibri" w:hAnsi="Calibri"/>
                <w:sz w:val="20"/>
              </w:rPr>
              <w:t>în</w:t>
            </w:r>
            <w:r>
              <w:rPr>
                <w:rFonts w:ascii="Calibri" w:hAnsi="Calibri"/>
                <w:spacing w:val="-3"/>
                <w:sz w:val="20"/>
              </w:rPr>
              <w:t xml:space="preserve"> </w:t>
            </w:r>
            <w:r>
              <w:rPr>
                <w:rFonts w:ascii="Calibri" w:hAnsi="Calibri"/>
                <w:sz w:val="20"/>
              </w:rPr>
              <w:t>contract,</w:t>
            </w:r>
            <w:r>
              <w:rPr>
                <w:rFonts w:ascii="Calibri" w:hAnsi="Calibri"/>
                <w:spacing w:val="-1"/>
                <w:sz w:val="20"/>
              </w:rPr>
              <w:t xml:space="preserve"> </w:t>
            </w:r>
            <w:r>
              <w:rPr>
                <w:rFonts w:ascii="Calibri" w:hAnsi="Calibri"/>
                <w:sz w:val="20"/>
              </w:rPr>
              <w:t>dacă</w:t>
            </w:r>
            <w:r>
              <w:rPr>
                <w:rFonts w:ascii="Calibri" w:hAnsi="Calibri"/>
                <w:spacing w:val="-3"/>
                <w:sz w:val="20"/>
              </w:rPr>
              <w:t xml:space="preserve"> </w:t>
            </w:r>
            <w:r>
              <w:rPr>
                <w:rFonts w:ascii="Calibri" w:hAnsi="Calibri"/>
                <w:sz w:val="20"/>
              </w:rPr>
              <w:t>concesionarul</w:t>
            </w:r>
            <w:r>
              <w:rPr>
                <w:rFonts w:ascii="Calibri" w:hAnsi="Calibri"/>
                <w:spacing w:val="-2"/>
                <w:sz w:val="20"/>
              </w:rPr>
              <w:t xml:space="preserve"> </w:t>
            </w:r>
            <w:r>
              <w:rPr>
                <w:rFonts w:ascii="Calibri" w:hAnsi="Calibri"/>
                <w:sz w:val="20"/>
              </w:rPr>
              <w:t>şi-a</w:t>
            </w:r>
            <w:r>
              <w:rPr>
                <w:rFonts w:ascii="Calibri" w:hAnsi="Calibri"/>
                <w:spacing w:val="-3"/>
                <w:sz w:val="20"/>
              </w:rPr>
              <w:t xml:space="preserve"> </w:t>
            </w:r>
            <w:r>
              <w:rPr>
                <w:rFonts w:ascii="Calibri" w:hAnsi="Calibri"/>
                <w:sz w:val="20"/>
              </w:rPr>
              <w:t>respectat</w:t>
            </w:r>
          </w:p>
          <w:p w14:paraId="23DD6CCE" w14:textId="77777777" w:rsidR="00BD35D5" w:rsidRDefault="00000000">
            <w:pPr>
              <w:pStyle w:val="TableParagraph"/>
              <w:spacing w:before="1" w:line="242" w:lineRule="exact"/>
              <w:ind w:left="105"/>
              <w:rPr>
                <w:rFonts w:ascii="Calibri" w:hAnsi="Calibri"/>
                <w:sz w:val="20"/>
              </w:rPr>
            </w:pPr>
            <w:r>
              <w:rPr>
                <w:rFonts w:ascii="Calibri" w:hAnsi="Calibri"/>
                <w:sz w:val="20"/>
              </w:rPr>
              <w:t>graficul</w:t>
            </w:r>
            <w:r>
              <w:rPr>
                <w:rFonts w:ascii="Calibri" w:hAnsi="Calibri"/>
                <w:spacing w:val="2"/>
                <w:sz w:val="20"/>
              </w:rPr>
              <w:t xml:space="preserve"> </w:t>
            </w:r>
            <w:r>
              <w:rPr>
                <w:rFonts w:ascii="Calibri" w:hAnsi="Calibri"/>
                <w:sz w:val="20"/>
              </w:rPr>
              <w:t>de</w:t>
            </w:r>
            <w:r>
              <w:rPr>
                <w:rFonts w:ascii="Calibri" w:hAnsi="Calibri"/>
                <w:spacing w:val="1"/>
                <w:sz w:val="20"/>
              </w:rPr>
              <w:t xml:space="preserve"> </w:t>
            </w:r>
            <w:r>
              <w:rPr>
                <w:rFonts w:ascii="Calibri" w:hAnsi="Calibri"/>
                <w:sz w:val="20"/>
              </w:rPr>
              <w:t>plată</w:t>
            </w:r>
            <w:r>
              <w:rPr>
                <w:rFonts w:ascii="Calibri" w:hAnsi="Calibri"/>
                <w:spacing w:val="-1"/>
                <w:sz w:val="20"/>
              </w:rPr>
              <w:t xml:space="preserve"> </w:t>
            </w:r>
            <w:r>
              <w:rPr>
                <w:rFonts w:ascii="Calibri" w:hAnsi="Calibri"/>
                <w:sz w:val="20"/>
              </w:rPr>
              <w:t>a</w:t>
            </w:r>
            <w:r>
              <w:rPr>
                <w:rFonts w:ascii="Calibri" w:hAnsi="Calibri"/>
                <w:spacing w:val="-5"/>
                <w:sz w:val="20"/>
              </w:rPr>
              <w:t xml:space="preserve"> </w:t>
            </w:r>
            <w:r>
              <w:rPr>
                <w:rFonts w:ascii="Calibri" w:hAnsi="Calibri"/>
                <w:sz w:val="20"/>
              </w:rPr>
              <w:t>redevenţei</w:t>
            </w:r>
            <w:r>
              <w:rPr>
                <w:rFonts w:ascii="Calibri" w:hAnsi="Calibri"/>
                <w:spacing w:val="-3"/>
                <w:sz w:val="20"/>
              </w:rPr>
              <w:t xml:space="preserve"> </w:t>
            </w:r>
            <w:r>
              <w:rPr>
                <w:rFonts w:ascii="Calibri" w:hAnsi="Calibri"/>
                <w:sz w:val="20"/>
              </w:rPr>
              <w:t>şi</w:t>
            </w:r>
            <w:r>
              <w:rPr>
                <w:rFonts w:ascii="Calibri" w:hAnsi="Calibri"/>
                <w:spacing w:val="-3"/>
                <w:sz w:val="20"/>
              </w:rPr>
              <w:t xml:space="preserve"> </w:t>
            </w:r>
            <w:r>
              <w:rPr>
                <w:rFonts w:ascii="Calibri" w:hAnsi="Calibri"/>
                <w:sz w:val="20"/>
              </w:rPr>
              <w:t>alte</w:t>
            </w:r>
            <w:r>
              <w:rPr>
                <w:rFonts w:ascii="Calibri" w:hAnsi="Calibri"/>
                <w:spacing w:val="-3"/>
                <w:sz w:val="20"/>
              </w:rPr>
              <w:t xml:space="preserve"> </w:t>
            </w:r>
            <w:r>
              <w:rPr>
                <w:rFonts w:ascii="Calibri" w:hAnsi="Calibri"/>
                <w:sz w:val="20"/>
              </w:rPr>
              <w:t>clauze.</w:t>
            </w:r>
          </w:p>
          <w:p w14:paraId="00A3E432" w14:textId="77777777" w:rsidR="00BD35D5" w:rsidRDefault="00000000">
            <w:pPr>
              <w:pStyle w:val="TableParagraph"/>
              <w:ind w:left="105" w:right="108"/>
              <w:rPr>
                <w:rFonts w:ascii="Calibri" w:hAnsi="Calibri"/>
                <w:sz w:val="20"/>
              </w:rPr>
            </w:pPr>
            <w:r>
              <w:rPr>
                <w:rFonts w:ascii="Calibri" w:hAnsi="Calibri"/>
                <w:sz w:val="20"/>
              </w:rPr>
              <w:t>Contract</w:t>
            </w:r>
            <w:r>
              <w:rPr>
                <w:rFonts w:ascii="Calibri" w:hAnsi="Calibri"/>
                <w:spacing w:val="-4"/>
                <w:sz w:val="20"/>
              </w:rPr>
              <w:t xml:space="preserve"> </w:t>
            </w:r>
            <w:r>
              <w:rPr>
                <w:rFonts w:ascii="Calibri" w:hAnsi="Calibri"/>
                <w:sz w:val="20"/>
              </w:rPr>
              <w:t>de</w:t>
            </w:r>
            <w:r>
              <w:rPr>
                <w:rFonts w:ascii="Calibri" w:hAnsi="Calibri"/>
                <w:spacing w:val="1"/>
                <w:sz w:val="20"/>
              </w:rPr>
              <w:t xml:space="preserve"> </w:t>
            </w:r>
            <w:r>
              <w:rPr>
                <w:rFonts w:ascii="Calibri" w:hAnsi="Calibri"/>
                <w:sz w:val="20"/>
              </w:rPr>
              <w:t>superficie</w:t>
            </w:r>
            <w:r>
              <w:rPr>
                <w:rFonts w:ascii="Calibri" w:hAnsi="Calibri"/>
                <w:spacing w:val="-2"/>
                <w:sz w:val="20"/>
              </w:rPr>
              <w:t xml:space="preserve"> </w:t>
            </w:r>
            <w:r>
              <w:rPr>
                <w:rFonts w:ascii="Calibri" w:hAnsi="Calibri"/>
                <w:sz w:val="20"/>
              </w:rPr>
              <w:t>care</w:t>
            </w:r>
            <w:r>
              <w:rPr>
                <w:rFonts w:ascii="Calibri" w:hAnsi="Calibri"/>
                <w:spacing w:val="2"/>
                <w:sz w:val="20"/>
              </w:rPr>
              <w:t xml:space="preserve"> </w:t>
            </w:r>
            <w:r>
              <w:rPr>
                <w:rFonts w:ascii="Calibri" w:hAnsi="Calibri"/>
                <w:sz w:val="20"/>
              </w:rPr>
              <w:t>acoperă o</w:t>
            </w:r>
            <w:r>
              <w:rPr>
                <w:rFonts w:ascii="Calibri" w:hAnsi="Calibri"/>
                <w:spacing w:val="-3"/>
                <w:sz w:val="20"/>
              </w:rPr>
              <w:t xml:space="preserve"> </w:t>
            </w:r>
            <w:r>
              <w:rPr>
                <w:rFonts w:ascii="Calibri" w:hAnsi="Calibri"/>
                <w:sz w:val="20"/>
              </w:rPr>
              <w:t>perioadă</w:t>
            </w:r>
            <w:r>
              <w:rPr>
                <w:rFonts w:ascii="Calibri" w:hAnsi="Calibri"/>
                <w:spacing w:val="-4"/>
                <w:sz w:val="20"/>
              </w:rPr>
              <w:t xml:space="preserve"> </w:t>
            </w:r>
            <w:r>
              <w:rPr>
                <w:rFonts w:ascii="Calibri" w:hAnsi="Calibri"/>
                <w:sz w:val="20"/>
              </w:rPr>
              <w:t>de</w:t>
            </w:r>
            <w:r>
              <w:rPr>
                <w:rFonts w:ascii="Calibri" w:hAnsi="Calibri"/>
                <w:spacing w:val="-3"/>
                <w:sz w:val="20"/>
              </w:rPr>
              <w:t xml:space="preserve"> </w:t>
            </w:r>
            <w:r>
              <w:rPr>
                <w:rFonts w:ascii="Calibri" w:hAnsi="Calibri"/>
                <w:sz w:val="20"/>
              </w:rPr>
              <w:t>cel</w:t>
            </w:r>
            <w:r>
              <w:rPr>
                <w:rFonts w:ascii="Calibri" w:hAnsi="Calibri"/>
                <w:spacing w:val="-2"/>
                <w:sz w:val="20"/>
              </w:rPr>
              <w:t xml:space="preserve"> </w:t>
            </w:r>
            <w:r>
              <w:rPr>
                <w:rFonts w:ascii="Calibri" w:hAnsi="Calibri"/>
                <w:sz w:val="20"/>
              </w:rPr>
              <w:t>puțin</w:t>
            </w:r>
            <w:r>
              <w:rPr>
                <w:rFonts w:ascii="Calibri" w:hAnsi="Calibri"/>
                <w:spacing w:val="-9"/>
                <w:sz w:val="20"/>
              </w:rPr>
              <w:t xml:space="preserve"> </w:t>
            </w:r>
            <w:r>
              <w:rPr>
                <w:rFonts w:ascii="Calibri" w:hAnsi="Calibri"/>
                <w:sz w:val="20"/>
              </w:rPr>
              <w:t>10</w:t>
            </w:r>
            <w:r>
              <w:rPr>
                <w:rFonts w:ascii="Calibri" w:hAnsi="Calibri"/>
                <w:spacing w:val="1"/>
                <w:sz w:val="20"/>
              </w:rPr>
              <w:t xml:space="preserve"> </w:t>
            </w:r>
            <w:r>
              <w:rPr>
                <w:rFonts w:ascii="Calibri" w:hAnsi="Calibri"/>
                <w:sz w:val="20"/>
              </w:rPr>
              <w:t>ani</w:t>
            </w:r>
            <w:r>
              <w:rPr>
                <w:rFonts w:ascii="Calibri" w:hAnsi="Calibri"/>
                <w:spacing w:val="-2"/>
                <w:sz w:val="20"/>
              </w:rPr>
              <w:t xml:space="preserve"> </w:t>
            </w:r>
            <w:r>
              <w:rPr>
                <w:rFonts w:ascii="Calibri" w:hAnsi="Calibri"/>
                <w:sz w:val="20"/>
              </w:rPr>
              <w:t>începând</w:t>
            </w:r>
            <w:r>
              <w:rPr>
                <w:rFonts w:ascii="Calibri" w:hAnsi="Calibri"/>
                <w:spacing w:val="-3"/>
                <w:sz w:val="20"/>
              </w:rPr>
              <w:t xml:space="preserve"> </w:t>
            </w:r>
            <w:r>
              <w:rPr>
                <w:rFonts w:ascii="Calibri" w:hAnsi="Calibri"/>
                <w:sz w:val="20"/>
              </w:rPr>
              <w:t>cu</w:t>
            </w:r>
            <w:r>
              <w:rPr>
                <w:rFonts w:ascii="Calibri" w:hAnsi="Calibri"/>
                <w:spacing w:val="-4"/>
                <w:sz w:val="20"/>
              </w:rPr>
              <w:t xml:space="preserve"> </w:t>
            </w:r>
            <w:r>
              <w:rPr>
                <w:rFonts w:ascii="Calibri" w:hAnsi="Calibri"/>
                <w:sz w:val="20"/>
              </w:rPr>
              <w:t>anul</w:t>
            </w:r>
            <w:r>
              <w:rPr>
                <w:rFonts w:ascii="Calibri" w:hAnsi="Calibri"/>
                <w:spacing w:val="-42"/>
                <w:sz w:val="20"/>
              </w:rPr>
              <w:t xml:space="preserve"> </w:t>
            </w:r>
            <w:r>
              <w:rPr>
                <w:rFonts w:ascii="Calibri" w:hAnsi="Calibri"/>
                <w:sz w:val="20"/>
              </w:rPr>
              <w:t>depunerii</w:t>
            </w:r>
            <w:r>
              <w:rPr>
                <w:rFonts w:ascii="Calibri" w:hAnsi="Calibri"/>
                <w:spacing w:val="-2"/>
                <w:sz w:val="20"/>
              </w:rPr>
              <w:t xml:space="preserve"> </w:t>
            </w:r>
            <w:r>
              <w:rPr>
                <w:rFonts w:ascii="Calibri" w:hAnsi="Calibri"/>
                <w:sz w:val="20"/>
              </w:rPr>
              <w:t>cererii</w:t>
            </w:r>
            <w:r>
              <w:rPr>
                <w:rFonts w:ascii="Calibri" w:hAnsi="Calibri"/>
                <w:spacing w:val="4"/>
                <w:sz w:val="20"/>
              </w:rPr>
              <w:t xml:space="preserve"> </w:t>
            </w:r>
            <w:r>
              <w:rPr>
                <w:rFonts w:ascii="Calibri" w:hAnsi="Calibri"/>
                <w:sz w:val="20"/>
              </w:rPr>
              <w:t>de</w:t>
            </w:r>
            <w:r>
              <w:rPr>
                <w:rFonts w:ascii="Calibri" w:hAnsi="Calibri"/>
                <w:spacing w:val="-3"/>
                <w:sz w:val="20"/>
              </w:rPr>
              <w:t xml:space="preserve"> </w:t>
            </w:r>
            <w:r>
              <w:rPr>
                <w:rFonts w:ascii="Calibri" w:hAnsi="Calibri"/>
                <w:sz w:val="20"/>
              </w:rPr>
              <w:t>finanţare,</w:t>
            </w:r>
            <w:r>
              <w:rPr>
                <w:rFonts w:ascii="Calibri" w:hAnsi="Calibri"/>
                <w:spacing w:val="-4"/>
                <w:sz w:val="20"/>
              </w:rPr>
              <w:t xml:space="preserve"> </w:t>
            </w:r>
            <w:r>
              <w:rPr>
                <w:rFonts w:ascii="Calibri" w:hAnsi="Calibri"/>
                <w:sz w:val="20"/>
              </w:rPr>
              <w:t>corespunzătoare</w:t>
            </w:r>
            <w:r>
              <w:rPr>
                <w:rFonts w:ascii="Calibri" w:hAnsi="Calibri"/>
                <w:spacing w:val="-3"/>
                <w:sz w:val="20"/>
              </w:rPr>
              <w:t xml:space="preserve"> </w:t>
            </w:r>
            <w:r>
              <w:rPr>
                <w:rFonts w:ascii="Calibri" w:hAnsi="Calibri"/>
                <w:sz w:val="20"/>
              </w:rPr>
              <w:t>asigurării</w:t>
            </w:r>
          </w:p>
          <w:p w14:paraId="2A75FEF9" w14:textId="77777777" w:rsidR="00BD35D5" w:rsidRDefault="00000000">
            <w:pPr>
              <w:pStyle w:val="TableParagraph"/>
              <w:spacing w:line="240" w:lineRule="atLeast"/>
              <w:ind w:left="105" w:right="108"/>
              <w:rPr>
                <w:rFonts w:ascii="Calibri" w:hAnsi="Calibri"/>
                <w:sz w:val="20"/>
              </w:rPr>
            </w:pPr>
            <w:r>
              <w:rPr>
                <w:rFonts w:ascii="Calibri" w:hAnsi="Calibri"/>
                <w:sz w:val="20"/>
              </w:rPr>
              <w:t>sustenabilității</w:t>
            </w:r>
            <w:r>
              <w:rPr>
                <w:rFonts w:ascii="Calibri" w:hAnsi="Calibri"/>
                <w:spacing w:val="-4"/>
                <w:sz w:val="20"/>
              </w:rPr>
              <w:t xml:space="preserve"> </w:t>
            </w:r>
            <w:r>
              <w:rPr>
                <w:rFonts w:ascii="Calibri" w:hAnsi="Calibri"/>
                <w:sz w:val="20"/>
              </w:rPr>
              <w:t>investiției</w:t>
            </w:r>
            <w:r>
              <w:rPr>
                <w:rFonts w:ascii="Calibri" w:hAnsi="Calibri"/>
                <w:spacing w:val="-3"/>
                <w:sz w:val="20"/>
              </w:rPr>
              <w:t xml:space="preserve"> </w:t>
            </w:r>
            <w:r>
              <w:rPr>
                <w:rFonts w:ascii="Calibri" w:hAnsi="Calibri"/>
                <w:sz w:val="20"/>
              </w:rPr>
              <w:t>şi</w:t>
            </w:r>
            <w:r>
              <w:rPr>
                <w:rFonts w:ascii="Calibri" w:hAnsi="Calibri"/>
                <w:spacing w:val="-4"/>
                <w:sz w:val="20"/>
              </w:rPr>
              <w:t xml:space="preserve"> </w:t>
            </w:r>
            <w:r>
              <w:rPr>
                <w:rFonts w:ascii="Calibri" w:hAnsi="Calibri"/>
                <w:sz w:val="20"/>
              </w:rPr>
              <w:t>care</w:t>
            </w:r>
            <w:r>
              <w:rPr>
                <w:rFonts w:ascii="Calibri" w:hAnsi="Calibri"/>
                <w:spacing w:val="-4"/>
                <w:sz w:val="20"/>
              </w:rPr>
              <w:t xml:space="preserve"> </w:t>
            </w:r>
            <w:r>
              <w:rPr>
                <w:rFonts w:ascii="Calibri" w:hAnsi="Calibri"/>
                <w:sz w:val="20"/>
              </w:rPr>
              <w:t>oferă</w:t>
            </w:r>
            <w:r>
              <w:rPr>
                <w:rFonts w:ascii="Calibri" w:hAnsi="Calibri"/>
                <w:spacing w:val="-2"/>
                <w:sz w:val="20"/>
              </w:rPr>
              <w:t xml:space="preserve"> </w:t>
            </w:r>
            <w:r>
              <w:rPr>
                <w:rFonts w:ascii="Calibri" w:hAnsi="Calibri"/>
                <w:sz w:val="20"/>
              </w:rPr>
              <w:t>dreptul</w:t>
            </w:r>
            <w:r>
              <w:rPr>
                <w:rFonts w:ascii="Calibri" w:hAnsi="Calibri"/>
                <w:spacing w:val="1"/>
                <w:sz w:val="20"/>
              </w:rPr>
              <w:t xml:space="preserve"> </w:t>
            </w:r>
            <w:r>
              <w:rPr>
                <w:rFonts w:ascii="Calibri" w:hAnsi="Calibri"/>
                <w:sz w:val="20"/>
              </w:rPr>
              <w:t>titularului</w:t>
            </w:r>
            <w:r>
              <w:rPr>
                <w:rFonts w:ascii="Calibri" w:hAnsi="Calibri"/>
                <w:spacing w:val="-3"/>
                <w:sz w:val="20"/>
              </w:rPr>
              <w:t xml:space="preserve"> </w:t>
            </w:r>
            <w:r>
              <w:rPr>
                <w:rFonts w:ascii="Calibri" w:hAnsi="Calibri"/>
                <w:sz w:val="20"/>
              </w:rPr>
              <w:t>de</w:t>
            </w:r>
            <w:r>
              <w:rPr>
                <w:rFonts w:ascii="Calibri" w:hAnsi="Calibri"/>
                <w:spacing w:val="-9"/>
                <w:sz w:val="20"/>
              </w:rPr>
              <w:t xml:space="preserve"> </w:t>
            </w:r>
            <w:r>
              <w:rPr>
                <w:rFonts w:ascii="Calibri" w:hAnsi="Calibri"/>
                <w:sz w:val="20"/>
              </w:rPr>
              <w:t>a</w:t>
            </w:r>
            <w:r>
              <w:rPr>
                <w:rFonts w:ascii="Calibri" w:hAnsi="Calibri"/>
                <w:spacing w:val="-2"/>
                <w:sz w:val="20"/>
              </w:rPr>
              <w:t xml:space="preserve"> </w:t>
            </w:r>
            <w:r>
              <w:rPr>
                <w:rFonts w:ascii="Calibri" w:hAnsi="Calibri"/>
                <w:sz w:val="20"/>
              </w:rPr>
              <w:t>executa</w:t>
            </w:r>
            <w:r>
              <w:rPr>
                <w:rFonts w:ascii="Calibri" w:hAnsi="Calibri"/>
                <w:spacing w:val="-6"/>
                <w:sz w:val="20"/>
              </w:rPr>
              <w:t xml:space="preserve"> </w:t>
            </w:r>
            <w:r>
              <w:rPr>
                <w:rFonts w:ascii="Calibri" w:hAnsi="Calibri"/>
                <w:sz w:val="20"/>
              </w:rPr>
              <w:t>lucrările</w:t>
            </w:r>
            <w:r>
              <w:rPr>
                <w:rFonts w:ascii="Calibri" w:hAnsi="Calibri"/>
                <w:spacing w:val="-4"/>
                <w:sz w:val="20"/>
              </w:rPr>
              <w:t xml:space="preserve"> </w:t>
            </w:r>
            <w:r>
              <w:rPr>
                <w:rFonts w:ascii="Calibri" w:hAnsi="Calibri"/>
                <w:sz w:val="20"/>
              </w:rPr>
              <w:t>de</w:t>
            </w:r>
            <w:r>
              <w:rPr>
                <w:rFonts w:ascii="Calibri" w:hAnsi="Calibri"/>
                <w:spacing w:val="-43"/>
                <w:sz w:val="20"/>
              </w:rPr>
              <w:t xml:space="preserve"> </w:t>
            </w:r>
            <w:r>
              <w:rPr>
                <w:rFonts w:ascii="Calibri" w:hAnsi="Calibri"/>
                <w:sz w:val="20"/>
              </w:rPr>
              <w:t>construcție</w:t>
            </w:r>
            <w:r>
              <w:rPr>
                <w:rFonts w:ascii="Calibri" w:hAnsi="Calibri"/>
                <w:spacing w:val="-3"/>
                <w:sz w:val="20"/>
              </w:rPr>
              <w:t xml:space="preserve"> </w:t>
            </w:r>
            <w:r>
              <w:rPr>
                <w:rFonts w:ascii="Calibri" w:hAnsi="Calibri"/>
                <w:sz w:val="20"/>
              </w:rPr>
              <w:t>prevăzute</w:t>
            </w:r>
            <w:r>
              <w:rPr>
                <w:rFonts w:ascii="Calibri" w:hAnsi="Calibri"/>
                <w:spacing w:val="3"/>
                <w:sz w:val="20"/>
              </w:rPr>
              <w:t xml:space="preserve"> </w:t>
            </w:r>
            <w:r>
              <w:rPr>
                <w:rFonts w:ascii="Calibri" w:hAnsi="Calibri"/>
                <w:sz w:val="20"/>
              </w:rPr>
              <w:t>prin</w:t>
            </w:r>
            <w:r>
              <w:rPr>
                <w:rFonts w:ascii="Calibri" w:hAnsi="Calibri"/>
                <w:spacing w:val="-3"/>
                <w:sz w:val="20"/>
              </w:rPr>
              <w:t xml:space="preserve"> </w:t>
            </w:r>
            <w:r>
              <w:rPr>
                <w:rFonts w:ascii="Calibri" w:hAnsi="Calibri"/>
                <w:sz w:val="20"/>
              </w:rPr>
              <w:t>proiect,</w:t>
            </w:r>
            <w:r>
              <w:rPr>
                <w:rFonts w:ascii="Calibri" w:hAnsi="Calibri"/>
                <w:spacing w:val="-1"/>
                <w:sz w:val="20"/>
              </w:rPr>
              <w:t xml:space="preserve"> </w:t>
            </w:r>
            <w:r>
              <w:rPr>
                <w:rFonts w:ascii="Calibri" w:hAnsi="Calibri"/>
                <w:sz w:val="20"/>
              </w:rPr>
              <w:t>în</w:t>
            </w:r>
            <w:r>
              <w:rPr>
                <w:rFonts w:ascii="Calibri" w:hAnsi="Calibri"/>
                <w:spacing w:val="-4"/>
                <w:sz w:val="20"/>
              </w:rPr>
              <w:t xml:space="preserve"> </w:t>
            </w:r>
            <w:r>
              <w:rPr>
                <w:rFonts w:ascii="Calibri" w:hAnsi="Calibri"/>
                <w:sz w:val="20"/>
              </w:rPr>
              <w:t>copie.</w:t>
            </w:r>
          </w:p>
        </w:tc>
        <w:tc>
          <w:tcPr>
            <w:tcW w:w="706" w:type="dxa"/>
            <w:tcBorders>
              <w:right w:val="single" w:sz="6" w:space="0" w:color="000000"/>
            </w:tcBorders>
          </w:tcPr>
          <w:p w14:paraId="0BC361C4" w14:textId="77777777" w:rsidR="00BD35D5" w:rsidRDefault="00BD35D5">
            <w:pPr>
              <w:pStyle w:val="TableParagraph"/>
              <w:rPr>
                <w:rFonts w:ascii="Times New Roman"/>
                <w:sz w:val="20"/>
              </w:rPr>
            </w:pPr>
          </w:p>
        </w:tc>
        <w:tc>
          <w:tcPr>
            <w:tcW w:w="711" w:type="dxa"/>
            <w:tcBorders>
              <w:left w:val="single" w:sz="6" w:space="0" w:color="000000"/>
            </w:tcBorders>
          </w:tcPr>
          <w:p w14:paraId="618A49DF" w14:textId="77777777" w:rsidR="00BD35D5" w:rsidRDefault="00BD35D5">
            <w:pPr>
              <w:pStyle w:val="TableParagraph"/>
              <w:rPr>
                <w:rFonts w:ascii="Times New Roman"/>
                <w:sz w:val="20"/>
              </w:rPr>
            </w:pPr>
          </w:p>
        </w:tc>
        <w:tc>
          <w:tcPr>
            <w:tcW w:w="851" w:type="dxa"/>
          </w:tcPr>
          <w:p w14:paraId="1140D1E9" w14:textId="77777777" w:rsidR="00BD35D5" w:rsidRDefault="00BD35D5">
            <w:pPr>
              <w:pStyle w:val="TableParagraph"/>
              <w:rPr>
                <w:rFonts w:ascii="Times New Roman"/>
                <w:sz w:val="20"/>
              </w:rPr>
            </w:pPr>
          </w:p>
        </w:tc>
        <w:tc>
          <w:tcPr>
            <w:tcW w:w="851" w:type="dxa"/>
          </w:tcPr>
          <w:p w14:paraId="7EC18400" w14:textId="77777777" w:rsidR="00BD35D5" w:rsidRDefault="00BD35D5">
            <w:pPr>
              <w:pStyle w:val="TableParagraph"/>
              <w:rPr>
                <w:rFonts w:ascii="Times New Roman"/>
                <w:sz w:val="20"/>
              </w:rPr>
            </w:pPr>
          </w:p>
        </w:tc>
      </w:tr>
      <w:tr w:rsidR="00BD35D5" w14:paraId="5EB01E4C" w14:textId="77777777">
        <w:trPr>
          <w:trHeight w:val="5372"/>
        </w:trPr>
        <w:tc>
          <w:tcPr>
            <w:tcW w:w="7059" w:type="dxa"/>
          </w:tcPr>
          <w:p w14:paraId="3A805FAD" w14:textId="77777777" w:rsidR="00BD35D5" w:rsidRDefault="00000000">
            <w:pPr>
              <w:pStyle w:val="TableParagraph"/>
              <w:spacing w:line="241" w:lineRule="exact"/>
              <w:ind w:left="105"/>
              <w:rPr>
                <w:rFonts w:ascii="Calibri" w:hAnsi="Calibri"/>
                <w:b/>
                <w:sz w:val="20"/>
              </w:rPr>
            </w:pPr>
            <w:r>
              <w:rPr>
                <w:rFonts w:ascii="Calibri" w:hAnsi="Calibri"/>
                <w:b/>
                <w:sz w:val="20"/>
              </w:rPr>
              <w:t>Documentele</w:t>
            </w:r>
            <w:r>
              <w:rPr>
                <w:rFonts w:ascii="Calibri" w:hAnsi="Calibri"/>
                <w:b/>
                <w:spacing w:val="-4"/>
                <w:sz w:val="20"/>
              </w:rPr>
              <w:t xml:space="preserve"> </w:t>
            </w:r>
            <w:r>
              <w:rPr>
                <w:rFonts w:ascii="Calibri" w:hAnsi="Calibri"/>
                <w:b/>
                <w:sz w:val="20"/>
              </w:rPr>
              <w:t>de</w:t>
            </w:r>
            <w:r>
              <w:rPr>
                <w:rFonts w:ascii="Calibri" w:hAnsi="Calibri"/>
                <w:b/>
                <w:spacing w:val="-3"/>
                <w:sz w:val="20"/>
              </w:rPr>
              <w:t xml:space="preserve"> </w:t>
            </w:r>
            <w:r>
              <w:rPr>
                <w:rFonts w:ascii="Calibri" w:hAnsi="Calibri"/>
                <w:b/>
                <w:sz w:val="20"/>
              </w:rPr>
              <w:t>mai</w:t>
            </w:r>
            <w:r>
              <w:rPr>
                <w:rFonts w:ascii="Calibri" w:hAnsi="Calibri"/>
                <w:b/>
                <w:spacing w:val="-4"/>
                <w:sz w:val="20"/>
              </w:rPr>
              <w:t xml:space="preserve"> </w:t>
            </w:r>
            <w:r>
              <w:rPr>
                <w:rFonts w:ascii="Calibri" w:hAnsi="Calibri"/>
                <w:b/>
                <w:sz w:val="20"/>
              </w:rPr>
              <w:t>sus</w:t>
            </w:r>
            <w:r>
              <w:rPr>
                <w:rFonts w:ascii="Calibri" w:hAnsi="Calibri"/>
                <w:b/>
                <w:spacing w:val="-2"/>
                <w:sz w:val="20"/>
              </w:rPr>
              <w:t xml:space="preserve"> </w:t>
            </w:r>
            <w:r>
              <w:rPr>
                <w:rFonts w:ascii="Calibri" w:hAnsi="Calibri"/>
                <w:b/>
                <w:sz w:val="20"/>
              </w:rPr>
              <w:t>vor</w:t>
            </w:r>
            <w:r>
              <w:rPr>
                <w:rFonts w:ascii="Calibri" w:hAnsi="Calibri"/>
                <w:b/>
                <w:spacing w:val="2"/>
                <w:sz w:val="20"/>
              </w:rPr>
              <w:t xml:space="preserve"> </w:t>
            </w:r>
            <w:r>
              <w:rPr>
                <w:rFonts w:ascii="Calibri" w:hAnsi="Calibri"/>
                <w:b/>
                <w:sz w:val="20"/>
              </w:rPr>
              <w:t>fi însoțite</w:t>
            </w:r>
            <w:r>
              <w:rPr>
                <w:rFonts w:ascii="Calibri" w:hAnsi="Calibri"/>
                <w:b/>
                <w:spacing w:val="-3"/>
                <w:sz w:val="20"/>
              </w:rPr>
              <w:t xml:space="preserve"> </w:t>
            </w:r>
            <w:r>
              <w:rPr>
                <w:rFonts w:ascii="Calibri" w:hAnsi="Calibri"/>
                <w:b/>
                <w:sz w:val="20"/>
              </w:rPr>
              <w:t>de:</w:t>
            </w:r>
          </w:p>
          <w:p w14:paraId="69E347D0" w14:textId="77777777" w:rsidR="00BD35D5" w:rsidRDefault="00000000">
            <w:pPr>
              <w:pStyle w:val="TableParagraph"/>
              <w:ind w:left="105" w:right="940"/>
              <w:rPr>
                <w:rFonts w:ascii="Calibri" w:hAnsi="Calibri"/>
                <w:sz w:val="20"/>
              </w:rPr>
            </w:pPr>
            <w:r>
              <w:rPr>
                <w:rFonts w:ascii="Calibri" w:hAnsi="Calibri"/>
                <w:b/>
                <w:sz w:val="20"/>
              </w:rPr>
              <w:t>Documente cadastrale şi documente privind înscrierea imobilelor în</w:t>
            </w:r>
            <w:r>
              <w:rPr>
                <w:rFonts w:ascii="Calibri" w:hAnsi="Calibri"/>
                <w:b/>
                <w:spacing w:val="1"/>
                <w:sz w:val="20"/>
              </w:rPr>
              <w:t xml:space="preserve"> </w:t>
            </w:r>
            <w:r>
              <w:rPr>
                <w:rFonts w:ascii="Calibri" w:hAnsi="Calibri"/>
                <w:b/>
                <w:sz w:val="20"/>
              </w:rPr>
              <w:t>evidențele de cadastru și carte funciară (extras de carte funciară pentru</w:t>
            </w:r>
            <w:r>
              <w:rPr>
                <w:rFonts w:ascii="Calibri" w:hAnsi="Calibri"/>
                <w:b/>
                <w:spacing w:val="1"/>
                <w:sz w:val="20"/>
              </w:rPr>
              <w:t xml:space="preserve"> </w:t>
            </w:r>
            <w:r>
              <w:rPr>
                <w:rFonts w:ascii="Calibri" w:hAnsi="Calibri"/>
                <w:b/>
                <w:sz w:val="20"/>
              </w:rPr>
              <w:t>informare din care să rezulte inscrierea imobilului în cartea funciară,</w:t>
            </w:r>
            <w:r>
              <w:rPr>
                <w:rFonts w:ascii="Calibri" w:hAnsi="Calibri"/>
                <w:b/>
                <w:spacing w:val="1"/>
                <w:sz w:val="20"/>
              </w:rPr>
              <w:t xml:space="preserve"> </w:t>
            </w:r>
            <w:r>
              <w:rPr>
                <w:rFonts w:ascii="Calibri" w:hAnsi="Calibri"/>
                <w:b/>
                <w:sz w:val="20"/>
              </w:rPr>
              <w:t>precum și încheierea de carte funciară emisă de OCPI)</w:t>
            </w:r>
            <w:r>
              <w:rPr>
                <w:rFonts w:ascii="Calibri" w:hAnsi="Calibri"/>
                <w:sz w:val="20"/>
              </w:rPr>
              <w:t>, în termen de</w:t>
            </w:r>
            <w:r>
              <w:rPr>
                <w:rFonts w:ascii="Calibri" w:hAnsi="Calibri"/>
                <w:spacing w:val="1"/>
                <w:sz w:val="20"/>
              </w:rPr>
              <w:t xml:space="preserve"> </w:t>
            </w:r>
            <w:r>
              <w:rPr>
                <w:rFonts w:ascii="Calibri" w:hAnsi="Calibri"/>
                <w:sz w:val="20"/>
              </w:rPr>
              <w:t>valabilitate la data depunerii (emis cu maxim 30 de zile înaintea depunerii</w:t>
            </w:r>
            <w:r>
              <w:rPr>
                <w:rFonts w:ascii="Calibri" w:hAnsi="Calibri"/>
                <w:spacing w:val="-43"/>
                <w:sz w:val="20"/>
              </w:rPr>
              <w:t xml:space="preserve"> </w:t>
            </w:r>
            <w:r>
              <w:rPr>
                <w:rFonts w:ascii="Calibri" w:hAnsi="Calibri"/>
                <w:sz w:val="20"/>
              </w:rPr>
              <w:t>proiectului).</w:t>
            </w:r>
          </w:p>
          <w:p w14:paraId="4F46D9D8" w14:textId="77777777" w:rsidR="00BD35D5" w:rsidRDefault="00BD35D5">
            <w:pPr>
              <w:pStyle w:val="TableParagraph"/>
              <w:spacing w:before="1"/>
              <w:rPr>
                <w:i/>
                <w:sz w:val="21"/>
              </w:rPr>
            </w:pPr>
          </w:p>
          <w:p w14:paraId="6C2000CB" w14:textId="77777777" w:rsidR="00BD35D5" w:rsidRDefault="00000000">
            <w:pPr>
              <w:pStyle w:val="TableParagraph"/>
              <w:ind w:left="105"/>
              <w:rPr>
                <w:rFonts w:ascii="Calibri"/>
                <w:sz w:val="20"/>
              </w:rPr>
            </w:pPr>
            <w:r>
              <w:rPr>
                <w:rFonts w:ascii="Calibri"/>
                <w:sz w:val="20"/>
              </w:rPr>
              <w:t>DOC.</w:t>
            </w:r>
            <w:r>
              <w:rPr>
                <w:rFonts w:ascii="Calibri"/>
                <w:spacing w:val="-2"/>
                <w:sz w:val="20"/>
              </w:rPr>
              <w:t xml:space="preserve"> </w:t>
            </w:r>
            <w:r>
              <w:rPr>
                <w:rFonts w:ascii="Calibri"/>
                <w:sz w:val="20"/>
              </w:rPr>
              <w:t>3.2</w:t>
            </w:r>
            <w:r>
              <w:rPr>
                <w:rFonts w:ascii="Calibri"/>
                <w:spacing w:val="-5"/>
                <w:sz w:val="20"/>
              </w:rPr>
              <w:t xml:space="preserve"> </w:t>
            </w:r>
            <w:r>
              <w:rPr>
                <w:rFonts w:ascii="Calibri"/>
                <w:sz w:val="20"/>
              </w:rPr>
              <w:t>Pentru</w:t>
            </w:r>
            <w:r>
              <w:rPr>
                <w:rFonts w:ascii="Calibri"/>
                <w:spacing w:val="-3"/>
                <w:sz w:val="20"/>
              </w:rPr>
              <w:t xml:space="preserve"> </w:t>
            </w:r>
            <w:r>
              <w:rPr>
                <w:rFonts w:ascii="Calibri"/>
                <w:sz w:val="20"/>
              </w:rPr>
              <w:t>proiectele</w:t>
            </w:r>
            <w:r>
              <w:rPr>
                <w:rFonts w:ascii="Calibri"/>
                <w:spacing w:val="-3"/>
                <w:sz w:val="20"/>
              </w:rPr>
              <w:t xml:space="preserve"> </w:t>
            </w:r>
            <w:r>
              <w:rPr>
                <w:rFonts w:ascii="Calibri"/>
                <w:sz w:val="20"/>
              </w:rPr>
              <w:t>care</w:t>
            </w:r>
            <w:r>
              <w:rPr>
                <w:rFonts w:ascii="Calibri"/>
                <w:spacing w:val="-2"/>
                <w:sz w:val="20"/>
              </w:rPr>
              <w:t xml:space="preserve"> </w:t>
            </w:r>
            <w:r>
              <w:rPr>
                <w:rFonts w:ascii="Calibri"/>
                <w:sz w:val="20"/>
              </w:rPr>
              <w:t>propun</w:t>
            </w:r>
            <w:r>
              <w:rPr>
                <w:rFonts w:ascii="Calibri"/>
                <w:spacing w:val="1"/>
                <w:sz w:val="20"/>
              </w:rPr>
              <w:t xml:space="preserve"> </w:t>
            </w:r>
            <w:r>
              <w:rPr>
                <w:rFonts w:ascii="Calibri"/>
                <w:sz w:val="20"/>
              </w:rPr>
              <w:t>doar</w:t>
            </w:r>
            <w:r>
              <w:rPr>
                <w:rFonts w:ascii="Calibri"/>
                <w:spacing w:val="-1"/>
                <w:sz w:val="20"/>
              </w:rPr>
              <w:t xml:space="preserve"> </w:t>
            </w:r>
            <w:r>
              <w:rPr>
                <w:rFonts w:ascii="Calibri"/>
                <w:sz w:val="20"/>
              </w:rPr>
              <w:t>dotare,</w:t>
            </w:r>
            <w:r>
              <w:rPr>
                <w:rFonts w:ascii="Calibri"/>
                <w:spacing w:val="-6"/>
                <w:sz w:val="20"/>
              </w:rPr>
              <w:t xml:space="preserve"> </w:t>
            </w:r>
            <w:r>
              <w:rPr>
                <w:rFonts w:ascii="Calibri"/>
                <w:sz w:val="20"/>
              </w:rPr>
              <w:t>achizitie</w:t>
            </w:r>
            <w:r>
              <w:rPr>
                <w:rFonts w:ascii="Calibri"/>
                <w:spacing w:val="3"/>
                <w:sz w:val="20"/>
              </w:rPr>
              <w:t xml:space="preserve"> </w:t>
            </w:r>
            <w:r>
              <w:rPr>
                <w:rFonts w:ascii="Calibri"/>
                <w:sz w:val="20"/>
              </w:rPr>
              <w:t>de</w:t>
            </w:r>
            <w:r>
              <w:rPr>
                <w:rFonts w:ascii="Calibri"/>
                <w:spacing w:val="-8"/>
                <w:sz w:val="20"/>
              </w:rPr>
              <w:t xml:space="preserve"> </w:t>
            </w:r>
            <w:r>
              <w:rPr>
                <w:rFonts w:ascii="Calibri"/>
                <w:sz w:val="20"/>
              </w:rPr>
              <w:t>masini</w:t>
            </w:r>
            <w:r>
              <w:rPr>
                <w:rFonts w:ascii="Calibri"/>
                <w:spacing w:val="-1"/>
                <w:sz w:val="20"/>
              </w:rPr>
              <w:t xml:space="preserve"> </w:t>
            </w:r>
            <w:r>
              <w:rPr>
                <w:rFonts w:ascii="Calibri"/>
                <w:sz w:val="20"/>
              </w:rPr>
              <w:t>si/</w:t>
            </w:r>
          </w:p>
          <w:p w14:paraId="22CB56F8" w14:textId="77777777" w:rsidR="00BD35D5" w:rsidRDefault="00000000">
            <w:pPr>
              <w:pStyle w:val="TableParagraph"/>
              <w:spacing w:before="1"/>
              <w:ind w:left="105" w:right="211"/>
              <w:rPr>
                <w:rFonts w:ascii="Calibri" w:hAnsi="Calibri"/>
                <w:sz w:val="20"/>
              </w:rPr>
            </w:pPr>
            <w:r>
              <w:rPr>
                <w:rFonts w:ascii="Calibri" w:hAnsi="Calibri"/>
                <w:sz w:val="20"/>
              </w:rPr>
              <w:t>sau utilaje</w:t>
            </w:r>
            <w:r>
              <w:rPr>
                <w:rFonts w:ascii="Calibri" w:hAnsi="Calibri"/>
                <w:spacing w:val="-3"/>
                <w:sz w:val="20"/>
              </w:rPr>
              <w:t xml:space="preserve"> </w:t>
            </w:r>
            <w:r>
              <w:rPr>
                <w:rFonts w:ascii="Calibri" w:hAnsi="Calibri"/>
                <w:sz w:val="20"/>
              </w:rPr>
              <w:t>fara</w:t>
            </w:r>
            <w:r>
              <w:rPr>
                <w:rFonts w:ascii="Calibri" w:hAnsi="Calibri"/>
                <w:spacing w:val="-9"/>
                <w:sz w:val="20"/>
              </w:rPr>
              <w:t xml:space="preserve"> </w:t>
            </w:r>
            <w:r>
              <w:rPr>
                <w:rFonts w:ascii="Calibri" w:hAnsi="Calibri"/>
                <w:sz w:val="20"/>
              </w:rPr>
              <w:t>montaj</w:t>
            </w:r>
            <w:r>
              <w:rPr>
                <w:rFonts w:ascii="Calibri" w:hAnsi="Calibri"/>
                <w:spacing w:val="1"/>
                <w:sz w:val="20"/>
              </w:rPr>
              <w:t xml:space="preserve"> </w:t>
            </w:r>
            <w:r>
              <w:rPr>
                <w:rFonts w:ascii="Calibri" w:hAnsi="Calibri"/>
                <w:sz w:val="20"/>
              </w:rPr>
              <w:t>sau</w:t>
            </w:r>
            <w:r>
              <w:rPr>
                <w:rFonts w:ascii="Calibri" w:hAnsi="Calibri"/>
                <w:spacing w:val="-5"/>
                <w:sz w:val="20"/>
              </w:rPr>
              <w:t xml:space="preserve"> </w:t>
            </w:r>
            <w:r>
              <w:rPr>
                <w:rFonts w:ascii="Calibri" w:hAnsi="Calibri"/>
                <w:sz w:val="20"/>
              </w:rPr>
              <w:t>al</w:t>
            </w:r>
            <w:r>
              <w:rPr>
                <w:rFonts w:ascii="Calibri" w:hAnsi="Calibri"/>
                <w:spacing w:val="-3"/>
                <w:sz w:val="20"/>
              </w:rPr>
              <w:t xml:space="preserve"> </w:t>
            </w:r>
            <w:r>
              <w:rPr>
                <w:rFonts w:ascii="Calibri" w:hAnsi="Calibri"/>
                <w:sz w:val="20"/>
              </w:rPr>
              <w:t>caror</w:t>
            </w:r>
            <w:r>
              <w:rPr>
                <w:rFonts w:ascii="Calibri" w:hAnsi="Calibri"/>
                <w:spacing w:val="-7"/>
                <w:sz w:val="20"/>
              </w:rPr>
              <w:t xml:space="preserve"> </w:t>
            </w:r>
            <w:r>
              <w:rPr>
                <w:rFonts w:ascii="Calibri" w:hAnsi="Calibri"/>
                <w:sz w:val="20"/>
              </w:rPr>
              <w:t>montaj</w:t>
            </w:r>
            <w:r>
              <w:rPr>
                <w:rFonts w:ascii="Calibri" w:hAnsi="Calibri"/>
                <w:spacing w:val="-4"/>
                <w:sz w:val="20"/>
              </w:rPr>
              <w:t xml:space="preserve"> </w:t>
            </w:r>
            <w:r>
              <w:rPr>
                <w:rFonts w:ascii="Calibri" w:hAnsi="Calibri"/>
                <w:sz w:val="20"/>
              </w:rPr>
              <w:t>nu</w:t>
            </w:r>
            <w:r>
              <w:rPr>
                <w:rFonts w:ascii="Calibri" w:hAnsi="Calibri"/>
                <w:spacing w:val="1"/>
                <w:sz w:val="20"/>
              </w:rPr>
              <w:t xml:space="preserve"> </w:t>
            </w:r>
            <w:r>
              <w:rPr>
                <w:rFonts w:ascii="Calibri" w:hAnsi="Calibri"/>
                <w:sz w:val="20"/>
              </w:rPr>
              <w:t>necesita</w:t>
            </w:r>
            <w:r>
              <w:rPr>
                <w:rFonts w:ascii="Calibri" w:hAnsi="Calibri"/>
                <w:spacing w:val="-3"/>
                <w:sz w:val="20"/>
              </w:rPr>
              <w:t xml:space="preserve"> </w:t>
            </w:r>
            <w:r>
              <w:rPr>
                <w:rFonts w:ascii="Calibri" w:hAnsi="Calibri"/>
                <w:sz w:val="20"/>
              </w:rPr>
              <w:t>lucrari</w:t>
            </w:r>
            <w:r>
              <w:rPr>
                <w:rFonts w:ascii="Calibri" w:hAnsi="Calibri"/>
                <w:spacing w:val="-2"/>
                <w:sz w:val="20"/>
              </w:rPr>
              <w:t xml:space="preserve"> </w:t>
            </w:r>
            <w:r>
              <w:rPr>
                <w:rFonts w:ascii="Calibri" w:hAnsi="Calibri"/>
                <w:sz w:val="20"/>
              </w:rPr>
              <w:t>de</w:t>
            </w:r>
            <w:r>
              <w:rPr>
                <w:rFonts w:ascii="Calibri" w:hAnsi="Calibri"/>
                <w:spacing w:val="-4"/>
                <w:sz w:val="20"/>
              </w:rPr>
              <w:t xml:space="preserve"> </w:t>
            </w:r>
            <w:r>
              <w:rPr>
                <w:rFonts w:ascii="Calibri" w:hAnsi="Calibri"/>
                <w:sz w:val="20"/>
              </w:rPr>
              <w:t>constructii</w:t>
            </w:r>
            <w:r>
              <w:rPr>
                <w:rFonts w:ascii="Calibri" w:hAnsi="Calibri"/>
                <w:spacing w:val="3"/>
                <w:sz w:val="20"/>
              </w:rPr>
              <w:t xml:space="preserve"> </w:t>
            </w:r>
            <w:r>
              <w:rPr>
                <w:rFonts w:ascii="Calibri" w:hAnsi="Calibri"/>
                <w:sz w:val="20"/>
              </w:rPr>
              <w:t>si/</w:t>
            </w:r>
            <w:r>
              <w:rPr>
                <w:rFonts w:ascii="Calibri" w:hAnsi="Calibri"/>
                <w:spacing w:val="-5"/>
                <w:sz w:val="20"/>
              </w:rPr>
              <w:t xml:space="preserve"> </w:t>
            </w:r>
            <w:r>
              <w:rPr>
                <w:rFonts w:ascii="Calibri" w:hAnsi="Calibri"/>
                <w:sz w:val="20"/>
              </w:rPr>
              <w:t>sau</w:t>
            </w:r>
            <w:r>
              <w:rPr>
                <w:rFonts w:ascii="Calibri" w:hAnsi="Calibri"/>
                <w:spacing w:val="-42"/>
                <w:sz w:val="20"/>
              </w:rPr>
              <w:t xml:space="preserve"> </w:t>
            </w:r>
            <w:r>
              <w:rPr>
                <w:rFonts w:ascii="Calibri" w:hAnsi="Calibri"/>
                <w:sz w:val="20"/>
              </w:rPr>
              <w:t>lucrari de interventii asupra instalatiilor existente (electricitate, apa, canalizare,</w:t>
            </w:r>
            <w:r>
              <w:rPr>
                <w:rFonts w:ascii="Calibri" w:hAnsi="Calibri"/>
                <w:spacing w:val="1"/>
                <w:sz w:val="20"/>
              </w:rPr>
              <w:t xml:space="preserve"> </w:t>
            </w:r>
            <w:r>
              <w:rPr>
                <w:rFonts w:ascii="Calibri" w:hAnsi="Calibri"/>
                <w:sz w:val="20"/>
              </w:rPr>
              <w:t>gaze, ventilatie, etc.), se vor prezenta înscrisuri valabile pentru o perioadă de cel</w:t>
            </w:r>
            <w:r>
              <w:rPr>
                <w:rFonts w:ascii="Calibri" w:hAnsi="Calibri"/>
                <w:spacing w:val="1"/>
                <w:sz w:val="20"/>
              </w:rPr>
              <w:t xml:space="preserve"> </w:t>
            </w:r>
            <w:r>
              <w:rPr>
                <w:rFonts w:ascii="Calibri" w:hAnsi="Calibri"/>
                <w:sz w:val="20"/>
              </w:rPr>
              <w:t>putin 10 ani începând cu anul depunerii cererii de finanţare care să certifice, după</w:t>
            </w:r>
            <w:r>
              <w:rPr>
                <w:rFonts w:ascii="Calibri" w:hAnsi="Calibri"/>
                <w:spacing w:val="1"/>
                <w:sz w:val="20"/>
              </w:rPr>
              <w:t xml:space="preserve"> </w:t>
            </w:r>
            <w:r>
              <w:rPr>
                <w:rFonts w:ascii="Calibri" w:hAnsi="Calibri"/>
                <w:sz w:val="20"/>
              </w:rPr>
              <w:t>caz:</w:t>
            </w:r>
          </w:p>
          <w:p w14:paraId="6DD43F3C" w14:textId="77777777" w:rsidR="00BD35D5" w:rsidRDefault="00000000">
            <w:pPr>
              <w:pStyle w:val="TableParagraph"/>
              <w:numPr>
                <w:ilvl w:val="0"/>
                <w:numId w:val="62"/>
              </w:numPr>
              <w:tabs>
                <w:tab w:val="left" w:pos="312"/>
              </w:tabs>
              <w:spacing w:line="243" w:lineRule="exact"/>
              <w:rPr>
                <w:rFonts w:ascii="Calibri" w:hAnsi="Calibri"/>
                <w:sz w:val="20"/>
              </w:rPr>
            </w:pPr>
            <w:r>
              <w:rPr>
                <w:rFonts w:ascii="Calibri" w:hAnsi="Calibri"/>
                <w:sz w:val="20"/>
              </w:rPr>
              <w:t>dreptul de proprietate</w:t>
            </w:r>
            <w:r>
              <w:rPr>
                <w:rFonts w:ascii="Calibri" w:hAnsi="Calibri"/>
                <w:spacing w:val="-5"/>
                <w:sz w:val="20"/>
              </w:rPr>
              <w:t xml:space="preserve"> </w:t>
            </w:r>
            <w:r>
              <w:rPr>
                <w:rFonts w:ascii="Calibri" w:hAnsi="Calibri"/>
                <w:sz w:val="20"/>
              </w:rPr>
              <w:t>privată,</w:t>
            </w:r>
          </w:p>
          <w:p w14:paraId="028AC428" w14:textId="77777777" w:rsidR="00BD35D5" w:rsidRDefault="00000000">
            <w:pPr>
              <w:pStyle w:val="TableParagraph"/>
              <w:numPr>
                <w:ilvl w:val="0"/>
                <w:numId w:val="62"/>
              </w:numPr>
              <w:tabs>
                <w:tab w:val="left" w:pos="321"/>
              </w:tabs>
              <w:ind w:left="320" w:hanging="216"/>
              <w:rPr>
                <w:rFonts w:ascii="Calibri"/>
                <w:sz w:val="20"/>
              </w:rPr>
            </w:pPr>
            <w:r>
              <w:rPr>
                <w:rFonts w:ascii="Calibri"/>
                <w:sz w:val="20"/>
              </w:rPr>
              <w:t>dreptul</w:t>
            </w:r>
            <w:r>
              <w:rPr>
                <w:rFonts w:ascii="Calibri"/>
                <w:spacing w:val="-1"/>
                <w:sz w:val="20"/>
              </w:rPr>
              <w:t xml:space="preserve"> </w:t>
            </w:r>
            <w:r>
              <w:rPr>
                <w:rFonts w:ascii="Calibri"/>
                <w:sz w:val="20"/>
              </w:rPr>
              <w:t>de</w:t>
            </w:r>
            <w:r>
              <w:rPr>
                <w:rFonts w:ascii="Calibri"/>
                <w:spacing w:val="-6"/>
                <w:sz w:val="20"/>
              </w:rPr>
              <w:t xml:space="preserve"> </w:t>
            </w:r>
            <w:r>
              <w:rPr>
                <w:rFonts w:ascii="Calibri"/>
                <w:sz w:val="20"/>
              </w:rPr>
              <w:t>concesiune,</w:t>
            </w:r>
          </w:p>
          <w:p w14:paraId="2093E09D" w14:textId="77777777" w:rsidR="00BD35D5" w:rsidRDefault="00000000">
            <w:pPr>
              <w:pStyle w:val="TableParagraph"/>
              <w:numPr>
                <w:ilvl w:val="0"/>
                <w:numId w:val="62"/>
              </w:numPr>
              <w:tabs>
                <w:tab w:val="left" w:pos="302"/>
              </w:tabs>
              <w:spacing w:before="1"/>
              <w:ind w:left="301" w:hanging="197"/>
              <w:rPr>
                <w:rFonts w:ascii="Calibri"/>
                <w:sz w:val="20"/>
              </w:rPr>
            </w:pPr>
            <w:r>
              <w:rPr>
                <w:rFonts w:ascii="Calibri"/>
                <w:sz w:val="20"/>
              </w:rPr>
              <w:t>dreptul</w:t>
            </w:r>
            <w:r>
              <w:rPr>
                <w:rFonts w:ascii="Calibri"/>
                <w:spacing w:val="-5"/>
                <w:sz w:val="20"/>
              </w:rPr>
              <w:t xml:space="preserve"> </w:t>
            </w:r>
            <w:r>
              <w:rPr>
                <w:rFonts w:ascii="Calibri"/>
                <w:sz w:val="20"/>
              </w:rPr>
              <w:t>de</w:t>
            </w:r>
            <w:r>
              <w:rPr>
                <w:rFonts w:ascii="Calibri"/>
                <w:spacing w:val="-2"/>
                <w:sz w:val="20"/>
              </w:rPr>
              <w:t xml:space="preserve"> </w:t>
            </w:r>
            <w:r>
              <w:rPr>
                <w:rFonts w:ascii="Calibri"/>
                <w:sz w:val="20"/>
              </w:rPr>
              <w:t>superficie,</w:t>
            </w:r>
          </w:p>
          <w:p w14:paraId="641CB5B6" w14:textId="77777777" w:rsidR="00BD35D5" w:rsidRDefault="00000000">
            <w:pPr>
              <w:pStyle w:val="TableParagraph"/>
              <w:numPr>
                <w:ilvl w:val="0"/>
                <w:numId w:val="62"/>
              </w:numPr>
              <w:tabs>
                <w:tab w:val="left" w:pos="321"/>
              </w:tabs>
              <w:spacing w:before="1"/>
              <w:ind w:left="320" w:hanging="216"/>
              <w:rPr>
                <w:rFonts w:ascii="Calibri"/>
                <w:sz w:val="20"/>
              </w:rPr>
            </w:pPr>
            <w:r>
              <w:rPr>
                <w:rFonts w:ascii="Calibri"/>
                <w:sz w:val="20"/>
              </w:rPr>
              <w:t>dreptul</w:t>
            </w:r>
            <w:r>
              <w:rPr>
                <w:rFonts w:ascii="Calibri"/>
                <w:spacing w:val="-1"/>
                <w:sz w:val="20"/>
              </w:rPr>
              <w:t xml:space="preserve"> </w:t>
            </w:r>
            <w:r>
              <w:rPr>
                <w:rFonts w:ascii="Calibri"/>
                <w:sz w:val="20"/>
              </w:rPr>
              <w:t>de</w:t>
            </w:r>
            <w:r>
              <w:rPr>
                <w:rFonts w:ascii="Calibri"/>
                <w:spacing w:val="-2"/>
                <w:sz w:val="20"/>
              </w:rPr>
              <w:t xml:space="preserve"> </w:t>
            </w:r>
            <w:r>
              <w:rPr>
                <w:rFonts w:ascii="Calibri"/>
                <w:sz w:val="20"/>
              </w:rPr>
              <w:t>uzufruct;</w:t>
            </w:r>
          </w:p>
          <w:p w14:paraId="3C73ED52" w14:textId="77777777" w:rsidR="00BD35D5" w:rsidRDefault="00000000">
            <w:pPr>
              <w:pStyle w:val="TableParagraph"/>
              <w:numPr>
                <w:ilvl w:val="0"/>
                <w:numId w:val="62"/>
              </w:numPr>
              <w:tabs>
                <w:tab w:val="left" w:pos="317"/>
              </w:tabs>
              <w:spacing w:line="242" w:lineRule="exact"/>
              <w:ind w:left="316" w:hanging="212"/>
              <w:rPr>
                <w:rFonts w:ascii="Calibri" w:hAnsi="Calibri"/>
                <w:sz w:val="20"/>
              </w:rPr>
            </w:pPr>
            <w:r>
              <w:rPr>
                <w:rFonts w:ascii="Calibri" w:hAnsi="Calibri"/>
                <w:sz w:val="20"/>
              </w:rPr>
              <w:t>dreptul</w:t>
            </w:r>
            <w:r>
              <w:rPr>
                <w:rFonts w:ascii="Calibri" w:hAnsi="Calibri"/>
                <w:spacing w:val="1"/>
                <w:sz w:val="20"/>
              </w:rPr>
              <w:t xml:space="preserve"> </w:t>
            </w:r>
            <w:r>
              <w:rPr>
                <w:rFonts w:ascii="Calibri" w:hAnsi="Calibri"/>
                <w:sz w:val="20"/>
              </w:rPr>
              <w:t>de</w:t>
            </w:r>
            <w:r>
              <w:rPr>
                <w:rFonts w:ascii="Calibri" w:hAnsi="Calibri"/>
                <w:spacing w:val="-3"/>
                <w:sz w:val="20"/>
              </w:rPr>
              <w:t xml:space="preserve"> </w:t>
            </w:r>
            <w:r>
              <w:rPr>
                <w:rFonts w:ascii="Calibri" w:hAnsi="Calibri"/>
                <w:sz w:val="20"/>
              </w:rPr>
              <w:t>folosinţă</w:t>
            </w:r>
            <w:r>
              <w:rPr>
                <w:rFonts w:ascii="Calibri" w:hAnsi="Calibri"/>
                <w:spacing w:val="-6"/>
                <w:sz w:val="20"/>
              </w:rPr>
              <w:t xml:space="preserve"> </w:t>
            </w:r>
            <w:r>
              <w:rPr>
                <w:rFonts w:ascii="Calibri" w:hAnsi="Calibri"/>
                <w:sz w:val="20"/>
              </w:rPr>
              <w:t>cu titlu</w:t>
            </w:r>
            <w:r>
              <w:rPr>
                <w:rFonts w:ascii="Calibri" w:hAnsi="Calibri"/>
                <w:spacing w:val="-5"/>
                <w:sz w:val="20"/>
              </w:rPr>
              <w:t xml:space="preserve"> </w:t>
            </w:r>
            <w:r>
              <w:rPr>
                <w:rFonts w:ascii="Calibri" w:hAnsi="Calibri"/>
                <w:sz w:val="20"/>
              </w:rPr>
              <w:t>gratuit;</w:t>
            </w:r>
          </w:p>
          <w:p w14:paraId="46643356" w14:textId="77777777" w:rsidR="00BD35D5" w:rsidRDefault="00000000">
            <w:pPr>
              <w:pStyle w:val="TableParagraph"/>
              <w:numPr>
                <w:ilvl w:val="0"/>
                <w:numId w:val="62"/>
              </w:numPr>
              <w:tabs>
                <w:tab w:val="left" w:pos="274"/>
              </w:tabs>
              <w:spacing w:line="242" w:lineRule="exact"/>
              <w:ind w:left="273" w:hanging="169"/>
              <w:rPr>
                <w:rFonts w:ascii="Calibri" w:hAnsi="Calibri"/>
                <w:sz w:val="20"/>
              </w:rPr>
            </w:pPr>
            <w:r>
              <w:rPr>
                <w:rFonts w:ascii="Calibri" w:hAnsi="Calibri"/>
                <w:sz w:val="20"/>
              </w:rPr>
              <w:t>împrumutul de</w:t>
            </w:r>
            <w:r>
              <w:rPr>
                <w:rFonts w:ascii="Calibri" w:hAnsi="Calibri"/>
                <w:spacing w:val="-6"/>
                <w:sz w:val="20"/>
              </w:rPr>
              <w:t xml:space="preserve"> </w:t>
            </w:r>
            <w:r>
              <w:rPr>
                <w:rFonts w:ascii="Calibri" w:hAnsi="Calibri"/>
                <w:sz w:val="20"/>
              </w:rPr>
              <w:t>folosință</w:t>
            </w:r>
            <w:r>
              <w:rPr>
                <w:rFonts w:ascii="Calibri" w:hAnsi="Calibri"/>
                <w:spacing w:val="-6"/>
                <w:sz w:val="20"/>
              </w:rPr>
              <w:t xml:space="preserve"> </w:t>
            </w:r>
            <w:r>
              <w:rPr>
                <w:rFonts w:ascii="Calibri" w:hAnsi="Calibri"/>
                <w:sz w:val="20"/>
              </w:rPr>
              <w:t>(comodat)</w:t>
            </w:r>
          </w:p>
          <w:p w14:paraId="0D124E33" w14:textId="77777777" w:rsidR="00BD35D5" w:rsidRDefault="00000000">
            <w:pPr>
              <w:pStyle w:val="TableParagraph"/>
              <w:numPr>
                <w:ilvl w:val="0"/>
                <w:numId w:val="62"/>
              </w:numPr>
              <w:tabs>
                <w:tab w:val="left" w:pos="312"/>
              </w:tabs>
              <w:spacing w:before="2"/>
              <w:rPr>
                <w:rFonts w:ascii="Calibri" w:hAnsi="Calibri"/>
                <w:sz w:val="20"/>
              </w:rPr>
            </w:pPr>
            <w:r>
              <w:rPr>
                <w:rFonts w:ascii="Calibri" w:hAnsi="Calibri"/>
                <w:sz w:val="20"/>
              </w:rPr>
              <w:t>dreptul</w:t>
            </w:r>
            <w:r>
              <w:rPr>
                <w:rFonts w:ascii="Calibri" w:hAnsi="Calibri"/>
                <w:spacing w:val="-6"/>
                <w:sz w:val="20"/>
              </w:rPr>
              <w:t xml:space="preserve"> </w:t>
            </w:r>
            <w:r>
              <w:rPr>
                <w:rFonts w:ascii="Calibri" w:hAnsi="Calibri"/>
                <w:sz w:val="20"/>
              </w:rPr>
              <w:t>de</w:t>
            </w:r>
            <w:r>
              <w:rPr>
                <w:rFonts w:ascii="Calibri" w:hAnsi="Calibri"/>
                <w:spacing w:val="-7"/>
                <w:sz w:val="20"/>
              </w:rPr>
              <w:t xml:space="preserve"> </w:t>
            </w:r>
            <w:r>
              <w:rPr>
                <w:rFonts w:ascii="Calibri" w:hAnsi="Calibri"/>
                <w:sz w:val="20"/>
              </w:rPr>
              <w:t>închiriere/locațiune</w:t>
            </w:r>
          </w:p>
        </w:tc>
        <w:tc>
          <w:tcPr>
            <w:tcW w:w="706" w:type="dxa"/>
            <w:tcBorders>
              <w:right w:val="single" w:sz="6" w:space="0" w:color="000000"/>
            </w:tcBorders>
          </w:tcPr>
          <w:p w14:paraId="124EB9D8" w14:textId="77777777" w:rsidR="00BD35D5" w:rsidRDefault="00000000">
            <w:pPr>
              <w:pStyle w:val="TableParagraph"/>
              <w:spacing w:line="196" w:lineRule="exact"/>
              <w:ind w:left="15"/>
              <w:jc w:val="center"/>
              <w:rPr>
                <w:rFonts w:ascii="Wingdings" w:hAnsi="Wingdings"/>
                <w:sz w:val="18"/>
              </w:rPr>
            </w:pPr>
            <w:r>
              <w:rPr>
                <w:rFonts w:ascii="Wingdings" w:hAnsi="Wingdings"/>
                <w:w w:val="101"/>
                <w:sz w:val="18"/>
              </w:rPr>
              <w:t></w:t>
            </w:r>
          </w:p>
          <w:p w14:paraId="713C5999" w14:textId="77777777" w:rsidR="00BD35D5" w:rsidRDefault="00BD35D5">
            <w:pPr>
              <w:pStyle w:val="TableParagraph"/>
              <w:rPr>
                <w:i/>
                <w:sz w:val="20"/>
              </w:rPr>
            </w:pPr>
          </w:p>
          <w:p w14:paraId="33464363" w14:textId="77777777" w:rsidR="00BD35D5" w:rsidRDefault="00BD35D5">
            <w:pPr>
              <w:pStyle w:val="TableParagraph"/>
              <w:rPr>
                <w:i/>
                <w:sz w:val="20"/>
              </w:rPr>
            </w:pPr>
          </w:p>
          <w:p w14:paraId="2993E9BC" w14:textId="77777777" w:rsidR="00BD35D5" w:rsidRDefault="00BD35D5">
            <w:pPr>
              <w:pStyle w:val="TableParagraph"/>
              <w:rPr>
                <w:i/>
                <w:sz w:val="20"/>
              </w:rPr>
            </w:pPr>
          </w:p>
          <w:p w14:paraId="2A7A90B0" w14:textId="77777777" w:rsidR="00BD35D5" w:rsidRDefault="00BD35D5">
            <w:pPr>
              <w:pStyle w:val="TableParagraph"/>
              <w:rPr>
                <w:i/>
                <w:sz w:val="20"/>
              </w:rPr>
            </w:pPr>
          </w:p>
          <w:p w14:paraId="3B0D7D0A" w14:textId="77777777" w:rsidR="00BD35D5" w:rsidRDefault="00BD35D5">
            <w:pPr>
              <w:pStyle w:val="TableParagraph"/>
              <w:rPr>
                <w:i/>
                <w:sz w:val="20"/>
              </w:rPr>
            </w:pPr>
          </w:p>
          <w:p w14:paraId="0F82BEF4" w14:textId="77777777" w:rsidR="00BD35D5" w:rsidRDefault="00BD35D5">
            <w:pPr>
              <w:pStyle w:val="TableParagraph"/>
              <w:rPr>
                <w:i/>
                <w:sz w:val="20"/>
              </w:rPr>
            </w:pPr>
          </w:p>
          <w:p w14:paraId="25E453B6" w14:textId="77777777" w:rsidR="00BD35D5" w:rsidRDefault="00BD35D5">
            <w:pPr>
              <w:pStyle w:val="TableParagraph"/>
              <w:rPr>
                <w:i/>
                <w:sz w:val="20"/>
              </w:rPr>
            </w:pPr>
          </w:p>
          <w:p w14:paraId="436C2204" w14:textId="77777777" w:rsidR="00BD35D5" w:rsidRDefault="00000000">
            <w:pPr>
              <w:pStyle w:val="TableParagraph"/>
              <w:spacing w:before="133"/>
              <w:ind w:left="15"/>
              <w:jc w:val="center"/>
              <w:rPr>
                <w:rFonts w:ascii="Wingdings" w:hAnsi="Wingdings"/>
                <w:sz w:val="18"/>
              </w:rPr>
            </w:pPr>
            <w:r>
              <w:rPr>
                <w:rFonts w:ascii="Wingdings" w:hAnsi="Wingdings"/>
                <w:w w:val="101"/>
                <w:sz w:val="18"/>
              </w:rPr>
              <w:t></w:t>
            </w:r>
          </w:p>
        </w:tc>
        <w:tc>
          <w:tcPr>
            <w:tcW w:w="711" w:type="dxa"/>
            <w:tcBorders>
              <w:left w:val="single" w:sz="6" w:space="0" w:color="000000"/>
            </w:tcBorders>
          </w:tcPr>
          <w:p w14:paraId="2661D66F" w14:textId="77777777" w:rsidR="00BD35D5" w:rsidRDefault="00000000">
            <w:pPr>
              <w:pStyle w:val="TableParagraph"/>
              <w:spacing w:line="196" w:lineRule="exact"/>
              <w:ind w:left="15"/>
              <w:jc w:val="center"/>
              <w:rPr>
                <w:rFonts w:ascii="Wingdings" w:hAnsi="Wingdings"/>
                <w:sz w:val="18"/>
              </w:rPr>
            </w:pPr>
            <w:r>
              <w:rPr>
                <w:rFonts w:ascii="Wingdings" w:hAnsi="Wingdings"/>
                <w:w w:val="101"/>
                <w:sz w:val="18"/>
              </w:rPr>
              <w:t></w:t>
            </w:r>
          </w:p>
          <w:p w14:paraId="126C3825" w14:textId="77777777" w:rsidR="00BD35D5" w:rsidRDefault="00BD35D5">
            <w:pPr>
              <w:pStyle w:val="TableParagraph"/>
              <w:rPr>
                <w:i/>
                <w:sz w:val="20"/>
              </w:rPr>
            </w:pPr>
          </w:p>
          <w:p w14:paraId="5CB2926C" w14:textId="77777777" w:rsidR="00BD35D5" w:rsidRDefault="00BD35D5">
            <w:pPr>
              <w:pStyle w:val="TableParagraph"/>
              <w:rPr>
                <w:i/>
                <w:sz w:val="20"/>
              </w:rPr>
            </w:pPr>
          </w:p>
          <w:p w14:paraId="49A80ECD" w14:textId="77777777" w:rsidR="00BD35D5" w:rsidRDefault="00BD35D5">
            <w:pPr>
              <w:pStyle w:val="TableParagraph"/>
              <w:rPr>
                <w:i/>
                <w:sz w:val="20"/>
              </w:rPr>
            </w:pPr>
          </w:p>
          <w:p w14:paraId="4F4CB8F2" w14:textId="77777777" w:rsidR="00BD35D5" w:rsidRDefault="00BD35D5">
            <w:pPr>
              <w:pStyle w:val="TableParagraph"/>
              <w:rPr>
                <w:i/>
                <w:sz w:val="20"/>
              </w:rPr>
            </w:pPr>
          </w:p>
          <w:p w14:paraId="4D5FFA06" w14:textId="77777777" w:rsidR="00BD35D5" w:rsidRDefault="00BD35D5">
            <w:pPr>
              <w:pStyle w:val="TableParagraph"/>
              <w:rPr>
                <w:i/>
                <w:sz w:val="20"/>
              </w:rPr>
            </w:pPr>
          </w:p>
          <w:p w14:paraId="76079769" w14:textId="77777777" w:rsidR="00BD35D5" w:rsidRDefault="00BD35D5">
            <w:pPr>
              <w:pStyle w:val="TableParagraph"/>
              <w:rPr>
                <w:i/>
                <w:sz w:val="20"/>
              </w:rPr>
            </w:pPr>
          </w:p>
          <w:p w14:paraId="1C48922E" w14:textId="77777777" w:rsidR="00BD35D5" w:rsidRDefault="00BD35D5">
            <w:pPr>
              <w:pStyle w:val="TableParagraph"/>
              <w:rPr>
                <w:i/>
                <w:sz w:val="20"/>
              </w:rPr>
            </w:pPr>
          </w:p>
          <w:p w14:paraId="271CAC14" w14:textId="77777777" w:rsidR="00BD35D5" w:rsidRDefault="00000000">
            <w:pPr>
              <w:pStyle w:val="TableParagraph"/>
              <w:spacing w:before="133"/>
              <w:ind w:left="15"/>
              <w:jc w:val="center"/>
              <w:rPr>
                <w:rFonts w:ascii="Wingdings" w:hAnsi="Wingdings"/>
                <w:sz w:val="18"/>
              </w:rPr>
            </w:pPr>
            <w:r>
              <w:rPr>
                <w:rFonts w:ascii="Wingdings" w:hAnsi="Wingdings"/>
                <w:w w:val="101"/>
                <w:sz w:val="18"/>
              </w:rPr>
              <w:t></w:t>
            </w:r>
          </w:p>
        </w:tc>
        <w:tc>
          <w:tcPr>
            <w:tcW w:w="851" w:type="dxa"/>
          </w:tcPr>
          <w:p w14:paraId="12024C0B" w14:textId="77777777" w:rsidR="00BD35D5" w:rsidRDefault="00000000">
            <w:pPr>
              <w:pStyle w:val="TableParagraph"/>
              <w:spacing w:line="196" w:lineRule="exact"/>
              <w:ind w:left="1"/>
              <w:jc w:val="center"/>
              <w:rPr>
                <w:rFonts w:ascii="Wingdings" w:hAnsi="Wingdings"/>
                <w:sz w:val="18"/>
              </w:rPr>
            </w:pPr>
            <w:r>
              <w:rPr>
                <w:rFonts w:ascii="Wingdings" w:hAnsi="Wingdings"/>
                <w:w w:val="101"/>
                <w:sz w:val="18"/>
              </w:rPr>
              <w:t></w:t>
            </w:r>
          </w:p>
          <w:p w14:paraId="7D2BEE20" w14:textId="77777777" w:rsidR="00BD35D5" w:rsidRDefault="00BD35D5">
            <w:pPr>
              <w:pStyle w:val="TableParagraph"/>
              <w:rPr>
                <w:i/>
                <w:sz w:val="20"/>
              </w:rPr>
            </w:pPr>
          </w:p>
          <w:p w14:paraId="195B414E" w14:textId="77777777" w:rsidR="00BD35D5" w:rsidRDefault="00BD35D5">
            <w:pPr>
              <w:pStyle w:val="TableParagraph"/>
              <w:rPr>
                <w:i/>
                <w:sz w:val="20"/>
              </w:rPr>
            </w:pPr>
          </w:p>
          <w:p w14:paraId="5CE51497" w14:textId="77777777" w:rsidR="00BD35D5" w:rsidRDefault="00BD35D5">
            <w:pPr>
              <w:pStyle w:val="TableParagraph"/>
              <w:rPr>
                <w:i/>
                <w:sz w:val="20"/>
              </w:rPr>
            </w:pPr>
          </w:p>
          <w:p w14:paraId="5B53DB17" w14:textId="77777777" w:rsidR="00BD35D5" w:rsidRDefault="00BD35D5">
            <w:pPr>
              <w:pStyle w:val="TableParagraph"/>
              <w:rPr>
                <w:i/>
                <w:sz w:val="20"/>
              </w:rPr>
            </w:pPr>
          </w:p>
          <w:p w14:paraId="3B08F352" w14:textId="77777777" w:rsidR="00BD35D5" w:rsidRDefault="00BD35D5">
            <w:pPr>
              <w:pStyle w:val="TableParagraph"/>
              <w:rPr>
                <w:i/>
                <w:sz w:val="20"/>
              </w:rPr>
            </w:pPr>
          </w:p>
          <w:p w14:paraId="616B7531" w14:textId="77777777" w:rsidR="00BD35D5" w:rsidRDefault="00BD35D5">
            <w:pPr>
              <w:pStyle w:val="TableParagraph"/>
              <w:rPr>
                <w:i/>
                <w:sz w:val="20"/>
              </w:rPr>
            </w:pPr>
          </w:p>
          <w:p w14:paraId="727BC1EC" w14:textId="77777777" w:rsidR="00BD35D5" w:rsidRDefault="00BD35D5">
            <w:pPr>
              <w:pStyle w:val="TableParagraph"/>
              <w:rPr>
                <w:i/>
                <w:sz w:val="20"/>
              </w:rPr>
            </w:pPr>
          </w:p>
          <w:p w14:paraId="10CB74DF" w14:textId="77777777" w:rsidR="00BD35D5" w:rsidRDefault="00000000">
            <w:pPr>
              <w:pStyle w:val="TableParagraph"/>
              <w:spacing w:before="133"/>
              <w:ind w:left="1"/>
              <w:jc w:val="center"/>
              <w:rPr>
                <w:rFonts w:ascii="Wingdings" w:hAnsi="Wingdings"/>
                <w:sz w:val="18"/>
              </w:rPr>
            </w:pPr>
            <w:r>
              <w:rPr>
                <w:rFonts w:ascii="Wingdings" w:hAnsi="Wingdings"/>
                <w:w w:val="101"/>
                <w:sz w:val="18"/>
              </w:rPr>
              <w:t></w:t>
            </w:r>
          </w:p>
        </w:tc>
        <w:tc>
          <w:tcPr>
            <w:tcW w:w="851" w:type="dxa"/>
          </w:tcPr>
          <w:p w14:paraId="684F457C" w14:textId="77777777" w:rsidR="00BD35D5" w:rsidRDefault="00000000">
            <w:pPr>
              <w:pStyle w:val="TableParagraph"/>
              <w:spacing w:line="196" w:lineRule="exact"/>
              <w:ind w:left="9"/>
              <w:jc w:val="center"/>
              <w:rPr>
                <w:rFonts w:ascii="Wingdings" w:hAnsi="Wingdings"/>
                <w:sz w:val="18"/>
              </w:rPr>
            </w:pPr>
            <w:r>
              <w:rPr>
                <w:rFonts w:ascii="Wingdings" w:hAnsi="Wingdings"/>
                <w:w w:val="101"/>
                <w:sz w:val="18"/>
              </w:rPr>
              <w:t></w:t>
            </w:r>
          </w:p>
          <w:p w14:paraId="442981E9" w14:textId="77777777" w:rsidR="00BD35D5" w:rsidRDefault="00BD35D5">
            <w:pPr>
              <w:pStyle w:val="TableParagraph"/>
              <w:rPr>
                <w:i/>
                <w:sz w:val="20"/>
              </w:rPr>
            </w:pPr>
          </w:p>
          <w:p w14:paraId="076995A6" w14:textId="77777777" w:rsidR="00BD35D5" w:rsidRDefault="00BD35D5">
            <w:pPr>
              <w:pStyle w:val="TableParagraph"/>
              <w:rPr>
                <w:i/>
                <w:sz w:val="20"/>
              </w:rPr>
            </w:pPr>
          </w:p>
          <w:p w14:paraId="789EB826" w14:textId="77777777" w:rsidR="00BD35D5" w:rsidRDefault="00BD35D5">
            <w:pPr>
              <w:pStyle w:val="TableParagraph"/>
              <w:rPr>
                <w:i/>
                <w:sz w:val="20"/>
              </w:rPr>
            </w:pPr>
          </w:p>
          <w:p w14:paraId="7C0B8881" w14:textId="77777777" w:rsidR="00BD35D5" w:rsidRDefault="00BD35D5">
            <w:pPr>
              <w:pStyle w:val="TableParagraph"/>
              <w:rPr>
                <w:i/>
                <w:sz w:val="20"/>
              </w:rPr>
            </w:pPr>
          </w:p>
          <w:p w14:paraId="6180C30F" w14:textId="77777777" w:rsidR="00BD35D5" w:rsidRDefault="00BD35D5">
            <w:pPr>
              <w:pStyle w:val="TableParagraph"/>
              <w:rPr>
                <w:i/>
                <w:sz w:val="20"/>
              </w:rPr>
            </w:pPr>
          </w:p>
          <w:p w14:paraId="23C7FC94" w14:textId="77777777" w:rsidR="00BD35D5" w:rsidRDefault="00BD35D5">
            <w:pPr>
              <w:pStyle w:val="TableParagraph"/>
              <w:rPr>
                <w:i/>
                <w:sz w:val="20"/>
              </w:rPr>
            </w:pPr>
          </w:p>
          <w:p w14:paraId="4A318358" w14:textId="77777777" w:rsidR="00BD35D5" w:rsidRDefault="00BD35D5">
            <w:pPr>
              <w:pStyle w:val="TableParagraph"/>
              <w:rPr>
                <w:i/>
                <w:sz w:val="20"/>
              </w:rPr>
            </w:pPr>
          </w:p>
          <w:p w14:paraId="6888AF0B" w14:textId="77777777" w:rsidR="00BD35D5" w:rsidRDefault="00000000">
            <w:pPr>
              <w:pStyle w:val="TableParagraph"/>
              <w:spacing w:before="133"/>
              <w:ind w:left="9"/>
              <w:jc w:val="center"/>
              <w:rPr>
                <w:rFonts w:ascii="Wingdings" w:hAnsi="Wingdings"/>
                <w:sz w:val="18"/>
              </w:rPr>
            </w:pPr>
            <w:r>
              <w:rPr>
                <w:rFonts w:ascii="Wingdings" w:hAnsi="Wingdings"/>
                <w:w w:val="101"/>
                <w:sz w:val="18"/>
              </w:rPr>
              <w:t></w:t>
            </w:r>
          </w:p>
        </w:tc>
      </w:tr>
    </w:tbl>
    <w:p w14:paraId="258739A1" w14:textId="77777777" w:rsidR="00BD35D5" w:rsidRDefault="00BD35D5">
      <w:pPr>
        <w:jc w:val="center"/>
        <w:rPr>
          <w:rFonts w:ascii="Wingdings" w:hAnsi="Wingdings"/>
          <w:sz w:val="18"/>
        </w:rPr>
        <w:sectPr w:rsidR="00BD35D5">
          <w:pgSz w:w="11910" w:h="16840"/>
          <w:pgMar w:top="1720" w:right="560" w:bottom="280" w:left="620" w:header="706" w:footer="0" w:gutter="0"/>
          <w:cols w:space="720"/>
        </w:sectPr>
      </w:pP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59"/>
        <w:gridCol w:w="706"/>
        <w:gridCol w:w="711"/>
        <w:gridCol w:w="850"/>
        <w:gridCol w:w="849"/>
      </w:tblGrid>
      <w:tr w:rsidR="00BD35D5" w14:paraId="74A2DF94" w14:textId="77777777">
        <w:trPr>
          <w:trHeight w:val="4392"/>
        </w:trPr>
        <w:tc>
          <w:tcPr>
            <w:tcW w:w="7059" w:type="dxa"/>
          </w:tcPr>
          <w:p w14:paraId="4FBA9E2B" w14:textId="77777777" w:rsidR="00BD35D5" w:rsidRDefault="00000000">
            <w:pPr>
              <w:pStyle w:val="TableParagraph"/>
              <w:ind w:left="110" w:right="1629"/>
              <w:rPr>
                <w:rFonts w:ascii="Calibri" w:hAnsi="Calibri"/>
                <w:b/>
                <w:sz w:val="20"/>
              </w:rPr>
            </w:pPr>
            <w:r>
              <w:rPr>
                <w:rFonts w:ascii="Calibri" w:hAnsi="Calibri"/>
                <w:b/>
                <w:sz w:val="20"/>
              </w:rPr>
              <w:lastRenderedPageBreak/>
              <w:t>De ex.: contract de cesiune, contract de concesiune, contract de</w:t>
            </w:r>
            <w:r>
              <w:rPr>
                <w:rFonts w:ascii="Calibri" w:hAnsi="Calibri"/>
                <w:b/>
                <w:spacing w:val="-43"/>
                <w:sz w:val="20"/>
              </w:rPr>
              <w:t xml:space="preserve"> </w:t>
            </w:r>
            <w:r>
              <w:rPr>
                <w:rFonts w:ascii="Calibri" w:hAnsi="Calibri"/>
                <w:b/>
                <w:sz w:val="20"/>
              </w:rPr>
              <w:t>locațiune/închiriere,</w:t>
            </w:r>
            <w:r>
              <w:rPr>
                <w:rFonts w:ascii="Calibri" w:hAnsi="Calibri"/>
                <w:b/>
                <w:spacing w:val="-3"/>
                <w:sz w:val="20"/>
              </w:rPr>
              <w:t xml:space="preserve"> </w:t>
            </w:r>
            <w:r>
              <w:rPr>
                <w:rFonts w:ascii="Calibri" w:hAnsi="Calibri"/>
                <w:b/>
                <w:sz w:val="20"/>
              </w:rPr>
              <w:t>contract</w:t>
            </w:r>
            <w:r>
              <w:rPr>
                <w:rFonts w:ascii="Calibri" w:hAnsi="Calibri"/>
                <w:b/>
                <w:spacing w:val="-1"/>
                <w:sz w:val="20"/>
              </w:rPr>
              <w:t xml:space="preserve"> </w:t>
            </w:r>
            <w:r>
              <w:rPr>
                <w:rFonts w:ascii="Calibri" w:hAnsi="Calibri"/>
                <w:b/>
                <w:sz w:val="20"/>
              </w:rPr>
              <w:t>de</w:t>
            </w:r>
            <w:r>
              <w:rPr>
                <w:rFonts w:ascii="Calibri" w:hAnsi="Calibri"/>
                <w:b/>
                <w:spacing w:val="-3"/>
                <w:sz w:val="20"/>
              </w:rPr>
              <w:t xml:space="preserve"> </w:t>
            </w:r>
            <w:r>
              <w:rPr>
                <w:rFonts w:ascii="Calibri" w:hAnsi="Calibri"/>
                <w:b/>
                <w:sz w:val="20"/>
              </w:rPr>
              <w:t>comodat.</w:t>
            </w:r>
          </w:p>
          <w:p w14:paraId="4552B8CE" w14:textId="77777777" w:rsidR="00BD35D5" w:rsidRDefault="00000000">
            <w:pPr>
              <w:pStyle w:val="TableParagraph"/>
              <w:ind w:left="110" w:right="771"/>
              <w:rPr>
                <w:rFonts w:ascii="Calibri" w:hAnsi="Calibri"/>
                <w:sz w:val="20"/>
              </w:rPr>
            </w:pPr>
            <w:r>
              <w:rPr>
                <w:rFonts w:ascii="Calibri" w:hAnsi="Calibri"/>
                <w:sz w:val="20"/>
              </w:rPr>
              <w:t>“Înscrisurile menționate la punctul 3.2 se vor depune respectand una dintre</w:t>
            </w:r>
            <w:r>
              <w:rPr>
                <w:rFonts w:ascii="Calibri" w:hAnsi="Calibri"/>
                <w:spacing w:val="-43"/>
                <w:sz w:val="20"/>
              </w:rPr>
              <w:t xml:space="preserve"> </w:t>
            </w:r>
            <w:r>
              <w:rPr>
                <w:rFonts w:ascii="Calibri" w:hAnsi="Calibri"/>
                <w:sz w:val="20"/>
              </w:rPr>
              <w:t>cele</w:t>
            </w:r>
            <w:r>
              <w:rPr>
                <w:rFonts w:ascii="Calibri" w:hAnsi="Calibri"/>
                <w:spacing w:val="-3"/>
                <w:sz w:val="20"/>
              </w:rPr>
              <w:t xml:space="preserve"> </w:t>
            </w:r>
            <w:r>
              <w:rPr>
                <w:rFonts w:ascii="Calibri" w:hAnsi="Calibri"/>
                <w:sz w:val="20"/>
              </w:rPr>
              <w:t>2</w:t>
            </w:r>
            <w:r>
              <w:rPr>
                <w:rFonts w:ascii="Calibri" w:hAnsi="Calibri"/>
                <w:spacing w:val="-4"/>
                <w:sz w:val="20"/>
              </w:rPr>
              <w:t xml:space="preserve"> </w:t>
            </w:r>
            <w:r>
              <w:rPr>
                <w:rFonts w:ascii="Calibri" w:hAnsi="Calibri"/>
                <w:sz w:val="20"/>
              </w:rPr>
              <w:t>conditii</w:t>
            </w:r>
            <w:r>
              <w:rPr>
                <w:rFonts w:ascii="Calibri" w:hAnsi="Calibri"/>
                <w:spacing w:val="-1"/>
                <w:sz w:val="20"/>
              </w:rPr>
              <w:t xml:space="preserve"> </w:t>
            </w:r>
            <w:r>
              <w:rPr>
                <w:rFonts w:ascii="Calibri" w:hAnsi="Calibri"/>
                <w:sz w:val="20"/>
              </w:rPr>
              <w:t>(situatii)</w:t>
            </w:r>
            <w:r>
              <w:rPr>
                <w:rFonts w:ascii="Calibri" w:hAnsi="Calibri"/>
                <w:spacing w:val="-1"/>
                <w:sz w:val="20"/>
              </w:rPr>
              <w:t xml:space="preserve"> </w:t>
            </w:r>
            <w:r>
              <w:rPr>
                <w:rFonts w:ascii="Calibri" w:hAnsi="Calibri"/>
                <w:sz w:val="20"/>
              </w:rPr>
              <w:t>de</w:t>
            </w:r>
            <w:r>
              <w:rPr>
                <w:rFonts w:ascii="Calibri" w:hAnsi="Calibri"/>
                <w:spacing w:val="-3"/>
                <w:sz w:val="20"/>
              </w:rPr>
              <w:t xml:space="preserve"> </w:t>
            </w:r>
            <w:r>
              <w:rPr>
                <w:rFonts w:ascii="Calibri" w:hAnsi="Calibri"/>
                <w:sz w:val="20"/>
              </w:rPr>
              <w:t>mai</w:t>
            </w:r>
            <w:r>
              <w:rPr>
                <w:rFonts w:ascii="Calibri" w:hAnsi="Calibri"/>
                <w:spacing w:val="4"/>
                <w:sz w:val="20"/>
              </w:rPr>
              <w:t xml:space="preserve"> </w:t>
            </w:r>
            <w:r>
              <w:rPr>
                <w:rFonts w:ascii="Calibri" w:hAnsi="Calibri"/>
                <w:sz w:val="20"/>
              </w:rPr>
              <w:t>jos:</w:t>
            </w:r>
          </w:p>
          <w:p w14:paraId="118880DE" w14:textId="77777777" w:rsidR="00BD35D5" w:rsidRDefault="00BD35D5">
            <w:pPr>
              <w:pStyle w:val="TableParagraph"/>
              <w:spacing w:before="7"/>
              <w:rPr>
                <w:i/>
                <w:sz w:val="20"/>
              </w:rPr>
            </w:pPr>
          </w:p>
          <w:p w14:paraId="3CC489CF" w14:textId="77777777" w:rsidR="00BD35D5" w:rsidRDefault="00000000">
            <w:pPr>
              <w:pStyle w:val="TableParagraph"/>
              <w:numPr>
                <w:ilvl w:val="0"/>
                <w:numId w:val="61"/>
              </w:numPr>
              <w:tabs>
                <w:tab w:val="left" w:pos="326"/>
              </w:tabs>
              <w:rPr>
                <w:rFonts w:ascii="Calibri" w:hAnsi="Calibri"/>
                <w:sz w:val="20"/>
              </w:rPr>
            </w:pPr>
            <w:r>
              <w:rPr>
                <w:rFonts w:ascii="Calibri" w:hAnsi="Calibri"/>
                <w:sz w:val="20"/>
              </w:rPr>
              <w:t>vor</w:t>
            </w:r>
            <w:r>
              <w:rPr>
                <w:rFonts w:ascii="Calibri" w:hAnsi="Calibri"/>
                <w:spacing w:val="-4"/>
                <w:sz w:val="20"/>
              </w:rPr>
              <w:t xml:space="preserve"> </w:t>
            </w:r>
            <w:r>
              <w:rPr>
                <w:rFonts w:ascii="Calibri" w:hAnsi="Calibri"/>
                <w:sz w:val="20"/>
              </w:rPr>
              <w:t>fi</w:t>
            </w:r>
            <w:r>
              <w:rPr>
                <w:rFonts w:ascii="Calibri" w:hAnsi="Calibri"/>
                <w:spacing w:val="-3"/>
                <w:sz w:val="20"/>
              </w:rPr>
              <w:t xml:space="preserve"> </w:t>
            </w:r>
            <w:r>
              <w:rPr>
                <w:rFonts w:ascii="Calibri" w:hAnsi="Calibri"/>
                <w:sz w:val="20"/>
              </w:rPr>
              <w:t>însoțite de:</w:t>
            </w:r>
          </w:p>
          <w:p w14:paraId="5AE796C6" w14:textId="77777777" w:rsidR="00BD35D5" w:rsidRDefault="00000000">
            <w:pPr>
              <w:pStyle w:val="TableParagraph"/>
              <w:spacing w:before="1"/>
              <w:ind w:left="110"/>
              <w:rPr>
                <w:rFonts w:ascii="Calibri" w:hAnsi="Calibri"/>
                <w:sz w:val="20"/>
              </w:rPr>
            </w:pPr>
            <w:r>
              <w:rPr>
                <w:rFonts w:ascii="Calibri" w:hAnsi="Calibri"/>
                <w:sz w:val="20"/>
              </w:rPr>
              <w:t>-Documente</w:t>
            </w:r>
            <w:r>
              <w:rPr>
                <w:rFonts w:ascii="Calibri" w:hAnsi="Calibri"/>
                <w:spacing w:val="-4"/>
                <w:sz w:val="20"/>
              </w:rPr>
              <w:t xml:space="preserve"> </w:t>
            </w:r>
            <w:r>
              <w:rPr>
                <w:rFonts w:ascii="Calibri" w:hAnsi="Calibri"/>
                <w:sz w:val="20"/>
              </w:rPr>
              <w:t>cadastrale</w:t>
            </w:r>
            <w:r>
              <w:rPr>
                <w:rFonts w:ascii="Calibri" w:hAnsi="Calibri"/>
                <w:spacing w:val="1"/>
                <w:sz w:val="20"/>
              </w:rPr>
              <w:t xml:space="preserve"> </w:t>
            </w:r>
            <w:r>
              <w:rPr>
                <w:rFonts w:ascii="Calibri" w:hAnsi="Calibri"/>
                <w:sz w:val="20"/>
              </w:rPr>
              <w:t>şi</w:t>
            </w:r>
            <w:r>
              <w:rPr>
                <w:rFonts w:ascii="Calibri" w:hAnsi="Calibri"/>
                <w:spacing w:val="-3"/>
                <w:sz w:val="20"/>
              </w:rPr>
              <w:t xml:space="preserve"> </w:t>
            </w:r>
            <w:r>
              <w:rPr>
                <w:rFonts w:ascii="Calibri" w:hAnsi="Calibri"/>
                <w:sz w:val="20"/>
              </w:rPr>
              <w:t>documente</w:t>
            </w:r>
            <w:r>
              <w:rPr>
                <w:rFonts w:ascii="Calibri" w:hAnsi="Calibri"/>
                <w:spacing w:val="-3"/>
                <w:sz w:val="20"/>
              </w:rPr>
              <w:t xml:space="preserve"> </w:t>
            </w:r>
            <w:r>
              <w:rPr>
                <w:rFonts w:ascii="Calibri" w:hAnsi="Calibri"/>
                <w:sz w:val="20"/>
              </w:rPr>
              <w:t>privind</w:t>
            </w:r>
            <w:r>
              <w:rPr>
                <w:rFonts w:ascii="Calibri" w:hAnsi="Calibri"/>
                <w:spacing w:val="-5"/>
                <w:sz w:val="20"/>
              </w:rPr>
              <w:t xml:space="preserve"> </w:t>
            </w:r>
            <w:r>
              <w:rPr>
                <w:rFonts w:ascii="Calibri" w:hAnsi="Calibri"/>
                <w:sz w:val="20"/>
              </w:rPr>
              <w:t>înscrierea</w:t>
            </w:r>
            <w:r>
              <w:rPr>
                <w:rFonts w:ascii="Calibri" w:hAnsi="Calibri"/>
                <w:spacing w:val="-4"/>
                <w:sz w:val="20"/>
              </w:rPr>
              <w:t xml:space="preserve"> </w:t>
            </w:r>
            <w:r>
              <w:rPr>
                <w:rFonts w:ascii="Calibri" w:hAnsi="Calibri"/>
                <w:sz w:val="20"/>
              </w:rPr>
              <w:t>imobilelor</w:t>
            </w:r>
            <w:r>
              <w:rPr>
                <w:rFonts w:ascii="Calibri" w:hAnsi="Calibri"/>
                <w:spacing w:val="-3"/>
                <w:sz w:val="20"/>
              </w:rPr>
              <w:t xml:space="preserve"> </w:t>
            </w:r>
            <w:r>
              <w:rPr>
                <w:rFonts w:ascii="Calibri" w:hAnsi="Calibri"/>
                <w:sz w:val="20"/>
              </w:rPr>
              <w:t>în</w:t>
            </w:r>
          </w:p>
          <w:p w14:paraId="01901C33" w14:textId="77777777" w:rsidR="00BD35D5" w:rsidRDefault="00000000">
            <w:pPr>
              <w:pStyle w:val="TableParagraph"/>
              <w:spacing w:before="1"/>
              <w:ind w:left="110" w:right="475"/>
              <w:rPr>
                <w:rFonts w:ascii="Calibri" w:hAnsi="Calibri"/>
                <w:sz w:val="20"/>
              </w:rPr>
            </w:pPr>
            <w:r>
              <w:rPr>
                <w:rFonts w:ascii="Calibri" w:hAnsi="Calibri"/>
                <w:sz w:val="20"/>
              </w:rPr>
              <w:t>evidențele de cadastru și carte funciară (extras de carte funciară pentru</w:t>
            </w:r>
            <w:r>
              <w:rPr>
                <w:rFonts w:ascii="Calibri" w:hAnsi="Calibri"/>
                <w:spacing w:val="1"/>
                <w:sz w:val="20"/>
              </w:rPr>
              <w:t xml:space="preserve"> </w:t>
            </w:r>
            <w:r>
              <w:rPr>
                <w:rFonts w:ascii="Calibri" w:hAnsi="Calibri"/>
                <w:sz w:val="20"/>
              </w:rPr>
              <w:t>informare</w:t>
            </w:r>
            <w:r>
              <w:rPr>
                <w:rFonts w:ascii="Calibri" w:hAnsi="Calibri"/>
                <w:spacing w:val="-4"/>
                <w:sz w:val="20"/>
              </w:rPr>
              <w:t xml:space="preserve"> </w:t>
            </w:r>
            <w:r>
              <w:rPr>
                <w:rFonts w:ascii="Calibri" w:hAnsi="Calibri"/>
                <w:sz w:val="20"/>
              </w:rPr>
              <w:t>din</w:t>
            </w:r>
            <w:r>
              <w:rPr>
                <w:rFonts w:ascii="Calibri" w:hAnsi="Calibri"/>
                <w:spacing w:val="-5"/>
                <w:sz w:val="20"/>
              </w:rPr>
              <w:t xml:space="preserve"> </w:t>
            </w:r>
            <w:r>
              <w:rPr>
                <w:rFonts w:ascii="Calibri" w:hAnsi="Calibri"/>
                <w:sz w:val="20"/>
              </w:rPr>
              <w:t>care</w:t>
            </w:r>
            <w:r>
              <w:rPr>
                <w:rFonts w:ascii="Calibri" w:hAnsi="Calibri"/>
                <w:spacing w:val="2"/>
                <w:sz w:val="20"/>
              </w:rPr>
              <w:t xml:space="preserve"> </w:t>
            </w:r>
            <w:r>
              <w:rPr>
                <w:rFonts w:ascii="Calibri" w:hAnsi="Calibri"/>
                <w:sz w:val="20"/>
              </w:rPr>
              <w:t>să</w:t>
            </w:r>
            <w:r>
              <w:rPr>
                <w:rFonts w:ascii="Calibri" w:hAnsi="Calibri"/>
                <w:spacing w:val="-5"/>
                <w:sz w:val="20"/>
              </w:rPr>
              <w:t xml:space="preserve"> </w:t>
            </w:r>
            <w:r>
              <w:rPr>
                <w:rFonts w:ascii="Calibri" w:hAnsi="Calibri"/>
                <w:sz w:val="20"/>
              </w:rPr>
              <w:t>rezulte</w:t>
            </w:r>
            <w:r>
              <w:rPr>
                <w:rFonts w:ascii="Calibri" w:hAnsi="Calibri"/>
                <w:spacing w:val="-4"/>
                <w:sz w:val="20"/>
              </w:rPr>
              <w:t xml:space="preserve"> </w:t>
            </w:r>
            <w:r>
              <w:rPr>
                <w:rFonts w:ascii="Calibri" w:hAnsi="Calibri"/>
                <w:sz w:val="20"/>
              </w:rPr>
              <w:t>înscrierea</w:t>
            </w:r>
            <w:r>
              <w:rPr>
                <w:rFonts w:ascii="Calibri" w:hAnsi="Calibri"/>
                <w:spacing w:val="-5"/>
                <w:sz w:val="20"/>
              </w:rPr>
              <w:t xml:space="preserve"> </w:t>
            </w:r>
            <w:r>
              <w:rPr>
                <w:rFonts w:ascii="Calibri" w:hAnsi="Calibri"/>
                <w:sz w:val="20"/>
              </w:rPr>
              <w:t>dreptului</w:t>
            </w:r>
            <w:r>
              <w:rPr>
                <w:rFonts w:ascii="Calibri" w:hAnsi="Calibri"/>
                <w:spacing w:val="-2"/>
                <w:sz w:val="20"/>
              </w:rPr>
              <w:t xml:space="preserve"> </w:t>
            </w:r>
            <w:r>
              <w:rPr>
                <w:rFonts w:ascii="Calibri" w:hAnsi="Calibri"/>
                <w:sz w:val="20"/>
              </w:rPr>
              <w:t>în</w:t>
            </w:r>
            <w:r>
              <w:rPr>
                <w:rFonts w:ascii="Calibri" w:hAnsi="Calibri"/>
                <w:spacing w:val="-5"/>
                <w:sz w:val="20"/>
              </w:rPr>
              <w:t xml:space="preserve"> </w:t>
            </w:r>
            <w:r>
              <w:rPr>
                <w:rFonts w:ascii="Calibri" w:hAnsi="Calibri"/>
                <w:sz w:val="20"/>
              </w:rPr>
              <w:t>cartea</w:t>
            </w:r>
            <w:r>
              <w:rPr>
                <w:rFonts w:ascii="Calibri" w:hAnsi="Calibri"/>
                <w:spacing w:val="-4"/>
                <w:sz w:val="20"/>
              </w:rPr>
              <w:t xml:space="preserve"> </w:t>
            </w:r>
            <w:r>
              <w:rPr>
                <w:rFonts w:ascii="Calibri" w:hAnsi="Calibri"/>
                <w:sz w:val="20"/>
              </w:rPr>
              <w:t>funciară,</w:t>
            </w:r>
            <w:r>
              <w:rPr>
                <w:rFonts w:ascii="Calibri" w:hAnsi="Calibri"/>
                <w:spacing w:val="-3"/>
                <w:sz w:val="20"/>
              </w:rPr>
              <w:t xml:space="preserve"> </w:t>
            </w:r>
            <w:r>
              <w:rPr>
                <w:rFonts w:ascii="Calibri" w:hAnsi="Calibri"/>
                <w:sz w:val="20"/>
              </w:rPr>
              <w:t>precum</w:t>
            </w:r>
            <w:r>
              <w:rPr>
                <w:rFonts w:ascii="Calibri" w:hAnsi="Calibri"/>
                <w:spacing w:val="2"/>
                <w:sz w:val="20"/>
              </w:rPr>
              <w:t xml:space="preserve"> </w:t>
            </w:r>
            <w:r>
              <w:rPr>
                <w:rFonts w:ascii="Calibri" w:hAnsi="Calibri"/>
                <w:sz w:val="20"/>
              </w:rPr>
              <w:t>și</w:t>
            </w:r>
            <w:r>
              <w:rPr>
                <w:rFonts w:ascii="Calibri" w:hAnsi="Calibri"/>
                <w:spacing w:val="-42"/>
                <w:sz w:val="20"/>
              </w:rPr>
              <w:t xml:space="preserve"> </w:t>
            </w:r>
            <w:r>
              <w:rPr>
                <w:rFonts w:ascii="Calibri" w:hAnsi="Calibri"/>
                <w:sz w:val="20"/>
              </w:rPr>
              <w:t>încheierea de carte funciară emisă de OCPI), în termen de valabilitate la data</w:t>
            </w:r>
            <w:r>
              <w:rPr>
                <w:rFonts w:ascii="Calibri" w:hAnsi="Calibri"/>
                <w:spacing w:val="1"/>
                <w:sz w:val="20"/>
              </w:rPr>
              <w:t xml:space="preserve"> </w:t>
            </w:r>
            <w:r>
              <w:rPr>
                <w:rFonts w:ascii="Calibri" w:hAnsi="Calibri"/>
                <w:sz w:val="20"/>
              </w:rPr>
              <w:t>depunerii</w:t>
            </w:r>
            <w:r>
              <w:rPr>
                <w:rFonts w:ascii="Calibri" w:hAnsi="Calibri"/>
                <w:spacing w:val="-2"/>
                <w:sz w:val="20"/>
              </w:rPr>
              <w:t xml:space="preserve"> </w:t>
            </w:r>
            <w:r>
              <w:rPr>
                <w:rFonts w:ascii="Calibri" w:hAnsi="Calibri"/>
                <w:sz w:val="20"/>
              </w:rPr>
              <w:t>(emis</w:t>
            </w:r>
            <w:r>
              <w:rPr>
                <w:rFonts w:ascii="Calibri" w:hAnsi="Calibri"/>
                <w:spacing w:val="-1"/>
                <w:sz w:val="20"/>
              </w:rPr>
              <w:t xml:space="preserve"> </w:t>
            </w:r>
            <w:r>
              <w:rPr>
                <w:rFonts w:ascii="Calibri" w:hAnsi="Calibri"/>
                <w:sz w:val="20"/>
              </w:rPr>
              <w:t>cu</w:t>
            </w:r>
            <w:r>
              <w:rPr>
                <w:rFonts w:ascii="Calibri" w:hAnsi="Calibri"/>
                <w:spacing w:val="-4"/>
                <w:sz w:val="20"/>
              </w:rPr>
              <w:t xml:space="preserve"> </w:t>
            </w:r>
            <w:r>
              <w:rPr>
                <w:rFonts w:ascii="Calibri" w:hAnsi="Calibri"/>
                <w:sz w:val="20"/>
              </w:rPr>
              <w:t>maxim</w:t>
            </w:r>
            <w:r>
              <w:rPr>
                <w:rFonts w:ascii="Calibri" w:hAnsi="Calibri"/>
                <w:spacing w:val="-2"/>
                <w:sz w:val="20"/>
              </w:rPr>
              <w:t xml:space="preserve"> </w:t>
            </w:r>
            <w:r>
              <w:rPr>
                <w:rFonts w:ascii="Calibri" w:hAnsi="Calibri"/>
                <w:sz w:val="20"/>
              </w:rPr>
              <w:t>30 de</w:t>
            </w:r>
            <w:r>
              <w:rPr>
                <w:rFonts w:ascii="Calibri" w:hAnsi="Calibri"/>
                <w:spacing w:val="-4"/>
                <w:sz w:val="20"/>
              </w:rPr>
              <w:t xml:space="preserve"> </w:t>
            </w:r>
            <w:r>
              <w:rPr>
                <w:rFonts w:ascii="Calibri" w:hAnsi="Calibri"/>
                <w:sz w:val="20"/>
              </w:rPr>
              <w:t>zile</w:t>
            </w:r>
            <w:r>
              <w:rPr>
                <w:rFonts w:ascii="Calibri" w:hAnsi="Calibri"/>
                <w:spacing w:val="-3"/>
                <w:sz w:val="20"/>
              </w:rPr>
              <w:t xml:space="preserve"> </w:t>
            </w:r>
            <w:r>
              <w:rPr>
                <w:rFonts w:ascii="Calibri" w:hAnsi="Calibri"/>
                <w:sz w:val="20"/>
              </w:rPr>
              <w:t>înaintea</w:t>
            </w:r>
            <w:r>
              <w:rPr>
                <w:rFonts w:ascii="Calibri" w:hAnsi="Calibri"/>
                <w:spacing w:val="1"/>
                <w:sz w:val="20"/>
              </w:rPr>
              <w:t xml:space="preserve"> </w:t>
            </w:r>
            <w:r>
              <w:rPr>
                <w:rFonts w:ascii="Calibri" w:hAnsi="Calibri"/>
                <w:sz w:val="20"/>
              </w:rPr>
              <w:t>depunerii</w:t>
            </w:r>
            <w:r>
              <w:rPr>
                <w:rFonts w:ascii="Calibri" w:hAnsi="Calibri"/>
                <w:spacing w:val="3"/>
                <w:sz w:val="20"/>
              </w:rPr>
              <w:t xml:space="preserve"> </w:t>
            </w:r>
            <w:r>
              <w:rPr>
                <w:rFonts w:ascii="Calibri" w:hAnsi="Calibri"/>
                <w:sz w:val="20"/>
              </w:rPr>
              <w:t>proiectului)</w:t>
            </w:r>
          </w:p>
          <w:p w14:paraId="10968415" w14:textId="77777777" w:rsidR="00BD35D5" w:rsidRDefault="00BD35D5">
            <w:pPr>
              <w:pStyle w:val="TableParagraph"/>
              <w:spacing w:before="10"/>
              <w:rPr>
                <w:i/>
                <w:sz w:val="20"/>
              </w:rPr>
            </w:pPr>
          </w:p>
          <w:p w14:paraId="7955CBE7" w14:textId="77777777" w:rsidR="00BD35D5" w:rsidRDefault="00000000">
            <w:pPr>
              <w:pStyle w:val="TableParagraph"/>
              <w:ind w:left="110"/>
              <w:rPr>
                <w:rFonts w:ascii="Calibri"/>
                <w:sz w:val="20"/>
              </w:rPr>
            </w:pPr>
            <w:r>
              <w:rPr>
                <w:rFonts w:ascii="Calibri"/>
                <w:sz w:val="20"/>
              </w:rPr>
              <w:t>SAU</w:t>
            </w:r>
          </w:p>
          <w:p w14:paraId="6B7C640C" w14:textId="77777777" w:rsidR="00BD35D5" w:rsidRDefault="00000000">
            <w:pPr>
              <w:pStyle w:val="TableParagraph"/>
              <w:numPr>
                <w:ilvl w:val="0"/>
                <w:numId w:val="61"/>
              </w:numPr>
              <w:tabs>
                <w:tab w:val="left" w:pos="317"/>
              </w:tabs>
              <w:spacing w:before="1"/>
              <w:ind w:left="316" w:hanging="207"/>
              <w:rPr>
                <w:rFonts w:ascii="Calibri" w:hAnsi="Calibri"/>
                <w:sz w:val="20"/>
              </w:rPr>
            </w:pPr>
            <w:r>
              <w:rPr>
                <w:rFonts w:ascii="Calibri" w:hAnsi="Calibri"/>
                <w:sz w:val="20"/>
              </w:rPr>
              <w:t>vor</w:t>
            </w:r>
            <w:r>
              <w:rPr>
                <w:rFonts w:ascii="Calibri" w:hAnsi="Calibri"/>
                <w:spacing w:val="-1"/>
                <w:sz w:val="20"/>
              </w:rPr>
              <w:t xml:space="preserve"> </w:t>
            </w:r>
            <w:r>
              <w:rPr>
                <w:rFonts w:ascii="Calibri" w:hAnsi="Calibri"/>
                <w:sz w:val="20"/>
              </w:rPr>
              <w:t>fi</w:t>
            </w:r>
            <w:r>
              <w:rPr>
                <w:rFonts w:ascii="Calibri" w:hAnsi="Calibri"/>
                <w:spacing w:val="-1"/>
                <w:sz w:val="20"/>
              </w:rPr>
              <w:t xml:space="preserve"> </w:t>
            </w:r>
            <w:r>
              <w:rPr>
                <w:rFonts w:ascii="Calibri" w:hAnsi="Calibri"/>
                <w:sz w:val="20"/>
              </w:rPr>
              <w:t>încheiate</w:t>
            </w:r>
            <w:r>
              <w:rPr>
                <w:rFonts w:ascii="Calibri" w:hAnsi="Calibri"/>
                <w:spacing w:val="-2"/>
                <w:sz w:val="20"/>
              </w:rPr>
              <w:t xml:space="preserve"> </w:t>
            </w:r>
            <w:r>
              <w:rPr>
                <w:rFonts w:ascii="Calibri" w:hAnsi="Calibri"/>
                <w:sz w:val="20"/>
              </w:rPr>
              <w:t>în</w:t>
            </w:r>
            <w:r>
              <w:rPr>
                <w:rFonts w:ascii="Calibri" w:hAnsi="Calibri"/>
                <w:spacing w:val="-3"/>
                <w:sz w:val="20"/>
              </w:rPr>
              <w:t xml:space="preserve"> </w:t>
            </w:r>
            <w:r>
              <w:rPr>
                <w:rFonts w:ascii="Calibri" w:hAnsi="Calibri"/>
                <w:sz w:val="20"/>
              </w:rPr>
              <w:t>formă</w:t>
            </w:r>
            <w:r>
              <w:rPr>
                <w:rFonts w:ascii="Calibri" w:hAnsi="Calibri"/>
                <w:spacing w:val="-3"/>
                <w:sz w:val="20"/>
              </w:rPr>
              <w:t xml:space="preserve"> </w:t>
            </w:r>
            <w:r>
              <w:rPr>
                <w:rFonts w:ascii="Calibri" w:hAnsi="Calibri"/>
                <w:sz w:val="20"/>
              </w:rPr>
              <w:t>autentică</w:t>
            </w:r>
            <w:r>
              <w:rPr>
                <w:rFonts w:ascii="Calibri" w:hAnsi="Calibri"/>
                <w:spacing w:val="-3"/>
                <w:sz w:val="20"/>
              </w:rPr>
              <w:t xml:space="preserve"> </w:t>
            </w:r>
            <w:r>
              <w:rPr>
                <w:rFonts w:ascii="Calibri" w:hAnsi="Calibri"/>
                <w:sz w:val="20"/>
              </w:rPr>
              <w:t>de</w:t>
            </w:r>
            <w:r>
              <w:rPr>
                <w:rFonts w:ascii="Calibri" w:hAnsi="Calibri"/>
                <w:spacing w:val="-3"/>
                <w:sz w:val="20"/>
              </w:rPr>
              <w:t xml:space="preserve"> </w:t>
            </w:r>
            <w:r>
              <w:rPr>
                <w:rFonts w:ascii="Calibri" w:hAnsi="Calibri"/>
                <w:sz w:val="20"/>
              </w:rPr>
              <w:t>către</w:t>
            </w:r>
            <w:r>
              <w:rPr>
                <w:rFonts w:ascii="Calibri" w:hAnsi="Calibri"/>
                <w:spacing w:val="-2"/>
                <w:sz w:val="20"/>
              </w:rPr>
              <w:t xml:space="preserve"> </w:t>
            </w:r>
            <w:r>
              <w:rPr>
                <w:rFonts w:ascii="Calibri" w:hAnsi="Calibri"/>
                <w:sz w:val="20"/>
              </w:rPr>
              <w:t>un</w:t>
            </w:r>
            <w:r>
              <w:rPr>
                <w:rFonts w:ascii="Calibri" w:hAnsi="Calibri"/>
                <w:spacing w:val="-2"/>
                <w:sz w:val="20"/>
              </w:rPr>
              <w:t xml:space="preserve"> </w:t>
            </w:r>
            <w:r>
              <w:rPr>
                <w:rFonts w:ascii="Calibri" w:hAnsi="Calibri"/>
                <w:sz w:val="20"/>
              </w:rPr>
              <w:t>notar</w:t>
            </w:r>
            <w:r>
              <w:rPr>
                <w:rFonts w:ascii="Calibri" w:hAnsi="Calibri"/>
                <w:spacing w:val="-1"/>
                <w:sz w:val="20"/>
              </w:rPr>
              <w:t xml:space="preserve"> </w:t>
            </w:r>
            <w:r>
              <w:rPr>
                <w:rFonts w:ascii="Calibri" w:hAnsi="Calibri"/>
                <w:sz w:val="20"/>
              </w:rPr>
              <w:t>public</w:t>
            </w:r>
            <w:r>
              <w:rPr>
                <w:rFonts w:ascii="Calibri" w:hAnsi="Calibri"/>
                <w:spacing w:val="3"/>
                <w:sz w:val="20"/>
              </w:rPr>
              <w:t xml:space="preserve"> </w:t>
            </w:r>
            <w:r>
              <w:rPr>
                <w:rFonts w:ascii="Calibri" w:hAnsi="Calibri"/>
                <w:sz w:val="20"/>
              </w:rPr>
              <w:t>sau</w:t>
            </w:r>
            <w:r>
              <w:rPr>
                <w:rFonts w:ascii="Calibri" w:hAnsi="Calibri"/>
                <w:spacing w:val="-3"/>
                <w:sz w:val="20"/>
              </w:rPr>
              <w:t xml:space="preserve"> </w:t>
            </w:r>
            <w:r>
              <w:rPr>
                <w:rFonts w:ascii="Calibri" w:hAnsi="Calibri"/>
                <w:sz w:val="20"/>
              </w:rPr>
              <w:t>emise</w:t>
            </w:r>
            <w:r>
              <w:rPr>
                <w:rFonts w:ascii="Calibri" w:hAnsi="Calibri"/>
                <w:spacing w:val="-2"/>
                <w:sz w:val="20"/>
              </w:rPr>
              <w:t xml:space="preserve"> </w:t>
            </w:r>
            <w:r>
              <w:rPr>
                <w:rFonts w:ascii="Calibri" w:hAnsi="Calibri"/>
                <w:sz w:val="20"/>
              </w:rPr>
              <w:t>de</w:t>
            </w:r>
            <w:r>
              <w:rPr>
                <w:rFonts w:ascii="Calibri" w:hAnsi="Calibri"/>
                <w:spacing w:val="2"/>
                <w:sz w:val="20"/>
              </w:rPr>
              <w:t xml:space="preserve"> </w:t>
            </w:r>
            <w:r>
              <w:rPr>
                <w:rFonts w:ascii="Calibri" w:hAnsi="Calibri"/>
                <w:sz w:val="20"/>
              </w:rPr>
              <w:t>o</w:t>
            </w:r>
          </w:p>
          <w:p w14:paraId="1E172403" w14:textId="77777777" w:rsidR="00BD35D5" w:rsidRDefault="00000000">
            <w:pPr>
              <w:pStyle w:val="TableParagraph"/>
              <w:spacing w:before="1"/>
              <w:ind w:left="110"/>
              <w:rPr>
                <w:rFonts w:ascii="Calibri" w:hAnsi="Calibri"/>
                <w:sz w:val="20"/>
              </w:rPr>
            </w:pPr>
            <w:r>
              <w:rPr>
                <w:rFonts w:ascii="Calibri" w:hAnsi="Calibri"/>
                <w:sz w:val="20"/>
              </w:rPr>
              <w:t>autoritate</w:t>
            </w:r>
            <w:r>
              <w:rPr>
                <w:rFonts w:ascii="Calibri" w:hAnsi="Calibri"/>
                <w:spacing w:val="-2"/>
                <w:sz w:val="20"/>
              </w:rPr>
              <w:t xml:space="preserve"> </w:t>
            </w:r>
            <w:r>
              <w:rPr>
                <w:rFonts w:ascii="Calibri" w:hAnsi="Calibri"/>
                <w:sz w:val="20"/>
              </w:rPr>
              <w:t>publică</w:t>
            </w:r>
            <w:r>
              <w:rPr>
                <w:rFonts w:ascii="Calibri" w:hAnsi="Calibri"/>
                <w:spacing w:val="-3"/>
                <w:sz w:val="20"/>
              </w:rPr>
              <w:t xml:space="preserve"> </w:t>
            </w:r>
            <w:r>
              <w:rPr>
                <w:rFonts w:ascii="Calibri" w:hAnsi="Calibri"/>
                <w:sz w:val="20"/>
              </w:rPr>
              <w:t>sau</w:t>
            </w:r>
            <w:r>
              <w:rPr>
                <w:rFonts w:ascii="Calibri" w:hAnsi="Calibri"/>
                <w:spacing w:val="-7"/>
                <w:sz w:val="20"/>
              </w:rPr>
              <w:t xml:space="preserve"> </w:t>
            </w:r>
            <w:r>
              <w:rPr>
                <w:rFonts w:ascii="Calibri" w:hAnsi="Calibri"/>
                <w:sz w:val="20"/>
              </w:rPr>
              <w:t>dobândite</w:t>
            </w:r>
            <w:r>
              <w:rPr>
                <w:rFonts w:ascii="Calibri" w:hAnsi="Calibri"/>
                <w:spacing w:val="-7"/>
                <w:sz w:val="20"/>
              </w:rPr>
              <w:t xml:space="preserve"> </w:t>
            </w:r>
            <w:r>
              <w:rPr>
                <w:rFonts w:ascii="Calibri" w:hAnsi="Calibri"/>
                <w:sz w:val="20"/>
              </w:rPr>
              <w:t>printr-o</w:t>
            </w:r>
            <w:r>
              <w:rPr>
                <w:rFonts w:ascii="Calibri" w:hAnsi="Calibri"/>
                <w:spacing w:val="-3"/>
                <w:sz w:val="20"/>
              </w:rPr>
              <w:t xml:space="preserve"> </w:t>
            </w:r>
            <w:r>
              <w:rPr>
                <w:rFonts w:ascii="Calibri" w:hAnsi="Calibri"/>
                <w:sz w:val="20"/>
              </w:rPr>
              <w:t>hotărâre</w:t>
            </w:r>
            <w:r>
              <w:rPr>
                <w:rFonts w:ascii="Calibri" w:hAnsi="Calibri"/>
                <w:spacing w:val="-1"/>
                <w:sz w:val="20"/>
              </w:rPr>
              <w:t xml:space="preserve"> </w:t>
            </w:r>
            <w:r>
              <w:rPr>
                <w:rFonts w:ascii="Calibri" w:hAnsi="Calibri"/>
                <w:sz w:val="20"/>
              </w:rPr>
              <w:t>judecătorească.</w:t>
            </w:r>
          </w:p>
          <w:p w14:paraId="78CD401B" w14:textId="77777777" w:rsidR="00BD35D5" w:rsidRDefault="00000000">
            <w:pPr>
              <w:pStyle w:val="TableParagraph"/>
              <w:ind w:left="110" w:right="475"/>
              <w:rPr>
                <w:rFonts w:ascii="Calibri" w:hAnsi="Calibri"/>
                <w:sz w:val="20"/>
              </w:rPr>
            </w:pPr>
            <w:r>
              <w:rPr>
                <w:rFonts w:ascii="Calibri" w:hAnsi="Calibri"/>
                <w:sz w:val="20"/>
              </w:rPr>
              <w:t>În</w:t>
            </w:r>
            <w:r>
              <w:rPr>
                <w:rFonts w:ascii="Calibri" w:hAnsi="Calibri"/>
                <w:spacing w:val="-1"/>
                <w:sz w:val="20"/>
              </w:rPr>
              <w:t xml:space="preserve"> </w:t>
            </w:r>
            <w:r>
              <w:rPr>
                <w:rFonts w:ascii="Calibri" w:hAnsi="Calibri"/>
                <w:sz w:val="20"/>
              </w:rPr>
              <w:t>situaţia</w:t>
            </w:r>
            <w:r>
              <w:rPr>
                <w:rFonts w:ascii="Calibri" w:hAnsi="Calibri"/>
                <w:spacing w:val="-5"/>
                <w:sz w:val="20"/>
              </w:rPr>
              <w:t xml:space="preserve"> </w:t>
            </w:r>
            <w:r>
              <w:rPr>
                <w:rFonts w:ascii="Calibri" w:hAnsi="Calibri"/>
                <w:sz w:val="20"/>
              </w:rPr>
              <w:t>în</w:t>
            </w:r>
            <w:r>
              <w:rPr>
                <w:rFonts w:ascii="Calibri" w:hAnsi="Calibri"/>
                <w:spacing w:val="-5"/>
                <w:sz w:val="20"/>
              </w:rPr>
              <w:t xml:space="preserve"> </w:t>
            </w:r>
            <w:r>
              <w:rPr>
                <w:rFonts w:ascii="Calibri" w:hAnsi="Calibri"/>
                <w:sz w:val="20"/>
              </w:rPr>
              <w:t>care</w:t>
            </w:r>
            <w:r>
              <w:rPr>
                <w:rFonts w:ascii="Calibri" w:hAnsi="Calibri"/>
                <w:spacing w:val="-4"/>
                <w:sz w:val="20"/>
              </w:rPr>
              <w:t xml:space="preserve"> </w:t>
            </w:r>
            <w:r>
              <w:rPr>
                <w:rFonts w:ascii="Calibri" w:hAnsi="Calibri"/>
                <w:sz w:val="20"/>
              </w:rPr>
              <w:t>imobilul</w:t>
            </w:r>
            <w:r>
              <w:rPr>
                <w:rFonts w:ascii="Calibri" w:hAnsi="Calibri"/>
                <w:spacing w:val="-3"/>
                <w:sz w:val="20"/>
              </w:rPr>
              <w:t xml:space="preserve"> </w:t>
            </w:r>
            <w:r>
              <w:rPr>
                <w:rFonts w:ascii="Calibri" w:hAnsi="Calibri"/>
                <w:sz w:val="20"/>
              </w:rPr>
              <w:t>pe</w:t>
            </w:r>
            <w:r>
              <w:rPr>
                <w:rFonts w:ascii="Calibri" w:hAnsi="Calibri"/>
                <w:spacing w:val="-5"/>
                <w:sz w:val="20"/>
              </w:rPr>
              <w:t xml:space="preserve"> </w:t>
            </w:r>
            <w:r>
              <w:rPr>
                <w:rFonts w:ascii="Calibri" w:hAnsi="Calibri"/>
                <w:sz w:val="20"/>
              </w:rPr>
              <w:t>care</w:t>
            </w:r>
            <w:r>
              <w:rPr>
                <w:rFonts w:ascii="Calibri" w:hAnsi="Calibri"/>
                <w:spacing w:val="-4"/>
                <w:sz w:val="20"/>
              </w:rPr>
              <w:t xml:space="preserve"> </w:t>
            </w:r>
            <w:r>
              <w:rPr>
                <w:rFonts w:ascii="Calibri" w:hAnsi="Calibri"/>
                <w:sz w:val="20"/>
              </w:rPr>
              <w:t>se execută</w:t>
            </w:r>
            <w:r>
              <w:rPr>
                <w:rFonts w:ascii="Calibri" w:hAnsi="Calibri"/>
                <w:spacing w:val="-6"/>
                <w:sz w:val="20"/>
              </w:rPr>
              <w:t xml:space="preserve"> </w:t>
            </w:r>
            <w:r>
              <w:rPr>
                <w:rFonts w:ascii="Calibri" w:hAnsi="Calibri"/>
                <w:sz w:val="20"/>
              </w:rPr>
              <w:t>investiţia</w:t>
            </w:r>
            <w:r>
              <w:rPr>
                <w:rFonts w:ascii="Calibri" w:hAnsi="Calibri"/>
                <w:spacing w:val="-1"/>
                <w:sz w:val="20"/>
              </w:rPr>
              <w:t xml:space="preserve"> </w:t>
            </w:r>
            <w:r>
              <w:rPr>
                <w:rFonts w:ascii="Calibri" w:hAnsi="Calibri"/>
                <w:sz w:val="20"/>
              </w:rPr>
              <w:t>nu</w:t>
            </w:r>
            <w:r>
              <w:rPr>
                <w:rFonts w:ascii="Calibri" w:hAnsi="Calibri"/>
                <w:spacing w:val="-5"/>
                <w:sz w:val="20"/>
              </w:rPr>
              <w:t xml:space="preserve"> </w:t>
            </w:r>
            <w:r>
              <w:rPr>
                <w:rFonts w:ascii="Calibri" w:hAnsi="Calibri"/>
                <w:sz w:val="20"/>
              </w:rPr>
              <w:t>este</w:t>
            </w:r>
            <w:r>
              <w:rPr>
                <w:rFonts w:ascii="Calibri" w:hAnsi="Calibri"/>
                <w:spacing w:val="-1"/>
                <w:sz w:val="20"/>
              </w:rPr>
              <w:t xml:space="preserve"> </w:t>
            </w:r>
            <w:r>
              <w:rPr>
                <w:rFonts w:ascii="Calibri" w:hAnsi="Calibri"/>
                <w:sz w:val="20"/>
              </w:rPr>
              <w:t>liber</w:t>
            </w:r>
            <w:r>
              <w:rPr>
                <w:rFonts w:ascii="Calibri" w:hAnsi="Calibri"/>
                <w:spacing w:val="2"/>
                <w:sz w:val="20"/>
              </w:rPr>
              <w:t xml:space="preserve"> </w:t>
            </w:r>
            <w:r>
              <w:rPr>
                <w:rFonts w:ascii="Calibri" w:hAnsi="Calibri"/>
                <w:sz w:val="20"/>
              </w:rPr>
              <w:t>de</w:t>
            </w:r>
            <w:r>
              <w:rPr>
                <w:rFonts w:ascii="Calibri" w:hAnsi="Calibri"/>
                <w:spacing w:val="1"/>
                <w:sz w:val="20"/>
              </w:rPr>
              <w:t xml:space="preserve"> </w:t>
            </w:r>
            <w:r>
              <w:rPr>
                <w:rFonts w:ascii="Calibri" w:hAnsi="Calibri"/>
                <w:sz w:val="20"/>
              </w:rPr>
              <w:t>sarcini</w:t>
            </w:r>
            <w:r>
              <w:rPr>
                <w:rFonts w:ascii="Calibri" w:hAnsi="Calibri"/>
                <w:spacing w:val="-43"/>
                <w:sz w:val="20"/>
              </w:rPr>
              <w:t xml:space="preserve"> </w:t>
            </w:r>
            <w:r>
              <w:rPr>
                <w:rFonts w:ascii="Calibri" w:hAnsi="Calibri"/>
                <w:sz w:val="20"/>
              </w:rPr>
              <w:t>(ipotecat</w:t>
            </w:r>
            <w:r>
              <w:rPr>
                <w:rFonts w:ascii="Calibri" w:hAnsi="Calibri"/>
                <w:spacing w:val="-1"/>
                <w:sz w:val="20"/>
              </w:rPr>
              <w:t xml:space="preserve"> </w:t>
            </w:r>
            <w:r>
              <w:rPr>
                <w:rFonts w:ascii="Calibri" w:hAnsi="Calibri"/>
                <w:sz w:val="20"/>
              </w:rPr>
              <w:t>pentru</w:t>
            </w:r>
            <w:r>
              <w:rPr>
                <w:rFonts w:ascii="Calibri" w:hAnsi="Calibri"/>
                <w:spacing w:val="-5"/>
                <w:sz w:val="20"/>
              </w:rPr>
              <w:t xml:space="preserve"> </w:t>
            </w:r>
            <w:r>
              <w:rPr>
                <w:rFonts w:ascii="Calibri" w:hAnsi="Calibri"/>
                <w:sz w:val="20"/>
              </w:rPr>
              <w:t>un</w:t>
            </w:r>
            <w:r>
              <w:rPr>
                <w:rFonts w:ascii="Calibri" w:hAnsi="Calibri"/>
                <w:spacing w:val="-5"/>
                <w:sz w:val="20"/>
              </w:rPr>
              <w:t xml:space="preserve"> </w:t>
            </w:r>
            <w:r>
              <w:rPr>
                <w:rFonts w:ascii="Calibri" w:hAnsi="Calibri"/>
                <w:sz w:val="20"/>
              </w:rPr>
              <w:t>credit)</w:t>
            </w:r>
            <w:r>
              <w:rPr>
                <w:rFonts w:ascii="Calibri" w:hAnsi="Calibri"/>
                <w:spacing w:val="-4"/>
                <w:sz w:val="20"/>
              </w:rPr>
              <w:t xml:space="preserve"> </w:t>
            </w:r>
            <w:r>
              <w:rPr>
                <w:rFonts w:ascii="Calibri" w:hAnsi="Calibri"/>
                <w:sz w:val="20"/>
              </w:rPr>
              <w:t>se</w:t>
            </w:r>
            <w:r>
              <w:rPr>
                <w:rFonts w:ascii="Calibri" w:hAnsi="Calibri"/>
                <w:spacing w:val="1"/>
                <w:sz w:val="20"/>
              </w:rPr>
              <w:t xml:space="preserve"> </w:t>
            </w:r>
            <w:r>
              <w:rPr>
                <w:rFonts w:ascii="Calibri" w:hAnsi="Calibri"/>
                <w:sz w:val="20"/>
              </w:rPr>
              <w:t>va</w:t>
            </w:r>
            <w:r>
              <w:rPr>
                <w:rFonts w:ascii="Calibri" w:hAnsi="Calibri"/>
                <w:spacing w:val="-5"/>
                <w:sz w:val="20"/>
              </w:rPr>
              <w:t xml:space="preserve"> </w:t>
            </w:r>
            <w:r>
              <w:rPr>
                <w:rFonts w:ascii="Calibri" w:hAnsi="Calibri"/>
                <w:sz w:val="20"/>
              </w:rPr>
              <w:t>depune</w:t>
            </w:r>
            <w:r>
              <w:rPr>
                <w:rFonts w:ascii="Calibri" w:hAnsi="Calibri"/>
                <w:spacing w:val="-4"/>
                <w:sz w:val="20"/>
              </w:rPr>
              <w:t xml:space="preserve"> </w:t>
            </w:r>
            <w:r>
              <w:rPr>
                <w:rFonts w:ascii="Calibri" w:hAnsi="Calibri"/>
                <w:sz w:val="20"/>
              </w:rPr>
              <w:t>acordul</w:t>
            </w:r>
            <w:r>
              <w:rPr>
                <w:rFonts w:ascii="Calibri" w:hAnsi="Calibri"/>
                <w:spacing w:val="-4"/>
                <w:sz w:val="20"/>
              </w:rPr>
              <w:t xml:space="preserve"> </w:t>
            </w:r>
            <w:r>
              <w:rPr>
                <w:rFonts w:ascii="Calibri" w:hAnsi="Calibri"/>
                <w:sz w:val="20"/>
              </w:rPr>
              <w:t>creditorului</w:t>
            </w:r>
            <w:r>
              <w:rPr>
                <w:rFonts w:ascii="Calibri" w:hAnsi="Calibri"/>
                <w:spacing w:val="2"/>
                <w:sz w:val="20"/>
              </w:rPr>
              <w:t xml:space="preserve"> </w:t>
            </w:r>
            <w:r>
              <w:rPr>
                <w:rFonts w:ascii="Calibri" w:hAnsi="Calibri"/>
                <w:sz w:val="20"/>
              </w:rPr>
              <w:t>privind</w:t>
            </w:r>
            <w:r>
              <w:rPr>
                <w:rFonts w:ascii="Calibri" w:hAnsi="Calibri"/>
                <w:spacing w:val="-5"/>
                <w:sz w:val="20"/>
              </w:rPr>
              <w:t xml:space="preserve"> </w:t>
            </w:r>
            <w:r>
              <w:rPr>
                <w:rFonts w:ascii="Calibri" w:hAnsi="Calibri"/>
                <w:sz w:val="20"/>
              </w:rPr>
              <w:t>execuţia</w:t>
            </w:r>
          </w:p>
          <w:p w14:paraId="752154C6" w14:textId="77777777" w:rsidR="00BD35D5" w:rsidRDefault="00000000">
            <w:pPr>
              <w:pStyle w:val="TableParagraph"/>
              <w:spacing w:line="224" w:lineRule="exact"/>
              <w:ind w:left="110"/>
              <w:rPr>
                <w:rFonts w:ascii="Calibri" w:hAnsi="Calibri"/>
                <w:sz w:val="20"/>
              </w:rPr>
            </w:pPr>
            <w:r>
              <w:rPr>
                <w:rFonts w:ascii="Calibri" w:hAnsi="Calibri"/>
                <w:sz w:val="20"/>
              </w:rPr>
              <w:t>investiţiei</w:t>
            </w:r>
            <w:r>
              <w:rPr>
                <w:rFonts w:ascii="Calibri" w:hAnsi="Calibri"/>
                <w:spacing w:val="-3"/>
                <w:sz w:val="20"/>
              </w:rPr>
              <w:t xml:space="preserve"> </w:t>
            </w:r>
            <w:r>
              <w:rPr>
                <w:rFonts w:ascii="Calibri" w:hAnsi="Calibri"/>
                <w:sz w:val="20"/>
              </w:rPr>
              <w:t>şi</w:t>
            </w:r>
            <w:r>
              <w:rPr>
                <w:rFonts w:ascii="Calibri" w:hAnsi="Calibri"/>
                <w:spacing w:val="-2"/>
                <w:sz w:val="20"/>
              </w:rPr>
              <w:t xml:space="preserve"> </w:t>
            </w:r>
            <w:r>
              <w:rPr>
                <w:rFonts w:ascii="Calibri" w:hAnsi="Calibri"/>
                <w:sz w:val="20"/>
              </w:rPr>
              <w:t>graficul</w:t>
            </w:r>
            <w:r>
              <w:rPr>
                <w:rFonts w:ascii="Calibri" w:hAnsi="Calibri"/>
                <w:spacing w:val="-3"/>
                <w:sz w:val="20"/>
              </w:rPr>
              <w:t xml:space="preserve"> </w:t>
            </w:r>
            <w:r>
              <w:rPr>
                <w:rFonts w:ascii="Calibri" w:hAnsi="Calibri"/>
                <w:sz w:val="20"/>
              </w:rPr>
              <w:t>de</w:t>
            </w:r>
            <w:r>
              <w:rPr>
                <w:rFonts w:ascii="Calibri" w:hAnsi="Calibri"/>
                <w:spacing w:val="-4"/>
                <w:sz w:val="20"/>
              </w:rPr>
              <w:t xml:space="preserve"> </w:t>
            </w:r>
            <w:r>
              <w:rPr>
                <w:rFonts w:ascii="Calibri" w:hAnsi="Calibri"/>
                <w:sz w:val="20"/>
              </w:rPr>
              <w:t>rambursare</w:t>
            </w:r>
            <w:r>
              <w:rPr>
                <w:rFonts w:ascii="Calibri" w:hAnsi="Calibri"/>
                <w:spacing w:val="-3"/>
                <w:sz w:val="20"/>
              </w:rPr>
              <w:t xml:space="preserve"> </w:t>
            </w:r>
            <w:r>
              <w:rPr>
                <w:rFonts w:ascii="Calibri" w:hAnsi="Calibri"/>
                <w:sz w:val="20"/>
              </w:rPr>
              <w:t>a</w:t>
            </w:r>
            <w:r>
              <w:rPr>
                <w:rFonts w:ascii="Calibri" w:hAnsi="Calibri"/>
                <w:spacing w:val="-5"/>
                <w:sz w:val="20"/>
              </w:rPr>
              <w:t xml:space="preserve"> </w:t>
            </w:r>
            <w:r>
              <w:rPr>
                <w:rFonts w:ascii="Calibri" w:hAnsi="Calibri"/>
                <w:sz w:val="20"/>
              </w:rPr>
              <w:t>creditului.</w:t>
            </w:r>
          </w:p>
        </w:tc>
        <w:tc>
          <w:tcPr>
            <w:tcW w:w="706" w:type="dxa"/>
          </w:tcPr>
          <w:p w14:paraId="1ABE31A2" w14:textId="77777777" w:rsidR="00BD35D5" w:rsidRDefault="00BD35D5">
            <w:pPr>
              <w:pStyle w:val="TableParagraph"/>
              <w:rPr>
                <w:i/>
                <w:sz w:val="20"/>
              </w:rPr>
            </w:pPr>
          </w:p>
          <w:p w14:paraId="0D82D784" w14:textId="77777777" w:rsidR="00BD35D5" w:rsidRDefault="00BD35D5">
            <w:pPr>
              <w:pStyle w:val="TableParagraph"/>
              <w:rPr>
                <w:i/>
                <w:sz w:val="20"/>
              </w:rPr>
            </w:pPr>
          </w:p>
          <w:p w14:paraId="6F929740" w14:textId="77777777" w:rsidR="00BD35D5" w:rsidRDefault="00BD35D5">
            <w:pPr>
              <w:pStyle w:val="TableParagraph"/>
              <w:rPr>
                <w:i/>
                <w:sz w:val="20"/>
              </w:rPr>
            </w:pPr>
          </w:p>
          <w:p w14:paraId="65C16A35" w14:textId="77777777" w:rsidR="00BD35D5" w:rsidRDefault="00BD35D5">
            <w:pPr>
              <w:pStyle w:val="TableParagraph"/>
              <w:rPr>
                <w:i/>
                <w:sz w:val="20"/>
              </w:rPr>
            </w:pPr>
          </w:p>
          <w:p w14:paraId="48146C1D" w14:textId="77777777" w:rsidR="00BD35D5" w:rsidRDefault="00BD35D5">
            <w:pPr>
              <w:pStyle w:val="TableParagraph"/>
              <w:rPr>
                <w:i/>
                <w:sz w:val="20"/>
              </w:rPr>
            </w:pPr>
          </w:p>
          <w:p w14:paraId="52846DD9" w14:textId="77777777" w:rsidR="00BD35D5" w:rsidRDefault="00BD35D5">
            <w:pPr>
              <w:pStyle w:val="TableParagraph"/>
              <w:rPr>
                <w:i/>
                <w:sz w:val="20"/>
              </w:rPr>
            </w:pPr>
          </w:p>
          <w:p w14:paraId="3D770B74" w14:textId="77777777" w:rsidR="00BD35D5" w:rsidRDefault="00000000">
            <w:pPr>
              <w:pStyle w:val="TableParagraph"/>
              <w:spacing w:before="139"/>
              <w:ind w:left="13"/>
              <w:jc w:val="center"/>
              <w:rPr>
                <w:rFonts w:ascii="Wingdings" w:hAnsi="Wingdings"/>
                <w:sz w:val="18"/>
              </w:rPr>
            </w:pPr>
            <w:r>
              <w:rPr>
                <w:rFonts w:ascii="Wingdings" w:hAnsi="Wingdings"/>
                <w:w w:val="101"/>
                <w:sz w:val="18"/>
              </w:rPr>
              <w:t></w:t>
            </w:r>
          </w:p>
          <w:p w14:paraId="1AFF3104" w14:textId="77777777" w:rsidR="00BD35D5" w:rsidRDefault="00BD35D5">
            <w:pPr>
              <w:pStyle w:val="TableParagraph"/>
              <w:rPr>
                <w:i/>
                <w:sz w:val="20"/>
              </w:rPr>
            </w:pPr>
          </w:p>
          <w:p w14:paraId="4B08320E" w14:textId="77777777" w:rsidR="00BD35D5" w:rsidRDefault="00BD35D5">
            <w:pPr>
              <w:pStyle w:val="TableParagraph"/>
              <w:rPr>
                <w:i/>
                <w:sz w:val="20"/>
              </w:rPr>
            </w:pPr>
          </w:p>
          <w:p w14:paraId="1475277E" w14:textId="77777777" w:rsidR="00BD35D5" w:rsidRDefault="00BD35D5">
            <w:pPr>
              <w:pStyle w:val="TableParagraph"/>
              <w:rPr>
                <w:i/>
                <w:sz w:val="20"/>
              </w:rPr>
            </w:pPr>
          </w:p>
          <w:p w14:paraId="6D78CF88" w14:textId="77777777" w:rsidR="00BD35D5" w:rsidRDefault="00BD35D5">
            <w:pPr>
              <w:pStyle w:val="TableParagraph"/>
              <w:rPr>
                <w:i/>
                <w:sz w:val="20"/>
              </w:rPr>
            </w:pPr>
          </w:p>
          <w:p w14:paraId="4EBE8E8A" w14:textId="77777777" w:rsidR="00BD35D5" w:rsidRDefault="00BD35D5">
            <w:pPr>
              <w:pStyle w:val="TableParagraph"/>
              <w:rPr>
                <w:i/>
                <w:sz w:val="20"/>
              </w:rPr>
            </w:pPr>
          </w:p>
          <w:p w14:paraId="7F6F20F7" w14:textId="77777777" w:rsidR="00BD35D5" w:rsidRDefault="00BD35D5">
            <w:pPr>
              <w:pStyle w:val="TableParagraph"/>
              <w:rPr>
                <w:i/>
                <w:sz w:val="20"/>
              </w:rPr>
            </w:pPr>
          </w:p>
          <w:p w14:paraId="6550A5F4" w14:textId="77777777" w:rsidR="00BD35D5" w:rsidRDefault="00BD35D5">
            <w:pPr>
              <w:pStyle w:val="TableParagraph"/>
              <w:rPr>
                <w:i/>
                <w:sz w:val="20"/>
              </w:rPr>
            </w:pPr>
          </w:p>
          <w:p w14:paraId="61FB7627" w14:textId="77777777" w:rsidR="00BD35D5" w:rsidRDefault="00BD35D5">
            <w:pPr>
              <w:pStyle w:val="TableParagraph"/>
              <w:rPr>
                <w:i/>
                <w:sz w:val="20"/>
              </w:rPr>
            </w:pPr>
          </w:p>
          <w:p w14:paraId="06F0A152" w14:textId="77777777" w:rsidR="00BD35D5" w:rsidRDefault="00000000">
            <w:pPr>
              <w:pStyle w:val="TableParagraph"/>
              <w:spacing w:before="122"/>
              <w:ind w:left="13"/>
              <w:jc w:val="center"/>
              <w:rPr>
                <w:rFonts w:ascii="Wingdings" w:hAnsi="Wingdings"/>
                <w:sz w:val="18"/>
              </w:rPr>
            </w:pPr>
            <w:r>
              <w:rPr>
                <w:rFonts w:ascii="Wingdings" w:hAnsi="Wingdings"/>
                <w:w w:val="101"/>
                <w:sz w:val="18"/>
              </w:rPr>
              <w:t></w:t>
            </w:r>
          </w:p>
        </w:tc>
        <w:tc>
          <w:tcPr>
            <w:tcW w:w="711" w:type="dxa"/>
          </w:tcPr>
          <w:p w14:paraId="58697086" w14:textId="77777777" w:rsidR="00BD35D5" w:rsidRDefault="00BD35D5">
            <w:pPr>
              <w:pStyle w:val="TableParagraph"/>
              <w:rPr>
                <w:i/>
                <w:sz w:val="20"/>
              </w:rPr>
            </w:pPr>
          </w:p>
          <w:p w14:paraId="600EA530" w14:textId="77777777" w:rsidR="00BD35D5" w:rsidRDefault="00BD35D5">
            <w:pPr>
              <w:pStyle w:val="TableParagraph"/>
              <w:rPr>
                <w:i/>
                <w:sz w:val="20"/>
              </w:rPr>
            </w:pPr>
          </w:p>
          <w:p w14:paraId="2CE3FA7B" w14:textId="77777777" w:rsidR="00BD35D5" w:rsidRDefault="00BD35D5">
            <w:pPr>
              <w:pStyle w:val="TableParagraph"/>
              <w:rPr>
                <w:i/>
                <w:sz w:val="20"/>
              </w:rPr>
            </w:pPr>
          </w:p>
          <w:p w14:paraId="410D0492" w14:textId="77777777" w:rsidR="00BD35D5" w:rsidRDefault="00BD35D5">
            <w:pPr>
              <w:pStyle w:val="TableParagraph"/>
              <w:rPr>
                <w:i/>
                <w:sz w:val="20"/>
              </w:rPr>
            </w:pPr>
          </w:p>
          <w:p w14:paraId="2B751E3F" w14:textId="77777777" w:rsidR="00BD35D5" w:rsidRDefault="00BD35D5">
            <w:pPr>
              <w:pStyle w:val="TableParagraph"/>
              <w:rPr>
                <w:i/>
                <w:sz w:val="20"/>
              </w:rPr>
            </w:pPr>
          </w:p>
          <w:p w14:paraId="47161C1F" w14:textId="77777777" w:rsidR="00BD35D5" w:rsidRDefault="00BD35D5">
            <w:pPr>
              <w:pStyle w:val="TableParagraph"/>
              <w:rPr>
                <w:i/>
                <w:sz w:val="20"/>
              </w:rPr>
            </w:pPr>
          </w:p>
          <w:p w14:paraId="3641A4CF" w14:textId="77777777" w:rsidR="00BD35D5" w:rsidRDefault="00000000">
            <w:pPr>
              <w:pStyle w:val="TableParagraph"/>
              <w:spacing w:before="139"/>
              <w:ind w:left="17"/>
              <w:jc w:val="center"/>
              <w:rPr>
                <w:rFonts w:ascii="Wingdings" w:hAnsi="Wingdings"/>
                <w:sz w:val="18"/>
              </w:rPr>
            </w:pPr>
            <w:r>
              <w:rPr>
                <w:rFonts w:ascii="Wingdings" w:hAnsi="Wingdings"/>
                <w:w w:val="101"/>
                <w:sz w:val="18"/>
              </w:rPr>
              <w:t></w:t>
            </w:r>
          </w:p>
          <w:p w14:paraId="0F5C60FC" w14:textId="77777777" w:rsidR="00BD35D5" w:rsidRDefault="00BD35D5">
            <w:pPr>
              <w:pStyle w:val="TableParagraph"/>
              <w:rPr>
                <w:i/>
                <w:sz w:val="20"/>
              </w:rPr>
            </w:pPr>
          </w:p>
          <w:p w14:paraId="66015778" w14:textId="77777777" w:rsidR="00BD35D5" w:rsidRDefault="00BD35D5">
            <w:pPr>
              <w:pStyle w:val="TableParagraph"/>
              <w:rPr>
                <w:i/>
                <w:sz w:val="20"/>
              </w:rPr>
            </w:pPr>
          </w:p>
          <w:p w14:paraId="5C859213" w14:textId="77777777" w:rsidR="00BD35D5" w:rsidRDefault="00BD35D5">
            <w:pPr>
              <w:pStyle w:val="TableParagraph"/>
              <w:rPr>
                <w:i/>
                <w:sz w:val="20"/>
              </w:rPr>
            </w:pPr>
          </w:p>
          <w:p w14:paraId="0B41C9EF" w14:textId="77777777" w:rsidR="00BD35D5" w:rsidRDefault="00BD35D5">
            <w:pPr>
              <w:pStyle w:val="TableParagraph"/>
              <w:rPr>
                <w:i/>
                <w:sz w:val="20"/>
              </w:rPr>
            </w:pPr>
          </w:p>
          <w:p w14:paraId="75EC7FEE" w14:textId="77777777" w:rsidR="00BD35D5" w:rsidRDefault="00BD35D5">
            <w:pPr>
              <w:pStyle w:val="TableParagraph"/>
              <w:rPr>
                <w:i/>
                <w:sz w:val="20"/>
              </w:rPr>
            </w:pPr>
          </w:p>
          <w:p w14:paraId="0CF4D0D0" w14:textId="77777777" w:rsidR="00BD35D5" w:rsidRDefault="00BD35D5">
            <w:pPr>
              <w:pStyle w:val="TableParagraph"/>
              <w:rPr>
                <w:i/>
                <w:sz w:val="20"/>
              </w:rPr>
            </w:pPr>
          </w:p>
          <w:p w14:paraId="26FB7F13" w14:textId="77777777" w:rsidR="00BD35D5" w:rsidRDefault="00BD35D5">
            <w:pPr>
              <w:pStyle w:val="TableParagraph"/>
              <w:rPr>
                <w:i/>
                <w:sz w:val="20"/>
              </w:rPr>
            </w:pPr>
          </w:p>
          <w:p w14:paraId="1946C8A2" w14:textId="77777777" w:rsidR="00BD35D5" w:rsidRDefault="00BD35D5">
            <w:pPr>
              <w:pStyle w:val="TableParagraph"/>
              <w:rPr>
                <w:i/>
                <w:sz w:val="20"/>
              </w:rPr>
            </w:pPr>
          </w:p>
          <w:p w14:paraId="4B8BA254" w14:textId="77777777" w:rsidR="00BD35D5" w:rsidRDefault="00000000">
            <w:pPr>
              <w:pStyle w:val="TableParagraph"/>
              <w:spacing w:before="122"/>
              <w:ind w:left="17"/>
              <w:jc w:val="center"/>
              <w:rPr>
                <w:rFonts w:ascii="Wingdings" w:hAnsi="Wingdings"/>
                <w:sz w:val="18"/>
              </w:rPr>
            </w:pPr>
            <w:r>
              <w:rPr>
                <w:rFonts w:ascii="Wingdings" w:hAnsi="Wingdings"/>
                <w:w w:val="101"/>
                <w:sz w:val="18"/>
              </w:rPr>
              <w:t></w:t>
            </w:r>
          </w:p>
        </w:tc>
        <w:tc>
          <w:tcPr>
            <w:tcW w:w="850" w:type="dxa"/>
          </w:tcPr>
          <w:p w14:paraId="46DF4230" w14:textId="77777777" w:rsidR="00BD35D5" w:rsidRDefault="00BD35D5">
            <w:pPr>
              <w:pStyle w:val="TableParagraph"/>
              <w:rPr>
                <w:i/>
                <w:sz w:val="20"/>
              </w:rPr>
            </w:pPr>
          </w:p>
          <w:p w14:paraId="7DFB04D3" w14:textId="77777777" w:rsidR="00BD35D5" w:rsidRDefault="00BD35D5">
            <w:pPr>
              <w:pStyle w:val="TableParagraph"/>
              <w:rPr>
                <w:i/>
                <w:sz w:val="20"/>
              </w:rPr>
            </w:pPr>
          </w:p>
          <w:p w14:paraId="21F5073E" w14:textId="77777777" w:rsidR="00BD35D5" w:rsidRDefault="00BD35D5">
            <w:pPr>
              <w:pStyle w:val="TableParagraph"/>
              <w:rPr>
                <w:i/>
                <w:sz w:val="20"/>
              </w:rPr>
            </w:pPr>
          </w:p>
          <w:p w14:paraId="5023A146" w14:textId="77777777" w:rsidR="00BD35D5" w:rsidRDefault="00BD35D5">
            <w:pPr>
              <w:pStyle w:val="TableParagraph"/>
              <w:rPr>
                <w:i/>
                <w:sz w:val="20"/>
              </w:rPr>
            </w:pPr>
          </w:p>
          <w:p w14:paraId="01EEECC6" w14:textId="77777777" w:rsidR="00BD35D5" w:rsidRDefault="00BD35D5">
            <w:pPr>
              <w:pStyle w:val="TableParagraph"/>
              <w:rPr>
                <w:i/>
                <w:sz w:val="20"/>
              </w:rPr>
            </w:pPr>
          </w:p>
          <w:p w14:paraId="45FE2273" w14:textId="77777777" w:rsidR="00BD35D5" w:rsidRDefault="00BD35D5">
            <w:pPr>
              <w:pStyle w:val="TableParagraph"/>
              <w:rPr>
                <w:i/>
                <w:sz w:val="20"/>
              </w:rPr>
            </w:pPr>
          </w:p>
          <w:p w14:paraId="417C6A4D" w14:textId="77777777" w:rsidR="00BD35D5" w:rsidRDefault="00000000">
            <w:pPr>
              <w:pStyle w:val="TableParagraph"/>
              <w:spacing w:before="139"/>
              <w:ind w:left="11"/>
              <w:jc w:val="center"/>
              <w:rPr>
                <w:rFonts w:ascii="Wingdings" w:hAnsi="Wingdings"/>
                <w:sz w:val="18"/>
              </w:rPr>
            </w:pPr>
            <w:r>
              <w:rPr>
                <w:rFonts w:ascii="Wingdings" w:hAnsi="Wingdings"/>
                <w:w w:val="101"/>
                <w:sz w:val="18"/>
              </w:rPr>
              <w:t></w:t>
            </w:r>
          </w:p>
          <w:p w14:paraId="5D06D241" w14:textId="77777777" w:rsidR="00BD35D5" w:rsidRDefault="00BD35D5">
            <w:pPr>
              <w:pStyle w:val="TableParagraph"/>
              <w:rPr>
                <w:i/>
                <w:sz w:val="20"/>
              </w:rPr>
            </w:pPr>
          </w:p>
          <w:p w14:paraId="69BCEFFC" w14:textId="77777777" w:rsidR="00BD35D5" w:rsidRDefault="00BD35D5">
            <w:pPr>
              <w:pStyle w:val="TableParagraph"/>
              <w:rPr>
                <w:i/>
                <w:sz w:val="20"/>
              </w:rPr>
            </w:pPr>
          </w:p>
          <w:p w14:paraId="104F97BA" w14:textId="77777777" w:rsidR="00BD35D5" w:rsidRDefault="00BD35D5">
            <w:pPr>
              <w:pStyle w:val="TableParagraph"/>
              <w:rPr>
                <w:i/>
                <w:sz w:val="20"/>
              </w:rPr>
            </w:pPr>
          </w:p>
          <w:p w14:paraId="587C73BD" w14:textId="77777777" w:rsidR="00BD35D5" w:rsidRDefault="00BD35D5">
            <w:pPr>
              <w:pStyle w:val="TableParagraph"/>
              <w:rPr>
                <w:i/>
                <w:sz w:val="20"/>
              </w:rPr>
            </w:pPr>
          </w:p>
          <w:p w14:paraId="39710A34" w14:textId="77777777" w:rsidR="00BD35D5" w:rsidRDefault="00BD35D5">
            <w:pPr>
              <w:pStyle w:val="TableParagraph"/>
              <w:rPr>
                <w:i/>
                <w:sz w:val="20"/>
              </w:rPr>
            </w:pPr>
          </w:p>
          <w:p w14:paraId="40A13FFD" w14:textId="77777777" w:rsidR="00BD35D5" w:rsidRDefault="00BD35D5">
            <w:pPr>
              <w:pStyle w:val="TableParagraph"/>
              <w:rPr>
                <w:i/>
                <w:sz w:val="20"/>
              </w:rPr>
            </w:pPr>
          </w:p>
          <w:p w14:paraId="05209140" w14:textId="77777777" w:rsidR="00BD35D5" w:rsidRDefault="00BD35D5">
            <w:pPr>
              <w:pStyle w:val="TableParagraph"/>
              <w:rPr>
                <w:i/>
                <w:sz w:val="20"/>
              </w:rPr>
            </w:pPr>
          </w:p>
          <w:p w14:paraId="4D70EA8A" w14:textId="77777777" w:rsidR="00BD35D5" w:rsidRDefault="00BD35D5">
            <w:pPr>
              <w:pStyle w:val="TableParagraph"/>
              <w:rPr>
                <w:i/>
                <w:sz w:val="20"/>
              </w:rPr>
            </w:pPr>
          </w:p>
          <w:p w14:paraId="7FE28300" w14:textId="77777777" w:rsidR="00BD35D5" w:rsidRDefault="00000000">
            <w:pPr>
              <w:pStyle w:val="TableParagraph"/>
              <w:spacing w:before="122"/>
              <w:ind w:left="11"/>
              <w:jc w:val="center"/>
              <w:rPr>
                <w:rFonts w:ascii="Wingdings" w:hAnsi="Wingdings"/>
                <w:sz w:val="18"/>
              </w:rPr>
            </w:pPr>
            <w:r>
              <w:rPr>
                <w:rFonts w:ascii="Wingdings" w:hAnsi="Wingdings"/>
                <w:w w:val="101"/>
                <w:sz w:val="18"/>
              </w:rPr>
              <w:t></w:t>
            </w:r>
          </w:p>
        </w:tc>
        <w:tc>
          <w:tcPr>
            <w:tcW w:w="849" w:type="dxa"/>
          </w:tcPr>
          <w:p w14:paraId="2FC89328" w14:textId="77777777" w:rsidR="00BD35D5" w:rsidRDefault="00BD35D5">
            <w:pPr>
              <w:pStyle w:val="TableParagraph"/>
              <w:rPr>
                <w:i/>
                <w:sz w:val="20"/>
              </w:rPr>
            </w:pPr>
          </w:p>
          <w:p w14:paraId="3CC23E9F" w14:textId="77777777" w:rsidR="00BD35D5" w:rsidRDefault="00BD35D5">
            <w:pPr>
              <w:pStyle w:val="TableParagraph"/>
              <w:rPr>
                <w:i/>
                <w:sz w:val="20"/>
              </w:rPr>
            </w:pPr>
          </w:p>
          <w:p w14:paraId="02E9327B" w14:textId="77777777" w:rsidR="00BD35D5" w:rsidRDefault="00BD35D5">
            <w:pPr>
              <w:pStyle w:val="TableParagraph"/>
              <w:rPr>
                <w:i/>
                <w:sz w:val="20"/>
              </w:rPr>
            </w:pPr>
          </w:p>
          <w:p w14:paraId="47424E8F" w14:textId="77777777" w:rsidR="00BD35D5" w:rsidRDefault="00BD35D5">
            <w:pPr>
              <w:pStyle w:val="TableParagraph"/>
              <w:rPr>
                <w:i/>
                <w:sz w:val="20"/>
              </w:rPr>
            </w:pPr>
          </w:p>
          <w:p w14:paraId="55CC8E6E" w14:textId="77777777" w:rsidR="00BD35D5" w:rsidRDefault="00BD35D5">
            <w:pPr>
              <w:pStyle w:val="TableParagraph"/>
              <w:rPr>
                <w:i/>
                <w:sz w:val="20"/>
              </w:rPr>
            </w:pPr>
          </w:p>
          <w:p w14:paraId="2380F192" w14:textId="77777777" w:rsidR="00BD35D5" w:rsidRDefault="00BD35D5">
            <w:pPr>
              <w:pStyle w:val="TableParagraph"/>
              <w:rPr>
                <w:i/>
                <w:sz w:val="20"/>
              </w:rPr>
            </w:pPr>
          </w:p>
          <w:p w14:paraId="24C03F30" w14:textId="77777777" w:rsidR="00BD35D5" w:rsidRDefault="00000000">
            <w:pPr>
              <w:pStyle w:val="TableParagraph"/>
              <w:spacing w:before="139"/>
              <w:ind w:left="13"/>
              <w:jc w:val="center"/>
              <w:rPr>
                <w:rFonts w:ascii="Wingdings" w:hAnsi="Wingdings"/>
                <w:sz w:val="18"/>
              </w:rPr>
            </w:pPr>
            <w:r>
              <w:rPr>
                <w:rFonts w:ascii="Wingdings" w:hAnsi="Wingdings"/>
                <w:w w:val="101"/>
                <w:sz w:val="18"/>
              </w:rPr>
              <w:t></w:t>
            </w:r>
          </w:p>
          <w:p w14:paraId="7E44E369" w14:textId="77777777" w:rsidR="00BD35D5" w:rsidRDefault="00BD35D5">
            <w:pPr>
              <w:pStyle w:val="TableParagraph"/>
              <w:rPr>
                <w:i/>
                <w:sz w:val="20"/>
              </w:rPr>
            </w:pPr>
          </w:p>
          <w:p w14:paraId="33D51E38" w14:textId="77777777" w:rsidR="00BD35D5" w:rsidRDefault="00BD35D5">
            <w:pPr>
              <w:pStyle w:val="TableParagraph"/>
              <w:rPr>
                <w:i/>
                <w:sz w:val="20"/>
              </w:rPr>
            </w:pPr>
          </w:p>
          <w:p w14:paraId="11F5138D" w14:textId="77777777" w:rsidR="00BD35D5" w:rsidRDefault="00BD35D5">
            <w:pPr>
              <w:pStyle w:val="TableParagraph"/>
              <w:rPr>
                <w:i/>
                <w:sz w:val="20"/>
              </w:rPr>
            </w:pPr>
          </w:p>
          <w:p w14:paraId="01FBCD76" w14:textId="77777777" w:rsidR="00BD35D5" w:rsidRDefault="00BD35D5">
            <w:pPr>
              <w:pStyle w:val="TableParagraph"/>
              <w:rPr>
                <w:i/>
                <w:sz w:val="20"/>
              </w:rPr>
            </w:pPr>
          </w:p>
          <w:p w14:paraId="3405D50D" w14:textId="77777777" w:rsidR="00BD35D5" w:rsidRDefault="00BD35D5">
            <w:pPr>
              <w:pStyle w:val="TableParagraph"/>
              <w:rPr>
                <w:i/>
                <w:sz w:val="20"/>
              </w:rPr>
            </w:pPr>
          </w:p>
          <w:p w14:paraId="5ECB1B81" w14:textId="77777777" w:rsidR="00BD35D5" w:rsidRDefault="00BD35D5">
            <w:pPr>
              <w:pStyle w:val="TableParagraph"/>
              <w:rPr>
                <w:i/>
                <w:sz w:val="20"/>
              </w:rPr>
            </w:pPr>
          </w:p>
          <w:p w14:paraId="30EB1528" w14:textId="77777777" w:rsidR="00BD35D5" w:rsidRDefault="00BD35D5">
            <w:pPr>
              <w:pStyle w:val="TableParagraph"/>
              <w:rPr>
                <w:i/>
                <w:sz w:val="20"/>
              </w:rPr>
            </w:pPr>
          </w:p>
          <w:p w14:paraId="45976B95" w14:textId="77777777" w:rsidR="00BD35D5" w:rsidRDefault="00BD35D5">
            <w:pPr>
              <w:pStyle w:val="TableParagraph"/>
              <w:rPr>
                <w:i/>
                <w:sz w:val="20"/>
              </w:rPr>
            </w:pPr>
          </w:p>
          <w:p w14:paraId="5D071AFA" w14:textId="77777777" w:rsidR="00BD35D5" w:rsidRDefault="00000000">
            <w:pPr>
              <w:pStyle w:val="TableParagraph"/>
              <w:spacing w:before="122"/>
              <w:ind w:left="13"/>
              <w:jc w:val="center"/>
              <w:rPr>
                <w:rFonts w:ascii="Wingdings" w:hAnsi="Wingdings"/>
                <w:sz w:val="18"/>
              </w:rPr>
            </w:pPr>
            <w:r>
              <w:rPr>
                <w:rFonts w:ascii="Wingdings" w:hAnsi="Wingdings"/>
                <w:w w:val="101"/>
                <w:sz w:val="18"/>
              </w:rPr>
              <w:t></w:t>
            </w:r>
          </w:p>
        </w:tc>
      </w:tr>
      <w:tr w:rsidR="00BD35D5" w14:paraId="387F0896" w14:textId="77777777">
        <w:trPr>
          <w:trHeight w:val="734"/>
        </w:trPr>
        <w:tc>
          <w:tcPr>
            <w:tcW w:w="7059" w:type="dxa"/>
          </w:tcPr>
          <w:p w14:paraId="27682D26" w14:textId="77777777" w:rsidR="00BD35D5" w:rsidRDefault="00000000">
            <w:pPr>
              <w:pStyle w:val="TableParagraph"/>
              <w:ind w:left="110" w:right="388"/>
              <w:rPr>
                <w:rFonts w:ascii="Calibri" w:hAnsi="Calibri"/>
                <w:b/>
                <w:sz w:val="20"/>
              </w:rPr>
            </w:pPr>
            <w:r>
              <w:rPr>
                <w:rFonts w:ascii="Calibri" w:hAnsi="Calibri"/>
                <w:sz w:val="20"/>
              </w:rPr>
              <w:t xml:space="preserve">DOC. 4. </w:t>
            </w:r>
            <w:r>
              <w:rPr>
                <w:rFonts w:ascii="Calibri" w:hAnsi="Calibri"/>
                <w:b/>
                <w:sz w:val="20"/>
              </w:rPr>
              <w:t xml:space="preserve">Extras din Registrul agricol </w:t>
            </w:r>
            <w:r>
              <w:rPr>
                <w:rFonts w:ascii="Calibri" w:hAnsi="Calibri"/>
                <w:sz w:val="20"/>
              </w:rPr>
              <w:t>– în copie cu ştampila primăriei şi menţiunea</w:t>
            </w:r>
            <w:r>
              <w:rPr>
                <w:rFonts w:ascii="Calibri" w:hAnsi="Calibri"/>
                <w:spacing w:val="-43"/>
                <w:sz w:val="20"/>
              </w:rPr>
              <w:t xml:space="preserve"> </w:t>
            </w:r>
            <w:r>
              <w:rPr>
                <w:rFonts w:ascii="Calibri" w:hAnsi="Calibri"/>
                <w:sz w:val="20"/>
              </w:rPr>
              <w:t>"Conform</w:t>
            </w:r>
            <w:r>
              <w:rPr>
                <w:rFonts w:ascii="Calibri" w:hAnsi="Calibri"/>
                <w:spacing w:val="-2"/>
                <w:sz w:val="20"/>
              </w:rPr>
              <w:t xml:space="preserve"> </w:t>
            </w:r>
            <w:r>
              <w:rPr>
                <w:rFonts w:ascii="Calibri" w:hAnsi="Calibri"/>
                <w:sz w:val="20"/>
              </w:rPr>
              <w:t>cu</w:t>
            </w:r>
            <w:r>
              <w:rPr>
                <w:rFonts w:ascii="Calibri" w:hAnsi="Calibri"/>
                <w:spacing w:val="2"/>
                <w:sz w:val="20"/>
              </w:rPr>
              <w:t xml:space="preserve"> </w:t>
            </w:r>
            <w:r>
              <w:rPr>
                <w:rFonts w:ascii="Calibri" w:hAnsi="Calibri"/>
                <w:sz w:val="20"/>
              </w:rPr>
              <w:t>originalul"</w:t>
            </w:r>
            <w:r>
              <w:rPr>
                <w:rFonts w:ascii="Calibri" w:hAnsi="Calibri"/>
                <w:spacing w:val="2"/>
                <w:sz w:val="20"/>
              </w:rPr>
              <w:t xml:space="preserve"> </w:t>
            </w:r>
            <w:r>
              <w:rPr>
                <w:rFonts w:ascii="Calibri" w:hAnsi="Calibri"/>
                <w:sz w:val="20"/>
              </w:rPr>
              <w:t>pentru</w:t>
            </w:r>
            <w:r>
              <w:rPr>
                <w:rFonts w:ascii="Calibri" w:hAnsi="Calibri"/>
                <w:spacing w:val="-3"/>
                <w:sz w:val="20"/>
              </w:rPr>
              <w:t xml:space="preserve"> </w:t>
            </w:r>
            <w:r>
              <w:rPr>
                <w:rFonts w:ascii="Calibri" w:hAnsi="Calibri"/>
                <w:sz w:val="20"/>
              </w:rPr>
              <w:t>dovedirea</w:t>
            </w:r>
            <w:r>
              <w:rPr>
                <w:rFonts w:ascii="Calibri" w:hAnsi="Calibri"/>
                <w:spacing w:val="-4"/>
                <w:sz w:val="20"/>
              </w:rPr>
              <w:t xml:space="preserve"> </w:t>
            </w:r>
            <w:r>
              <w:rPr>
                <w:rFonts w:ascii="Calibri" w:hAnsi="Calibri"/>
                <w:sz w:val="20"/>
              </w:rPr>
              <w:t>calităţii</w:t>
            </w:r>
            <w:r>
              <w:rPr>
                <w:rFonts w:ascii="Calibri" w:hAnsi="Calibri"/>
                <w:spacing w:val="4"/>
                <w:sz w:val="20"/>
              </w:rPr>
              <w:t xml:space="preserve"> </w:t>
            </w:r>
            <w:r>
              <w:rPr>
                <w:rFonts w:ascii="Calibri" w:hAnsi="Calibri"/>
                <w:b/>
                <w:sz w:val="20"/>
              </w:rPr>
              <w:t>de</w:t>
            </w:r>
            <w:r>
              <w:rPr>
                <w:rFonts w:ascii="Calibri" w:hAnsi="Calibri"/>
                <w:b/>
                <w:spacing w:val="-4"/>
                <w:sz w:val="20"/>
              </w:rPr>
              <w:t xml:space="preserve"> </w:t>
            </w:r>
            <w:r>
              <w:rPr>
                <w:rFonts w:ascii="Calibri" w:hAnsi="Calibri"/>
                <w:b/>
                <w:sz w:val="20"/>
              </w:rPr>
              <w:t>membru al</w:t>
            </w:r>
          </w:p>
          <w:p w14:paraId="6298D25C" w14:textId="77777777" w:rsidR="00BD35D5" w:rsidRDefault="00000000">
            <w:pPr>
              <w:pStyle w:val="TableParagraph"/>
              <w:spacing w:line="228" w:lineRule="exact"/>
              <w:ind w:left="110"/>
              <w:rPr>
                <w:rFonts w:ascii="Calibri" w:hAnsi="Calibri"/>
                <w:b/>
                <w:sz w:val="20"/>
              </w:rPr>
            </w:pPr>
            <w:r>
              <w:rPr>
                <w:rFonts w:ascii="Calibri" w:hAnsi="Calibri"/>
                <w:b/>
                <w:sz w:val="20"/>
              </w:rPr>
              <w:t>gospodăriei</w:t>
            </w:r>
            <w:r>
              <w:rPr>
                <w:rFonts w:ascii="Calibri" w:hAnsi="Calibri"/>
                <w:b/>
                <w:spacing w:val="-3"/>
                <w:sz w:val="20"/>
              </w:rPr>
              <w:t xml:space="preserve"> </w:t>
            </w:r>
            <w:r>
              <w:rPr>
                <w:rFonts w:ascii="Calibri" w:hAnsi="Calibri"/>
                <w:b/>
                <w:sz w:val="20"/>
              </w:rPr>
              <w:t>agricole.</w:t>
            </w:r>
          </w:p>
        </w:tc>
        <w:tc>
          <w:tcPr>
            <w:tcW w:w="706" w:type="dxa"/>
          </w:tcPr>
          <w:p w14:paraId="1BCAFF2C" w14:textId="77777777" w:rsidR="00BD35D5" w:rsidRDefault="00000000">
            <w:pPr>
              <w:pStyle w:val="TableParagraph"/>
              <w:spacing w:line="197" w:lineRule="exact"/>
              <w:ind w:right="258"/>
              <w:jc w:val="right"/>
              <w:rPr>
                <w:rFonts w:ascii="Wingdings" w:hAnsi="Wingdings"/>
                <w:sz w:val="18"/>
              </w:rPr>
            </w:pPr>
            <w:r>
              <w:rPr>
                <w:rFonts w:ascii="Wingdings" w:hAnsi="Wingdings"/>
                <w:w w:val="101"/>
                <w:sz w:val="18"/>
              </w:rPr>
              <w:t></w:t>
            </w:r>
          </w:p>
        </w:tc>
        <w:tc>
          <w:tcPr>
            <w:tcW w:w="711" w:type="dxa"/>
          </w:tcPr>
          <w:p w14:paraId="55ABF61A" w14:textId="77777777" w:rsidR="00BD35D5" w:rsidRDefault="00000000">
            <w:pPr>
              <w:pStyle w:val="TableParagraph"/>
              <w:spacing w:line="197" w:lineRule="exact"/>
              <w:ind w:right="258"/>
              <w:jc w:val="right"/>
              <w:rPr>
                <w:rFonts w:ascii="Wingdings" w:hAnsi="Wingdings"/>
                <w:sz w:val="18"/>
              </w:rPr>
            </w:pPr>
            <w:r>
              <w:rPr>
                <w:rFonts w:ascii="Wingdings" w:hAnsi="Wingdings"/>
                <w:w w:val="101"/>
                <w:sz w:val="18"/>
              </w:rPr>
              <w:t></w:t>
            </w:r>
          </w:p>
        </w:tc>
        <w:tc>
          <w:tcPr>
            <w:tcW w:w="850" w:type="dxa"/>
          </w:tcPr>
          <w:p w14:paraId="410D2959" w14:textId="77777777" w:rsidR="00BD35D5" w:rsidRDefault="00000000">
            <w:pPr>
              <w:pStyle w:val="TableParagraph"/>
              <w:spacing w:line="197" w:lineRule="exact"/>
              <w:ind w:left="344"/>
              <w:rPr>
                <w:rFonts w:ascii="Wingdings" w:hAnsi="Wingdings"/>
                <w:sz w:val="18"/>
              </w:rPr>
            </w:pPr>
            <w:r>
              <w:rPr>
                <w:rFonts w:ascii="Wingdings" w:hAnsi="Wingdings"/>
                <w:w w:val="101"/>
                <w:sz w:val="18"/>
              </w:rPr>
              <w:t></w:t>
            </w:r>
          </w:p>
        </w:tc>
        <w:tc>
          <w:tcPr>
            <w:tcW w:w="849" w:type="dxa"/>
          </w:tcPr>
          <w:p w14:paraId="30F8165F" w14:textId="77777777" w:rsidR="00BD35D5" w:rsidRDefault="00000000">
            <w:pPr>
              <w:pStyle w:val="TableParagraph"/>
              <w:spacing w:line="197" w:lineRule="exact"/>
              <w:ind w:left="13"/>
              <w:jc w:val="center"/>
              <w:rPr>
                <w:rFonts w:ascii="Wingdings" w:hAnsi="Wingdings"/>
                <w:sz w:val="18"/>
              </w:rPr>
            </w:pPr>
            <w:r>
              <w:rPr>
                <w:rFonts w:ascii="Wingdings" w:hAnsi="Wingdings"/>
                <w:w w:val="101"/>
                <w:sz w:val="18"/>
              </w:rPr>
              <w:t></w:t>
            </w:r>
          </w:p>
        </w:tc>
      </w:tr>
      <w:tr w:rsidR="00BD35D5" w14:paraId="420A71BB" w14:textId="77777777">
        <w:trPr>
          <w:trHeight w:val="489"/>
        </w:trPr>
        <w:tc>
          <w:tcPr>
            <w:tcW w:w="7059" w:type="dxa"/>
          </w:tcPr>
          <w:p w14:paraId="7C7946AB" w14:textId="77777777" w:rsidR="00BD35D5" w:rsidRDefault="00000000">
            <w:pPr>
              <w:pStyle w:val="TableParagraph"/>
              <w:spacing w:line="241" w:lineRule="exact"/>
              <w:ind w:left="110"/>
              <w:rPr>
                <w:rFonts w:ascii="Calibri"/>
                <w:sz w:val="20"/>
              </w:rPr>
            </w:pPr>
            <w:r>
              <w:rPr>
                <w:rFonts w:ascii="Calibri"/>
                <w:sz w:val="20"/>
              </w:rPr>
              <w:t>DOC.</w:t>
            </w:r>
            <w:r>
              <w:rPr>
                <w:rFonts w:ascii="Calibri"/>
                <w:spacing w:val="-2"/>
                <w:sz w:val="20"/>
              </w:rPr>
              <w:t xml:space="preserve"> </w:t>
            </w:r>
            <w:r>
              <w:rPr>
                <w:rFonts w:ascii="Calibri"/>
                <w:sz w:val="20"/>
              </w:rPr>
              <w:t>5.</w:t>
            </w:r>
            <w:r>
              <w:rPr>
                <w:rFonts w:ascii="Calibri"/>
                <w:spacing w:val="-1"/>
                <w:sz w:val="20"/>
              </w:rPr>
              <w:t xml:space="preserve"> </w:t>
            </w:r>
            <w:r>
              <w:rPr>
                <w:rFonts w:ascii="Calibri"/>
                <w:b/>
                <w:sz w:val="20"/>
              </w:rPr>
              <w:t>Copia</w:t>
            </w:r>
            <w:r>
              <w:rPr>
                <w:rFonts w:ascii="Calibri"/>
                <w:b/>
                <w:spacing w:val="-2"/>
                <w:sz w:val="20"/>
              </w:rPr>
              <w:t xml:space="preserve"> </w:t>
            </w:r>
            <w:r>
              <w:rPr>
                <w:rFonts w:ascii="Calibri"/>
                <w:b/>
                <w:sz w:val="20"/>
              </w:rPr>
              <w:t>actului</w:t>
            </w:r>
            <w:r>
              <w:rPr>
                <w:rFonts w:ascii="Calibri"/>
                <w:b/>
                <w:spacing w:val="-5"/>
                <w:sz w:val="20"/>
              </w:rPr>
              <w:t xml:space="preserve"> </w:t>
            </w:r>
            <w:r>
              <w:rPr>
                <w:rFonts w:ascii="Calibri"/>
                <w:b/>
                <w:sz w:val="20"/>
              </w:rPr>
              <w:t>de</w:t>
            </w:r>
            <w:r>
              <w:rPr>
                <w:rFonts w:ascii="Calibri"/>
                <w:b/>
                <w:spacing w:val="-4"/>
                <w:sz w:val="20"/>
              </w:rPr>
              <w:t xml:space="preserve"> </w:t>
            </w:r>
            <w:r>
              <w:rPr>
                <w:rFonts w:ascii="Calibri"/>
                <w:b/>
                <w:sz w:val="20"/>
              </w:rPr>
              <w:t>identitate</w:t>
            </w:r>
            <w:r>
              <w:rPr>
                <w:rFonts w:ascii="Calibri"/>
                <w:b/>
                <w:spacing w:val="4"/>
                <w:sz w:val="20"/>
              </w:rPr>
              <w:t xml:space="preserve"> </w:t>
            </w:r>
            <w:r>
              <w:rPr>
                <w:rFonts w:ascii="Calibri"/>
                <w:sz w:val="20"/>
              </w:rPr>
              <w:t>pentru</w:t>
            </w:r>
            <w:r>
              <w:rPr>
                <w:rFonts w:ascii="Calibri"/>
                <w:spacing w:val="-8"/>
                <w:sz w:val="20"/>
              </w:rPr>
              <w:t xml:space="preserve"> </w:t>
            </w:r>
            <w:r>
              <w:rPr>
                <w:rFonts w:ascii="Calibri"/>
                <w:sz w:val="20"/>
              </w:rPr>
              <w:t>reprezentantul</w:t>
            </w:r>
            <w:r>
              <w:rPr>
                <w:rFonts w:ascii="Calibri"/>
                <w:spacing w:val="-2"/>
                <w:sz w:val="20"/>
              </w:rPr>
              <w:t xml:space="preserve"> </w:t>
            </w:r>
            <w:r>
              <w:rPr>
                <w:rFonts w:ascii="Calibri"/>
                <w:sz w:val="20"/>
              </w:rPr>
              <w:t>legal</w:t>
            </w:r>
            <w:r>
              <w:rPr>
                <w:rFonts w:ascii="Calibri"/>
                <w:spacing w:val="-3"/>
                <w:sz w:val="20"/>
              </w:rPr>
              <w:t xml:space="preserve"> </w:t>
            </w:r>
            <w:r>
              <w:rPr>
                <w:rFonts w:ascii="Calibri"/>
                <w:sz w:val="20"/>
              </w:rPr>
              <w:t>de</w:t>
            </w:r>
            <w:r>
              <w:rPr>
                <w:rFonts w:ascii="Calibri"/>
                <w:spacing w:val="-4"/>
                <w:sz w:val="20"/>
              </w:rPr>
              <w:t xml:space="preserve"> </w:t>
            </w:r>
            <w:r>
              <w:rPr>
                <w:rFonts w:ascii="Calibri"/>
                <w:sz w:val="20"/>
              </w:rPr>
              <w:t>proiect</w:t>
            </w:r>
            <w:r>
              <w:rPr>
                <w:rFonts w:ascii="Calibri"/>
                <w:spacing w:val="-4"/>
                <w:sz w:val="20"/>
              </w:rPr>
              <w:t xml:space="preserve"> </w:t>
            </w:r>
            <w:r>
              <w:rPr>
                <w:rFonts w:ascii="Calibri"/>
                <w:sz w:val="20"/>
              </w:rPr>
              <w:t>(asociat</w:t>
            </w:r>
          </w:p>
          <w:p w14:paraId="539908B4" w14:textId="77777777" w:rsidR="00BD35D5" w:rsidRDefault="00000000">
            <w:pPr>
              <w:pStyle w:val="TableParagraph"/>
              <w:spacing w:line="228" w:lineRule="exact"/>
              <w:ind w:left="110"/>
              <w:rPr>
                <w:rFonts w:ascii="Calibri"/>
                <w:sz w:val="20"/>
              </w:rPr>
            </w:pPr>
            <w:r>
              <w:rPr>
                <w:rFonts w:ascii="Calibri"/>
                <w:sz w:val="20"/>
              </w:rPr>
              <w:t>unic/asociat</w:t>
            </w:r>
            <w:r>
              <w:rPr>
                <w:rFonts w:ascii="Calibri"/>
                <w:spacing w:val="-5"/>
                <w:sz w:val="20"/>
              </w:rPr>
              <w:t xml:space="preserve"> </w:t>
            </w:r>
            <w:r>
              <w:rPr>
                <w:rFonts w:ascii="Calibri"/>
                <w:sz w:val="20"/>
              </w:rPr>
              <w:t>majoritar/administrator/PFA,</w:t>
            </w:r>
            <w:r>
              <w:rPr>
                <w:rFonts w:ascii="Calibri"/>
                <w:spacing w:val="-2"/>
                <w:sz w:val="20"/>
              </w:rPr>
              <w:t xml:space="preserve"> </w:t>
            </w:r>
            <w:r>
              <w:rPr>
                <w:rFonts w:ascii="Calibri"/>
                <w:sz w:val="20"/>
              </w:rPr>
              <w:t>titular</w:t>
            </w:r>
            <w:r>
              <w:rPr>
                <w:rFonts w:ascii="Calibri"/>
                <w:spacing w:val="-3"/>
                <w:sz w:val="20"/>
              </w:rPr>
              <w:t xml:space="preserve"> </w:t>
            </w:r>
            <w:r>
              <w:rPr>
                <w:rFonts w:ascii="Calibri"/>
                <w:sz w:val="20"/>
              </w:rPr>
              <w:t>II,</w:t>
            </w:r>
            <w:r>
              <w:rPr>
                <w:rFonts w:ascii="Calibri"/>
                <w:spacing w:val="-7"/>
                <w:sz w:val="20"/>
              </w:rPr>
              <w:t xml:space="preserve"> </w:t>
            </w:r>
            <w:r>
              <w:rPr>
                <w:rFonts w:ascii="Calibri"/>
                <w:sz w:val="20"/>
              </w:rPr>
              <w:t>membru</w:t>
            </w:r>
            <w:r>
              <w:rPr>
                <w:rFonts w:ascii="Calibri"/>
                <w:spacing w:val="-4"/>
                <w:sz w:val="20"/>
              </w:rPr>
              <w:t xml:space="preserve"> </w:t>
            </w:r>
            <w:r>
              <w:rPr>
                <w:rFonts w:ascii="Calibri"/>
                <w:sz w:val="20"/>
              </w:rPr>
              <w:t>IF).</w:t>
            </w:r>
          </w:p>
        </w:tc>
        <w:tc>
          <w:tcPr>
            <w:tcW w:w="706" w:type="dxa"/>
          </w:tcPr>
          <w:p w14:paraId="30EFC186" w14:textId="77777777" w:rsidR="00BD35D5" w:rsidRDefault="00000000">
            <w:pPr>
              <w:pStyle w:val="TableParagraph"/>
              <w:spacing w:line="196" w:lineRule="exact"/>
              <w:ind w:right="258"/>
              <w:jc w:val="right"/>
              <w:rPr>
                <w:rFonts w:ascii="Wingdings" w:hAnsi="Wingdings"/>
                <w:sz w:val="18"/>
              </w:rPr>
            </w:pPr>
            <w:r>
              <w:rPr>
                <w:rFonts w:ascii="Wingdings" w:hAnsi="Wingdings"/>
                <w:w w:val="101"/>
                <w:sz w:val="18"/>
              </w:rPr>
              <w:t></w:t>
            </w:r>
          </w:p>
        </w:tc>
        <w:tc>
          <w:tcPr>
            <w:tcW w:w="711" w:type="dxa"/>
          </w:tcPr>
          <w:p w14:paraId="78E00D3D" w14:textId="77777777" w:rsidR="00BD35D5" w:rsidRDefault="00000000">
            <w:pPr>
              <w:pStyle w:val="TableParagraph"/>
              <w:spacing w:line="196" w:lineRule="exact"/>
              <w:ind w:right="258"/>
              <w:jc w:val="right"/>
              <w:rPr>
                <w:rFonts w:ascii="Wingdings" w:hAnsi="Wingdings"/>
                <w:sz w:val="18"/>
              </w:rPr>
            </w:pPr>
            <w:r>
              <w:rPr>
                <w:rFonts w:ascii="Wingdings" w:hAnsi="Wingdings"/>
                <w:w w:val="101"/>
                <w:sz w:val="18"/>
              </w:rPr>
              <w:t></w:t>
            </w:r>
          </w:p>
        </w:tc>
        <w:tc>
          <w:tcPr>
            <w:tcW w:w="850" w:type="dxa"/>
          </w:tcPr>
          <w:p w14:paraId="4668DC04" w14:textId="77777777" w:rsidR="00BD35D5" w:rsidRDefault="00000000">
            <w:pPr>
              <w:pStyle w:val="TableParagraph"/>
              <w:spacing w:line="196" w:lineRule="exact"/>
              <w:ind w:left="344"/>
              <w:rPr>
                <w:rFonts w:ascii="Wingdings" w:hAnsi="Wingdings"/>
                <w:sz w:val="18"/>
              </w:rPr>
            </w:pPr>
            <w:r>
              <w:rPr>
                <w:rFonts w:ascii="Wingdings" w:hAnsi="Wingdings"/>
                <w:w w:val="101"/>
                <w:sz w:val="18"/>
              </w:rPr>
              <w:t></w:t>
            </w:r>
          </w:p>
        </w:tc>
        <w:tc>
          <w:tcPr>
            <w:tcW w:w="849" w:type="dxa"/>
          </w:tcPr>
          <w:p w14:paraId="3FCD4CDC" w14:textId="77777777" w:rsidR="00BD35D5" w:rsidRDefault="00000000">
            <w:pPr>
              <w:pStyle w:val="TableParagraph"/>
              <w:spacing w:line="196" w:lineRule="exact"/>
              <w:ind w:left="13"/>
              <w:jc w:val="center"/>
              <w:rPr>
                <w:rFonts w:ascii="Wingdings" w:hAnsi="Wingdings"/>
                <w:sz w:val="18"/>
              </w:rPr>
            </w:pPr>
            <w:r>
              <w:rPr>
                <w:rFonts w:ascii="Wingdings" w:hAnsi="Wingdings"/>
                <w:w w:val="101"/>
                <w:sz w:val="18"/>
              </w:rPr>
              <w:t></w:t>
            </w:r>
          </w:p>
        </w:tc>
      </w:tr>
      <w:tr w:rsidR="00BD35D5" w14:paraId="06007753" w14:textId="77777777">
        <w:trPr>
          <w:trHeight w:val="1708"/>
        </w:trPr>
        <w:tc>
          <w:tcPr>
            <w:tcW w:w="7059" w:type="dxa"/>
          </w:tcPr>
          <w:p w14:paraId="25B9FCA9" w14:textId="77777777" w:rsidR="00BD35D5" w:rsidRDefault="00000000">
            <w:pPr>
              <w:pStyle w:val="TableParagraph"/>
              <w:spacing w:line="241" w:lineRule="exact"/>
              <w:ind w:left="110"/>
              <w:rPr>
                <w:rFonts w:ascii="Calibri" w:hAnsi="Calibri"/>
                <w:b/>
                <w:sz w:val="20"/>
              </w:rPr>
            </w:pPr>
            <w:r>
              <w:rPr>
                <w:rFonts w:ascii="Calibri" w:hAnsi="Calibri"/>
                <w:sz w:val="20"/>
              </w:rPr>
              <w:t>DOC.</w:t>
            </w:r>
            <w:r>
              <w:rPr>
                <w:rFonts w:ascii="Calibri" w:hAnsi="Calibri"/>
                <w:spacing w:val="-3"/>
                <w:sz w:val="20"/>
              </w:rPr>
              <w:t xml:space="preserve"> </w:t>
            </w:r>
            <w:r>
              <w:rPr>
                <w:rFonts w:ascii="Calibri" w:hAnsi="Calibri"/>
                <w:sz w:val="20"/>
              </w:rPr>
              <w:t>6.</w:t>
            </w:r>
            <w:r>
              <w:rPr>
                <w:rFonts w:ascii="Calibri" w:hAnsi="Calibri"/>
                <w:spacing w:val="-1"/>
                <w:sz w:val="20"/>
              </w:rPr>
              <w:t xml:space="preserve"> </w:t>
            </w:r>
            <w:r>
              <w:rPr>
                <w:rFonts w:ascii="Calibri" w:hAnsi="Calibri"/>
                <w:b/>
                <w:sz w:val="20"/>
              </w:rPr>
              <w:t>Documente</w:t>
            </w:r>
            <w:r>
              <w:rPr>
                <w:rFonts w:ascii="Calibri" w:hAnsi="Calibri"/>
                <w:b/>
                <w:spacing w:val="-4"/>
                <w:sz w:val="20"/>
              </w:rPr>
              <w:t xml:space="preserve"> </w:t>
            </w:r>
            <w:r>
              <w:rPr>
                <w:rFonts w:ascii="Calibri" w:hAnsi="Calibri"/>
                <w:b/>
                <w:sz w:val="20"/>
              </w:rPr>
              <w:t>care</w:t>
            </w:r>
            <w:r>
              <w:rPr>
                <w:rFonts w:ascii="Calibri" w:hAnsi="Calibri"/>
                <w:b/>
                <w:spacing w:val="-4"/>
                <w:sz w:val="20"/>
              </w:rPr>
              <w:t xml:space="preserve"> </w:t>
            </w:r>
            <w:r>
              <w:rPr>
                <w:rFonts w:ascii="Calibri" w:hAnsi="Calibri"/>
                <w:b/>
                <w:sz w:val="20"/>
              </w:rPr>
              <w:t>atestă</w:t>
            </w:r>
            <w:r>
              <w:rPr>
                <w:rFonts w:ascii="Calibri" w:hAnsi="Calibri"/>
                <w:b/>
                <w:spacing w:val="-2"/>
                <w:sz w:val="20"/>
              </w:rPr>
              <w:t xml:space="preserve"> </w:t>
            </w:r>
            <w:r>
              <w:rPr>
                <w:rFonts w:ascii="Calibri" w:hAnsi="Calibri"/>
                <w:b/>
                <w:sz w:val="20"/>
              </w:rPr>
              <w:t>forma</w:t>
            </w:r>
            <w:r>
              <w:rPr>
                <w:rFonts w:ascii="Calibri" w:hAnsi="Calibri"/>
                <w:b/>
                <w:spacing w:val="-3"/>
                <w:sz w:val="20"/>
              </w:rPr>
              <w:t xml:space="preserve"> </w:t>
            </w:r>
            <w:r>
              <w:rPr>
                <w:rFonts w:ascii="Calibri" w:hAnsi="Calibri"/>
                <w:b/>
                <w:sz w:val="20"/>
              </w:rPr>
              <w:t>de</w:t>
            </w:r>
            <w:r>
              <w:rPr>
                <w:rFonts w:ascii="Calibri" w:hAnsi="Calibri"/>
                <w:b/>
                <w:spacing w:val="-4"/>
                <w:sz w:val="20"/>
              </w:rPr>
              <w:t xml:space="preserve"> </w:t>
            </w:r>
            <w:r>
              <w:rPr>
                <w:rFonts w:ascii="Calibri" w:hAnsi="Calibri"/>
                <w:b/>
                <w:sz w:val="20"/>
              </w:rPr>
              <w:t>organizare</w:t>
            </w:r>
            <w:r>
              <w:rPr>
                <w:rFonts w:ascii="Calibri" w:hAnsi="Calibri"/>
                <w:b/>
                <w:spacing w:val="-4"/>
                <w:sz w:val="20"/>
              </w:rPr>
              <w:t xml:space="preserve"> </w:t>
            </w:r>
            <w:r>
              <w:rPr>
                <w:rFonts w:ascii="Calibri" w:hAnsi="Calibri"/>
                <w:b/>
                <w:sz w:val="20"/>
              </w:rPr>
              <w:t>a</w:t>
            </w:r>
            <w:r>
              <w:rPr>
                <w:rFonts w:ascii="Calibri" w:hAnsi="Calibri"/>
                <w:b/>
                <w:spacing w:val="-2"/>
                <w:sz w:val="20"/>
              </w:rPr>
              <w:t xml:space="preserve"> </w:t>
            </w:r>
            <w:r>
              <w:rPr>
                <w:rFonts w:ascii="Calibri" w:hAnsi="Calibri"/>
                <w:b/>
                <w:sz w:val="20"/>
              </w:rPr>
              <w:t>solicitantului.</w:t>
            </w:r>
          </w:p>
          <w:p w14:paraId="6B1E9E2F" w14:textId="77777777" w:rsidR="00BD35D5" w:rsidRDefault="00BD35D5">
            <w:pPr>
              <w:pStyle w:val="TableParagraph"/>
              <w:spacing w:before="2"/>
              <w:rPr>
                <w:i/>
                <w:sz w:val="21"/>
              </w:rPr>
            </w:pPr>
          </w:p>
          <w:p w14:paraId="10A75329" w14:textId="77777777" w:rsidR="00BD35D5" w:rsidRDefault="00000000">
            <w:pPr>
              <w:pStyle w:val="TableParagraph"/>
              <w:spacing w:line="242" w:lineRule="exact"/>
              <w:ind w:left="110"/>
              <w:rPr>
                <w:rFonts w:ascii="Calibri" w:hAnsi="Calibri"/>
                <w:sz w:val="20"/>
              </w:rPr>
            </w:pPr>
            <w:r>
              <w:rPr>
                <w:rFonts w:ascii="Calibri" w:hAnsi="Calibri"/>
                <w:sz w:val="20"/>
              </w:rPr>
              <w:t>DOC.</w:t>
            </w:r>
            <w:r>
              <w:rPr>
                <w:rFonts w:ascii="Calibri" w:hAnsi="Calibri"/>
                <w:spacing w:val="-4"/>
                <w:sz w:val="20"/>
              </w:rPr>
              <w:t xml:space="preserve"> </w:t>
            </w:r>
            <w:r>
              <w:rPr>
                <w:rFonts w:ascii="Calibri" w:hAnsi="Calibri"/>
                <w:sz w:val="20"/>
              </w:rPr>
              <w:t>6.1</w:t>
            </w:r>
            <w:r>
              <w:rPr>
                <w:rFonts w:ascii="Calibri" w:hAnsi="Calibri"/>
                <w:spacing w:val="-5"/>
                <w:sz w:val="20"/>
              </w:rPr>
              <w:t xml:space="preserve"> </w:t>
            </w:r>
            <w:r>
              <w:rPr>
                <w:rFonts w:ascii="Calibri" w:hAnsi="Calibri"/>
                <w:b/>
                <w:sz w:val="20"/>
              </w:rPr>
              <w:t>Hotărâre</w:t>
            </w:r>
            <w:r>
              <w:rPr>
                <w:rFonts w:ascii="Calibri" w:hAnsi="Calibri"/>
                <w:b/>
                <w:spacing w:val="-5"/>
                <w:sz w:val="20"/>
              </w:rPr>
              <w:t xml:space="preserve"> </w:t>
            </w:r>
            <w:r>
              <w:rPr>
                <w:rFonts w:ascii="Calibri" w:hAnsi="Calibri"/>
                <w:b/>
                <w:sz w:val="20"/>
              </w:rPr>
              <w:t xml:space="preserve">judecătorească </w:t>
            </w:r>
            <w:r>
              <w:rPr>
                <w:rFonts w:ascii="Calibri" w:hAnsi="Calibri"/>
                <w:sz w:val="20"/>
              </w:rPr>
              <w:t>definitivă</w:t>
            </w:r>
            <w:r>
              <w:rPr>
                <w:rFonts w:ascii="Calibri" w:hAnsi="Calibri"/>
                <w:spacing w:val="-6"/>
                <w:sz w:val="20"/>
              </w:rPr>
              <w:t xml:space="preserve"> </w:t>
            </w:r>
            <w:r>
              <w:rPr>
                <w:rFonts w:ascii="Calibri" w:hAnsi="Calibri"/>
                <w:sz w:val="20"/>
              </w:rPr>
              <w:t>pronunţată</w:t>
            </w:r>
            <w:r>
              <w:rPr>
                <w:rFonts w:ascii="Calibri" w:hAnsi="Calibri"/>
                <w:spacing w:val="-1"/>
                <w:sz w:val="20"/>
              </w:rPr>
              <w:t xml:space="preserve"> </w:t>
            </w:r>
            <w:r>
              <w:rPr>
                <w:rFonts w:ascii="Calibri" w:hAnsi="Calibri"/>
                <w:sz w:val="20"/>
              </w:rPr>
              <w:t>pe</w:t>
            </w:r>
            <w:r>
              <w:rPr>
                <w:rFonts w:ascii="Calibri" w:hAnsi="Calibri"/>
                <w:spacing w:val="-4"/>
                <w:sz w:val="20"/>
              </w:rPr>
              <w:t xml:space="preserve"> </w:t>
            </w:r>
            <w:r>
              <w:rPr>
                <w:rFonts w:ascii="Calibri" w:hAnsi="Calibri"/>
                <w:sz w:val="20"/>
              </w:rPr>
              <w:t>baza</w:t>
            </w:r>
            <w:r>
              <w:rPr>
                <w:rFonts w:ascii="Calibri" w:hAnsi="Calibri"/>
                <w:spacing w:val="-1"/>
                <w:sz w:val="20"/>
              </w:rPr>
              <w:t xml:space="preserve"> </w:t>
            </w:r>
            <w:r>
              <w:rPr>
                <w:rFonts w:ascii="Calibri" w:hAnsi="Calibri"/>
                <w:sz w:val="20"/>
              </w:rPr>
              <w:t>actului</w:t>
            </w:r>
            <w:r>
              <w:rPr>
                <w:rFonts w:ascii="Calibri" w:hAnsi="Calibri"/>
                <w:spacing w:val="-4"/>
                <w:sz w:val="20"/>
              </w:rPr>
              <w:t xml:space="preserve"> </w:t>
            </w:r>
            <w:r>
              <w:rPr>
                <w:rFonts w:ascii="Calibri" w:hAnsi="Calibri"/>
                <w:sz w:val="20"/>
              </w:rPr>
              <w:t>de</w:t>
            </w:r>
          </w:p>
          <w:p w14:paraId="7E2DF686" w14:textId="77777777" w:rsidR="00BD35D5" w:rsidRDefault="00000000">
            <w:pPr>
              <w:pStyle w:val="TableParagraph"/>
              <w:ind w:left="110" w:right="108"/>
              <w:rPr>
                <w:rFonts w:ascii="Calibri" w:hAnsi="Calibri"/>
                <w:sz w:val="20"/>
              </w:rPr>
            </w:pPr>
            <w:r>
              <w:rPr>
                <w:rFonts w:ascii="Calibri" w:hAnsi="Calibri"/>
                <w:sz w:val="20"/>
              </w:rPr>
              <w:t>constituire</w:t>
            </w:r>
            <w:r>
              <w:rPr>
                <w:rFonts w:ascii="Calibri" w:hAnsi="Calibri"/>
                <w:spacing w:val="-4"/>
                <w:sz w:val="20"/>
              </w:rPr>
              <w:t xml:space="preserve"> </w:t>
            </w:r>
            <w:r>
              <w:rPr>
                <w:rFonts w:ascii="Calibri" w:hAnsi="Calibri"/>
                <w:sz w:val="20"/>
              </w:rPr>
              <w:t>și</w:t>
            </w:r>
            <w:r>
              <w:rPr>
                <w:rFonts w:ascii="Calibri" w:hAnsi="Calibri"/>
                <w:spacing w:val="1"/>
                <w:sz w:val="20"/>
              </w:rPr>
              <w:t xml:space="preserve"> </w:t>
            </w:r>
            <w:r>
              <w:rPr>
                <w:rFonts w:ascii="Calibri" w:hAnsi="Calibri"/>
                <w:sz w:val="20"/>
              </w:rPr>
              <w:t>a</w:t>
            </w:r>
            <w:r>
              <w:rPr>
                <w:rFonts w:ascii="Calibri" w:hAnsi="Calibri"/>
                <w:spacing w:val="-5"/>
                <w:sz w:val="20"/>
              </w:rPr>
              <w:t xml:space="preserve"> </w:t>
            </w:r>
            <w:r>
              <w:rPr>
                <w:rFonts w:ascii="Calibri" w:hAnsi="Calibri"/>
                <w:sz w:val="20"/>
              </w:rPr>
              <w:t>statutului</w:t>
            </w:r>
            <w:r>
              <w:rPr>
                <w:rFonts w:ascii="Calibri" w:hAnsi="Calibri"/>
                <w:spacing w:val="-3"/>
                <w:sz w:val="20"/>
              </w:rPr>
              <w:t xml:space="preserve"> </w:t>
            </w:r>
            <w:r>
              <w:rPr>
                <w:rFonts w:ascii="Calibri" w:hAnsi="Calibri"/>
                <w:sz w:val="20"/>
              </w:rPr>
              <w:t>propriu</w:t>
            </w:r>
            <w:r>
              <w:rPr>
                <w:rFonts w:ascii="Calibri" w:hAnsi="Calibri"/>
                <w:spacing w:val="-5"/>
                <w:sz w:val="20"/>
              </w:rPr>
              <w:t xml:space="preserve"> </w:t>
            </w:r>
            <w:r>
              <w:rPr>
                <w:rFonts w:ascii="Calibri" w:hAnsi="Calibri"/>
                <w:sz w:val="20"/>
              </w:rPr>
              <w:t>în</w:t>
            </w:r>
            <w:r>
              <w:rPr>
                <w:rFonts w:ascii="Calibri" w:hAnsi="Calibri"/>
                <w:spacing w:val="-5"/>
                <w:sz w:val="20"/>
              </w:rPr>
              <w:t xml:space="preserve"> </w:t>
            </w:r>
            <w:r>
              <w:rPr>
                <w:rFonts w:ascii="Calibri" w:hAnsi="Calibri"/>
                <w:sz w:val="20"/>
              </w:rPr>
              <w:t>cazul</w:t>
            </w:r>
            <w:r>
              <w:rPr>
                <w:rFonts w:ascii="Calibri" w:hAnsi="Calibri"/>
                <w:spacing w:val="2"/>
                <w:sz w:val="20"/>
              </w:rPr>
              <w:t xml:space="preserve"> </w:t>
            </w:r>
            <w:r>
              <w:rPr>
                <w:rFonts w:ascii="Calibri" w:hAnsi="Calibri"/>
                <w:sz w:val="20"/>
              </w:rPr>
              <w:t>Societăţilor</w:t>
            </w:r>
            <w:r>
              <w:rPr>
                <w:rFonts w:ascii="Calibri" w:hAnsi="Calibri"/>
                <w:spacing w:val="2"/>
                <w:sz w:val="20"/>
              </w:rPr>
              <w:t xml:space="preserve"> </w:t>
            </w:r>
            <w:r>
              <w:rPr>
                <w:rFonts w:ascii="Calibri" w:hAnsi="Calibri"/>
                <w:sz w:val="20"/>
              </w:rPr>
              <w:t>agricole,</w:t>
            </w:r>
            <w:r>
              <w:rPr>
                <w:rFonts w:ascii="Calibri" w:hAnsi="Calibri"/>
                <w:spacing w:val="-2"/>
                <w:sz w:val="20"/>
              </w:rPr>
              <w:t xml:space="preserve"> </w:t>
            </w:r>
            <w:r>
              <w:rPr>
                <w:rFonts w:ascii="Calibri" w:hAnsi="Calibri"/>
                <w:sz w:val="20"/>
              </w:rPr>
              <w:t>însoțită</w:t>
            </w:r>
            <w:r>
              <w:rPr>
                <w:rFonts w:ascii="Calibri" w:hAnsi="Calibri"/>
                <w:spacing w:val="-6"/>
                <w:sz w:val="20"/>
              </w:rPr>
              <w:t xml:space="preserve"> </w:t>
            </w:r>
            <w:r>
              <w:rPr>
                <w:rFonts w:ascii="Calibri" w:hAnsi="Calibri"/>
                <w:sz w:val="20"/>
              </w:rPr>
              <w:t>de</w:t>
            </w:r>
            <w:r>
              <w:rPr>
                <w:rFonts w:ascii="Calibri" w:hAnsi="Calibri"/>
                <w:spacing w:val="-5"/>
                <w:sz w:val="20"/>
              </w:rPr>
              <w:t xml:space="preserve"> </w:t>
            </w:r>
            <w:r>
              <w:rPr>
                <w:rFonts w:ascii="Calibri" w:hAnsi="Calibri"/>
                <w:sz w:val="20"/>
              </w:rPr>
              <w:t>Statutul</w:t>
            </w:r>
            <w:r>
              <w:rPr>
                <w:rFonts w:ascii="Calibri" w:hAnsi="Calibri"/>
                <w:spacing w:val="-42"/>
                <w:sz w:val="20"/>
              </w:rPr>
              <w:t xml:space="preserve"> </w:t>
            </w:r>
            <w:r>
              <w:rPr>
                <w:rFonts w:ascii="Calibri" w:hAnsi="Calibri"/>
                <w:sz w:val="20"/>
              </w:rPr>
              <w:t>Societății</w:t>
            </w:r>
            <w:r>
              <w:rPr>
                <w:rFonts w:ascii="Calibri" w:hAnsi="Calibri"/>
                <w:spacing w:val="-1"/>
                <w:sz w:val="20"/>
              </w:rPr>
              <w:t xml:space="preserve"> </w:t>
            </w:r>
            <w:r>
              <w:rPr>
                <w:rFonts w:ascii="Calibri" w:hAnsi="Calibri"/>
                <w:sz w:val="20"/>
              </w:rPr>
              <w:t>agricole;</w:t>
            </w:r>
          </w:p>
          <w:p w14:paraId="44578072" w14:textId="77777777" w:rsidR="00BD35D5" w:rsidRDefault="00BD35D5">
            <w:pPr>
              <w:pStyle w:val="TableParagraph"/>
              <w:rPr>
                <w:i/>
                <w:sz w:val="21"/>
              </w:rPr>
            </w:pPr>
          </w:p>
          <w:p w14:paraId="6BE7625D" w14:textId="77777777" w:rsidR="00BD35D5" w:rsidRDefault="00000000">
            <w:pPr>
              <w:pStyle w:val="TableParagraph"/>
              <w:spacing w:line="228" w:lineRule="exact"/>
              <w:ind w:left="110"/>
              <w:rPr>
                <w:rFonts w:ascii="Calibri" w:hAnsi="Calibri"/>
                <w:sz w:val="20"/>
              </w:rPr>
            </w:pPr>
            <w:r>
              <w:rPr>
                <w:rFonts w:ascii="Calibri" w:hAnsi="Calibri"/>
                <w:sz w:val="20"/>
              </w:rPr>
              <w:t>DOC.</w:t>
            </w:r>
            <w:r>
              <w:rPr>
                <w:rFonts w:ascii="Calibri" w:hAnsi="Calibri"/>
                <w:spacing w:val="-3"/>
                <w:sz w:val="20"/>
              </w:rPr>
              <w:t xml:space="preserve"> </w:t>
            </w:r>
            <w:r>
              <w:rPr>
                <w:rFonts w:ascii="Calibri" w:hAnsi="Calibri"/>
                <w:sz w:val="20"/>
              </w:rPr>
              <w:t>6.2</w:t>
            </w:r>
            <w:r>
              <w:rPr>
                <w:rFonts w:ascii="Calibri" w:hAnsi="Calibri"/>
                <w:spacing w:val="-1"/>
                <w:sz w:val="20"/>
              </w:rPr>
              <w:t xml:space="preserve"> </w:t>
            </w:r>
            <w:r>
              <w:rPr>
                <w:rFonts w:ascii="Calibri" w:hAnsi="Calibri"/>
                <w:b/>
                <w:sz w:val="20"/>
              </w:rPr>
              <w:t>Act</w:t>
            </w:r>
            <w:r>
              <w:rPr>
                <w:rFonts w:ascii="Calibri" w:hAnsi="Calibri"/>
                <w:b/>
                <w:spacing w:val="-6"/>
                <w:sz w:val="20"/>
              </w:rPr>
              <w:t xml:space="preserve"> </w:t>
            </w:r>
            <w:r>
              <w:rPr>
                <w:rFonts w:ascii="Calibri" w:hAnsi="Calibri"/>
                <w:b/>
                <w:sz w:val="20"/>
              </w:rPr>
              <w:t>constitutiv</w:t>
            </w:r>
            <w:r>
              <w:rPr>
                <w:rFonts w:ascii="Calibri" w:hAnsi="Calibri"/>
                <w:b/>
                <w:spacing w:val="-2"/>
                <w:sz w:val="20"/>
              </w:rPr>
              <w:t xml:space="preserve"> </w:t>
            </w:r>
            <w:r>
              <w:rPr>
                <w:rFonts w:ascii="Calibri" w:hAnsi="Calibri"/>
                <w:sz w:val="20"/>
              </w:rPr>
              <w:t>pentru</w:t>
            </w:r>
            <w:r>
              <w:rPr>
                <w:rFonts w:ascii="Calibri" w:hAnsi="Calibri"/>
                <w:spacing w:val="-5"/>
                <w:sz w:val="20"/>
              </w:rPr>
              <w:t xml:space="preserve"> </w:t>
            </w:r>
            <w:r>
              <w:rPr>
                <w:rFonts w:ascii="Calibri" w:hAnsi="Calibri"/>
                <w:sz w:val="20"/>
              </w:rPr>
              <w:t>Societatea</w:t>
            </w:r>
            <w:r>
              <w:rPr>
                <w:rFonts w:ascii="Calibri" w:hAnsi="Calibri"/>
                <w:spacing w:val="-5"/>
                <w:sz w:val="20"/>
              </w:rPr>
              <w:t xml:space="preserve"> </w:t>
            </w:r>
            <w:r>
              <w:rPr>
                <w:rFonts w:ascii="Calibri" w:hAnsi="Calibri"/>
                <w:sz w:val="20"/>
              </w:rPr>
              <w:t>cooperativă agricolă.</w:t>
            </w:r>
          </w:p>
        </w:tc>
        <w:tc>
          <w:tcPr>
            <w:tcW w:w="706" w:type="dxa"/>
          </w:tcPr>
          <w:p w14:paraId="26B57888" w14:textId="77777777" w:rsidR="00BD35D5" w:rsidRDefault="00BD35D5">
            <w:pPr>
              <w:pStyle w:val="TableParagraph"/>
              <w:spacing w:before="8"/>
              <w:rPr>
                <w:i/>
                <w:sz w:val="18"/>
              </w:rPr>
            </w:pPr>
          </w:p>
          <w:p w14:paraId="1ADDBEDE" w14:textId="77777777" w:rsidR="00BD35D5" w:rsidRDefault="00000000">
            <w:pPr>
              <w:pStyle w:val="TableParagraph"/>
              <w:ind w:left="13"/>
              <w:jc w:val="center"/>
              <w:rPr>
                <w:rFonts w:ascii="Wingdings" w:hAnsi="Wingdings"/>
                <w:sz w:val="18"/>
              </w:rPr>
            </w:pPr>
            <w:r>
              <w:rPr>
                <w:rFonts w:ascii="Wingdings" w:hAnsi="Wingdings"/>
                <w:w w:val="101"/>
                <w:sz w:val="18"/>
              </w:rPr>
              <w:t></w:t>
            </w:r>
          </w:p>
          <w:p w14:paraId="47F00CBC" w14:textId="77777777" w:rsidR="00BD35D5" w:rsidRDefault="00BD35D5">
            <w:pPr>
              <w:pStyle w:val="TableParagraph"/>
              <w:rPr>
                <w:i/>
                <w:sz w:val="20"/>
              </w:rPr>
            </w:pPr>
          </w:p>
          <w:p w14:paraId="5F256A14" w14:textId="77777777" w:rsidR="00BD35D5" w:rsidRDefault="00BD35D5">
            <w:pPr>
              <w:pStyle w:val="TableParagraph"/>
              <w:rPr>
                <w:i/>
                <w:sz w:val="20"/>
              </w:rPr>
            </w:pPr>
          </w:p>
          <w:p w14:paraId="39635CAE" w14:textId="77777777" w:rsidR="00BD35D5" w:rsidRDefault="00BD35D5">
            <w:pPr>
              <w:pStyle w:val="TableParagraph"/>
              <w:rPr>
                <w:i/>
                <w:sz w:val="20"/>
              </w:rPr>
            </w:pPr>
          </w:p>
          <w:p w14:paraId="33E749C4" w14:textId="77777777" w:rsidR="00BD35D5" w:rsidRDefault="00000000">
            <w:pPr>
              <w:pStyle w:val="TableParagraph"/>
              <w:spacing w:before="179"/>
              <w:ind w:left="13"/>
              <w:jc w:val="center"/>
              <w:rPr>
                <w:rFonts w:ascii="Wingdings" w:hAnsi="Wingdings"/>
                <w:sz w:val="18"/>
              </w:rPr>
            </w:pPr>
            <w:r>
              <w:rPr>
                <w:rFonts w:ascii="Wingdings" w:hAnsi="Wingdings"/>
                <w:w w:val="101"/>
                <w:sz w:val="18"/>
              </w:rPr>
              <w:t></w:t>
            </w:r>
          </w:p>
        </w:tc>
        <w:tc>
          <w:tcPr>
            <w:tcW w:w="711" w:type="dxa"/>
          </w:tcPr>
          <w:p w14:paraId="4B05B3C7" w14:textId="77777777" w:rsidR="00BD35D5" w:rsidRDefault="00BD35D5">
            <w:pPr>
              <w:pStyle w:val="TableParagraph"/>
              <w:spacing w:before="8"/>
              <w:rPr>
                <w:i/>
                <w:sz w:val="18"/>
              </w:rPr>
            </w:pPr>
          </w:p>
          <w:p w14:paraId="34CEAF63" w14:textId="77777777" w:rsidR="00BD35D5" w:rsidRDefault="00000000">
            <w:pPr>
              <w:pStyle w:val="TableParagraph"/>
              <w:ind w:left="17"/>
              <w:jc w:val="center"/>
              <w:rPr>
                <w:rFonts w:ascii="Wingdings" w:hAnsi="Wingdings"/>
                <w:sz w:val="18"/>
              </w:rPr>
            </w:pPr>
            <w:r>
              <w:rPr>
                <w:rFonts w:ascii="Wingdings" w:hAnsi="Wingdings"/>
                <w:w w:val="101"/>
                <w:sz w:val="18"/>
              </w:rPr>
              <w:t></w:t>
            </w:r>
          </w:p>
          <w:p w14:paraId="782B377D" w14:textId="77777777" w:rsidR="00BD35D5" w:rsidRDefault="00BD35D5">
            <w:pPr>
              <w:pStyle w:val="TableParagraph"/>
              <w:rPr>
                <w:i/>
                <w:sz w:val="20"/>
              </w:rPr>
            </w:pPr>
          </w:p>
          <w:p w14:paraId="2CFC9E0A" w14:textId="77777777" w:rsidR="00BD35D5" w:rsidRDefault="00BD35D5">
            <w:pPr>
              <w:pStyle w:val="TableParagraph"/>
              <w:rPr>
                <w:i/>
                <w:sz w:val="20"/>
              </w:rPr>
            </w:pPr>
          </w:p>
          <w:p w14:paraId="7247A133" w14:textId="77777777" w:rsidR="00BD35D5" w:rsidRDefault="00BD35D5">
            <w:pPr>
              <w:pStyle w:val="TableParagraph"/>
              <w:rPr>
                <w:i/>
                <w:sz w:val="20"/>
              </w:rPr>
            </w:pPr>
          </w:p>
          <w:p w14:paraId="41000AE0" w14:textId="77777777" w:rsidR="00BD35D5" w:rsidRDefault="00000000">
            <w:pPr>
              <w:pStyle w:val="TableParagraph"/>
              <w:spacing w:before="179"/>
              <w:ind w:left="17"/>
              <w:jc w:val="center"/>
              <w:rPr>
                <w:rFonts w:ascii="Wingdings" w:hAnsi="Wingdings"/>
                <w:sz w:val="18"/>
              </w:rPr>
            </w:pPr>
            <w:r>
              <w:rPr>
                <w:rFonts w:ascii="Wingdings" w:hAnsi="Wingdings"/>
                <w:w w:val="101"/>
                <w:sz w:val="18"/>
              </w:rPr>
              <w:t></w:t>
            </w:r>
          </w:p>
        </w:tc>
        <w:tc>
          <w:tcPr>
            <w:tcW w:w="850" w:type="dxa"/>
          </w:tcPr>
          <w:p w14:paraId="39AE1C33" w14:textId="77777777" w:rsidR="00BD35D5" w:rsidRDefault="00BD35D5">
            <w:pPr>
              <w:pStyle w:val="TableParagraph"/>
              <w:spacing w:before="8"/>
              <w:rPr>
                <w:i/>
                <w:sz w:val="18"/>
              </w:rPr>
            </w:pPr>
          </w:p>
          <w:p w14:paraId="677CAEC9" w14:textId="77777777" w:rsidR="00BD35D5" w:rsidRDefault="00000000">
            <w:pPr>
              <w:pStyle w:val="TableParagraph"/>
              <w:ind w:left="11"/>
              <w:jc w:val="center"/>
              <w:rPr>
                <w:rFonts w:ascii="Wingdings" w:hAnsi="Wingdings"/>
                <w:sz w:val="18"/>
              </w:rPr>
            </w:pPr>
            <w:r>
              <w:rPr>
                <w:rFonts w:ascii="Wingdings" w:hAnsi="Wingdings"/>
                <w:w w:val="101"/>
                <w:sz w:val="18"/>
              </w:rPr>
              <w:t></w:t>
            </w:r>
          </w:p>
          <w:p w14:paraId="354A4231" w14:textId="77777777" w:rsidR="00BD35D5" w:rsidRDefault="00BD35D5">
            <w:pPr>
              <w:pStyle w:val="TableParagraph"/>
              <w:rPr>
                <w:i/>
                <w:sz w:val="20"/>
              </w:rPr>
            </w:pPr>
          </w:p>
          <w:p w14:paraId="7CDA1E39" w14:textId="77777777" w:rsidR="00BD35D5" w:rsidRDefault="00BD35D5">
            <w:pPr>
              <w:pStyle w:val="TableParagraph"/>
              <w:rPr>
                <w:i/>
                <w:sz w:val="20"/>
              </w:rPr>
            </w:pPr>
          </w:p>
          <w:p w14:paraId="56C67B66" w14:textId="77777777" w:rsidR="00BD35D5" w:rsidRDefault="00BD35D5">
            <w:pPr>
              <w:pStyle w:val="TableParagraph"/>
              <w:rPr>
                <w:i/>
                <w:sz w:val="20"/>
              </w:rPr>
            </w:pPr>
          </w:p>
          <w:p w14:paraId="1778DA4A" w14:textId="77777777" w:rsidR="00BD35D5" w:rsidRDefault="00000000">
            <w:pPr>
              <w:pStyle w:val="TableParagraph"/>
              <w:spacing w:before="179"/>
              <w:ind w:left="11"/>
              <w:jc w:val="center"/>
              <w:rPr>
                <w:rFonts w:ascii="Wingdings" w:hAnsi="Wingdings"/>
                <w:sz w:val="18"/>
              </w:rPr>
            </w:pPr>
            <w:r>
              <w:rPr>
                <w:rFonts w:ascii="Wingdings" w:hAnsi="Wingdings"/>
                <w:w w:val="101"/>
                <w:sz w:val="18"/>
              </w:rPr>
              <w:t></w:t>
            </w:r>
          </w:p>
        </w:tc>
        <w:tc>
          <w:tcPr>
            <w:tcW w:w="849" w:type="dxa"/>
          </w:tcPr>
          <w:p w14:paraId="125B0162" w14:textId="77777777" w:rsidR="00BD35D5" w:rsidRDefault="00BD35D5">
            <w:pPr>
              <w:pStyle w:val="TableParagraph"/>
              <w:spacing w:before="8"/>
              <w:rPr>
                <w:i/>
                <w:sz w:val="18"/>
              </w:rPr>
            </w:pPr>
          </w:p>
          <w:p w14:paraId="4850BE6E" w14:textId="77777777" w:rsidR="00BD35D5" w:rsidRDefault="00000000">
            <w:pPr>
              <w:pStyle w:val="TableParagraph"/>
              <w:ind w:left="13"/>
              <w:jc w:val="center"/>
              <w:rPr>
                <w:rFonts w:ascii="Wingdings" w:hAnsi="Wingdings"/>
                <w:sz w:val="18"/>
              </w:rPr>
            </w:pPr>
            <w:r>
              <w:rPr>
                <w:rFonts w:ascii="Wingdings" w:hAnsi="Wingdings"/>
                <w:w w:val="101"/>
                <w:sz w:val="18"/>
              </w:rPr>
              <w:t></w:t>
            </w:r>
          </w:p>
          <w:p w14:paraId="5CA653C8" w14:textId="77777777" w:rsidR="00BD35D5" w:rsidRDefault="00BD35D5">
            <w:pPr>
              <w:pStyle w:val="TableParagraph"/>
              <w:rPr>
                <w:i/>
                <w:sz w:val="20"/>
              </w:rPr>
            </w:pPr>
          </w:p>
          <w:p w14:paraId="73E906FB" w14:textId="77777777" w:rsidR="00BD35D5" w:rsidRDefault="00BD35D5">
            <w:pPr>
              <w:pStyle w:val="TableParagraph"/>
              <w:rPr>
                <w:i/>
                <w:sz w:val="20"/>
              </w:rPr>
            </w:pPr>
          </w:p>
          <w:p w14:paraId="4DBDB788" w14:textId="77777777" w:rsidR="00BD35D5" w:rsidRDefault="00BD35D5">
            <w:pPr>
              <w:pStyle w:val="TableParagraph"/>
              <w:rPr>
                <w:i/>
                <w:sz w:val="20"/>
              </w:rPr>
            </w:pPr>
          </w:p>
          <w:p w14:paraId="0236A910" w14:textId="77777777" w:rsidR="00BD35D5" w:rsidRDefault="00000000">
            <w:pPr>
              <w:pStyle w:val="TableParagraph"/>
              <w:spacing w:before="179"/>
              <w:ind w:left="13"/>
              <w:jc w:val="center"/>
              <w:rPr>
                <w:rFonts w:ascii="Wingdings" w:hAnsi="Wingdings"/>
                <w:sz w:val="18"/>
              </w:rPr>
            </w:pPr>
            <w:r>
              <w:rPr>
                <w:rFonts w:ascii="Wingdings" w:hAnsi="Wingdings"/>
                <w:w w:val="101"/>
                <w:sz w:val="18"/>
              </w:rPr>
              <w:t></w:t>
            </w:r>
          </w:p>
        </w:tc>
      </w:tr>
      <w:tr w:rsidR="00BD35D5" w14:paraId="662ECC60" w14:textId="77777777">
        <w:trPr>
          <w:trHeight w:val="974"/>
        </w:trPr>
        <w:tc>
          <w:tcPr>
            <w:tcW w:w="7059" w:type="dxa"/>
          </w:tcPr>
          <w:p w14:paraId="5AEE5A95" w14:textId="77777777" w:rsidR="00BD35D5" w:rsidRDefault="00000000">
            <w:pPr>
              <w:pStyle w:val="TableParagraph"/>
              <w:spacing w:line="241" w:lineRule="exact"/>
              <w:ind w:left="110"/>
              <w:rPr>
                <w:rFonts w:ascii="Calibri" w:hAnsi="Calibri"/>
                <w:sz w:val="20"/>
              </w:rPr>
            </w:pPr>
            <w:r>
              <w:rPr>
                <w:rFonts w:ascii="Calibri" w:hAnsi="Calibri"/>
                <w:sz w:val="20"/>
              </w:rPr>
              <w:t>DOC.</w:t>
            </w:r>
            <w:r>
              <w:rPr>
                <w:rFonts w:ascii="Calibri" w:hAnsi="Calibri"/>
                <w:spacing w:val="-3"/>
                <w:sz w:val="20"/>
              </w:rPr>
              <w:t xml:space="preserve"> </w:t>
            </w:r>
            <w:r>
              <w:rPr>
                <w:rFonts w:ascii="Calibri" w:hAnsi="Calibri"/>
                <w:sz w:val="20"/>
              </w:rPr>
              <w:t xml:space="preserve">7.1 </w:t>
            </w:r>
            <w:r>
              <w:rPr>
                <w:rFonts w:ascii="Calibri" w:hAnsi="Calibri"/>
                <w:b/>
                <w:sz w:val="20"/>
              </w:rPr>
              <w:t>Certificat</w:t>
            </w:r>
            <w:r>
              <w:rPr>
                <w:rFonts w:ascii="Calibri" w:hAnsi="Calibri"/>
                <w:b/>
                <w:spacing w:val="-3"/>
                <w:sz w:val="20"/>
              </w:rPr>
              <w:t xml:space="preserve"> </w:t>
            </w:r>
            <w:r>
              <w:rPr>
                <w:rFonts w:ascii="Calibri" w:hAnsi="Calibri"/>
                <w:b/>
                <w:sz w:val="20"/>
              </w:rPr>
              <w:t>de</w:t>
            </w:r>
            <w:r>
              <w:rPr>
                <w:rFonts w:ascii="Calibri" w:hAnsi="Calibri"/>
                <w:b/>
                <w:spacing w:val="-10"/>
                <w:sz w:val="20"/>
              </w:rPr>
              <w:t xml:space="preserve"> </w:t>
            </w:r>
            <w:r>
              <w:rPr>
                <w:rFonts w:ascii="Calibri" w:hAnsi="Calibri"/>
                <w:b/>
                <w:sz w:val="20"/>
              </w:rPr>
              <w:t>cazier</w:t>
            </w:r>
            <w:r>
              <w:rPr>
                <w:rFonts w:ascii="Calibri" w:hAnsi="Calibri"/>
                <w:b/>
                <w:spacing w:val="-4"/>
                <w:sz w:val="20"/>
              </w:rPr>
              <w:t xml:space="preserve"> </w:t>
            </w:r>
            <w:r>
              <w:rPr>
                <w:rFonts w:ascii="Calibri" w:hAnsi="Calibri"/>
                <w:b/>
                <w:sz w:val="20"/>
              </w:rPr>
              <w:t>judiciar</w:t>
            </w:r>
            <w:r>
              <w:rPr>
                <w:rFonts w:ascii="Calibri" w:hAnsi="Calibri"/>
                <w:b/>
                <w:spacing w:val="-4"/>
                <w:sz w:val="20"/>
              </w:rPr>
              <w:t xml:space="preserve"> </w:t>
            </w:r>
            <w:r>
              <w:rPr>
                <w:rFonts w:ascii="Calibri" w:hAnsi="Calibri"/>
                <w:b/>
                <w:sz w:val="20"/>
              </w:rPr>
              <w:t>al</w:t>
            </w:r>
            <w:r>
              <w:rPr>
                <w:rFonts w:ascii="Calibri" w:hAnsi="Calibri"/>
                <w:b/>
                <w:spacing w:val="-2"/>
                <w:sz w:val="20"/>
              </w:rPr>
              <w:t xml:space="preserve"> </w:t>
            </w:r>
            <w:r>
              <w:rPr>
                <w:rFonts w:ascii="Calibri" w:hAnsi="Calibri"/>
                <w:sz w:val="20"/>
              </w:rPr>
              <w:t>solicitantului-</w:t>
            </w:r>
            <w:r>
              <w:rPr>
                <w:rFonts w:ascii="Calibri" w:hAnsi="Calibri"/>
                <w:spacing w:val="1"/>
                <w:sz w:val="20"/>
              </w:rPr>
              <w:t xml:space="preserve"> </w:t>
            </w:r>
            <w:r>
              <w:rPr>
                <w:rFonts w:ascii="Calibri" w:hAnsi="Calibri"/>
                <w:sz w:val="20"/>
              </w:rPr>
              <w:t>persoană</w:t>
            </w:r>
            <w:r>
              <w:rPr>
                <w:rFonts w:ascii="Calibri" w:hAnsi="Calibri"/>
                <w:spacing w:val="-1"/>
                <w:sz w:val="20"/>
              </w:rPr>
              <w:t xml:space="preserve"> </w:t>
            </w:r>
            <w:r>
              <w:rPr>
                <w:rFonts w:ascii="Calibri" w:hAnsi="Calibri"/>
                <w:sz w:val="20"/>
              </w:rPr>
              <w:t>juridică</w:t>
            </w:r>
          </w:p>
          <w:p w14:paraId="0515F624" w14:textId="77777777" w:rsidR="00BD35D5" w:rsidRDefault="00BD35D5">
            <w:pPr>
              <w:pStyle w:val="TableParagraph"/>
              <w:spacing w:before="4"/>
              <w:rPr>
                <w:i/>
                <w:sz w:val="19"/>
              </w:rPr>
            </w:pPr>
          </w:p>
          <w:p w14:paraId="36907C79" w14:textId="77777777" w:rsidR="00BD35D5" w:rsidRDefault="00000000">
            <w:pPr>
              <w:pStyle w:val="TableParagraph"/>
              <w:spacing w:before="1" w:line="240" w:lineRule="atLeast"/>
              <w:ind w:left="110" w:right="1113"/>
              <w:rPr>
                <w:rFonts w:ascii="Calibri" w:hAnsi="Calibri"/>
                <w:sz w:val="20"/>
              </w:rPr>
            </w:pPr>
            <w:r>
              <w:rPr>
                <w:rFonts w:ascii="Calibri" w:hAnsi="Calibri"/>
                <w:sz w:val="20"/>
              </w:rPr>
              <w:t xml:space="preserve">DOC. 7.2 </w:t>
            </w:r>
            <w:r>
              <w:rPr>
                <w:rFonts w:ascii="Calibri" w:hAnsi="Calibri"/>
                <w:b/>
                <w:sz w:val="20"/>
              </w:rPr>
              <w:t xml:space="preserve">Certificat de cazier judiciar al </w:t>
            </w:r>
            <w:r>
              <w:rPr>
                <w:rFonts w:ascii="Calibri" w:hAnsi="Calibri"/>
                <w:sz w:val="20"/>
              </w:rPr>
              <w:t>reprezentantului legal-persoană</w:t>
            </w:r>
            <w:r>
              <w:rPr>
                <w:rFonts w:ascii="Calibri" w:hAnsi="Calibri"/>
                <w:spacing w:val="-43"/>
                <w:sz w:val="20"/>
              </w:rPr>
              <w:t xml:space="preserve"> </w:t>
            </w:r>
            <w:r>
              <w:rPr>
                <w:rFonts w:ascii="Calibri" w:hAnsi="Calibri"/>
                <w:sz w:val="20"/>
              </w:rPr>
              <w:t>fizică</w:t>
            </w:r>
          </w:p>
        </w:tc>
        <w:tc>
          <w:tcPr>
            <w:tcW w:w="706" w:type="dxa"/>
          </w:tcPr>
          <w:p w14:paraId="60040D0A" w14:textId="77777777" w:rsidR="00BD35D5" w:rsidRDefault="00000000">
            <w:pPr>
              <w:pStyle w:val="TableParagraph"/>
              <w:spacing w:line="196" w:lineRule="exact"/>
              <w:ind w:left="13"/>
              <w:jc w:val="center"/>
              <w:rPr>
                <w:rFonts w:ascii="Wingdings" w:hAnsi="Wingdings"/>
                <w:sz w:val="18"/>
              </w:rPr>
            </w:pPr>
            <w:r>
              <w:rPr>
                <w:rFonts w:ascii="Wingdings" w:hAnsi="Wingdings"/>
                <w:w w:val="101"/>
                <w:sz w:val="18"/>
              </w:rPr>
              <w:t></w:t>
            </w:r>
          </w:p>
          <w:p w14:paraId="167525BB" w14:textId="77777777" w:rsidR="00BD35D5" w:rsidRDefault="00BD35D5">
            <w:pPr>
              <w:pStyle w:val="TableParagraph"/>
              <w:spacing w:before="8"/>
              <w:rPr>
                <w:i/>
                <w:sz w:val="18"/>
              </w:rPr>
            </w:pPr>
          </w:p>
          <w:p w14:paraId="27353C65" w14:textId="77777777" w:rsidR="00BD35D5" w:rsidRDefault="00000000">
            <w:pPr>
              <w:pStyle w:val="TableParagraph"/>
              <w:spacing w:before="1"/>
              <w:ind w:left="13"/>
              <w:jc w:val="center"/>
              <w:rPr>
                <w:rFonts w:ascii="Wingdings" w:hAnsi="Wingdings"/>
                <w:sz w:val="18"/>
              </w:rPr>
            </w:pPr>
            <w:r>
              <w:rPr>
                <w:rFonts w:ascii="Wingdings" w:hAnsi="Wingdings"/>
                <w:w w:val="101"/>
                <w:sz w:val="18"/>
              </w:rPr>
              <w:t></w:t>
            </w:r>
          </w:p>
        </w:tc>
        <w:tc>
          <w:tcPr>
            <w:tcW w:w="711" w:type="dxa"/>
          </w:tcPr>
          <w:p w14:paraId="405AB0C7" w14:textId="77777777" w:rsidR="00BD35D5" w:rsidRDefault="00000000">
            <w:pPr>
              <w:pStyle w:val="TableParagraph"/>
              <w:spacing w:line="196" w:lineRule="exact"/>
              <w:ind w:left="17"/>
              <w:jc w:val="center"/>
              <w:rPr>
                <w:rFonts w:ascii="Wingdings" w:hAnsi="Wingdings"/>
                <w:sz w:val="18"/>
              </w:rPr>
            </w:pPr>
            <w:r>
              <w:rPr>
                <w:rFonts w:ascii="Wingdings" w:hAnsi="Wingdings"/>
                <w:w w:val="101"/>
                <w:sz w:val="18"/>
              </w:rPr>
              <w:t></w:t>
            </w:r>
          </w:p>
          <w:p w14:paraId="723CA412" w14:textId="77777777" w:rsidR="00BD35D5" w:rsidRDefault="00BD35D5">
            <w:pPr>
              <w:pStyle w:val="TableParagraph"/>
              <w:spacing w:before="8"/>
              <w:rPr>
                <w:i/>
                <w:sz w:val="18"/>
              </w:rPr>
            </w:pPr>
          </w:p>
          <w:p w14:paraId="1B6F4851" w14:textId="77777777" w:rsidR="00BD35D5" w:rsidRDefault="00000000">
            <w:pPr>
              <w:pStyle w:val="TableParagraph"/>
              <w:spacing w:before="1"/>
              <w:ind w:left="17"/>
              <w:jc w:val="center"/>
              <w:rPr>
                <w:rFonts w:ascii="Wingdings" w:hAnsi="Wingdings"/>
                <w:sz w:val="18"/>
              </w:rPr>
            </w:pPr>
            <w:r>
              <w:rPr>
                <w:rFonts w:ascii="Wingdings" w:hAnsi="Wingdings"/>
                <w:w w:val="101"/>
                <w:sz w:val="18"/>
              </w:rPr>
              <w:t></w:t>
            </w:r>
          </w:p>
        </w:tc>
        <w:tc>
          <w:tcPr>
            <w:tcW w:w="850" w:type="dxa"/>
          </w:tcPr>
          <w:p w14:paraId="173615FB" w14:textId="77777777" w:rsidR="00BD35D5" w:rsidRDefault="00000000">
            <w:pPr>
              <w:pStyle w:val="TableParagraph"/>
              <w:spacing w:line="196" w:lineRule="exact"/>
              <w:ind w:left="11"/>
              <w:jc w:val="center"/>
              <w:rPr>
                <w:rFonts w:ascii="Wingdings" w:hAnsi="Wingdings"/>
                <w:sz w:val="18"/>
              </w:rPr>
            </w:pPr>
            <w:r>
              <w:rPr>
                <w:rFonts w:ascii="Wingdings" w:hAnsi="Wingdings"/>
                <w:w w:val="101"/>
                <w:sz w:val="18"/>
              </w:rPr>
              <w:t></w:t>
            </w:r>
          </w:p>
          <w:p w14:paraId="10F60DC3" w14:textId="77777777" w:rsidR="00BD35D5" w:rsidRDefault="00BD35D5">
            <w:pPr>
              <w:pStyle w:val="TableParagraph"/>
              <w:spacing w:before="8"/>
              <w:rPr>
                <w:i/>
                <w:sz w:val="18"/>
              </w:rPr>
            </w:pPr>
          </w:p>
          <w:p w14:paraId="4A7AA192" w14:textId="77777777" w:rsidR="00BD35D5" w:rsidRDefault="00000000">
            <w:pPr>
              <w:pStyle w:val="TableParagraph"/>
              <w:spacing w:before="1"/>
              <w:ind w:left="11"/>
              <w:jc w:val="center"/>
              <w:rPr>
                <w:rFonts w:ascii="Wingdings" w:hAnsi="Wingdings"/>
                <w:sz w:val="18"/>
              </w:rPr>
            </w:pPr>
            <w:r>
              <w:rPr>
                <w:rFonts w:ascii="Wingdings" w:hAnsi="Wingdings"/>
                <w:w w:val="101"/>
                <w:sz w:val="18"/>
              </w:rPr>
              <w:t></w:t>
            </w:r>
          </w:p>
        </w:tc>
        <w:tc>
          <w:tcPr>
            <w:tcW w:w="849" w:type="dxa"/>
          </w:tcPr>
          <w:p w14:paraId="5D952C90" w14:textId="77777777" w:rsidR="00BD35D5" w:rsidRDefault="00000000">
            <w:pPr>
              <w:pStyle w:val="TableParagraph"/>
              <w:spacing w:line="196" w:lineRule="exact"/>
              <w:ind w:left="13"/>
              <w:jc w:val="center"/>
              <w:rPr>
                <w:rFonts w:ascii="Wingdings" w:hAnsi="Wingdings"/>
                <w:sz w:val="18"/>
              </w:rPr>
            </w:pPr>
            <w:r>
              <w:rPr>
                <w:rFonts w:ascii="Wingdings" w:hAnsi="Wingdings"/>
                <w:w w:val="101"/>
                <w:sz w:val="18"/>
              </w:rPr>
              <w:t></w:t>
            </w:r>
          </w:p>
          <w:p w14:paraId="3EDB77F0" w14:textId="77777777" w:rsidR="00BD35D5" w:rsidRDefault="00BD35D5">
            <w:pPr>
              <w:pStyle w:val="TableParagraph"/>
              <w:spacing w:before="8"/>
              <w:rPr>
                <w:i/>
                <w:sz w:val="18"/>
              </w:rPr>
            </w:pPr>
          </w:p>
          <w:p w14:paraId="0495140C" w14:textId="77777777" w:rsidR="00BD35D5" w:rsidRDefault="00000000">
            <w:pPr>
              <w:pStyle w:val="TableParagraph"/>
              <w:spacing w:before="1"/>
              <w:ind w:left="13"/>
              <w:jc w:val="center"/>
              <w:rPr>
                <w:rFonts w:ascii="Wingdings" w:hAnsi="Wingdings"/>
                <w:sz w:val="18"/>
              </w:rPr>
            </w:pPr>
            <w:r>
              <w:rPr>
                <w:rFonts w:ascii="Wingdings" w:hAnsi="Wingdings"/>
                <w:w w:val="101"/>
                <w:sz w:val="18"/>
              </w:rPr>
              <w:t></w:t>
            </w:r>
          </w:p>
        </w:tc>
      </w:tr>
      <w:tr w:rsidR="00BD35D5" w14:paraId="14D32C79" w14:textId="77777777">
        <w:trPr>
          <w:trHeight w:val="1713"/>
        </w:trPr>
        <w:tc>
          <w:tcPr>
            <w:tcW w:w="7059" w:type="dxa"/>
          </w:tcPr>
          <w:p w14:paraId="2C636BAC" w14:textId="77777777" w:rsidR="00BD35D5" w:rsidRDefault="00000000">
            <w:pPr>
              <w:pStyle w:val="TableParagraph"/>
              <w:spacing w:line="241" w:lineRule="exact"/>
              <w:ind w:left="110"/>
              <w:rPr>
                <w:rFonts w:ascii="Calibri" w:hAnsi="Calibri"/>
                <w:b/>
                <w:sz w:val="20"/>
              </w:rPr>
            </w:pPr>
            <w:r>
              <w:rPr>
                <w:rFonts w:ascii="Calibri" w:hAnsi="Calibri"/>
                <w:sz w:val="20"/>
              </w:rPr>
              <w:t>DOC.</w:t>
            </w:r>
            <w:r>
              <w:rPr>
                <w:rFonts w:ascii="Calibri" w:hAnsi="Calibri"/>
                <w:spacing w:val="-4"/>
                <w:sz w:val="20"/>
              </w:rPr>
              <w:t xml:space="preserve"> </w:t>
            </w:r>
            <w:r>
              <w:rPr>
                <w:rFonts w:ascii="Calibri" w:hAnsi="Calibri"/>
                <w:sz w:val="20"/>
              </w:rPr>
              <w:t>8.1</w:t>
            </w:r>
            <w:r>
              <w:rPr>
                <w:rFonts w:ascii="Calibri" w:hAnsi="Calibri"/>
                <w:spacing w:val="-1"/>
                <w:sz w:val="20"/>
              </w:rPr>
              <w:t xml:space="preserve"> </w:t>
            </w:r>
            <w:r>
              <w:rPr>
                <w:rFonts w:ascii="Calibri" w:hAnsi="Calibri"/>
                <w:b/>
                <w:sz w:val="20"/>
              </w:rPr>
              <w:t>Certificat</w:t>
            </w:r>
            <w:r>
              <w:rPr>
                <w:rFonts w:ascii="Calibri" w:hAnsi="Calibri"/>
                <w:b/>
                <w:spacing w:val="-4"/>
                <w:sz w:val="20"/>
              </w:rPr>
              <w:t xml:space="preserve"> </w:t>
            </w:r>
            <w:r>
              <w:rPr>
                <w:rFonts w:ascii="Calibri" w:hAnsi="Calibri"/>
                <w:b/>
                <w:sz w:val="20"/>
              </w:rPr>
              <w:t>de</w:t>
            </w:r>
            <w:r>
              <w:rPr>
                <w:rFonts w:ascii="Calibri" w:hAnsi="Calibri"/>
                <w:b/>
                <w:spacing w:val="-6"/>
                <w:sz w:val="20"/>
              </w:rPr>
              <w:t xml:space="preserve"> </w:t>
            </w:r>
            <w:r>
              <w:rPr>
                <w:rFonts w:ascii="Calibri" w:hAnsi="Calibri"/>
                <w:b/>
                <w:sz w:val="20"/>
              </w:rPr>
              <w:t>atestare</w:t>
            </w:r>
            <w:r>
              <w:rPr>
                <w:rFonts w:ascii="Calibri" w:hAnsi="Calibri"/>
                <w:b/>
                <w:spacing w:val="-1"/>
                <w:sz w:val="20"/>
              </w:rPr>
              <w:t xml:space="preserve"> </w:t>
            </w:r>
            <w:r>
              <w:rPr>
                <w:rFonts w:ascii="Calibri" w:hAnsi="Calibri"/>
                <w:b/>
                <w:sz w:val="20"/>
              </w:rPr>
              <w:t>fiscală</w:t>
            </w:r>
            <w:r>
              <w:rPr>
                <w:rFonts w:ascii="Calibri" w:hAnsi="Calibri"/>
                <w:b/>
                <w:spacing w:val="-9"/>
                <w:sz w:val="20"/>
              </w:rPr>
              <w:t xml:space="preserve"> </w:t>
            </w:r>
            <w:r>
              <w:rPr>
                <w:rFonts w:ascii="Calibri" w:hAnsi="Calibri"/>
                <w:b/>
                <w:sz w:val="20"/>
              </w:rPr>
              <w:t>pentru</w:t>
            </w:r>
            <w:r>
              <w:rPr>
                <w:rFonts w:ascii="Calibri" w:hAnsi="Calibri"/>
                <w:b/>
                <w:spacing w:val="1"/>
                <w:sz w:val="20"/>
              </w:rPr>
              <w:t xml:space="preserve"> </w:t>
            </w:r>
            <w:r>
              <w:rPr>
                <w:rFonts w:ascii="Calibri" w:hAnsi="Calibri"/>
                <w:b/>
                <w:sz w:val="20"/>
              </w:rPr>
              <w:t>întreprindere</w:t>
            </w:r>
          </w:p>
          <w:p w14:paraId="7D26756E" w14:textId="77777777" w:rsidR="00BD35D5" w:rsidRDefault="00BD35D5">
            <w:pPr>
              <w:pStyle w:val="TableParagraph"/>
              <w:spacing w:before="1"/>
              <w:rPr>
                <w:i/>
                <w:sz w:val="21"/>
              </w:rPr>
            </w:pPr>
          </w:p>
          <w:p w14:paraId="4773F5E5" w14:textId="77777777" w:rsidR="00BD35D5" w:rsidRDefault="00000000">
            <w:pPr>
              <w:pStyle w:val="TableParagraph"/>
              <w:ind w:left="110"/>
              <w:rPr>
                <w:rFonts w:ascii="Calibri" w:hAnsi="Calibri"/>
                <w:sz w:val="20"/>
              </w:rPr>
            </w:pPr>
            <w:r>
              <w:rPr>
                <w:rFonts w:ascii="Calibri" w:hAnsi="Calibri"/>
                <w:sz w:val="20"/>
              </w:rPr>
              <w:t>DOC.</w:t>
            </w:r>
            <w:r>
              <w:rPr>
                <w:rFonts w:ascii="Calibri" w:hAnsi="Calibri"/>
                <w:spacing w:val="-4"/>
                <w:sz w:val="20"/>
              </w:rPr>
              <w:t xml:space="preserve"> </w:t>
            </w:r>
            <w:r>
              <w:rPr>
                <w:rFonts w:ascii="Calibri" w:hAnsi="Calibri"/>
                <w:sz w:val="20"/>
              </w:rPr>
              <w:t xml:space="preserve">8.2 </w:t>
            </w:r>
            <w:r>
              <w:rPr>
                <w:rFonts w:ascii="Calibri" w:hAnsi="Calibri"/>
                <w:b/>
                <w:sz w:val="20"/>
              </w:rPr>
              <w:t>Certificat</w:t>
            </w:r>
            <w:r>
              <w:rPr>
                <w:rFonts w:ascii="Calibri" w:hAnsi="Calibri"/>
                <w:b/>
                <w:spacing w:val="-3"/>
                <w:sz w:val="20"/>
              </w:rPr>
              <w:t xml:space="preserve"> </w:t>
            </w:r>
            <w:r>
              <w:rPr>
                <w:rFonts w:ascii="Calibri" w:hAnsi="Calibri"/>
                <w:b/>
                <w:sz w:val="20"/>
              </w:rPr>
              <w:t>de</w:t>
            </w:r>
            <w:r>
              <w:rPr>
                <w:rFonts w:ascii="Calibri" w:hAnsi="Calibri"/>
                <w:b/>
                <w:spacing w:val="-5"/>
                <w:sz w:val="20"/>
              </w:rPr>
              <w:t xml:space="preserve"> </w:t>
            </w:r>
            <w:r>
              <w:rPr>
                <w:rFonts w:ascii="Calibri" w:hAnsi="Calibri"/>
                <w:b/>
                <w:sz w:val="20"/>
              </w:rPr>
              <w:t>atestare</w:t>
            </w:r>
            <w:r>
              <w:rPr>
                <w:rFonts w:ascii="Calibri" w:hAnsi="Calibri"/>
                <w:b/>
                <w:spacing w:val="-1"/>
                <w:sz w:val="20"/>
              </w:rPr>
              <w:t xml:space="preserve"> </w:t>
            </w:r>
            <w:r>
              <w:rPr>
                <w:rFonts w:ascii="Calibri" w:hAnsi="Calibri"/>
                <w:b/>
                <w:sz w:val="20"/>
              </w:rPr>
              <w:t>fiscală</w:t>
            </w:r>
            <w:r>
              <w:rPr>
                <w:rFonts w:ascii="Calibri" w:hAnsi="Calibri"/>
                <w:b/>
                <w:spacing w:val="-8"/>
                <w:sz w:val="20"/>
              </w:rPr>
              <w:t xml:space="preserve"> </w:t>
            </w:r>
            <w:r>
              <w:rPr>
                <w:rFonts w:ascii="Calibri" w:hAnsi="Calibri"/>
                <w:b/>
                <w:sz w:val="20"/>
              </w:rPr>
              <w:t>pentru</w:t>
            </w:r>
            <w:r>
              <w:rPr>
                <w:rFonts w:ascii="Calibri" w:hAnsi="Calibri"/>
                <w:b/>
                <w:spacing w:val="2"/>
                <w:sz w:val="20"/>
              </w:rPr>
              <w:t xml:space="preserve"> </w:t>
            </w:r>
            <w:r>
              <w:rPr>
                <w:rFonts w:ascii="Calibri" w:hAnsi="Calibri"/>
                <w:b/>
                <w:sz w:val="20"/>
              </w:rPr>
              <w:t>reprezentantul</w:t>
            </w:r>
            <w:r>
              <w:rPr>
                <w:rFonts w:ascii="Calibri" w:hAnsi="Calibri"/>
                <w:b/>
                <w:spacing w:val="-1"/>
                <w:sz w:val="20"/>
              </w:rPr>
              <w:t xml:space="preserve"> </w:t>
            </w:r>
            <w:r>
              <w:rPr>
                <w:rFonts w:ascii="Calibri" w:hAnsi="Calibri"/>
                <w:b/>
                <w:sz w:val="20"/>
              </w:rPr>
              <w:t>legal</w:t>
            </w:r>
            <w:r>
              <w:rPr>
                <w:rFonts w:ascii="Calibri" w:hAnsi="Calibri"/>
                <w:sz w:val="20"/>
              </w:rPr>
              <w:t>;</w:t>
            </w:r>
          </w:p>
          <w:p w14:paraId="46AD32A0" w14:textId="77777777" w:rsidR="00BD35D5" w:rsidRDefault="00000000">
            <w:pPr>
              <w:pStyle w:val="TableParagraph"/>
              <w:spacing w:before="1"/>
              <w:ind w:left="110" w:right="108"/>
              <w:rPr>
                <w:rFonts w:ascii="Calibri" w:hAnsi="Calibri"/>
                <w:sz w:val="20"/>
              </w:rPr>
            </w:pPr>
            <w:r>
              <w:rPr>
                <w:rFonts w:ascii="Calibri" w:hAnsi="Calibri"/>
                <w:sz w:val="20"/>
              </w:rPr>
              <w:t>Certificatele vor fi emise de către Direcţia Generală a Finanţelor Publice şi de</w:t>
            </w:r>
            <w:r>
              <w:rPr>
                <w:rFonts w:ascii="Calibri" w:hAnsi="Calibri"/>
                <w:spacing w:val="1"/>
                <w:sz w:val="20"/>
              </w:rPr>
              <w:t xml:space="preserve"> </w:t>
            </w:r>
            <w:r>
              <w:rPr>
                <w:rFonts w:ascii="Calibri" w:hAnsi="Calibri"/>
                <w:sz w:val="20"/>
              </w:rPr>
              <w:t>primăriile</w:t>
            </w:r>
            <w:r>
              <w:rPr>
                <w:rFonts w:ascii="Calibri" w:hAnsi="Calibri"/>
                <w:spacing w:val="-3"/>
                <w:sz w:val="20"/>
              </w:rPr>
              <w:t xml:space="preserve"> </w:t>
            </w:r>
            <w:r>
              <w:rPr>
                <w:rFonts w:ascii="Calibri" w:hAnsi="Calibri"/>
                <w:sz w:val="20"/>
              </w:rPr>
              <w:t>de</w:t>
            </w:r>
            <w:r>
              <w:rPr>
                <w:rFonts w:ascii="Calibri" w:hAnsi="Calibri"/>
                <w:spacing w:val="-4"/>
                <w:sz w:val="20"/>
              </w:rPr>
              <w:t xml:space="preserve"> </w:t>
            </w:r>
            <w:r>
              <w:rPr>
                <w:rFonts w:ascii="Calibri" w:hAnsi="Calibri"/>
                <w:sz w:val="20"/>
              </w:rPr>
              <w:t>pe</w:t>
            </w:r>
            <w:r>
              <w:rPr>
                <w:rFonts w:ascii="Calibri" w:hAnsi="Calibri"/>
                <w:spacing w:val="-4"/>
                <w:sz w:val="20"/>
              </w:rPr>
              <w:t xml:space="preserve"> </w:t>
            </w:r>
            <w:r>
              <w:rPr>
                <w:rFonts w:ascii="Calibri" w:hAnsi="Calibri"/>
                <w:sz w:val="20"/>
              </w:rPr>
              <w:t>raza</w:t>
            </w:r>
            <w:r>
              <w:rPr>
                <w:rFonts w:ascii="Calibri" w:hAnsi="Calibri"/>
                <w:spacing w:val="-4"/>
                <w:sz w:val="20"/>
              </w:rPr>
              <w:t xml:space="preserve"> </w:t>
            </w:r>
            <w:r>
              <w:rPr>
                <w:rFonts w:ascii="Calibri" w:hAnsi="Calibri"/>
                <w:sz w:val="20"/>
              </w:rPr>
              <w:t>cărora</w:t>
            </w:r>
            <w:r>
              <w:rPr>
                <w:rFonts w:ascii="Calibri" w:hAnsi="Calibri"/>
                <w:spacing w:val="-4"/>
                <w:sz w:val="20"/>
              </w:rPr>
              <w:t xml:space="preserve"> </w:t>
            </w:r>
            <w:r>
              <w:rPr>
                <w:rFonts w:ascii="Calibri" w:hAnsi="Calibri"/>
                <w:sz w:val="20"/>
              </w:rPr>
              <w:t>îşi</w:t>
            </w:r>
            <w:r>
              <w:rPr>
                <w:rFonts w:ascii="Calibri" w:hAnsi="Calibri"/>
                <w:spacing w:val="3"/>
                <w:sz w:val="20"/>
              </w:rPr>
              <w:t xml:space="preserve"> </w:t>
            </w:r>
            <w:r>
              <w:rPr>
                <w:rFonts w:ascii="Calibri" w:hAnsi="Calibri"/>
                <w:sz w:val="20"/>
              </w:rPr>
              <w:t>au</w:t>
            </w:r>
            <w:r>
              <w:rPr>
                <w:rFonts w:ascii="Calibri" w:hAnsi="Calibri"/>
                <w:spacing w:val="-5"/>
                <w:sz w:val="20"/>
              </w:rPr>
              <w:t xml:space="preserve"> </w:t>
            </w:r>
            <w:r>
              <w:rPr>
                <w:rFonts w:ascii="Calibri" w:hAnsi="Calibri"/>
                <w:sz w:val="20"/>
              </w:rPr>
              <w:t>sediul</w:t>
            </w:r>
            <w:r>
              <w:rPr>
                <w:rFonts w:ascii="Calibri" w:hAnsi="Calibri"/>
                <w:spacing w:val="-2"/>
                <w:sz w:val="20"/>
              </w:rPr>
              <w:t xml:space="preserve"> </w:t>
            </w:r>
            <w:r>
              <w:rPr>
                <w:rFonts w:ascii="Calibri" w:hAnsi="Calibri"/>
                <w:sz w:val="20"/>
              </w:rPr>
              <w:t>social</w:t>
            </w:r>
            <w:r>
              <w:rPr>
                <w:rFonts w:ascii="Calibri" w:hAnsi="Calibri"/>
                <w:spacing w:val="3"/>
                <w:sz w:val="20"/>
              </w:rPr>
              <w:t xml:space="preserve"> </w:t>
            </w:r>
            <w:r>
              <w:rPr>
                <w:rFonts w:ascii="Calibri" w:hAnsi="Calibri"/>
                <w:sz w:val="20"/>
              </w:rPr>
              <w:t>şi</w:t>
            </w:r>
            <w:r>
              <w:rPr>
                <w:rFonts w:ascii="Calibri" w:hAnsi="Calibri"/>
                <w:spacing w:val="-2"/>
                <w:sz w:val="20"/>
              </w:rPr>
              <w:t xml:space="preserve"> </w:t>
            </w:r>
            <w:r>
              <w:rPr>
                <w:rFonts w:ascii="Calibri" w:hAnsi="Calibri"/>
                <w:sz w:val="20"/>
              </w:rPr>
              <w:t>punctele</w:t>
            </w:r>
            <w:r>
              <w:rPr>
                <w:rFonts w:ascii="Calibri" w:hAnsi="Calibri"/>
                <w:spacing w:val="2"/>
                <w:sz w:val="20"/>
              </w:rPr>
              <w:t xml:space="preserve"> </w:t>
            </w:r>
            <w:r>
              <w:rPr>
                <w:rFonts w:ascii="Calibri" w:hAnsi="Calibri"/>
                <w:sz w:val="20"/>
              </w:rPr>
              <w:t>de</w:t>
            </w:r>
            <w:r>
              <w:rPr>
                <w:rFonts w:ascii="Calibri" w:hAnsi="Calibri"/>
                <w:spacing w:val="-2"/>
                <w:sz w:val="20"/>
              </w:rPr>
              <w:t xml:space="preserve"> </w:t>
            </w:r>
            <w:r>
              <w:rPr>
                <w:rFonts w:ascii="Calibri" w:hAnsi="Calibri"/>
                <w:sz w:val="20"/>
              </w:rPr>
              <w:t>lucru</w:t>
            </w:r>
            <w:r>
              <w:rPr>
                <w:rFonts w:ascii="Calibri" w:hAnsi="Calibri"/>
                <w:spacing w:val="-4"/>
                <w:sz w:val="20"/>
              </w:rPr>
              <w:t xml:space="preserve"> </w:t>
            </w:r>
            <w:r>
              <w:rPr>
                <w:rFonts w:ascii="Calibri" w:hAnsi="Calibri"/>
                <w:sz w:val="20"/>
              </w:rPr>
              <w:t>(numai</w:t>
            </w:r>
            <w:r>
              <w:rPr>
                <w:rFonts w:ascii="Calibri" w:hAnsi="Calibri"/>
                <w:spacing w:val="-7"/>
                <w:sz w:val="20"/>
              </w:rPr>
              <w:t xml:space="preserve"> </w:t>
            </w:r>
            <w:r>
              <w:rPr>
                <w:rFonts w:ascii="Calibri" w:hAnsi="Calibri"/>
                <w:sz w:val="20"/>
              </w:rPr>
              <w:t>în</w:t>
            </w:r>
            <w:r>
              <w:rPr>
                <w:rFonts w:ascii="Calibri" w:hAnsi="Calibri"/>
                <w:spacing w:val="-4"/>
                <w:sz w:val="20"/>
              </w:rPr>
              <w:t xml:space="preserve"> </w:t>
            </w:r>
            <w:r>
              <w:rPr>
                <w:rFonts w:ascii="Calibri" w:hAnsi="Calibri"/>
                <w:sz w:val="20"/>
              </w:rPr>
              <w:t>cazul</w:t>
            </w:r>
            <w:r>
              <w:rPr>
                <w:rFonts w:ascii="Calibri" w:hAnsi="Calibri"/>
                <w:spacing w:val="-2"/>
                <w:sz w:val="20"/>
              </w:rPr>
              <w:t xml:space="preserve"> </w:t>
            </w:r>
            <w:r>
              <w:rPr>
                <w:rFonts w:ascii="Calibri" w:hAnsi="Calibri"/>
                <w:sz w:val="20"/>
              </w:rPr>
              <w:t>în</w:t>
            </w:r>
            <w:r>
              <w:rPr>
                <w:rFonts w:ascii="Calibri" w:hAnsi="Calibri"/>
                <w:spacing w:val="-42"/>
                <w:sz w:val="20"/>
              </w:rPr>
              <w:t xml:space="preserve"> </w:t>
            </w:r>
            <w:r>
              <w:rPr>
                <w:rFonts w:ascii="Calibri" w:hAnsi="Calibri"/>
                <w:sz w:val="20"/>
              </w:rPr>
              <w:t>care</w:t>
            </w:r>
            <w:r>
              <w:rPr>
                <w:rFonts w:ascii="Calibri" w:hAnsi="Calibri"/>
                <w:spacing w:val="-4"/>
                <w:sz w:val="20"/>
              </w:rPr>
              <w:t xml:space="preserve"> </w:t>
            </w:r>
            <w:r>
              <w:rPr>
                <w:rFonts w:ascii="Calibri" w:hAnsi="Calibri"/>
                <w:sz w:val="20"/>
              </w:rPr>
              <w:t>solicitantul</w:t>
            </w:r>
            <w:r>
              <w:rPr>
                <w:rFonts w:ascii="Calibri" w:hAnsi="Calibri"/>
                <w:spacing w:val="-2"/>
                <w:sz w:val="20"/>
              </w:rPr>
              <w:t xml:space="preserve"> </w:t>
            </w:r>
            <w:r>
              <w:rPr>
                <w:rFonts w:ascii="Calibri" w:hAnsi="Calibri"/>
                <w:sz w:val="20"/>
              </w:rPr>
              <w:t>este</w:t>
            </w:r>
            <w:r>
              <w:rPr>
                <w:rFonts w:ascii="Calibri" w:hAnsi="Calibri"/>
                <w:spacing w:val="-3"/>
                <w:sz w:val="20"/>
              </w:rPr>
              <w:t xml:space="preserve"> </w:t>
            </w:r>
            <w:r>
              <w:rPr>
                <w:rFonts w:ascii="Calibri" w:hAnsi="Calibri"/>
                <w:sz w:val="20"/>
              </w:rPr>
              <w:t>proprietar</w:t>
            </w:r>
            <w:r>
              <w:rPr>
                <w:rFonts w:ascii="Calibri" w:hAnsi="Calibri"/>
                <w:spacing w:val="-3"/>
                <w:sz w:val="20"/>
              </w:rPr>
              <w:t xml:space="preserve"> </w:t>
            </w:r>
            <w:r>
              <w:rPr>
                <w:rFonts w:ascii="Calibri" w:hAnsi="Calibri"/>
                <w:sz w:val="20"/>
              </w:rPr>
              <w:t>asupra</w:t>
            </w:r>
            <w:r>
              <w:rPr>
                <w:rFonts w:ascii="Calibri" w:hAnsi="Calibri"/>
                <w:spacing w:val="-4"/>
                <w:sz w:val="20"/>
              </w:rPr>
              <w:t xml:space="preserve"> </w:t>
            </w:r>
            <w:r>
              <w:rPr>
                <w:rFonts w:ascii="Calibri" w:hAnsi="Calibri"/>
                <w:sz w:val="20"/>
              </w:rPr>
              <w:t>imobilelor)</w:t>
            </w:r>
            <w:r>
              <w:rPr>
                <w:rFonts w:ascii="Calibri" w:hAnsi="Calibri"/>
                <w:spacing w:val="-2"/>
                <w:sz w:val="20"/>
              </w:rPr>
              <w:t xml:space="preserve"> </w:t>
            </w:r>
            <w:r>
              <w:rPr>
                <w:rFonts w:ascii="Calibri" w:hAnsi="Calibri"/>
                <w:sz w:val="20"/>
              </w:rPr>
              <w:t>şi,</w:t>
            </w:r>
            <w:r>
              <w:rPr>
                <w:rFonts w:ascii="Calibri" w:hAnsi="Calibri"/>
                <w:spacing w:val="-1"/>
                <w:sz w:val="20"/>
              </w:rPr>
              <w:t xml:space="preserve"> </w:t>
            </w:r>
            <w:r>
              <w:rPr>
                <w:rFonts w:ascii="Calibri" w:hAnsi="Calibri"/>
                <w:sz w:val="20"/>
              </w:rPr>
              <w:t>dacă</w:t>
            </w:r>
            <w:r>
              <w:rPr>
                <w:rFonts w:ascii="Calibri" w:hAnsi="Calibri"/>
                <w:spacing w:val="-5"/>
                <w:sz w:val="20"/>
              </w:rPr>
              <w:t xml:space="preserve"> </w:t>
            </w:r>
            <w:r>
              <w:rPr>
                <w:rFonts w:ascii="Calibri" w:hAnsi="Calibri"/>
                <w:sz w:val="20"/>
              </w:rPr>
              <w:t>este</w:t>
            </w:r>
            <w:r>
              <w:rPr>
                <w:rFonts w:ascii="Calibri" w:hAnsi="Calibri"/>
                <w:spacing w:val="1"/>
                <w:sz w:val="20"/>
              </w:rPr>
              <w:t xml:space="preserve"> </w:t>
            </w:r>
            <w:r>
              <w:rPr>
                <w:rFonts w:ascii="Calibri" w:hAnsi="Calibri"/>
                <w:sz w:val="20"/>
              </w:rPr>
              <w:t>cazul,</w:t>
            </w:r>
            <w:r>
              <w:rPr>
                <w:rFonts w:ascii="Calibri" w:hAnsi="Calibri"/>
                <w:spacing w:val="-6"/>
                <w:sz w:val="20"/>
              </w:rPr>
              <w:t xml:space="preserve"> </w:t>
            </w:r>
            <w:r>
              <w:rPr>
                <w:rFonts w:ascii="Calibri" w:hAnsi="Calibri"/>
                <w:sz w:val="20"/>
              </w:rPr>
              <w:t>graficul</w:t>
            </w:r>
            <w:r>
              <w:rPr>
                <w:rFonts w:ascii="Calibri" w:hAnsi="Calibri"/>
                <w:spacing w:val="-3"/>
                <w:sz w:val="20"/>
              </w:rPr>
              <w:t xml:space="preserve"> </w:t>
            </w:r>
            <w:r>
              <w:rPr>
                <w:rFonts w:ascii="Calibri" w:hAnsi="Calibri"/>
                <w:sz w:val="20"/>
              </w:rPr>
              <w:t>de</w:t>
            </w:r>
          </w:p>
          <w:p w14:paraId="7D7BF532" w14:textId="77777777" w:rsidR="00BD35D5" w:rsidRDefault="00000000">
            <w:pPr>
              <w:pStyle w:val="TableParagraph"/>
              <w:spacing w:before="3" w:line="228" w:lineRule="exact"/>
              <w:ind w:left="110"/>
              <w:rPr>
                <w:rFonts w:ascii="Calibri" w:hAnsi="Calibri"/>
                <w:sz w:val="20"/>
              </w:rPr>
            </w:pPr>
            <w:r>
              <w:rPr>
                <w:rFonts w:ascii="Calibri" w:hAnsi="Calibri"/>
                <w:sz w:val="20"/>
              </w:rPr>
              <w:t>reeşalonare</w:t>
            </w:r>
            <w:r>
              <w:rPr>
                <w:rFonts w:ascii="Calibri" w:hAnsi="Calibri"/>
                <w:spacing w:val="-5"/>
                <w:sz w:val="20"/>
              </w:rPr>
              <w:t xml:space="preserve"> </w:t>
            </w:r>
            <w:r>
              <w:rPr>
                <w:rFonts w:ascii="Calibri" w:hAnsi="Calibri"/>
                <w:sz w:val="20"/>
              </w:rPr>
              <w:t>a</w:t>
            </w:r>
            <w:r>
              <w:rPr>
                <w:rFonts w:ascii="Calibri" w:hAnsi="Calibri"/>
                <w:spacing w:val="-3"/>
                <w:sz w:val="20"/>
              </w:rPr>
              <w:t xml:space="preserve"> </w:t>
            </w:r>
            <w:r>
              <w:rPr>
                <w:rFonts w:ascii="Calibri" w:hAnsi="Calibri"/>
                <w:sz w:val="20"/>
              </w:rPr>
              <w:t>datoriilor</w:t>
            </w:r>
            <w:r>
              <w:rPr>
                <w:rFonts w:ascii="Calibri" w:hAnsi="Calibri"/>
                <w:spacing w:val="-4"/>
                <w:sz w:val="20"/>
              </w:rPr>
              <w:t xml:space="preserve"> </w:t>
            </w:r>
            <w:r>
              <w:rPr>
                <w:rFonts w:ascii="Calibri" w:hAnsi="Calibri"/>
                <w:sz w:val="20"/>
              </w:rPr>
              <w:t>către bugetul</w:t>
            </w:r>
            <w:r>
              <w:rPr>
                <w:rFonts w:ascii="Calibri" w:hAnsi="Calibri"/>
                <w:spacing w:val="-4"/>
                <w:sz w:val="20"/>
              </w:rPr>
              <w:t xml:space="preserve"> </w:t>
            </w:r>
            <w:r>
              <w:rPr>
                <w:rFonts w:ascii="Calibri" w:hAnsi="Calibri"/>
                <w:sz w:val="20"/>
              </w:rPr>
              <w:t>consolidat.</w:t>
            </w:r>
          </w:p>
        </w:tc>
        <w:tc>
          <w:tcPr>
            <w:tcW w:w="706" w:type="dxa"/>
          </w:tcPr>
          <w:p w14:paraId="177A6D89" w14:textId="77777777" w:rsidR="00BD35D5" w:rsidRDefault="00000000">
            <w:pPr>
              <w:pStyle w:val="TableParagraph"/>
              <w:spacing w:line="196" w:lineRule="exact"/>
              <w:ind w:left="13"/>
              <w:jc w:val="center"/>
              <w:rPr>
                <w:rFonts w:ascii="Wingdings" w:hAnsi="Wingdings"/>
                <w:sz w:val="18"/>
              </w:rPr>
            </w:pPr>
            <w:r>
              <w:rPr>
                <w:rFonts w:ascii="Wingdings" w:hAnsi="Wingdings"/>
                <w:w w:val="101"/>
                <w:sz w:val="18"/>
              </w:rPr>
              <w:t></w:t>
            </w:r>
          </w:p>
          <w:p w14:paraId="4EC8E9AD" w14:textId="77777777" w:rsidR="00BD35D5" w:rsidRDefault="00BD35D5">
            <w:pPr>
              <w:pStyle w:val="TableParagraph"/>
              <w:rPr>
                <w:i/>
                <w:sz w:val="20"/>
              </w:rPr>
            </w:pPr>
          </w:p>
          <w:p w14:paraId="0CB96193" w14:textId="77777777" w:rsidR="00BD35D5" w:rsidRDefault="00BD35D5">
            <w:pPr>
              <w:pStyle w:val="TableParagraph"/>
              <w:spacing w:before="2"/>
              <w:rPr>
                <w:i/>
                <w:sz w:val="18"/>
              </w:rPr>
            </w:pPr>
          </w:p>
          <w:p w14:paraId="3EE10212" w14:textId="77777777" w:rsidR="00BD35D5" w:rsidRDefault="00000000">
            <w:pPr>
              <w:pStyle w:val="TableParagraph"/>
              <w:ind w:left="13"/>
              <w:jc w:val="center"/>
              <w:rPr>
                <w:rFonts w:ascii="Wingdings" w:hAnsi="Wingdings"/>
                <w:sz w:val="18"/>
              </w:rPr>
            </w:pPr>
            <w:r>
              <w:rPr>
                <w:rFonts w:ascii="Wingdings" w:hAnsi="Wingdings"/>
                <w:w w:val="101"/>
                <w:sz w:val="18"/>
              </w:rPr>
              <w:t></w:t>
            </w:r>
          </w:p>
        </w:tc>
        <w:tc>
          <w:tcPr>
            <w:tcW w:w="711" w:type="dxa"/>
          </w:tcPr>
          <w:p w14:paraId="591932D2" w14:textId="77777777" w:rsidR="00BD35D5" w:rsidRDefault="00000000">
            <w:pPr>
              <w:pStyle w:val="TableParagraph"/>
              <w:spacing w:line="196" w:lineRule="exact"/>
              <w:ind w:left="17"/>
              <w:jc w:val="center"/>
              <w:rPr>
                <w:rFonts w:ascii="Wingdings" w:hAnsi="Wingdings"/>
                <w:sz w:val="18"/>
              </w:rPr>
            </w:pPr>
            <w:r>
              <w:rPr>
                <w:rFonts w:ascii="Wingdings" w:hAnsi="Wingdings"/>
                <w:w w:val="101"/>
                <w:sz w:val="18"/>
              </w:rPr>
              <w:t></w:t>
            </w:r>
          </w:p>
          <w:p w14:paraId="36BF8AAA" w14:textId="77777777" w:rsidR="00BD35D5" w:rsidRDefault="00BD35D5">
            <w:pPr>
              <w:pStyle w:val="TableParagraph"/>
              <w:rPr>
                <w:i/>
                <w:sz w:val="20"/>
              </w:rPr>
            </w:pPr>
          </w:p>
          <w:p w14:paraId="6D377692" w14:textId="77777777" w:rsidR="00BD35D5" w:rsidRDefault="00BD35D5">
            <w:pPr>
              <w:pStyle w:val="TableParagraph"/>
              <w:spacing w:before="2"/>
              <w:rPr>
                <w:i/>
                <w:sz w:val="18"/>
              </w:rPr>
            </w:pPr>
          </w:p>
          <w:p w14:paraId="03CC9E94" w14:textId="77777777" w:rsidR="00BD35D5" w:rsidRDefault="00000000">
            <w:pPr>
              <w:pStyle w:val="TableParagraph"/>
              <w:ind w:left="17"/>
              <w:jc w:val="center"/>
              <w:rPr>
                <w:rFonts w:ascii="Wingdings" w:hAnsi="Wingdings"/>
                <w:sz w:val="18"/>
              </w:rPr>
            </w:pPr>
            <w:r>
              <w:rPr>
                <w:rFonts w:ascii="Wingdings" w:hAnsi="Wingdings"/>
                <w:w w:val="101"/>
                <w:sz w:val="18"/>
              </w:rPr>
              <w:t></w:t>
            </w:r>
          </w:p>
        </w:tc>
        <w:tc>
          <w:tcPr>
            <w:tcW w:w="850" w:type="dxa"/>
          </w:tcPr>
          <w:p w14:paraId="5BEC37A8" w14:textId="77777777" w:rsidR="00BD35D5" w:rsidRDefault="00000000">
            <w:pPr>
              <w:pStyle w:val="TableParagraph"/>
              <w:spacing w:line="196" w:lineRule="exact"/>
              <w:ind w:left="11"/>
              <w:jc w:val="center"/>
              <w:rPr>
                <w:rFonts w:ascii="Wingdings" w:hAnsi="Wingdings"/>
                <w:sz w:val="18"/>
              </w:rPr>
            </w:pPr>
            <w:r>
              <w:rPr>
                <w:rFonts w:ascii="Wingdings" w:hAnsi="Wingdings"/>
                <w:w w:val="101"/>
                <w:sz w:val="18"/>
              </w:rPr>
              <w:t></w:t>
            </w:r>
          </w:p>
          <w:p w14:paraId="10200219" w14:textId="77777777" w:rsidR="00BD35D5" w:rsidRDefault="00BD35D5">
            <w:pPr>
              <w:pStyle w:val="TableParagraph"/>
              <w:rPr>
                <w:i/>
                <w:sz w:val="20"/>
              </w:rPr>
            </w:pPr>
          </w:p>
          <w:p w14:paraId="36FD394C" w14:textId="77777777" w:rsidR="00BD35D5" w:rsidRDefault="00BD35D5">
            <w:pPr>
              <w:pStyle w:val="TableParagraph"/>
              <w:spacing w:before="2"/>
              <w:rPr>
                <w:i/>
                <w:sz w:val="18"/>
              </w:rPr>
            </w:pPr>
          </w:p>
          <w:p w14:paraId="2B8BE5A3" w14:textId="77777777" w:rsidR="00BD35D5" w:rsidRDefault="00000000">
            <w:pPr>
              <w:pStyle w:val="TableParagraph"/>
              <w:ind w:left="11"/>
              <w:jc w:val="center"/>
              <w:rPr>
                <w:rFonts w:ascii="Wingdings" w:hAnsi="Wingdings"/>
                <w:sz w:val="18"/>
              </w:rPr>
            </w:pPr>
            <w:r>
              <w:rPr>
                <w:rFonts w:ascii="Wingdings" w:hAnsi="Wingdings"/>
                <w:w w:val="101"/>
                <w:sz w:val="18"/>
              </w:rPr>
              <w:t></w:t>
            </w:r>
          </w:p>
        </w:tc>
        <w:tc>
          <w:tcPr>
            <w:tcW w:w="849" w:type="dxa"/>
          </w:tcPr>
          <w:p w14:paraId="30F56D91" w14:textId="77777777" w:rsidR="00BD35D5" w:rsidRDefault="00000000">
            <w:pPr>
              <w:pStyle w:val="TableParagraph"/>
              <w:spacing w:line="196" w:lineRule="exact"/>
              <w:ind w:left="13"/>
              <w:jc w:val="center"/>
              <w:rPr>
                <w:rFonts w:ascii="Wingdings" w:hAnsi="Wingdings"/>
                <w:sz w:val="18"/>
              </w:rPr>
            </w:pPr>
            <w:r>
              <w:rPr>
                <w:rFonts w:ascii="Wingdings" w:hAnsi="Wingdings"/>
                <w:w w:val="101"/>
                <w:sz w:val="18"/>
              </w:rPr>
              <w:t></w:t>
            </w:r>
          </w:p>
          <w:p w14:paraId="527914DD" w14:textId="77777777" w:rsidR="00BD35D5" w:rsidRDefault="00BD35D5">
            <w:pPr>
              <w:pStyle w:val="TableParagraph"/>
              <w:rPr>
                <w:i/>
                <w:sz w:val="20"/>
              </w:rPr>
            </w:pPr>
          </w:p>
          <w:p w14:paraId="0A223D2D" w14:textId="77777777" w:rsidR="00BD35D5" w:rsidRDefault="00BD35D5">
            <w:pPr>
              <w:pStyle w:val="TableParagraph"/>
              <w:spacing w:before="2"/>
              <w:rPr>
                <w:i/>
                <w:sz w:val="18"/>
              </w:rPr>
            </w:pPr>
          </w:p>
          <w:p w14:paraId="5E91A77C" w14:textId="77777777" w:rsidR="00BD35D5" w:rsidRDefault="00000000">
            <w:pPr>
              <w:pStyle w:val="TableParagraph"/>
              <w:ind w:left="13"/>
              <w:jc w:val="center"/>
              <w:rPr>
                <w:rFonts w:ascii="Wingdings" w:hAnsi="Wingdings"/>
                <w:sz w:val="18"/>
              </w:rPr>
            </w:pPr>
            <w:r>
              <w:rPr>
                <w:rFonts w:ascii="Wingdings" w:hAnsi="Wingdings"/>
                <w:w w:val="101"/>
                <w:sz w:val="18"/>
              </w:rPr>
              <w:t></w:t>
            </w:r>
          </w:p>
        </w:tc>
      </w:tr>
      <w:tr w:rsidR="00BD35D5" w14:paraId="4C8225DE" w14:textId="77777777">
        <w:trPr>
          <w:trHeight w:val="239"/>
        </w:trPr>
        <w:tc>
          <w:tcPr>
            <w:tcW w:w="7059" w:type="dxa"/>
          </w:tcPr>
          <w:p w14:paraId="045DCB11" w14:textId="77777777" w:rsidR="00BD35D5" w:rsidRDefault="00000000">
            <w:pPr>
              <w:pStyle w:val="TableParagraph"/>
              <w:spacing w:line="220" w:lineRule="exact"/>
              <w:ind w:left="110"/>
              <w:rPr>
                <w:rFonts w:ascii="Calibri" w:hAnsi="Calibri"/>
                <w:sz w:val="20"/>
              </w:rPr>
            </w:pPr>
            <w:r>
              <w:rPr>
                <w:rFonts w:ascii="Calibri" w:hAnsi="Calibri"/>
                <w:sz w:val="20"/>
              </w:rPr>
              <w:t>DOC.</w:t>
            </w:r>
            <w:r>
              <w:rPr>
                <w:rFonts w:ascii="Calibri" w:hAnsi="Calibri"/>
                <w:spacing w:val="-2"/>
                <w:sz w:val="20"/>
              </w:rPr>
              <w:t xml:space="preserve"> </w:t>
            </w:r>
            <w:r>
              <w:rPr>
                <w:rFonts w:ascii="Calibri" w:hAnsi="Calibri"/>
                <w:sz w:val="20"/>
              </w:rPr>
              <w:t xml:space="preserve">9. </w:t>
            </w:r>
            <w:r>
              <w:rPr>
                <w:rFonts w:ascii="Calibri" w:hAnsi="Calibri"/>
                <w:b/>
                <w:sz w:val="20"/>
              </w:rPr>
              <w:t>Document</w:t>
            </w:r>
            <w:r>
              <w:rPr>
                <w:rFonts w:ascii="Calibri" w:hAnsi="Calibri"/>
                <w:b/>
                <w:spacing w:val="-2"/>
                <w:sz w:val="20"/>
              </w:rPr>
              <w:t xml:space="preserve"> </w:t>
            </w:r>
            <w:r>
              <w:rPr>
                <w:rFonts w:ascii="Calibri" w:hAnsi="Calibri"/>
                <w:b/>
                <w:sz w:val="20"/>
              </w:rPr>
              <w:t>emis</w:t>
            </w:r>
            <w:r>
              <w:rPr>
                <w:rFonts w:ascii="Calibri" w:hAnsi="Calibri"/>
                <w:b/>
                <w:spacing w:val="-6"/>
                <w:sz w:val="20"/>
              </w:rPr>
              <w:t xml:space="preserve"> </w:t>
            </w:r>
            <w:r>
              <w:rPr>
                <w:rFonts w:ascii="Calibri" w:hAnsi="Calibri"/>
                <w:b/>
                <w:sz w:val="20"/>
              </w:rPr>
              <w:t>de AJPM</w:t>
            </w:r>
            <w:r>
              <w:rPr>
                <w:rFonts w:ascii="Calibri" w:hAnsi="Calibri"/>
                <w:sz w:val="20"/>
              </w:rPr>
              <w:t>, în</w:t>
            </w:r>
            <w:r>
              <w:rPr>
                <w:rFonts w:ascii="Calibri" w:hAnsi="Calibri"/>
                <w:spacing w:val="-3"/>
                <w:sz w:val="20"/>
              </w:rPr>
              <w:t xml:space="preserve"> </w:t>
            </w:r>
            <w:r>
              <w:rPr>
                <w:rFonts w:ascii="Calibri" w:hAnsi="Calibri"/>
                <w:sz w:val="20"/>
              </w:rPr>
              <w:t>conformitate</w:t>
            </w:r>
            <w:r>
              <w:rPr>
                <w:rFonts w:ascii="Calibri" w:hAnsi="Calibri"/>
                <w:spacing w:val="-3"/>
                <w:sz w:val="20"/>
              </w:rPr>
              <w:t xml:space="preserve"> </w:t>
            </w:r>
            <w:r>
              <w:rPr>
                <w:rFonts w:ascii="Calibri" w:hAnsi="Calibri"/>
                <w:sz w:val="20"/>
              </w:rPr>
              <w:t>cu</w:t>
            </w:r>
            <w:r>
              <w:rPr>
                <w:rFonts w:ascii="Calibri" w:hAnsi="Calibri"/>
                <w:spacing w:val="-3"/>
                <w:sz w:val="20"/>
              </w:rPr>
              <w:t xml:space="preserve"> </w:t>
            </w:r>
            <w:r>
              <w:rPr>
                <w:rFonts w:ascii="Calibri" w:hAnsi="Calibri"/>
                <w:sz w:val="20"/>
              </w:rPr>
              <w:t>Protocolul</w:t>
            </w:r>
            <w:r>
              <w:rPr>
                <w:rFonts w:ascii="Calibri" w:hAnsi="Calibri"/>
                <w:spacing w:val="-2"/>
                <w:sz w:val="20"/>
              </w:rPr>
              <w:t xml:space="preserve"> </w:t>
            </w:r>
            <w:r>
              <w:rPr>
                <w:rFonts w:ascii="Calibri" w:hAnsi="Calibri"/>
                <w:sz w:val="20"/>
              </w:rPr>
              <w:t>AFIRANPM-</w:t>
            </w:r>
            <w:r>
              <w:rPr>
                <w:rFonts w:ascii="Calibri" w:hAnsi="Calibri"/>
                <w:spacing w:val="-7"/>
                <w:sz w:val="20"/>
              </w:rPr>
              <w:t xml:space="preserve"> </w:t>
            </w:r>
            <w:r>
              <w:rPr>
                <w:rFonts w:ascii="Calibri" w:hAnsi="Calibri"/>
                <w:sz w:val="20"/>
              </w:rPr>
              <w:t>GNM.</w:t>
            </w:r>
          </w:p>
        </w:tc>
        <w:tc>
          <w:tcPr>
            <w:tcW w:w="706" w:type="dxa"/>
          </w:tcPr>
          <w:p w14:paraId="1D440BFE" w14:textId="77777777" w:rsidR="00BD35D5" w:rsidRDefault="00000000">
            <w:pPr>
              <w:pStyle w:val="TableParagraph"/>
              <w:spacing w:line="196" w:lineRule="exact"/>
              <w:ind w:right="258"/>
              <w:jc w:val="right"/>
              <w:rPr>
                <w:rFonts w:ascii="Wingdings" w:hAnsi="Wingdings"/>
                <w:sz w:val="18"/>
              </w:rPr>
            </w:pPr>
            <w:r>
              <w:rPr>
                <w:rFonts w:ascii="Wingdings" w:hAnsi="Wingdings"/>
                <w:w w:val="101"/>
                <w:sz w:val="18"/>
              </w:rPr>
              <w:t></w:t>
            </w:r>
          </w:p>
        </w:tc>
        <w:tc>
          <w:tcPr>
            <w:tcW w:w="711" w:type="dxa"/>
          </w:tcPr>
          <w:p w14:paraId="568CC752" w14:textId="77777777" w:rsidR="00BD35D5" w:rsidRDefault="00000000">
            <w:pPr>
              <w:pStyle w:val="TableParagraph"/>
              <w:spacing w:line="196" w:lineRule="exact"/>
              <w:ind w:right="258"/>
              <w:jc w:val="right"/>
              <w:rPr>
                <w:rFonts w:ascii="Wingdings" w:hAnsi="Wingdings"/>
                <w:sz w:val="18"/>
              </w:rPr>
            </w:pPr>
            <w:r>
              <w:rPr>
                <w:rFonts w:ascii="Wingdings" w:hAnsi="Wingdings"/>
                <w:w w:val="101"/>
                <w:sz w:val="18"/>
              </w:rPr>
              <w:t></w:t>
            </w:r>
          </w:p>
        </w:tc>
        <w:tc>
          <w:tcPr>
            <w:tcW w:w="850" w:type="dxa"/>
          </w:tcPr>
          <w:p w14:paraId="71C76988" w14:textId="77777777" w:rsidR="00BD35D5" w:rsidRDefault="00000000">
            <w:pPr>
              <w:pStyle w:val="TableParagraph"/>
              <w:spacing w:line="196" w:lineRule="exact"/>
              <w:ind w:left="344"/>
              <w:rPr>
                <w:rFonts w:ascii="Wingdings" w:hAnsi="Wingdings"/>
                <w:sz w:val="18"/>
              </w:rPr>
            </w:pPr>
            <w:r>
              <w:rPr>
                <w:rFonts w:ascii="Wingdings" w:hAnsi="Wingdings"/>
                <w:w w:val="101"/>
                <w:sz w:val="18"/>
              </w:rPr>
              <w:t></w:t>
            </w:r>
          </w:p>
        </w:tc>
        <w:tc>
          <w:tcPr>
            <w:tcW w:w="849" w:type="dxa"/>
          </w:tcPr>
          <w:p w14:paraId="0A2870F5" w14:textId="77777777" w:rsidR="00BD35D5" w:rsidRDefault="00000000">
            <w:pPr>
              <w:pStyle w:val="TableParagraph"/>
              <w:spacing w:line="196" w:lineRule="exact"/>
              <w:ind w:left="13"/>
              <w:jc w:val="center"/>
              <w:rPr>
                <w:rFonts w:ascii="Wingdings" w:hAnsi="Wingdings"/>
                <w:sz w:val="18"/>
              </w:rPr>
            </w:pPr>
            <w:r>
              <w:rPr>
                <w:rFonts w:ascii="Wingdings" w:hAnsi="Wingdings"/>
                <w:w w:val="101"/>
                <w:sz w:val="18"/>
              </w:rPr>
              <w:t></w:t>
            </w:r>
          </w:p>
        </w:tc>
      </w:tr>
      <w:tr w:rsidR="00BD35D5" w14:paraId="489CBAA0" w14:textId="77777777">
        <w:trPr>
          <w:trHeight w:val="489"/>
        </w:trPr>
        <w:tc>
          <w:tcPr>
            <w:tcW w:w="7059" w:type="dxa"/>
          </w:tcPr>
          <w:p w14:paraId="37F39EB3" w14:textId="77777777" w:rsidR="00BD35D5" w:rsidRDefault="00000000">
            <w:pPr>
              <w:pStyle w:val="TableParagraph"/>
              <w:spacing w:before="1" w:line="242" w:lineRule="exact"/>
              <w:ind w:left="110"/>
              <w:rPr>
                <w:rFonts w:ascii="Calibri" w:hAnsi="Calibri"/>
                <w:sz w:val="20"/>
              </w:rPr>
            </w:pPr>
            <w:r>
              <w:rPr>
                <w:rFonts w:ascii="Calibri" w:hAnsi="Calibri"/>
                <w:sz w:val="20"/>
              </w:rPr>
              <w:t>DOC.</w:t>
            </w:r>
            <w:r>
              <w:rPr>
                <w:rFonts w:ascii="Calibri" w:hAnsi="Calibri"/>
                <w:spacing w:val="-4"/>
                <w:sz w:val="20"/>
              </w:rPr>
              <w:t xml:space="preserve"> </w:t>
            </w:r>
            <w:r>
              <w:rPr>
                <w:rFonts w:ascii="Calibri" w:hAnsi="Calibri"/>
                <w:sz w:val="20"/>
              </w:rPr>
              <w:t>10.</w:t>
            </w:r>
            <w:r>
              <w:rPr>
                <w:rFonts w:ascii="Calibri" w:hAnsi="Calibri"/>
                <w:spacing w:val="2"/>
                <w:sz w:val="20"/>
              </w:rPr>
              <w:t xml:space="preserve"> </w:t>
            </w:r>
            <w:r>
              <w:rPr>
                <w:rFonts w:ascii="Calibri" w:hAnsi="Calibri"/>
                <w:b/>
                <w:sz w:val="20"/>
              </w:rPr>
              <w:t>Declaraţie</w:t>
            </w:r>
            <w:r>
              <w:rPr>
                <w:rFonts w:ascii="Calibri" w:hAnsi="Calibri"/>
                <w:b/>
                <w:spacing w:val="-5"/>
                <w:sz w:val="20"/>
              </w:rPr>
              <w:t xml:space="preserve"> </w:t>
            </w:r>
            <w:r>
              <w:rPr>
                <w:rFonts w:ascii="Calibri" w:hAnsi="Calibri"/>
                <w:sz w:val="20"/>
              </w:rPr>
              <w:t>privind</w:t>
            </w:r>
            <w:r>
              <w:rPr>
                <w:rFonts w:ascii="Calibri" w:hAnsi="Calibri"/>
                <w:spacing w:val="-5"/>
                <w:sz w:val="20"/>
              </w:rPr>
              <w:t xml:space="preserve"> </w:t>
            </w:r>
            <w:r>
              <w:rPr>
                <w:rFonts w:ascii="Calibri" w:hAnsi="Calibri"/>
                <w:sz w:val="20"/>
              </w:rPr>
              <w:t>încadrarea</w:t>
            </w:r>
            <w:r>
              <w:rPr>
                <w:rFonts w:ascii="Calibri" w:hAnsi="Calibri"/>
                <w:spacing w:val="-6"/>
                <w:sz w:val="20"/>
              </w:rPr>
              <w:t xml:space="preserve"> </w:t>
            </w:r>
            <w:r>
              <w:rPr>
                <w:rFonts w:ascii="Calibri" w:hAnsi="Calibri"/>
                <w:sz w:val="20"/>
              </w:rPr>
              <w:t>întreprinderii</w:t>
            </w:r>
            <w:r>
              <w:rPr>
                <w:rFonts w:ascii="Calibri" w:hAnsi="Calibri"/>
                <w:spacing w:val="-3"/>
                <w:sz w:val="20"/>
              </w:rPr>
              <w:t xml:space="preserve"> </w:t>
            </w:r>
            <w:r>
              <w:rPr>
                <w:rFonts w:ascii="Calibri" w:hAnsi="Calibri"/>
                <w:sz w:val="20"/>
              </w:rPr>
              <w:t>în</w:t>
            </w:r>
            <w:r>
              <w:rPr>
                <w:rFonts w:ascii="Calibri" w:hAnsi="Calibri"/>
                <w:spacing w:val="-6"/>
                <w:sz w:val="20"/>
              </w:rPr>
              <w:t xml:space="preserve"> </w:t>
            </w:r>
            <w:r>
              <w:rPr>
                <w:rFonts w:ascii="Calibri" w:hAnsi="Calibri"/>
                <w:sz w:val="20"/>
              </w:rPr>
              <w:t>categoria</w:t>
            </w:r>
          </w:p>
          <w:p w14:paraId="181C05D5" w14:textId="77777777" w:rsidR="00BD35D5" w:rsidRDefault="00000000">
            <w:pPr>
              <w:pStyle w:val="TableParagraph"/>
              <w:spacing w:line="226" w:lineRule="exact"/>
              <w:ind w:left="110"/>
              <w:rPr>
                <w:rFonts w:ascii="Calibri" w:hAnsi="Calibri"/>
                <w:sz w:val="20"/>
              </w:rPr>
            </w:pPr>
            <w:r>
              <w:rPr>
                <w:rFonts w:ascii="Calibri" w:hAnsi="Calibri"/>
                <w:spacing w:val="-1"/>
                <w:sz w:val="20"/>
              </w:rPr>
              <w:t>întreprinderilor</w:t>
            </w:r>
            <w:r>
              <w:rPr>
                <w:rFonts w:ascii="Calibri" w:hAnsi="Calibri"/>
                <w:spacing w:val="-4"/>
                <w:sz w:val="20"/>
              </w:rPr>
              <w:t xml:space="preserve"> </w:t>
            </w:r>
            <w:r>
              <w:rPr>
                <w:rFonts w:ascii="Calibri" w:hAnsi="Calibri"/>
                <w:sz w:val="20"/>
              </w:rPr>
              <w:t>mici</w:t>
            </w:r>
            <w:r>
              <w:rPr>
                <w:rFonts w:ascii="Calibri" w:hAnsi="Calibri"/>
                <w:spacing w:val="-3"/>
                <w:sz w:val="20"/>
              </w:rPr>
              <w:t xml:space="preserve"> </w:t>
            </w:r>
            <w:r>
              <w:rPr>
                <w:rFonts w:ascii="Calibri" w:hAnsi="Calibri"/>
                <w:sz w:val="20"/>
              </w:rPr>
              <w:t>şi</w:t>
            </w:r>
            <w:r>
              <w:rPr>
                <w:rFonts w:ascii="Calibri" w:hAnsi="Calibri"/>
                <w:spacing w:val="-4"/>
                <w:sz w:val="20"/>
              </w:rPr>
              <w:t xml:space="preserve"> </w:t>
            </w:r>
            <w:r>
              <w:rPr>
                <w:rFonts w:ascii="Calibri" w:hAnsi="Calibri"/>
                <w:sz w:val="20"/>
              </w:rPr>
              <w:t>mijlocii</w:t>
            </w:r>
            <w:r>
              <w:rPr>
                <w:rFonts w:ascii="Calibri" w:hAnsi="Calibri"/>
                <w:spacing w:val="2"/>
                <w:sz w:val="20"/>
              </w:rPr>
              <w:t xml:space="preserve"> </w:t>
            </w:r>
            <w:r>
              <w:rPr>
                <w:rFonts w:ascii="Calibri" w:hAnsi="Calibri"/>
                <w:sz w:val="20"/>
              </w:rPr>
              <w:t>(Anexa</w:t>
            </w:r>
            <w:r>
              <w:rPr>
                <w:rFonts w:ascii="Calibri" w:hAnsi="Calibri"/>
                <w:spacing w:val="-2"/>
                <w:sz w:val="20"/>
              </w:rPr>
              <w:t xml:space="preserve"> </w:t>
            </w:r>
            <w:r>
              <w:rPr>
                <w:rFonts w:ascii="Calibri" w:hAnsi="Calibri"/>
                <w:sz w:val="20"/>
              </w:rPr>
              <w:t>6.1din</w:t>
            </w:r>
            <w:r>
              <w:rPr>
                <w:rFonts w:ascii="Calibri" w:hAnsi="Calibri"/>
                <w:spacing w:val="-10"/>
                <w:sz w:val="20"/>
              </w:rPr>
              <w:t xml:space="preserve"> </w:t>
            </w:r>
            <w:r>
              <w:rPr>
                <w:rFonts w:ascii="Calibri" w:hAnsi="Calibri"/>
                <w:sz w:val="20"/>
              </w:rPr>
              <w:t>Ghidul</w:t>
            </w:r>
            <w:r>
              <w:rPr>
                <w:rFonts w:ascii="Calibri" w:hAnsi="Calibri"/>
                <w:spacing w:val="1"/>
                <w:sz w:val="20"/>
              </w:rPr>
              <w:t xml:space="preserve"> </w:t>
            </w:r>
            <w:r>
              <w:rPr>
                <w:rFonts w:ascii="Calibri" w:hAnsi="Calibri"/>
                <w:sz w:val="20"/>
              </w:rPr>
              <w:t>solicitantului)</w:t>
            </w:r>
          </w:p>
        </w:tc>
        <w:tc>
          <w:tcPr>
            <w:tcW w:w="706" w:type="dxa"/>
          </w:tcPr>
          <w:p w14:paraId="061876D4" w14:textId="77777777" w:rsidR="00BD35D5" w:rsidRDefault="00000000">
            <w:pPr>
              <w:pStyle w:val="TableParagraph"/>
              <w:spacing w:before="1"/>
              <w:ind w:right="258"/>
              <w:jc w:val="right"/>
              <w:rPr>
                <w:rFonts w:ascii="Wingdings" w:hAnsi="Wingdings"/>
                <w:sz w:val="18"/>
              </w:rPr>
            </w:pPr>
            <w:r>
              <w:rPr>
                <w:rFonts w:ascii="Wingdings" w:hAnsi="Wingdings"/>
                <w:w w:val="101"/>
                <w:sz w:val="18"/>
              </w:rPr>
              <w:t></w:t>
            </w:r>
          </w:p>
        </w:tc>
        <w:tc>
          <w:tcPr>
            <w:tcW w:w="711" w:type="dxa"/>
          </w:tcPr>
          <w:p w14:paraId="73934A33" w14:textId="77777777" w:rsidR="00BD35D5" w:rsidRDefault="00000000">
            <w:pPr>
              <w:pStyle w:val="TableParagraph"/>
              <w:spacing w:before="1"/>
              <w:ind w:right="258"/>
              <w:jc w:val="right"/>
              <w:rPr>
                <w:rFonts w:ascii="Wingdings" w:hAnsi="Wingdings"/>
                <w:sz w:val="18"/>
              </w:rPr>
            </w:pPr>
            <w:r>
              <w:rPr>
                <w:rFonts w:ascii="Wingdings" w:hAnsi="Wingdings"/>
                <w:w w:val="101"/>
                <w:sz w:val="18"/>
              </w:rPr>
              <w:t></w:t>
            </w:r>
          </w:p>
        </w:tc>
        <w:tc>
          <w:tcPr>
            <w:tcW w:w="850" w:type="dxa"/>
          </w:tcPr>
          <w:p w14:paraId="749286A7" w14:textId="77777777" w:rsidR="00BD35D5" w:rsidRDefault="00000000">
            <w:pPr>
              <w:pStyle w:val="TableParagraph"/>
              <w:spacing w:before="1"/>
              <w:ind w:left="344"/>
              <w:rPr>
                <w:rFonts w:ascii="Wingdings" w:hAnsi="Wingdings"/>
                <w:sz w:val="18"/>
              </w:rPr>
            </w:pPr>
            <w:r>
              <w:rPr>
                <w:rFonts w:ascii="Wingdings" w:hAnsi="Wingdings"/>
                <w:w w:val="101"/>
                <w:sz w:val="18"/>
              </w:rPr>
              <w:t></w:t>
            </w:r>
          </w:p>
        </w:tc>
        <w:tc>
          <w:tcPr>
            <w:tcW w:w="849" w:type="dxa"/>
          </w:tcPr>
          <w:p w14:paraId="3444A5E3" w14:textId="77777777" w:rsidR="00BD35D5" w:rsidRDefault="00000000">
            <w:pPr>
              <w:pStyle w:val="TableParagraph"/>
              <w:spacing w:before="1"/>
              <w:ind w:left="13"/>
              <w:jc w:val="center"/>
              <w:rPr>
                <w:rFonts w:ascii="Wingdings" w:hAnsi="Wingdings"/>
                <w:sz w:val="18"/>
              </w:rPr>
            </w:pPr>
            <w:r>
              <w:rPr>
                <w:rFonts w:ascii="Wingdings" w:hAnsi="Wingdings"/>
                <w:w w:val="101"/>
                <w:sz w:val="18"/>
              </w:rPr>
              <w:t></w:t>
            </w:r>
          </w:p>
        </w:tc>
      </w:tr>
      <w:tr w:rsidR="00BD35D5" w14:paraId="6ADFD207" w14:textId="77777777">
        <w:trPr>
          <w:trHeight w:val="489"/>
        </w:trPr>
        <w:tc>
          <w:tcPr>
            <w:tcW w:w="7059" w:type="dxa"/>
          </w:tcPr>
          <w:p w14:paraId="3FB058B4" w14:textId="77777777" w:rsidR="00BD35D5" w:rsidRDefault="00000000">
            <w:pPr>
              <w:pStyle w:val="TableParagraph"/>
              <w:spacing w:line="241" w:lineRule="exact"/>
              <w:ind w:left="110"/>
              <w:rPr>
                <w:rFonts w:ascii="Calibri" w:hAnsi="Calibri"/>
                <w:sz w:val="20"/>
              </w:rPr>
            </w:pPr>
            <w:r>
              <w:rPr>
                <w:rFonts w:ascii="Calibri" w:hAnsi="Calibri"/>
                <w:sz w:val="20"/>
              </w:rPr>
              <w:t>DOC.</w:t>
            </w:r>
            <w:r>
              <w:rPr>
                <w:rFonts w:ascii="Calibri" w:hAnsi="Calibri"/>
                <w:spacing w:val="-3"/>
                <w:sz w:val="20"/>
              </w:rPr>
              <w:t xml:space="preserve"> </w:t>
            </w:r>
            <w:r>
              <w:rPr>
                <w:rFonts w:ascii="Calibri" w:hAnsi="Calibri"/>
                <w:sz w:val="20"/>
              </w:rPr>
              <w:t>11.</w:t>
            </w:r>
            <w:r>
              <w:rPr>
                <w:rFonts w:ascii="Calibri" w:hAnsi="Calibri"/>
                <w:spacing w:val="2"/>
                <w:sz w:val="20"/>
              </w:rPr>
              <w:t xml:space="preserve"> </w:t>
            </w:r>
            <w:r>
              <w:rPr>
                <w:rFonts w:ascii="Calibri" w:hAnsi="Calibri"/>
                <w:b/>
                <w:sz w:val="20"/>
              </w:rPr>
              <w:t>Declaraţie</w:t>
            </w:r>
            <w:r>
              <w:rPr>
                <w:rFonts w:ascii="Calibri" w:hAnsi="Calibri"/>
                <w:b/>
                <w:spacing w:val="-4"/>
                <w:sz w:val="20"/>
              </w:rPr>
              <w:t xml:space="preserve"> </w:t>
            </w:r>
            <w:r>
              <w:rPr>
                <w:rFonts w:ascii="Calibri" w:hAnsi="Calibri"/>
                <w:sz w:val="20"/>
              </w:rPr>
              <w:t>pe</w:t>
            </w:r>
            <w:r>
              <w:rPr>
                <w:rFonts w:ascii="Calibri" w:hAnsi="Calibri"/>
                <w:spacing w:val="-5"/>
                <w:sz w:val="20"/>
              </w:rPr>
              <w:t xml:space="preserve"> </w:t>
            </w:r>
            <w:r>
              <w:rPr>
                <w:rFonts w:ascii="Calibri" w:hAnsi="Calibri"/>
                <w:sz w:val="20"/>
              </w:rPr>
              <w:t>propria</w:t>
            </w:r>
            <w:r>
              <w:rPr>
                <w:rFonts w:ascii="Calibri" w:hAnsi="Calibri"/>
                <w:spacing w:val="-5"/>
                <w:sz w:val="20"/>
              </w:rPr>
              <w:t xml:space="preserve"> </w:t>
            </w:r>
            <w:r>
              <w:rPr>
                <w:rFonts w:ascii="Calibri" w:hAnsi="Calibri"/>
                <w:sz w:val="20"/>
              </w:rPr>
              <w:t>răspundere</w:t>
            </w:r>
            <w:r>
              <w:rPr>
                <w:rFonts w:ascii="Calibri" w:hAnsi="Calibri"/>
                <w:spacing w:val="1"/>
                <w:sz w:val="20"/>
              </w:rPr>
              <w:t xml:space="preserve"> </w:t>
            </w:r>
            <w:r>
              <w:rPr>
                <w:rFonts w:ascii="Calibri" w:hAnsi="Calibri"/>
                <w:sz w:val="20"/>
              </w:rPr>
              <w:t>a</w:t>
            </w:r>
            <w:r>
              <w:rPr>
                <w:rFonts w:ascii="Calibri" w:hAnsi="Calibri"/>
                <w:spacing w:val="-5"/>
                <w:sz w:val="20"/>
              </w:rPr>
              <w:t xml:space="preserve"> </w:t>
            </w:r>
            <w:r>
              <w:rPr>
                <w:rFonts w:ascii="Calibri" w:hAnsi="Calibri"/>
                <w:sz w:val="20"/>
              </w:rPr>
              <w:t>solicitantului</w:t>
            </w:r>
            <w:r>
              <w:rPr>
                <w:rFonts w:ascii="Calibri" w:hAnsi="Calibri"/>
                <w:spacing w:val="-3"/>
                <w:sz w:val="20"/>
              </w:rPr>
              <w:t xml:space="preserve"> </w:t>
            </w:r>
            <w:r>
              <w:rPr>
                <w:rFonts w:ascii="Calibri" w:hAnsi="Calibri"/>
                <w:sz w:val="20"/>
              </w:rPr>
              <w:t>privind</w:t>
            </w:r>
            <w:r>
              <w:rPr>
                <w:rFonts w:ascii="Calibri" w:hAnsi="Calibri"/>
                <w:spacing w:val="-5"/>
                <w:sz w:val="20"/>
              </w:rPr>
              <w:t xml:space="preserve"> </w:t>
            </w:r>
            <w:r>
              <w:rPr>
                <w:rFonts w:ascii="Calibri" w:hAnsi="Calibri"/>
                <w:sz w:val="20"/>
              </w:rPr>
              <w:t>respectarea</w:t>
            </w:r>
          </w:p>
          <w:p w14:paraId="6B47BD4A" w14:textId="77777777" w:rsidR="00BD35D5" w:rsidRDefault="00000000">
            <w:pPr>
              <w:pStyle w:val="TableParagraph"/>
              <w:spacing w:line="228" w:lineRule="exact"/>
              <w:ind w:left="110"/>
              <w:rPr>
                <w:rFonts w:ascii="Calibri"/>
                <w:sz w:val="20"/>
              </w:rPr>
            </w:pPr>
            <w:r>
              <w:rPr>
                <w:rFonts w:ascii="Calibri"/>
                <w:sz w:val="20"/>
              </w:rPr>
              <w:t>regulii de cumul</w:t>
            </w:r>
            <w:r>
              <w:rPr>
                <w:rFonts w:ascii="Calibri"/>
                <w:spacing w:val="-3"/>
                <w:sz w:val="20"/>
              </w:rPr>
              <w:t xml:space="preserve"> </w:t>
            </w:r>
            <w:r>
              <w:rPr>
                <w:rFonts w:ascii="Calibri"/>
                <w:sz w:val="20"/>
              </w:rPr>
              <w:t>a</w:t>
            </w:r>
            <w:r>
              <w:rPr>
                <w:rFonts w:ascii="Calibri"/>
                <w:spacing w:val="-2"/>
                <w:sz w:val="20"/>
              </w:rPr>
              <w:t xml:space="preserve"> </w:t>
            </w:r>
            <w:r>
              <w:rPr>
                <w:rFonts w:ascii="Calibri"/>
                <w:sz w:val="20"/>
              </w:rPr>
              <w:t>ajutoarelor</w:t>
            </w:r>
            <w:r>
              <w:rPr>
                <w:rFonts w:ascii="Calibri"/>
                <w:spacing w:val="-4"/>
                <w:sz w:val="20"/>
              </w:rPr>
              <w:t xml:space="preserve"> </w:t>
            </w:r>
            <w:r>
              <w:rPr>
                <w:rFonts w:ascii="Calibri"/>
                <w:sz w:val="20"/>
              </w:rPr>
              <w:t>de</w:t>
            </w:r>
            <w:r>
              <w:rPr>
                <w:rFonts w:ascii="Calibri"/>
                <w:spacing w:val="-6"/>
                <w:sz w:val="20"/>
              </w:rPr>
              <w:t xml:space="preserve"> </w:t>
            </w:r>
            <w:r>
              <w:rPr>
                <w:rFonts w:ascii="Calibri"/>
                <w:sz w:val="20"/>
              </w:rPr>
              <w:t>minimis</w:t>
            </w:r>
            <w:r>
              <w:rPr>
                <w:rFonts w:ascii="Calibri"/>
                <w:spacing w:val="-2"/>
                <w:sz w:val="20"/>
              </w:rPr>
              <w:t xml:space="preserve"> </w:t>
            </w:r>
            <w:r>
              <w:rPr>
                <w:rFonts w:ascii="Calibri"/>
                <w:sz w:val="20"/>
              </w:rPr>
              <w:t>(Anexa</w:t>
            </w:r>
            <w:r>
              <w:rPr>
                <w:rFonts w:ascii="Calibri"/>
                <w:spacing w:val="-6"/>
                <w:sz w:val="20"/>
              </w:rPr>
              <w:t xml:space="preserve"> </w:t>
            </w:r>
            <w:r>
              <w:rPr>
                <w:rFonts w:ascii="Calibri"/>
                <w:sz w:val="20"/>
              </w:rPr>
              <w:t>6.2</w:t>
            </w:r>
            <w:r>
              <w:rPr>
                <w:rFonts w:ascii="Calibri"/>
                <w:spacing w:val="-7"/>
                <w:sz w:val="20"/>
              </w:rPr>
              <w:t xml:space="preserve"> </w:t>
            </w:r>
            <w:r>
              <w:rPr>
                <w:rFonts w:ascii="Calibri"/>
                <w:sz w:val="20"/>
              </w:rPr>
              <w:t>din</w:t>
            </w:r>
            <w:r>
              <w:rPr>
                <w:rFonts w:ascii="Calibri"/>
                <w:spacing w:val="-5"/>
                <w:sz w:val="20"/>
              </w:rPr>
              <w:t xml:space="preserve"> </w:t>
            </w:r>
            <w:r>
              <w:rPr>
                <w:rFonts w:ascii="Calibri"/>
                <w:sz w:val="20"/>
              </w:rPr>
              <w:t>Ghidul solicitantului)</w:t>
            </w:r>
          </w:p>
        </w:tc>
        <w:tc>
          <w:tcPr>
            <w:tcW w:w="706" w:type="dxa"/>
          </w:tcPr>
          <w:p w14:paraId="3A35C029" w14:textId="77777777" w:rsidR="00BD35D5" w:rsidRDefault="00000000">
            <w:pPr>
              <w:pStyle w:val="TableParagraph"/>
              <w:spacing w:line="196" w:lineRule="exact"/>
              <w:ind w:right="258"/>
              <w:jc w:val="right"/>
              <w:rPr>
                <w:rFonts w:ascii="Wingdings" w:hAnsi="Wingdings"/>
                <w:sz w:val="18"/>
              </w:rPr>
            </w:pPr>
            <w:r>
              <w:rPr>
                <w:rFonts w:ascii="Wingdings" w:hAnsi="Wingdings"/>
                <w:w w:val="101"/>
                <w:sz w:val="18"/>
              </w:rPr>
              <w:t></w:t>
            </w:r>
          </w:p>
        </w:tc>
        <w:tc>
          <w:tcPr>
            <w:tcW w:w="711" w:type="dxa"/>
          </w:tcPr>
          <w:p w14:paraId="3B19BD89" w14:textId="77777777" w:rsidR="00BD35D5" w:rsidRDefault="00000000">
            <w:pPr>
              <w:pStyle w:val="TableParagraph"/>
              <w:spacing w:line="196" w:lineRule="exact"/>
              <w:ind w:right="258"/>
              <w:jc w:val="right"/>
              <w:rPr>
                <w:rFonts w:ascii="Wingdings" w:hAnsi="Wingdings"/>
                <w:sz w:val="18"/>
              </w:rPr>
            </w:pPr>
            <w:r>
              <w:rPr>
                <w:rFonts w:ascii="Wingdings" w:hAnsi="Wingdings"/>
                <w:w w:val="101"/>
                <w:sz w:val="18"/>
              </w:rPr>
              <w:t></w:t>
            </w:r>
          </w:p>
        </w:tc>
        <w:tc>
          <w:tcPr>
            <w:tcW w:w="850" w:type="dxa"/>
          </w:tcPr>
          <w:p w14:paraId="65890609" w14:textId="77777777" w:rsidR="00BD35D5" w:rsidRDefault="00000000">
            <w:pPr>
              <w:pStyle w:val="TableParagraph"/>
              <w:spacing w:line="196" w:lineRule="exact"/>
              <w:ind w:left="344"/>
              <w:rPr>
                <w:rFonts w:ascii="Wingdings" w:hAnsi="Wingdings"/>
                <w:sz w:val="18"/>
              </w:rPr>
            </w:pPr>
            <w:r>
              <w:rPr>
                <w:rFonts w:ascii="Wingdings" w:hAnsi="Wingdings"/>
                <w:w w:val="101"/>
                <w:sz w:val="18"/>
              </w:rPr>
              <w:t></w:t>
            </w:r>
          </w:p>
        </w:tc>
        <w:tc>
          <w:tcPr>
            <w:tcW w:w="849" w:type="dxa"/>
          </w:tcPr>
          <w:p w14:paraId="54B97C3B" w14:textId="77777777" w:rsidR="00BD35D5" w:rsidRDefault="00000000">
            <w:pPr>
              <w:pStyle w:val="TableParagraph"/>
              <w:spacing w:line="196" w:lineRule="exact"/>
              <w:ind w:left="13"/>
              <w:jc w:val="center"/>
              <w:rPr>
                <w:rFonts w:ascii="Wingdings" w:hAnsi="Wingdings"/>
                <w:sz w:val="18"/>
              </w:rPr>
            </w:pPr>
            <w:r>
              <w:rPr>
                <w:rFonts w:ascii="Wingdings" w:hAnsi="Wingdings"/>
                <w:w w:val="101"/>
                <w:sz w:val="18"/>
              </w:rPr>
              <w:t></w:t>
            </w:r>
          </w:p>
        </w:tc>
      </w:tr>
      <w:tr w:rsidR="00BD35D5" w14:paraId="030FACC2" w14:textId="77777777">
        <w:trPr>
          <w:trHeight w:val="979"/>
        </w:trPr>
        <w:tc>
          <w:tcPr>
            <w:tcW w:w="7059" w:type="dxa"/>
          </w:tcPr>
          <w:p w14:paraId="27893448" w14:textId="77777777" w:rsidR="00BD35D5" w:rsidRDefault="00000000">
            <w:pPr>
              <w:pStyle w:val="TableParagraph"/>
              <w:spacing w:line="241" w:lineRule="exact"/>
              <w:ind w:left="110"/>
              <w:rPr>
                <w:rFonts w:ascii="Calibri" w:hAnsi="Calibri"/>
                <w:b/>
                <w:sz w:val="20"/>
              </w:rPr>
            </w:pPr>
            <w:r>
              <w:rPr>
                <w:rFonts w:ascii="Calibri" w:hAnsi="Calibri"/>
                <w:sz w:val="20"/>
              </w:rPr>
              <w:t>DOC.</w:t>
            </w:r>
            <w:r>
              <w:rPr>
                <w:rFonts w:ascii="Calibri" w:hAnsi="Calibri"/>
                <w:spacing w:val="-1"/>
                <w:sz w:val="20"/>
              </w:rPr>
              <w:t xml:space="preserve"> </w:t>
            </w:r>
            <w:r>
              <w:rPr>
                <w:rFonts w:ascii="Calibri" w:hAnsi="Calibri"/>
                <w:sz w:val="20"/>
              </w:rPr>
              <w:t>12.</w:t>
            </w:r>
            <w:r>
              <w:rPr>
                <w:rFonts w:ascii="Calibri" w:hAnsi="Calibri"/>
                <w:spacing w:val="5"/>
                <w:sz w:val="20"/>
              </w:rPr>
              <w:t xml:space="preserve"> </w:t>
            </w:r>
            <w:r>
              <w:rPr>
                <w:rFonts w:ascii="Calibri" w:hAnsi="Calibri"/>
                <w:b/>
                <w:sz w:val="20"/>
              </w:rPr>
              <w:t>Documente</w:t>
            </w:r>
            <w:r>
              <w:rPr>
                <w:rFonts w:ascii="Calibri" w:hAnsi="Calibri"/>
                <w:b/>
                <w:spacing w:val="-8"/>
                <w:sz w:val="20"/>
              </w:rPr>
              <w:t xml:space="preserve"> </w:t>
            </w:r>
            <w:r>
              <w:rPr>
                <w:rFonts w:ascii="Calibri" w:hAnsi="Calibri"/>
                <w:b/>
                <w:sz w:val="20"/>
              </w:rPr>
              <w:t>care</w:t>
            </w:r>
            <w:r>
              <w:rPr>
                <w:rFonts w:ascii="Calibri" w:hAnsi="Calibri"/>
                <w:b/>
                <w:spacing w:val="-3"/>
                <w:sz w:val="20"/>
              </w:rPr>
              <w:t xml:space="preserve"> </w:t>
            </w:r>
            <w:r>
              <w:rPr>
                <w:rFonts w:ascii="Calibri" w:hAnsi="Calibri"/>
                <w:b/>
                <w:sz w:val="20"/>
              </w:rPr>
              <w:t>dovedesc</w:t>
            </w:r>
            <w:r>
              <w:rPr>
                <w:rFonts w:ascii="Calibri" w:hAnsi="Calibri"/>
                <w:b/>
                <w:spacing w:val="-1"/>
                <w:sz w:val="20"/>
              </w:rPr>
              <w:t xml:space="preserve"> </w:t>
            </w:r>
            <w:r>
              <w:rPr>
                <w:rFonts w:ascii="Calibri" w:hAnsi="Calibri"/>
                <w:b/>
                <w:sz w:val="20"/>
              </w:rPr>
              <w:t>capacitatea</w:t>
            </w:r>
            <w:r>
              <w:rPr>
                <w:rFonts w:ascii="Calibri" w:hAnsi="Calibri"/>
                <w:b/>
                <w:spacing w:val="-1"/>
                <w:sz w:val="20"/>
              </w:rPr>
              <w:t xml:space="preserve"> </w:t>
            </w:r>
            <w:r>
              <w:rPr>
                <w:rFonts w:ascii="Calibri" w:hAnsi="Calibri"/>
                <w:b/>
                <w:sz w:val="20"/>
              </w:rPr>
              <w:t>şi</w:t>
            </w:r>
            <w:r>
              <w:rPr>
                <w:rFonts w:ascii="Calibri" w:hAnsi="Calibri"/>
                <w:b/>
                <w:spacing w:val="-4"/>
                <w:sz w:val="20"/>
              </w:rPr>
              <w:t xml:space="preserve"> </w:t>
            </w:r>
            <w:r>
              <w:rPr>
                <w:rFonts w:ascii="Calibri" w:hAnsi="Calibri"/>
                <w:b/>
                <w:sz w:val="20"/>
              </w:rPr>
              <w:t>sursa</w:t>
            </w:r>
            <w:r>
              <w:rPr>
                <w:rFonts w:ascii="Calibri" w:hAnsi="Calibri"/>
                <w:b/>
                <w:spacing w:val="-6"/>
                <w:sz w:val="20"/>
              </w:rPr>
              <w:t xml:space="preserve"> </w:t>
            </w:r>
            <w:r>
              <w:rPr>
                <w:rFonts w:ascii="Calibri" w:hAnsi="Calibri"/>
                <w:b/>
                <w:sz w:val="20"/>
              </w:rPr>
              <w:t>de</w:t>
            </w:r>
            <w:r>
              <w:rPr>
                <w:rFonts w:ascii="Calibri" w:hAnsi="Calibri"/>
                <w:b/>
                <w:spacing w:val="-3"/>
                <w:sz w:val="20"/>
              </w:rPr>
              <w:t xml:space="preserve"> </w:t>
            </w:r>
            <w:r>
              <w:rPr>
                <w:rFonts w:ascii="Calibri" w:hAnsi="Calibri"/>
                <w:b/>
                <w:sz w:val="20"/>
              </w:rPr>
              <w:t>co-finanţare</w:t>
            </w:r>
          </w:p>
          <w:p w14:paraId="55A76A9F" w14:textId="77777777" w:rsidR="00BD35D5" w:rsidRDefault="00000000">
            <w:pPr>
              <w:pStyle w:val="TableParagraph"/>
              <w:spacing w:line="240" w:lineRule="atLeast"/>
              <w:ind w:left="110" w:right="211"/>
              <w:rPr>
                <w:rFonts w:ascii="Calibri" w:hAnsi="Calibri"/>
                <w:sz w:val="20"/>
              </w:rPr>
            </w:pPr>
            <w:r>
              <w:rPr>
                <w:rFonts w:ascii="Calibri" w:hAnsi="Calibri"/>
                <w:sz w:val="20"/>
              </w:rPr>
              <w:t>a investiţiei emise de o instituţie financiară în original (extras de cont şi/ sau</w:t>
            </w:r>
            <w:r>
              <w:rPr>
                <w:rFonts w:ascii="Calibri" w:hAnsi="Calibri"/>
                <w:spacing w:val="1"/>
                <w:sz w:val="20"/>
              </w:rPr>
              <w:t xml:space="preserve"> </w:t>
            </w:r>
            <w:r>
              <w:rPr>
                <w:rFonts w:ascii="Calibri" w:hAnsi="Calibri"/>
                <w:sz w:val="20"/>
              </w:rPr>
              <w:t>contract</w:t>
            </w:r>
            <w:r>
              <w:rPr>
                <w:rFonts w:ascii="Calibri" w:hAnsi="Calibri"/>
                <w:spacing w:val="-1"/>
                <w:sz w:val="20"/>
              </w:rPr>
              <w:t xml:space="preserve"> </w:t>
            </w:r>
            <w:r>
              <w:rPr>
                <w:rFonts w:ascii="Calibri" w:hAnsi="Calibri"/>
                <w:sz w:val="20"/>
              </w:rPr>
              <w:t>de</w:t>
            </w:r>
            <w:r>
              <w:rPr>
                <w:rFonts w:ascii="Calibri" w:hAnsi="Calibri"/>
                <w:spacing w:val="-5"/>
                <w:sz w:val="20"/>
              </w:rPr>
              <w:t xml:space="preserve"> </w:t>
            </w:r>
            <w:r>
              <w:rPr>
                <w:rFonts w:ascii="Calibri" w:hAnsi="Calibri"/>
                <w:sz w:val="20"/>
              </w:rPr>
              <w:t>credit)</w:t>
            </w:r>
            <w:r>
              <w:rPr>
                <w:rFonts w:ascii="Calibri" w:hAnsi="Calibri"/>
                <w:spacing w:val="-4"/>
                <w:sz w:val="20"/>
              </w:rPr>
              <w:t xml:space="preserve"> </w:t>
            </w:r>
            <w:r>
              <w:rPr>
                <w:rFonts w:ascii="Calibri" w:hAnsi="Calibri"/>
                <w:sz w:val="20"/>
              </w:rPr>
              <w:t>în</w:t>
            </w:r>
            <w:r>
              <w:rPr>
                <w:rFonts w:ascii="Calibri" w:hAnsi="Calibri"/>
                <w:spacing w:val="-6"/>
                <w:sz w:val="20"/>
              </w:rPr>
              <w:t xml:space="preserve"> </w:t>
            </w:r>
            <w:r>
              <w:rPr>
                <w:rFonts w:ascii="Calibri" w:hAnsi="Calibri"/>
                <w:sz w:val="20"/>
              </w:rPr>
              <w:t>termen de</w:t>
            </w:r>
            <w:r>
              <w:rPr>
                <w:rFonts w:ascii="Calibri" w:hAnsi="Calibri"/>
                <w:spacing w:val="-4"/>
                <w:sz w:val="20"/>
              </w:rPr>
              <w:t xml:space="preserve"> </w:t>
            </w:r>
            <w:r>
              <w:rPr>
                <w:rFonts w:ascii="Calibri" w:hAnsi="Calibri"/>
                <w:sz w:val="20"/>
              </w:rPr>
              <w:t>maxim</w:t>
            </w:r>
            <w:r>
              <w:rPr>
                <w:rFonts w:ascii="Calibri" w:hAnsi="Calibri"/>
                <w:spacing w:val="-4"/>
                <w:sz w:val="20"/>
              </w:rPr>
              <w:t xml:space="preserve"> </w:t>
            </w:r>
            <w:r>
              <w:rPr>
                <w:rFonts w:ascii="Calibri" w:hAnsi="Calibri"/>
                <w:sz w:val="20"/>
              </w:rPr>
              <w:t>90</w:t>
            </w:r>
            <w:r>
              <w:rPr>
                <w:rFonts w:ascii="Calibri" w:hAnsi="Calibri"/>
                <w:spacing w:val="-1"/>
                <w:sz w:val="20"/>
              </w:rPr>
              <w:t xml:space="preserve"> </w:t>
            </w:r>
            <w:r>
              <w:rPr>
                <w:rFonts w:ascii="Calibri" w:hAnsi="Calibri"/>
                <w:sz w:val="20"/>
              </w:rPr>
              <w:t>de</w:t>
            </w:r>
            <w:r>
              <w:rPr>
                <w:rFonts w:ascii="Calibri" w:hAnsi="Calibri"/>
                <w:spacing w:val="-5"/>
                <w:sz w:val="20"/>
              </w:rPr>
              <w:t xml:space="preserve"> </w:t>
            </w:r>
            <w:r>
              <w:rPr>
                <w:rFonts w:ascii="Calibri" w:hAnsi="Calibri"/>
                <w:sz w:val="20"/>
              </w:rPr>
              <w:t>zile</w:t>
            </w:r>
            <w:r>
              <w:rPr>
                <w:rFonts w:ascii="Calibri" w:hAnsi="Calibri"/>
                <w:spacing w:val="1"/>
                <w:sz w:val="20"/>
              </w:rPr>
              <w:t xml:space="preserve"> </w:t>
            </w:r>
            <w:r>
              <w:rPr>
                <w:rFonts w:ascii="Calibri" w:hAnsi="Calibri"/>
                <w:sz w:val="20"/>
              </w:rPr>
              <w:t>de</w:t>
            </w:r>
            <w:r>
              <w:rPr>
                <w:rFonts w:ascii="Calibri" w:hAnsi="Calibri"/>
                <w:spacing w:val="-4"/>
                <w:sz w:val="20"/>
              </w:rPr>
              <w:t xml:space="preserve"> </w:t>
            </w:r>
            <w:r>
              <w:rPr>
                <w:rFonts w:ascii="Calibri" w:hAnsi="Calibri"/>
                <w:sz w:val="20"/>
              </w:rPr>
              <w:t>la</w:t>
            </w:r>
            <w:r>
              <w:rPr>
                <w:rFonts w:ascii="Calibri" w:hAnsi="Calibri"/>
                <w:spacing w:val="-6"/>
                <w:sz w:val="20"/>
              </w:rPr>
              <w:t xml:space="preserve"> </w:t>
            </w:r>
            <w:r>
              <w:rPr>
                <w:rFonts w:ascii="Calibri" w:hAnsi="Calibri"/>
                <w:sz w:val="20"/>
              </w:rPr>
              <w:t>primirea notificării</w:t>
            </w:r>
            <w:r>
              <w:rPr>
                <w:rFonts w:ascii="Calibri" w:hAnsi="Calibri"/>
                <w:spacing w:val="1"/>
                <w:sz w:val="20"/>
              </w:rPr>
              <w:t xml:space="preserve"> </w:t>
            </w:r>
            <w:r>
              <w:rPr>
                <w:rFonts w:ascii="Calibri" w:hAnsi="Calibri"/>
                <w:sz w:val="20"/>
              </w:rPr>
              <w:t>privind</w:t>
            </w:r>
            <w:r>
              <w:rPr>
                <w:rFonts w:ascii="Calibri" w:hAnsi="Calibri"/>
                <w:spacing w:val="-42"/>
                <w:sz w:val="20"/>
              </w:rPr>
              <w:t xml:space="preserve"> </w:t>
            </w:r>
            <w:r>
              <w:rPr>
                <w:rFonts w:ascii="Calibri" w:hAnsi="Calibri"/>
                <w:sz w:val="20"/>
              </w:rPr>
              <w:t>selectarea</w:t>
            </w:r>
            <w:r>
              <w:rPr>
                <w:rFonts w:ascii="Calibri" w:hAnsi="Calibri"/>
                <w:spacing w:val="-4"/>
                <w:sz w:val="20"/>
              </w:rPr>
              <w:t xml:space="preserve"> </w:t>
            </w:r>
            <w:r>
              <w:rPr>
                <w:rFonts w:ascii="Calibri" w:hAnsi="Calibri"/>
                <w:sz w:val="20"/>
              </w:rPr>
              <w:t>cererii</w:t>
            </w:r>
            <w:r>
              <w:rPr>
                <w:rFonts w:ascii="Calibri" w:hAnsi="Calibri"/>
                <w:spacing w:val="-1"/>
                <w:sz w:val="20"/>
              </w:rPr>
              <w:t xml:space="preserve"> </w:t>
            </w:r>
            <w:r>
              <w:rPr>
                <w:rFonts w:ascii="Calibri" w:hAnsi="Calibri"/>
                <w:sz w:val="20"/>
              </w:rPr>
              <w:t>de</w:t>
            </w:r>
            <w:r>
              <w:rPr>
                <w:rFonts w:ascii="Calibri" w:hAnsi="Calibri"/>
                <w:spacing w:val="-3"/>
                <w:sz w:val="20"/>
              </w:rPr>
              <w:t xml:space="preserve"> </w:t>
            </w:r>
            <w:r>
              <w:rPr>
                <w:rFonts w:ascii="Calibri" w:hAnsi="Calibri"/>
                <w:sz w:val="20"/>
              </w:rPr>
              <w:t>finanţare;</w:t>
            </w:r>
          </w:p>
        </w:tc>
        <w:tc>
          <w:tcPr>
            <w:tcW w:w="706" w:type="dxa"/>
          </w:tcPr>
          <w:p w14:paraId="12B24602" w14:textId="77777777" w:rsidR="00BD35D5" w:rsidRDefault="00000000">
            <w:pPr>
              <w:pStyle w:val="TableParagraph"/>
              <w:spacing w:line="196" w:lineRule="exact"/>
              <w:ind w:right="258"/>
              <w:jc w:val="right"/>
              <w:rPr>
                <w:rFonts w:ascii="Wingdings" w:hAnsi="Wingdings"/>
                <w:sz w:val="18"/>
              </w:rPr>
            </w:pPr>
            <w:r>
              <w:rPr>
                <w:rFonts w:ascii="Wingdings" w:hAnsi="Wingdings"/>
                <w:w w:val="101"/>
                <w:sz w:val="18"/>
              </w:rPr>
              <w:t></w:t>
            </w:r>
          </w:p>
        </w:tc>
        <w:tc>
          <w:tcPr>
            <w:tcW w:w="711" w:type="dxa"/>
          </w:tcPr>
          <w:p w14:paraId="5C3471F3" w14:textId="77777777" w:rsidR="00BD35D5" w:rsidRDefault="00000000">
            <w:pPr>
              <w:pStyle w:val="TableParagraph"/>
              <w:spacing w:line="196" w:lineRule="exact"/>
              <w:ind w:right="258"/>
              <w:jc w:val="right"/>
              <w:rPr>
                <w:rFonts w:ascii="Wingdings" w:hAnsi="Wingdings"/>
                <w:sz w:val="18"/>
              </w:rPr>
            </w:pPr>
            <w:r>
              <w:rPr>
                <w:rFonts w:ascii="Wingdings" w:hAnsi="Wingdings"/>
                <w:w w:val="101"/>
                <w:sz w:val="18"/>
              </w:rPr>
              <w:t></w:t>
            </w:r>
          </w:p>
        </w:tc>
        <w:tc>
          <w:tcPr>
            <w:tcW w:w="850" w:type="dxa"/>
          </w:tcPr>
          <w:p w14:paraId="63044C18" w14:textId="77777777" w:rsidR="00BD35D5" w:rsidRDefault="00000000">
            <w:pPr>
              <w:pStyle w:val="TableParagraph"/>
              <w:spacing w:line="196" w:lineRule="exact"/>
              <w:ind w:left="344"/>
              <w:rPr>
                <w:rFonts w:ascii="Wingdings" w:hAnsi="Wingdings"/>
                <w:sz w:val="18"/>
              </w:rPr>
            </w:pPr>
            <w:r>
              <w:rPr>
                <w:rFonts w:ascii="Wingdings" w:hAnsi="Wingdings"/>
                <w:w w:val="101"/>
                <w:sz w:val="18"/>
              </w:rPr>
              <w:t></w:t>
            </w:r>
          </w:p>
        </w:tc>
        <w:tc>
          <w:tcPr>
            <w:tcW w:w="849" w:type="dxa"/>
          </w:tcPr>
          <w:p w14:paraId="36E8263C" w14:textId="77777777" w:rsidR="00BD35D5" w:rsidRDefault="00000000">
            <w:pPr>
              <w:pStyle w:val="TableParagraph"/>
              <w:spacing w:line="196" w:lineRule="exact"/>
              <w:ind w:left="13"/>
              <w:jc w:val="center"/>
              <w:rPr>
                <w:rFonts w:ascii="Wingdings" w:hAnsi="Wingdings"/>
                <w:sz w:val="18"/>
              </w:rPr>
            </w:pPr>
            <w:r>
              <w:rPr>
                <w:rFonts w:ascii="Wingdings" w:hAnsi="Wingdings"/>
                <w:w w:val="101"/>
                <w:sz w:val="18"/>
              </w:rPr>
              <w:t></w:t>
            </w:r>
          </w:p>
        </w:tc>
      </w:tr>
      <w:tr w:rsidR="00BD35D5" w14:paraId="5ECAA659" w14:textId="77777777">
        <w:trPr>
          <w:trHeight w:val="1219"/>
        </w:trPr>
        <w:tc>
          <w:tcPr>
            <w:tcW w:w="7059" w:type="dxa"/>
          </w:tcPr>
          <w:p w14:paraId="0B63439B" w14:textId="77777777" w:rsidR="00BD35D5" w:rsidRDefault="00000000">
            <w:pPr>
              <w:pStyle w:val="TableParagraph"/>
              <w:spacing w:line="237" w:lineRule="auto"/>
              <w:ind w:left="110" w:right="940"/>
              <w:rPr>
                <w:rFonts w:ascii="Calibri" w:hAnsi="Calibri"/>
                <w:sz w:val="20"/>
              </w:rPr>
            </w:pPr>
            <w:r>
              <w:rPr>
                <w:rFonts w:ascii="Calibri" w:hAnsi="Calibri"/>
                <w:sz w:val="20"/>
              </w:rPr>
              <w:t xml:space="preserve">DOC. 13. </w:t>
            </w:r>
            <w:r>
              <w:rPr>
                <w:rFonts w:ascii="Calibri" w:hAnsi="Calibri"/>
                <w:b/>
                <w:sz w:val="20"/>
              </w:rPr>
              <w:t xml:space="preserve">Adresă emisă de instituţia financiară (bancă/trezorerie) </w:t>
            </w:r>
            <w:r>
              <w:rPr>
                <w:rFonts w:ascii="Calibri" w:hAnsi="Calibri"/>
                <w:sz w:val="20"/>
              </w:rPr>
              <w:t>cu</w:t>
            </w:r>
            <w:r>
              <w:rPr>
                <w:rFonts w:ascii="Calibri" w:hAnsi="Calibri"/>
                <w:spacing w:val="1"/>
                <w:sz w:val="20"/>
              </w:rPr>
              <w:t xml:space="preserve"> </w:t>
            </w:r>
            <w:r>
              <w:rPr>
                <w:rFonts w:ascii="Calibri" w:hAnsi="Calibri"/>
                <w:sz w:val="20"/>
              </w:rPr>
              <w:t>datele</w:t>
            </w:r>
            <w:r>
              <w:rPr>
                <w:rFonts w:ascii="Calibri" w:hAnsi="Calibri"/>
                <w:spacing w:val="-4"/>
                <w:sz w:val="20"/>
              </w:rPr>
              <w:t xml:space="preserve"> </w:t>
            </w:r>
            <w:r>
              <w:rPr>
                <w:rFonts w:ascii="Calibri" w:hAnsi="Calibri"/>
                <w:sz w:val="20"/>
              </w:rPr>
              <w:t>de</w:t>
            </w:r>
            <w:r>
              <w:rPr>
                <w:rFonts w:ascii="Calibri" w:hAnsi="Calibri"/>
                <w:spacing w:val="-5"/>
                <w:sz w:val="20"/>
              </w:rPr>
              <w:t xml:space="preserve"> </w:t>
            </w:r>
            <w:r>
              <w:rPr>
                <w:rFonts w:ascii="Calibri" w:hAnsi="Calibri"/>
                <w:sz w:val="20"/>
              </w:rPr>
              <w:t>identificare</w:t>
            </w:r>
            <w:r>
              <w:rPr>
                <w:rFonts w:ascii="Calibri" w:hAnsi="Calibri"/>
                <w:spacing w:val="-4"/>
                <w:sz w:val="20"/>
              </w:rPr>
              <w:t xml:space="preserve"> </w:t>
            </w:r>
            <w:r>
              <w:rPr>
                <w:rFonts w:ascii="Calibri" w:hAnsi="Calibri"/>
                <w:sz w:val="20"/>
              </w:rPr>
              <w:t>ale</w:t>
            </w:r>
            <w:r>
              <w:rPr>
                <w:rFonts w:ascii="Calibri" w:hAnsi="Calibri"/>
                <w:spacing w:val="-4"/>
                <w:sz w:val="20"/>
              </w:rPr>
              <w:t xml:space="preserve"> </w:t>
            </w:r>
            <w:r>
              <w:rPr>
                <w:rFonts w:ascii="Calibri" w:hAnsi="Calibri"/>
                <w:sz w:val="20"/>
              </w:rPr>
              <w:t>băncii</w:t>
            </w:r>
            <w:r>
              <w:rPr>
                <w:rFonts w:ascii="Calibri" w:hAnsi="Calibri"/>
                <w:spacing w:val="1"/>
                <w:sz w:val="20"/>
              </w:rPr>
              <w:t xml:space="preserve"> </w:t>
            </w:r>
            <w:r>
              <w:rPr>
                <w:rFonts w:ascii="Calibri" w:hAnsi="Calibri"/>
                <w:sz w:val="20"/>
              </w:rPr>
              <w:t>şi</w:t>
            </w:r>
            <w:r>
              <w:rPr>
                <w:rFonts w:ascii="Calibri" w:hAnsi="Calibri"/>
                <w:spacing w:val="-3"/>
                <w:sz w:val="20"/>
              </w:rPr>
              <w:t xml:space="preserve"> </w:t>
            </w:r>
            <w:r>
              <w:rPr>
                <w:rFonts w:ascii="Calibri" w:hAnsi="Calibri"/>
                <w:sz w:val="20"/>
              </w:rPr>
              <w:t>ale</w:t>
            </w:r>
            <w:r>
              <w:rPr>
                <w:rFonts w:ascii="Calibri" w:hAnsi="Calibri"/>
                <w:spacing w:val="-4"/>
                <w:sz w:val="20"/>
              </w:rPr>
              <w:t xml:space="preserve"> </w:t>
            </w:r>
            <w:r>
              <w:rPr>
                <w:rFonts w:ascii="Calibri" w:hAnsi="Calibri"/>
                <w:sz w:val="20"/>
              </w:rPr>
              <w:t>contului</w:t>
            </w:r>
            <w:r>
              <w:rPr>
                <w:rFonts w:ascii="Calibri" w:hAnsi="Calibri"/>
                <w:spacing w:val="2"/>
                <w:sz w:val="20"/>
              </w:rPr>
              <w:t xml:space="preserve"> </w:t>
            </w:r>
            <w:r>
              <w:rPr>
                <w:rFonts w:ascii="Calibri" w:hAnsi="Calibri"/>
                <w:sz w:val="20"/>
              </w:rPr>
              <w:t>aferent</w:t>
            </w:r>
            <w:r>
              <w:rPr>
                <w:rFonts w:ascii="Calibri" w:hAnsi="Calibri"/>
                <w:spacing w:val="-5"/>
                <w:sz w:val="20"/>
              </w:rPr>
              <w:t xml:space="preserve"> </w:t>
            </w:r>
            <w:r>
              <w:rPr>
                <w:rFonts w:ascii="Calibri" w:hAnsi="Calibri"/>
                <w:sz w:val="20"/>
              </w:rPr>
              <w:t>proiectului</w:t>
            </w:r>
            <w:r>
              <w:rPr>
                <w:rFonts w:ascii="Calibri" w:hAnsi="Calibri"/>
                <w:spacing w:val="-3"/>
                <w:sz w:val="20"/>
              </w:rPr>
              <w:t xml:space="preserve"> </w:t>
            </w:r>
            <w:r>
              <w:rPr>
                <w:rFonts w:ascii="Calibri" w:hAnsi="Calibri"/>
                <w:sz w:val="20"/>
              </w:rPr>
              <w:t>FEADR</w:t>
            </w:r>
            <w:r>
              <w:rPr>
                <w:rFonts w:ascii="Calibri" w:hAnsi="Calibri"/>
                <w:spacing w:val="-42"/>
                <w:sz w:val="20"/>
              </w:rPr>
              <w:t xml:space="preserve"> </w:t>
            </w:r>
            <w:r>
              <w:rPr>
                <w:rFonts w:ascii="Calibri" w:hAnsi="Calibri"/>
                <w:sz w:val="20"/>
              </w:rPr>
              <w:t>(denumirea,</w:t>
            </w:r>
            <w:r>
              <w:rPr>
                <w:rFonts w:ascii="Calibri" w:hAnsi="Calibri"/>
                <w:spacing w:val="-2"/>
                <w:sz w:val="20"/>
              </w:rPr>
              <w:t xml:space="preserve"> </w:t>
            </w:r>
            <w:r>
              <w:rPr>
                <w:rFonts w:ascii="Calibri" w:hAnsi="Calibri"/>
                <w:sz w:val="20"/>
              </w:rPr>
              <w:t>adresa băncii,</w:t>
            </w:r>
            <w:r>
              <w:rPr>
                <w:rFonts w:ascii="Calibri" w:hAnsi="Calibri"/>
                <w:spacing w:val="-2"/>
                <w:sz w:val="20"/>
              </w:rPr>
              <w:t xml:space="preserve"> </w:t>
            </w:r>
            <w:r>
              <w:rPr>
                <w:rFonts w:ascii="Calibri" w:hAnsi="Calibri"/>
                <w:sz w:val="20"/>
              </w:rPr>
              <w:t>codul</w:t>
            </w:r>
            <w:r>
              <w:rPr>
                <w:rFonts w:ascii="Calibri" w:hAnsi="Calibri"/>
                <w:spacing w:val="-3"/>
                <w:sz w:val="20"/>
              </w:rPr>
              <w:t xml:space="preserve"> </w:t>
            </w:r>
            <w:r>
              <w:rPr>
                <w:rFonts w:ascii="Calibri" w:hAnsi="Calibri"/>
                <w:sz w:val="20"/>
              </w:rPr>
              <w:t>IBAN</w:t>
            </w:r>
            <w:r>
              <w:rPr>
                <w:rFonts w:ascii="Calibri" w:hAnsi="Calibri"/>
                <w:spacing w:val="1"/>
                <w:sz w:val="20"/>
              </w:rPr>
              <w:t xml:space="preserve"> </w:t>
            </w:r>
            <w:r>
              <w:rPr>
                <w:rFonts w:ascii="Calibri" w:hAnsi="Calibri"/>
                <w:sz w:val="20"/>
              </w:rPr>
              <w:t>al</w:t>
            </w:r>
            <w:r>
              <w:rPr>
                <w:rFonts w:ascii="Calibri" w:hAnsi="Calibri"/>
                <w:spacing w:val="-3"/>
                <w:sz w:val="20"/>
              </w:rPr>
              <w:t xml:space="preserve"> </w:t>
            </w:r>
            <w:r>
              <w:rPr>
                <w:rFonts w:ascii="Calibri" w:hAnsi="Calibri"/>
                <w:sz w:val="20"/>
              </w:rPr>
              <w:t>contului</w:t>
            </w:r>
            <w:r>
              <w:rPr>
                <w:rFonts w:ascii="Calibri" w:hAnsi="Calibri"/>
                <w:spacing w:val="-2"/>
                <w:sz w:val="20"/>
              </w:rPr>
              <w:t xml:space="preserve"> </w:t>
            </w:r>
            <w:r>
              <w:rPr>
                <w:rFonts w:ascii="Calibri" w:hAnsi="Calibri"/>
                <w:sz w:val="20"/>
              </w:rPr>
              <w:t>în</w:t>
            </w:r>
            <w:r>
              <w:rPr>
                <w:rFonts w:ascii="Calibri" w:hAnsi="Calibri"/>
                <w:spacing w:val="-4"/>
                <w:sz w:val="20"/>
              </w:rPr>
              <w:t xml:space="preserve"> </w:t>
            </w:r>
            <w:r>
              <w:rPr>
                <w:rFonts w:ascii="Calibri" w:hAnsi="Calibri"/>
                <w:sz w:val="20"/>
              </w:rPr>
              <w:t>care</w:t>
            </w:r>
            <w:r>
              <w:rPr>
                <w:rFonts w:ascii="Calibri" w:hAnsi="Calibri"/>
                <w:spacing w:val="1"/>
                <w:sz w:val="20"/>
              </w:rPr>
              <w:t xml:space="preserve"> </w:t>
            </w:r>
            <w:r>
              <w:rPr>
                <w:rFonts w:ascii="Calibri" w:hAnsi="Calibri"/>
                <w:sz w:val="20"/>
              </w:rPr>
              <w:t>se</w:t>
            </w:r>
            <w:r>
              <w:rPr>
                <w:rFonts w:ascii="Calibri" w:hAnsi="Calibri"/>
                <w:spacing w:val="-8"/>
                <w:sz w:val="20"/>
              </w:rPr>
              <w:t xml:space="preserve"> </w:t>
            </w:r>
            <w:r>
              <w:rPr>
                <w:rFonts w:ascii="Calibri" w:hAnsi="Calibri"/>
                <w:sz w:val="20"/>
              </w:rPr>
              <w:t>derulează</w:t>
            </w:r>
          </w:p>
          <w:p w14:paraId="7A253C77" w14:textId="77777777" w:rsidR="00BD35D5" w:rsidRDefault="00000000">
            <w:pPr>
              <w:pStyle w:val="TableParagraph"/>
              <w:spacing w:line="240" w:lineRule="atLeast"/>
              <w:ind w:left="110" w:right="771"/>
              <w:rPr>
                <w:rFonts w:ascii="Calibri" w:hAnsi="Calibri"/>
                <w:b/>
                <w:sz w:val="20"/>
              </w:rPr>
            </w:pPr>
            <w:r>
              <w:rPr>
                <w:rFonts w:ascii="Calibri" w:hAnsi="Calibri"/>
                <w:sz w:val="20"/>
              </w:rPr>
              <w:t>operaţiunile</w:t>
            </w:r>
            <w:r>
              <w:rPr>
                <w:rFonts w:ascii="Calibri" w:hAnsi="Calibri"/>
                <w:spacing w:val="-5"/>
                <w:sz w:val="20"/>
              </w:rPr>
              <w:t xml:space="preserve"> </w:t>
            </w:r>
            <w:r>
              <w:rPr>
                <w:rFonts w:ascii="Calibri" w:hAnsi="Calibri"/>
                <w:sz w:val="20"/>
              </w:rPr>
              <w:t>cu AFIR).</w:t>
            </w:r>
            <w:r>
              <w:rPr>
                <w:rFonts w:ascii="Calibri" w:hAnsi="Calibri"/>
                <w:spacing w:val="-1"/>
                <w:sz w:val="20"/>
              </w:rPr>
              <w:t xml:space="preserve"> </w:t>
            </w:r>
            <w:r>
              <w:rPr>
                <w:rFonts w:ascii="Calibri" w:hAnsi="Calibri"/>
                <w:b/>
                <w:sz w:val="20"/>
              </w:rPr>
              <w:t>Nu</w:t>
            </w:r>
            <w:r>
              <w:rPr>
                <w:rFonts w:ascii="Calibri" w:hAnsi="Calibri"/>
                <w:b/>
                <w:spacing w:val="1"/>
                <w:sz w:val="20"/>
              </w:rPr>
              <w:t xml:space="preserve"> </w:t>
            </w:r>
            <w:r>
              <w:rPr>
                <w:rFonts w:ascii="Calibri" w:hAnsi="Calibri"/>
                <w:b/>
                <w:sz w:val="20"/>
              </w:rPr>
              <w:t>este</w:t>
            </w:r>
            <w:r>
              <w:rPr>
                <w:rFonts w:ascii="Calibri" w:hAnsi="Calibri"/>
                <w:b/>
                <w:spacing w:val="-5"/>
                <w:sz w:val="20"/>
              </w:rPr>
              <w:t xml:space="preserve"> </w:t>
            </w:r>
            <w:r>
              <w:rPr>
                <w:rFonts w:ascii="Calibri" w:hAnsi="Calibri"/>
                <w:b/>
                <w:sz w:val="20"/>
              </w:rPr>
              <w:t>obligatorie</w:t>
            </w:r>
            <w:r>
              <w:rPr>
                <w:rFonts w:ascii="Calibri" w:hAnsi="Calibri"/>
                <w:b/>
                <w:spacing w:val="-5"/>
                <w:sz w:val="20"/>
              </w:rPr>
              <w:t xml:space="preserve"> </w:t>
            </w:r>
            <w:r>
              <w:rPr>
                <w:rFonts w:ascii="Calibri" w:hAnsi="Calibri"/>
                <w:b/>
                <w:sz w:val="20"/>
              </w:rPr>
              <w:t>deschiderea</w:t>
            </w:r>
            <w:r>
              <w:rPr>
                <w:rFonts w:ascii="Calibri" w:hAnsi="Calibri"/>
                <w:b/>
                <w:spacing w:val="-8"/>
                <w:sz w:val="20"/>
              </w:rPr>
              <w:t xml:space="preserve"> </w:t>
            </w:r>
            <w:r>
              <w:rPr>
                <w:rFonts w:ascii="Calibri" w:hAnsi="Calibri"/>
                <w:b/>
                <w:sz w:val="20"/>
              </w:rPr>
              <w:t>unui</w:t>
            </w:r>
            <w:r>
              <w:rPr>
                <w:rFonts w:ascii="Calibri" w:hAnsi="Calibri"/>
                <w:b/>
                <w:spacing w:val="-6"/>
                <w:sz w:val="20"/>
              </w:rPr>
              <w:t xml:space="preserve"> </w:t>
            </w:r>
            <w:r>
              <w:rPr>
                <w:rFonts w:ascii="Calibri" w:hAnsi="Calibri"/>
                <w:b/>
                <w:sz w:val="20"/>
              </w:rPr>
              <w:t>cont</w:t>
            </w:r>
            <w:r>
              <w:rPr>
                <w:rFonts w:ascii="Calibri" w:hAnsi="Calibri"/>
                <w:b/>
                <w:spacing w:val="-3"/>
                <w:sz w:val="20"/>
              </w:rPr>
              <w:t xml:space="preserve"> </w:t>
            </w:r>
            <w:r>
              <w:rPr>
                <w:rFonts w:ascii="Calibri" w:hAnsi="Calibri"/>
                <w:b/>
                <w:sz w:val="20"/>
              </w:rPr>
              <w:t>separat</w:t>
            </w:r>
            <w:r>
              <w:rPr>
                <w:rFonts w:ascii="Calibri" w:hAnsi="Calibri"/>
                <w:b/>
                <w:spacing w:val="-42"/>
                <w:sz w:val="20"/>
              </w:rPr>
              <w:t xml:space="preserve"> </w:t>
            </w:r>
            <w:r>
              <w:rPr>
                <w:rFonts w:ascii="Calibri" w:hAnsi="Calibri"/>
                <w:b/>
                <w:sz w:val="20"/>
              </w:rPr>
              <w:t>pentru</w:t>
            </w:r>
            <w:r>
              <w:rPr>
                <w:rFonts w:ascii="Calibri" w:hAnsi="Calibri"/>
                <w:b/>
                <w:spacing w:val="-1"/>
                <w:sz w:val="20"/>
              </w:rPr>
              <w:t xml:space="preserve"> </w:t>
            </w:r>
            <w:r>
              <w:rPr>
                <w:rFonts w:ascii="Calibri" w:hAnsi="Calibri"/>
                <w:b/>
                <w:sz w:val="20"/>
              </w:rPr>
              <w:t>derularea</w:t>
            </w:r>
            <w:r>
              <w:rPr>
                <w:rFonts w:ascii="Calibri" w:hAnsi="Calibri"/>
                <w:b/>
                <w:spacing w:val="-1"/>
                <w:sz w:val="20"/>
              </w:rPr>
              <w:t xml:space="preserve"> </w:t>
            </w:r>
            <w:r>
              <w:rPr>
                <w:rFonts w:ascii="Calibri" w:hAnsi="Calibri"/>
                <w:b/>
                <w:sz w:val="20"/>
              </w:rPr>
              <w:t>proiectului.</w:t>
            </w:r>
          </w:p>
        </w:tc>
        <w:tc>
          <w:tcPr>
            <w:tcW w:w="706" w:type="dxa"/>
          </w:tcPr>
          <w:p w14:paraId="018DAA0B" w14:textId="77777777" w:rsidR="00BD35D5" w:rsidRDefault="00000000">
            <w:pPr>
              <w:pStyle w:val="TableParagraph"/>
              <w:spacing w:line="196" w:lineRule="exact"/>
              <w:ind w:right="258"/>
              <w:jc w:val="right"/>
              <w:rPr>
                <w:rFonts w:ascii="Wingdings" w:hAnsi="Wingdings"/>
                <w:sz w:val="18"/>
              </w:rPr>
            </w:pPr>
            <w:r>
              <w:rPr>
                <w:rFonts w:ascii="Wingdings" w:hAnsi="Wingdings"/>
                <w:w w:val="101"/>
                <w:sz w:val="18"/>
              </w:rPr>
              <w:t></w:t>
            </w:r>
          </w:p>
        </w:tc>
        <w:tc>
          <w:tcPr>
            <w:tcW w:w="711" w:type="dxa"/>
          </w:tcPr>
          <w:p w14:paraId="32C12643" w14:textId="77777777" w:rsidR="00BD35D5" w:rsidRDefault="00000000">
            <w:pPr>
              <w:pStyle w:val="TableParagraph"/>
              <w:spacing w:line="196" w:lineRule="exact"/>
              <w:ind w:right="258"/>
              <w:jc w:val="right"/>
              <w:rPr>
                <w:rFonts w:ascii="Wingdings" w:hAnsi="Wingdings"/>
                <w:sz w:val="18"/>
              </w:rPr>
            </w:pPr>
            <w:r>
              <w:rPr>
                <w:rFonts w:ascii="Wingdings" w:hAnsi="Wingdings"/>
                <w:w w:val="101"/>
                <w:sz w:val="18"/>
              </w:rPr>
              <w:t></w:t>
            </w:r>
          </w:p>
        </w:tc>
        <w:tc>
          <w:tcPr>
            <w:tcW w:w="850" w:type="dxa"/>
          </w:tcPr>
          <w:p w14:paraId="36E5B002" w14:textId="77777777" w:rsidR="00BD35D5" w:rsidRDefault="00000000">
            <w:pPr>
              <w:pStyle w:val="TableParagraph"/>
              <w:spacing w:line="196" w:lineRule="exact"/>
              <w:ind w:left="344"/>
              <w:rPr>
                <w:rFonts w:ascii="Wingdings" w:hAnsi="Wingdings"/>
                <w:sz w:val="18"/>
              </w:rPr>
            </w:pPr>
            <w:r>
              <w:rPr>
                <w:rFonts w:ascii="Wingdings" w:hAnsi="Wingdings"/>
                <w:w w:val="101"/>
                <w:sz w:val="18"/>
              </w:rPr>
              <w:t></w:t>
            </w:r>
          </w:p>
        </w:tc>
        <w:tc>
          <w:tcPr>
            <w:tcW w:w="849" w:type="dxa"/>
          </w:tcPr>
          <w:p w14:paraId="249E0FA3" w14:textId="77777777" w:rsidR="00BD35D5" w:rsidRDefault="00000000">
            <w:pPr>
              <w:pStyle w:val="TableParagraph"/>
              <w:spacing w:line="196" w:lineRule="exact"/>
              <w:ind w:left="13"/>
              <w:jc w:val="center"/>
              <w:rPr>
                <w:rFonts w:ascii="Wingdings" w:hAnsi="Wingdings"/>
                <w:sz w:val="18"/>
              </w:rPr>
            </w:pPr>
            <w:r>
              <w:rPr>
                <w:rFonts w:ascii="Wingdings" w:hAnsi="Wingdings"/>
                <w:w w:val="101"/>
                <w:sz w:val="18"/>
              </w:rPr>
              <w:t></w:t>
            </w:r>
          </w:p>
        </w:tc>
      </w:tr>
      <w:tr w:rsidR="00BD35D5" w14:paraId="03BF2AFF" w14:textId="77777777">
        <w:trPr>
          <w:trHeight w:val="244"/>
        </w:trPr>
        <w:tc>
          <w:tcPr>
            <w:tcW w:w="7059" w:type="dxa"/>
          </w:tcPr>
          <w:p w14:paraId="1F5C7EC6" w14:textId="77777777" w:rsidR="00BD35D5" w:rsidRDefault="00000000">
            <w:pPr>
              <w:pStyle w:val="TableParagraph"/>
              <w:spacing w:line="224" w:lineRule="exact"/>
              <w:ind w:left="110"/>
              <w:rPr>
                <w:rFonts w:ascii="Calibri" w:hAnsi="Calibri"/>
                <w:sz w:val="20"/>
              </w:rPr>
            </w:pPr>
            <w:r>
              <w:rPr>
                <w:rFonts w:ascii="Calibri" w:hAnsi="Calibri"/>
                <w:sz w:val="20"/>
              </w:rPr>
              <w:t>DOC.</w:t>
            </w:r>
            <w:r>
              <w:rPr>
                <w:rFonts w:ascii="Calibri" w:hAnsi="Calibri"/>
                <w:spacing w:val="-3"/>
                <w:sz w:val="20"/>
              </w:rPr>
              <w:t xml:space="preserve"> </w:t>
            </w:r>
            <w:r>
              <w:rPr>
                <w:rFonts w:ascii="Calibri" w:hAnsi="Calibri"/>
                <w:sz w:val="20"/>
              </w:rPr>
              <w:t>14.</w:t>
            </w:r>
            <w:r>
              <w:rPr>
                <w:rFonts w:ascii="Calibri" w:hAnsi="Calibri"/>
                <w:spacing w:val="2"/>
                <w:sz w:val="20"/>
              </w:rPr>
              <w:t xml:space="preserve"> </w:t>
            </w:r>
            <w:r>
              <w:rPr>
                <w:rFonts w:ascii="Calibri" w:hAnsi="Calibri"/>
                <w:b/>
                <w:sz w:val="20"/>
              </w:rPr>
              <w:t>Certificat</w:t>
            </w:r>
            <w:r>
              <w:rPr>
                <w:rFonts w:ascii="Calibri" w:hAnsi="Calibri"/>
                <w:b/>
                <w:spacing w:val="-3"/>
                <w:sz w:val="20"/>
              </w:rPr>
              <w:t xml:space="preserve"> </w:t>
            </w:r>
            <w:r>
              <w:rPr>
                <w:rFonts w:ascii="Calibri" w:hAnsi="Calibri"/>
                <w:b/>
                <w:sz w:val="20"/>
              </w:rPr>
              <w:t>de</w:t>
            </w:r>
            <w:r>
              <w:rPr>
                <w:rFonts w:ascii="Calibri" w:hAnsi="Calibri"/>
                <w:b/>
                <w:spacing w:val="-9"/>
                <w:sz w:val="20"/>
              </w:rPr>
              <w:t xml:space="preserve"> </w:t>
            </w:r>
            <w:r>
              <w:rPr>
                <w:rFonts w:ascii="Calibri" w:hAnsi="Calibri"/>
                <w:b/>
                <w:sz w:val="20"/>
              </w:rPr>
              <w:t>urbanism</w:t>
            </w:r>
            <w:r>
              <w:rPr>
                <w:rFonts w:ascii="Calibri" w:hAnsi="Calibri"/>
                <w:b/>
                <w:spacing w:val="1"/>
                <w:sz w:val="20"/>
              </w:rPr>
              <w:t xml:space="preserve"> </w:t>
            </w:r>
            <w:r>
              <w:rPr>
                <w:rFonts w:ascii="Calibri" w:hAnsi="Calibri"/>
                <w:sz w:val="20"/>
              </w:rPr>
              <w:t>pentru</w:t>
            </w:r>
            <w:r>
              <w:rPr>
                <w:rFonts w:ascii="Calibri" w:hAnsi="Calibri"/>
                <w:spacing w:val="-4"/>
                <w:sz w:val="20"/>
              </w:rPr>
              <w:t xml:space="preserve"> </w:t>
            </w:r>
            <w:r>
              <w:rPr>
                <w:rFonts w:ascii="Calibri" w:hAnsi="Calibri"/>
                <w:sz w:val="20"/>
              </w:rPr>
              <w:t>investitia</w:t>
            </w:r>
            <w:r>
              <w:rPr>
                <w:rFonts w:ascii="Calibri" w:hAnsi="Calibri"/>
                <w:spacing w:val="-2"/>
                <w:sz w:val="20"/>
              </w:rPr>
              <w:t xml:space="preserve"> </w:t>
            </w:r>
            <w:r>
              <w:rPr>
                <w:rFonts w:ascii="Calibri" w:hAnsi="Calibri"/>
                <w:sz w:val="20"/>
              </w:rPr>
              <w:t>propusă</w:t>
            </w:r>
            <w:r>
              <w:rPr>
                <w:rFonts w:ascii="Calibri" w:hAnsi="Calibri"/>
                <w:spacing w:val="-4"/>
                <w:sz w:val="20"/>
              </w:rPr>
              <w:t xml:space="preserve"> </w:t>
            </w:r>
            <w:r>
              <w:rPr>
                <w:rFonts w:ascii="Calibri" w:hAnsi="Calibri"/>
                <w:sz w:val="20"/>
              </w:rPr>
              <w:t>prin</w:t>
            </w:r>
            <w:r>
              <w:rPr>
                <w:rFonts w:ascii="Calibri" w:hAnsi="Calibri"/>
                <w:spacing w:val="-1"/>
                <w:sz w:val="20"/>
              </w:rPr>
              <w:t xml:space="preserve"> </w:t>
            </w:r>
            <w:r>
              <w:rPr>
                <w:rFonts w:ascii="Calibri" w:hAnsi="Calibri"/>
                <w:sz w:val="20"/>
              </w:rPr>
              <w:t>proiect /</w:t>
            </w:r>
          </w:p>
        </w:tc>
        <w:tc>
          <w:tcPr>
            <w:tcW w:w="706" w:type="dxa"/>
          </w:tcPr>
          <w:p w14:paraId="3A782E9F" w14:textId="77777777" w:rsidR="00BD35D5" w:rsidRDefault="00000000">
            <w:pPr>
              <w:pStyle w:val="TableParagraph"/>
              <w:spacing w:line="196" w:lineRule="exact"/>
              <w:ind w:right="258"/>
              <w:jc w:val="right"/>
              <w:rPr>
                <w:rFonts w:ascii="Wingdings" w:hAnsi="Wingdings"/>
                <w:sz w:val="18"/>
              </w:rPr>
            </w:pPr>
            <w:r>
              <w:rPr>
                <w:rFonts w:ascii="Wingdings" w:hAnsi="Wingdings"/>
                <w:w w:val="101"/>
                <w:sz w:val="18"/>
              </w:rPr>
              <w:t></w:t>
            </w:r>
          </w:p>
        </w:tc>
        <w:tc>
          <w:tcPr>
            <w:tcW w:w="711" w:type="dxa"/>
          </w:tcPr>
          <w:p w14:paraId="2FA1688C" w14:textId="77777777" w:rsidR="00BD35D5" w:rsidRDefault="00000000">
            <w:pPr>
              <w:pStyle w:val="TableParagraph"/>
              <w:spacing w:line="196" w:lineRule="exact"/>
              <w:ind w:right="258"/>
              <w:jc w:val="right"/>
              <w:rPr>
                <w:rFonts w:ascii="Wingdings" w:hAnsi="Wingdings"/>
                <w:sz w:val="18"/>
              </w:rPr>
            </w:pPr>
            <w:r>
              <w:rPr>
                <w:rFonts w:ascii="Wingdings" w:hAnsi="Wingdings"/>
                <w:w w:val="101"/>
                <w:sz w:val="18"/>
              </w:rPr>
              <w:t></w:t>
            </w:r>
          </w:p>
        </w:tc>
        <w:tc>
          <w:tcPr>
            <w:tcW w:w="850" w:type="dxa"/>
          </w:tcPr>
          <w:p w14:paraId="5E349415" w14:textId="77777777" w:rsidR="00BD35D5" w:rsidRDefault="00000000">
            <w:pPr>
              <w:pStyle w:val="TableParagraph"/>
              <w:spacing w:line="196" w:lineRule="exact"/>
              <w:ind w:left="344"/>
              <w:rPr>
                <w:rFonts w:ascii="Wingdings" w:hAnsi="Wingdings"/>
                <w:sz w:val="18"/>
              </w:rPr>
            </w:pPr>
            <w:r>
              <w:rPr>
                <w:rFonts w:ascii="Wingdings" w:hAnsi="Wingdings"/>
                <w:w w:val="101"/>
                <w:sz w:val="18"/>
              </w:rPr>
              <w:t></w:t>
            </w:r>
          </w:p>
        </w:tc>
        <w:tc>
          <w:tcPr>
            <w:tcW w:w="849" w:type="dxa"/>
          </w:tcPr>
          <w:p w14:paraId="2221BF93" w14:textId="77777777" w:rsidR="00BD35D5" w:rsidRDefault="00000000">
            <w:pPr>
              <w:pStyle w:val="TableParagraph"/>
              <w:spacing w:line="196" w:lineRule="exact"/>
              <w:ind w:left="13"/>
              <w:jc w:val="center"/>
              <w:rPr>
                <w:rFonts w:ascii="Wingdings" w:hAnsi="Wingdings"/>
                <w:sz w:val="18"/>
              </w:rPr>
            </w:pPr>
            <w:r>
              <w:rPr>
                <w:rFonts w:ascii="Wingdings" w:hAnsi="Wingdings"/>
                <w:w w:val="101"/>
                <w:sz w:val="18"/>
              </w:rPr>
              <w:t></w:t>
            </w:r>
          </w:p>
        </w:tc>
      </w:tr>
    </w:tbl>
    <w:p w14:paraId="57E11BC7" w14:textId="77777777" w:rsidR="00BD35D5" w:rsidRDefault="00BD35D5">
      <w:pPr>
        <w:spacing w:line="196" w:lineRule="exact"/>
        <w:jc w:val="center"/>
        <w:rPr>
          <w:rFonts w:ascii="Wingdings" w:hAnsi="Wingdings"/>
          <w:sz w:val="18"/>
        </w:rPr>
        <w:sectPr w:rsidR="00BD35D5">
          <w:pgSz w:w="11910" w:h="16840"/>
          <w:pgMar w:top="1720" w:right="560" w:bottom="280" w:left="620" w:header="706" w:footer="0" w:gutter="0"/>
          <w:cols w:space="720"/>
        </w:sectPr>
      </w:pPr>
    </w:p>
    <w:tbl>
      <w:tblPr>
        <w:tblW w:w="0" w:type="auto"/>
        <w:tblInd w:w="3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59"/>
        <w:gridCol w:w="706"/>
        <w:gridCol w:w="711"/>
        <w:gridCol w:w="851"/>
        <w:gridCol w:w="851"/>
      </w:tblGrid>
      <w:tr w:rsidR="00BD35D5" w14:paraId="5ACD54EA" w14:textId="77777777">
        <w:trPr>
          <w:trHeight w:val="729"/>
        </w:trPr>
        <w:tc>
          <w:tcPr>
            <w:tcW w:w="7059" w:type="dxa"/>
          </w:tcPr>
          <w:p w14:paraId="71F38266" w14:textId="77777777" w:rsidR="00BD35D5" w:rsidRDefault="00000000">
            <w:pPr>
              <w:pStyle w:val="TableParagraph"/>
              <w:ind w:left="105" w:right="771"/>
              <w:rPr>
                <w:rFonts w:ascii="Calibri" w:hAnsi="Calibri"/>
                <w:sz w:val="20"/>
              </w:rPr>
            </w:pPr>
            <w:r>
              <w:rPr>
                <w:rFonts w:ascii="Calibri" w:hAnsi="Calibri"/>
                <w:b/>
                <w:sz w:val="20"/>
              </w:rPr>
              <w:lastRenderedPageBreak/>
              <w:t xml:space="preserve">Autorizaţie de construire </w:t>
            </w:r>
            <w:r>
              <w:rPr>
                <w:rFonts w:ascii="Calibri" w:hAnsi="Calibri"/>
                <w:sz w:val="20"/>
              </w:rPr>
              <w:t>pentru proiecte care prevăd construcţii, însoţit,</w:t>
            </w:r>
            <w:r>
              <w:rPr>
                <w:rFonts w:ascii="Calibri" w:hAnsi="Calibri"/>
                <w:spacing w:val="1"/>
                <w:sz w:val="20"/>
              </w:rPr>
              <w:t xml:space="preserve"> </w:t>
            </w:r>
            <w:r>
              <w:rPr>
                <w:rFonts w:ascii="Calibri" w:hAnsi="Calibri"/>
                <w:sz w:val="20"/>
              </w:rPr>
              <w:t>dacă</w:t>
            </w:r>
            <w:r>
              <w:rPr>
                <w:rFonts w:ascii="Calibri" w:hAnsi="Calibri"/>
                <w:spacing w:val="-2"/>
                <w:sz w:val="20"/>
              </w:rPr>
              <w:t xml:space="preserve"> </w:t>
            </w:r>
            <w:r>
              <w:rPr>
                <w:rFonts w:ascii="Calibri" w:hAnsi="Calibri"/>
                <w:sz w:val="20"/>
              </w:rPr>
              <w:t>este</w:t>
            </w:r>
            <w:r>
              <w:rPr>
                <w:rFonts w:ascii="Calibri" w:hAnsi="Calibri"/>
                <w:spacing w:val="-6"/>
                <w:sz w:val="20"/>
              </w:rPr>
              <w:t xml:space="preserve"> </w:t>
            </w:r>
            <w:r>
              <w:rPr>
                <w:rFonts w:ascii="Calibri" w:hAnsi="Calibri"/>
                <w:sz w:val="20"/>
              </w:rPr>
              <w:t>cazul,</w:t>
            </w:r>
            <w:r>
              <w:rPr>
                <w:rFonts w:ascii="Calibri" w:hAnsi="Calibri"/>
                <w:spacing w:val="-3"/>
                <w:sz w:val="20"/>
              </w:rPr>
              <w:t xml:space="preserve"> </w:t>
            </w:r>
            <w:r>
              <w:rPr>
                <w:rFonts w:ascii="Calibri" w:hAnsi="Calibri"/>
                <w:sz w:val="20"/>
              </w:rPr>
              <w:t>de</w:t>
            </w:r>
            <w:r>
              <w:rPr>
                <w:rFonts w:ascii="Calibri" w:hAnsi="Calibri"/>
                <w:spacing w:val="-6"/>
                <w:sz w:val="20"/>
              </w:rPr>
              <w:t xml:space="preserve"> </w:t>
            </w:r>
            <w:r>
              <w:rPr>
                <w:rFonts w:ascii="Calibri" w:hAnsi="Calibri"/>
                <w:sz w:val="20"/>
              </w:rPr>
              <w:t>actul</w:t>
            </w:r>
            <w:r>
              <w:rPr>
                <w:rFonts w:ascii="Calibri" w:hAnsi="Calibri"/>
                <w:spacing w:val="1"/>
                <w:sz w:val="20"/>
              </w:rPr>
              <w:t xml:space="preserve"> </w:t>
            </w:r>
            <w:r>
              <w:rPr>
                <w:rFonts w:ascii="Calibri" w:hAnsi="Calibri"/>
                <w:sz w:val="20"/>
              </w:rPr>
              <w:t>de transfer</w:t>
            </w:r>
            <w:r>
              <w:rPr>
                <w:rFonts w:ascii="Calibri" w:hAnsi="Calibri"/>
                <w:spacing w:val="1"/>
                <w:sz w:val="20"/>
              </w:rPr>
              <w:t xml:space="preserve"> </w:t>
            </w:r>
            <w:r>
              <w:rPr>
                <w:rFonts w:ascii="Calibri" w:hAnsi="Calibri"/>
                <w:sz w:val="20"/>
              </w:rPr>
              <w:t>a</w:t>
            </w:r>
            <w:r>
              <w:rPr>
                <w:rFonts w:ascii="Calibri" w:hAnsi="Calibri"/>
                <w:spacing w:val="-6"/>
                <w:sz w:val="20"/>
              </w:rPr>
              <w:t xml:space="preserve"> </w:t>
            </w:r>
            <w:r>
              <w:rPr>
                <w:rFonts w:ascii="Calibri" w:hAnsi="Calibri"/>
                <w:sz w:val="20"/>
              </w:rPr>
              <w:t>dreptului</w:t>
            </w:r>
            <w:r>
              <w:rPr>
                <w:rFonts w:ascii="Calibri" w:hAnsi="Calibri"/>
                <w:spacing w:val="-4"/>
                <w:sz w:val="20"/>
              </w:rPr>
              <w:t xml:space="preserve"> </w:t>
            </w:r>
            <w:r>
              <w:rPr>
                <w:rFonts w:ascii="Calibri" w:hAnsi="Calibri"/>
                <w:sz w:val="20"/>
              </w:rPr>
              <w:t>şi</w:t>
            </w:r>
            <w:r>
              <w:rPr>
                <w:rFonts w:ascii="Calibri" w:hAnsi="Calibri"/>
                <w:spacing w:val="1"/>
                <w:sz w:val="20"/>
              </w:rPr>
              <w:t xml:space="preserve"> </w:t>
            </w:r>
            <w:r>
              <w:rPr>
                <w:rFonts w:ascii="Calibri" w:hAnsi="Calibri"/>
                <w:sz w:val="20"/>
              </w:rPr>
              <w:t>obligaţiilor</w:t>
            </w:r>
            <w:r>
              <w:rPr>
                <w:rFonts w:ascii="Calibri" w:hAnsi="Calibri"/>
                <w:spacing w:val="1"/>
                <w:sz w:val="20"/>
              </w:rPr>
              <w:t xml:space="preserve"> </w:t>
            </w:r>
            <w:r>
              <w:rPr>
                <w:rFonts w:ascii="Calibri" w:hAnsi="Calibri"/>
                <w:sz w:val="20"/>
              </w:rPr>
              <w:t>ce decurg</w:t>
            </w:r>
            <w:r>
              <w:rPr>
                <w:rFonts w:ascii="Calibri" w:hAnsi="Calibri"/>
                <w:spacing w:val="-5"/>
                <w:sz w:val="20"/>
              </w:rPr>
              <w:t xml:space="preserve"> </w:t>
            </w:r>
            <w:r>
              <w:rPr>
                <w:rFonts w:ascii="Calibri" w:hAnsi="Calibri"/>
                <w:sz w:val="20"/>
              </w:rPr>
              <w:t>din</w:t>
            </w:r>
          </w:p>
          <w:p w14:paraId="25DE6C7B" w14:textId="77777777" w:rsidR="00BD35D5" w:rsidRDefault="00000000">
            <w:pPr>
              <w:pStyle w:val="TableParagraph"/>
              <w:spacing w:line="224" w:lineRule="exact"/>
              <w:ind w:left="105"/>
              <w:rPr>
                <w:rFonts w:ascii="Calibri" w:hAnsi="Calibri"/>
                <w:sz w:val="20"/>
              </w:rPr>
            </w:pPr>
            <w:r>
              <w:rPr>
                <w:rFonts w:ascii="Calibri" w:hAnsi="Calibri"/>
                <w:sz w:val="20"/>
              </w:rPr>
              <w:t>Certificatul de</w:t>
            </w:r>
            <w:r>
              <w:rPr>
                <w:rFonts w:ascii="Calibri" w:hAnsi="Calibri"/>
                <w:spacing w:val="-1"/>
                <w:sz w:val="20"/>
              </w:rPr>
              <w:t xml:space="preserve"> </w:t>
            </w:r>
            <w:r>
              <w:rPr>
                <w:rFonts w:ascii="Calibri" w:hAnsi="Calibri"/>
                <w:sz w:val="20"/>
              </w:rPr>
              <w:t>urbanism</w:t>
            </w:r>
            <w:r>
              <w:rPr>
                <w:rFonts w:ascii="Calibri" w:hAnsi="Calibri"/>
                <w:spacing w:val="-1"/>
                <w:sz w:val="20"/>
              </w:rPr>
              <w:t xml:space="preserve"> </w:t>
            </w:r>
            <w:r>
              <w:rPr>
                <w:rFonts w:ascii="Calibri" w:hAnsi="Calibri"/>
                <w:sz w:val="20"/>
              </w:rPr>
              <w:t>şi o</w:t>
            </w:r>
            <w:r>
              <w:rPr>
                <w:rFonts w:ascii="Calibri" w:hAnsi="Calibri"/>
                <w:spacing w:val="-6"/>
                <w:sz w:val="20"/>
              </w:rPr>
              <w:t xml:space="preserve"> </w:t>
            </w:r>
            <w:r>
              <w:rPr>
                <w:rFonts w:ascii="Calibri" w:hAnsi="Calibri"/>
                <w:sz w:val="20"/>
              </w:rPr>
              <w:t>copie</w:t>
            </w:r>
            <w:r>
              <w:rPr>
                <w:rFonts w:ascii="Calibri" w:hAnsi="Calibri"/>
                <w:spacing w:val="-6"/>
                <w:sz w:val="20"/>
              </w:rPr>
              <w:t xml:space="preserve"> </w:t>
            </w:r>
            <w:r>
              <w:rPr>
                <w:rFonts w:ascii="Calibri" w:hAnsi="Calibri"/>
                <w:sz w:val="20"/>
              </w:rPr>
              <w:t>a</w:t>
            </w:r>
            <w:r>
              <w:rPr>
                <w:rFonts w:ascii="Calibri" w:hAnsi="Calibri"/>
                <w:spacing w:val="-2"/>
                <w:sz w:val="20"/>
              </w:rPr>
              <w:t xml:space="preserve"> </w:t>
            </w:r>
            <w:r>
              <w:rPr>
                <w:rFonts w:ascii="Calibri" w:hAnsi="Calibri"/>
                <w:sz w:val="20"/>
              </w:rPr>
              <w:t>adresei de</w:t>
            </w:r>
            <w:r>
              <w:rPr>
                <w:rFonts w:ascii="Calibri" w:hAnsi="Calibri"/>
                <w:spacing w:val="-5"/>
                <w:sz w:val="20"/>
              </w:rPr>
              <w:t xml:space="preserve"> </w:t>
            </w:r>
            <w:r>
              <w:rPr>
                <w:rFonts w:ascii="Calibri" w:hAnsi="Calibri"/>
                <w:sz w:val="20"/>
              </w:rPr>
              <w:t>înştiinţare.</w:t>
            </w:r>
          </w:p>
        </w:tc>
        <w:tc>
          <w:tcPr>
            <w:tcW w:w="706" w:type="dxa"/>
            <w:tcBorders>
              <w:right w:val="single" w:sz="6" w:space="0" w:color="000000"/>
            </w:tcBorders>
          </w:tcPr>
          <w:p w14:paraId="60F47409" w14:textId="77777777" w:rsidR="00BD35D5" w:rsidRDefault="00BD35D5">
            <w:pPr>
              <w:pStyle w:val="TableParagraph"/>
              <w:rPr>
                <w:rFonts w:ascii="Times New Roman"/>
                <w:sz w:val="20"/>
              </w:rPr>
            </w:pPr>
          </w:p>
        </w:tc>
        <w:tc>
          <w:tcPr>
            <w:tcW w:w="711" w:type="dxa"/>
            <w:tcBorders>
              <w:left w:val="single" w:sz="6" w:space="0" w:color="000000"/>
            </w:tcBorders>
          </w:tcPr>
          <w:p w14:paraId="1D1476CE" w14:textId="77777777" w:rsidR="00BD35D5" w:rsidRDefault="00BD35D5">
            <w:pPr>
              <w:pStyle w:val="TableParagraph"/>
              <w:rPr>
                <w:rFonts w:ascii="Times New Roman"/>
                <w:sz w:val="20"/>
              </w:rPr>
            </w:pPr>
          </w:p>
        </w:tc>
        <w:tc>
          <w:tcPr>
            <w:tcW w:w="851" w:type="dxa"/>
          </w:tcPr>
          <w:p w14:paraId="351E8824" w14:textId="77777777" w:rsidR="00BD35D5" w:rsidRDefault="00BD35D5">
            <w:pPr>
              <w:pStyle w:val="TableParagraph"/>
              <w:rPr>
                <w:rFonts w:ascii="Times New Roman"/>
                <w:sz w:val="20"/>
              </w:rPr>
            </w:pPr>
          </w:p>
        </w:tc>
        <w:tc>
          <w:tcPr>
            <w:tcW w:w="851" w:type="dxa"/>
          </w:tcPr>
          <w:p w14:paraId="6F59959B" w14:textId="77777777" w:rsidR="00BD35D5" w:rsidRDefault="00BD35D5">
            <w:pPr>
              <w:pStyle w:val="TableParagraph"/>
              <w:rPr>
                <w:rFonts w:ascii="Times New Roman"/>
                <w:sz w:val="20"/>
              </w:rPr>
            </w:pPr>
          </w:p>
        </w:tc>
      </w:tr>
      <w:tr w:rsidR="00BD35D5" w14:paraId="16376B13" w14:textId="77777777">
        <w:trPr>
          <w:trHeight w:val="1224"/>
        </w:trPr>
        <w:tc>
          <w:tcPr>
            <w:tcW w:w="7059" w:type="dxa"/>
          </w:tcPr>
          <w:p w14:paraId="123F8DB8" w14:textId="77777777" w:rsidR="00BD35D5" w:rsidRDefault="00000000">
            <w:pPr>
              <w:pStyle w:val="TableParagraph"/>
              <w:spacing w:line="241" w:lineRule="exact"/>
              <w:ind w:left="105"/>
              <w:rPr>
                <w:rFonts w:ascii="Calibri" w:hAnsi="Calibri"/>
                <w:sz w:val="20"/>
              </w:rPr>
            </w:pPr>
            <w:r>
              <w:rPr>
                <w:rFonts w:ascii="Calibri" w:hAnsi="Calibri"/>
                <w:sz w:val="20"/>
              </w:rPr>
              <w:t>DOC.</w:t>
            </w:r>
            <w:r>
              <w:rPr>
                <w:rFonts w:ascii="Calibri" w:hAnsi="Calibri"/>
                <w:spacing w:val="-5"/>
                <w:sz w:val="20"/>
              </w:rPr>
              <w:t xml:space="preserve"> </w:t>
            </w:r>
            <w:r>
              <w:rPr>
                <w:rFonts w:ascii="Calibri" w:hAnsi="Calibri"/>
                <w:sz w:val="20"/>
              </w:rPr>
              <w:t>15.</w:t>
            </w:r>
            <w:r>
              <w:rPr>
                <w:rFonts w:ascii="Calibri" w:hAnsi="Calibri"/>
                <w:spacing w:val="1"/>
                <w:sz w:val="20"/>
              </w:rPr>
              <w:t xml:space="preserve"> </w:t>
            </w:r>
            <w:r>
              <w:rPr>
                <w:rFonts w:ascii="Calibri" w:hAnsi="Calibri"/>
                <w:b/>
                <w:sz w:val="20"/>
              </w:rPr>
              <w:t>Aviz</w:t>
            </w:r>
            <w:r>
              <w:rPr>
                <w:rFonts w:ascii="Calibri" w:hAnsi="Calibri"/>
                <w:b/>
                <w:spacing w:val="-5"/>
                <w:sz w:val="20"/>
              </w:rPr>
              <w:t xml:space="preserve"> </w:t>
            </w:r>
            <w:r>
              <w:rPr>
                <w:rFonts w:ascii="Calibri" w:hAnsi="Calibri"/>
                <w:b/>
                <w:sz w:val="20"/>
              </w:rPr>
              <w:t>specific</w:t>
            </w:r>
            <w:r>
              <w:rPr>
                <w:rFonts w:ascii="Calibri" w:hAnsi="Calibri"/>
                <w:b/>
                <w:spacing w:val="-4"/>
                <w:sz w:val="20"/>
              </w:rPr>
              <w:t xml:space="preserve"> </w:t>
            </w:r>
            <w:r>
              <w:rPr>
                <w:rFonts w:ascii="Calibri" w:hAnsi="Calibri"/>
                <w:b/>
                <w:sz w:val="20"/>
              </w:rPr>
              <w:t>privind</w:t>
            </w:r>
            <w:r>
              <w:rPr>
                <w:rFonts w:ascii="Calibri" w:hAnsi="Calibri"/>
                <w:b/>
                <w:spacing w:val="-4"/>
                <w:sz w:val="20"/>
              </w:rPr>
              <w:t xml:space="preserve"> </w:t>
            </w:r>
            <w:r>
              <w:rPr>
                <w:rFonts w:ascii="Calibri" w:hAnsi="Calibri"/>
                <w:b/>
                <w:sz w:val="20"/>
              </w:rPr>
              <w:t>amplasamentul</w:t>
            </w:r>
            <w:r>
              <w:rPr>
                <w:rFonts w:ascii="Calibri" w:hAnsi="Calibri"/>
                <w:b/>
                <w:spacing w:val="-4"/>
                <w:sz w:val="20"/>
              </w:rPr>
              <w:t xml:space="preserve"> </w:t>
            </w:r>
            <w:r>
              <w:rPr>
                <w:rFonts w:ascii="Calibri" w:hAnsi="Calibri"/>
                <w:sz w:val="20"/>
              </w:rPr>
              <w:t>şi</w:t>
            </w:r>
            <w:r>
              <w:rPr>
                <w:rFonts w:ascii="Calibri" w:hAnsi="Calibri"/>
                <w:spacing w:val="-4"/>
                <w:sz w:val="20"/>
              </w:rPr>
              <w:t xml:space="preserve"> </w:t>
            </w:r>
            <w:r>
              <w:rPr>
                <w:rFonts w:ascii="Calibri" w:hAnsi="Calibri"/>
                <w:sz w:val="20"/>
              </w:rPr>
              <w:t>funcţionarea</w:t>
            </w:r>
            <w:r>
              <w:rPr>
                <w:rFonts w:ascii="Calibri" w:hAnsi="Calibri"/>
                <w:spacing w:val="-3"/>
                <w:sz w:val="20"/>
              </w:rPr>
              <w:t xml:space="preserve"> </w:t>
            </w:r>
            <w:r>
              <w:rPr>
                <w:rFonts w:ascii="Calibri" w:hAnsi="Calibri"/>
                <w:sz w:val="20"/>
              </w:rPr>
              <w:t>obiectivului</w:t>
            </w:r>
          </w:p>
          <w:p w14:paraId="2B2C9739" w14:textId="77777777" w:rsidR="00BD35D5" w:rsidRDefault="00000000">
            <w:pPr>
              <w:pStyle w:val="TableParagraph"/>
              <w:spacing w:line="240" w:lineRule="atLeast"/>
              <w:ind w:left="105" w:right="211"/>
              <w:rPr>
                <w:rFonts w:ascii="Calibri" w:hAnsi="Calibri"/>
                <w:sz w:val="20"/>
              </w:rPr>
            </w:pPr>
            <w:r>
              <w:rPr>
                <w:rFonts w:ascii="Calibri" w:hAnsi="Calibri"/>
                <w:sz w:val="20"/>
              </w:rPr>
              <w:t>eliberat</w:t>
            </w:r>
            <w:r>
              <w:rPr>
                <w:rFonts w:ascii="Calibri" w:hAnsi="Calibri"/>
                <w:spacing w:val="-7"/>
                <w:sz w:val="20"/>
              </w:rPr>
              <w:t xml:space="preserve"> </w:t>
            </w:r>
            <w:r>
              <w:rPr>
                <w:rFonts w:ascii="Calibri" w:hAnsi="Calibri"/>
                <w:sz w:val="20"/>
              </w:rPr>
              <w:t>de</w:t>
            </w:r>
            <w:r>
              <w:rPr>
                <w:rFonts w:ascii="Calibri" w:hAnsi="Calibri"/>
                <w:spacing w:val="-5"/>
                <w:sz w:val="20"/>
              </w:rPr>
              <w:t xml:space="preserve"> </w:t>
            </w:r>
            <w:r>
              <w:rPr>
                <w:rFonts w:ascii="Calibri" w:hAnsi="Calibri"/>
                <w:sz w:val="20"/>
              </w:rPr>
              <w:t>ANT</w:t>
            </w:r>
            <w:r>
              <w:rPr>
                <w:rFonts w:ascii="Calibri" w:hAnsi="Calibri"/>
                <w:spacing w:val="-3"/>
                <w:sz w:val="20"/>
              </w:rPr>
              <w:t xml:space="preserve"> </w:t>
            </w:r>
            <w:r>
              <w:rPr>
                <w:rFonts w:ascii="Calibri" w:hAnsi="Calibri"/>
                <w:sz w:val="20"/>
              </w:rPr>
              <w:t>pentru</w:t>
            </w:r>
            <w:r>
              <w:rPr>
                <w:rFonts w:ascii="Calibri" w:hAnsi="Calibri"/>
                <w:spacing w:val="-6"/>
                <w:sz w:val="20"/>
              </w:rPr>
              <w:t xml:space="preserve"> </w:t>
            </w:r>
            <w:r>
              <w:rPr>
                <w:rFonts w:ascii="Calibri" w:hAnsi="Calibri"/>
                <w:sz w:val="20"/>
              </w:rPr>
              <w:t>construcţia/modernizarea</w:t>
            </w:r>
            <w:r>
              <w:rPr>
                <w:rFonts w:ascii="Calibri" w:hAnsi="Calibri"/>
                <w:spacing w:val="-1"/>
                <w:sz w:val="20"/>
              </w:rPr>
              <w:t xml:space="preserve"> </w:t>
            </w:r>
            <w:r>
              <w:rPr>
                <w:rFonts w:ascii="Calibri" w:hAnsi="Calibri"/>
                <w:sz w:val="20"/>
              </w:rPr>
              <w:t>sau</w:t>
            </w:r>
            <w:r>
              <w:rPr>
                <w:rFonts w:ascii="Calibri" w:hAnsi="Calibri"/>
                <w:spacing w:val="-6"/>
                <w:sz w:val="20"/>
              </w:rPr>
              <w:t xml:space="preserve"> </w:t>
            </w:r>
            <w:r>
              <w:rPr>
                <w:rFonts w:ascii="Calibri" w:hAnsi="Calibri"/>
                <w:sz w:val="20"/>
              </w:rPr>
              <w:t>extinderea</w:t>
            </w:r>
            <w:r>
              <w:rPr>
                <w:rFonts w:ascii="Calibri" w:hAnsi="Calibri"/>
                <w:spacing w:val="-6"/>
                <w:sz w:val="20"/>
              </w:rPr>
              <w:t xml:space="preserve"> </w:t>
            </w:r>
            <w:r>
              <w:rPr>
                <w:rFonts w:ascii="Calibri" w:hAnsi="Calibri"/>
                <w:sz w:val="20"/>
              </w:rPr>
              <w:t>structurilor</w:t>
            </w:r>
            <w:r>
              <w:rPr>
                <w:rFonts w:ascii="Calibri" w:hAnsi="Calibri"/>
                <w:spacing w:val="-3"/>
                <w:sz w:val="20"/>
              </w:rPr>
              <w:t xml:space="preserve"> </w:t>
            </w:r>
            <w:r>
              <w:rPr>
                <w:rFonts w:ascii="Calibri" w:hAnsi="Calibri"/>
                <w:sz w:val="20"/>
              </w:rPr>
              <w:t>de</w:t>
            </w:r>
            <w:r>
              <w:rPr>
                <w:rFonts w:ascii="Calibri" w:hAnsi="Calibri"/>
                <w:spacing w:val="-42"/>
                <w:sz w:val="20"/>
              </w:rPr>
              <w:t xml:space="preserve"> </w:t>
            </w:r>
            <w:r>
              <w:rPr>
                <w:rFonts w:ascii="Calibri" w:hAnsi="Calibri"/>
                <w:sz w:val="20"/>
              </w:rPr>
              <w:t>primire turistice cu funcțiuni de cazare sau restaurante clasificate conform</w:t>
            </w:r>
            <w:r>
              <w:rPr>
                <w:rFonts w:ascii="Calibri" w:hAnsi="Calibri"/>
                <w:spacing w:val="1"/>
                <w:sz w:val="20"/>
              </w:rPr>
              <w:t xml:space="preserve"> </w:t>
            </w:r>
            <w:r>
              <w:rPr>
                <w:rFonts w:ascii="Calibri" w:hAnsi="Calibri"/>
                <w:sz w:val="20"/>
              </w:rPr>
              <w:t>Ordinului 65/2013 si in conformitate cu Ordonanţa de Urgenţă nr. 142 din 28</w:t>
            </w:r>
            <w:r>
              <w:rPr>
                <w:rFonts w:ascii="Calibri" w:hAnsi="Calibri"/>
                <w:spacing w:val="1"/>
                <w:sz w:val="20"/>
              </w:rPr>
              <w:t xml:space="preserve"> </w:t>
            </w:r>
            <w:r>
              <w:rPr>
                <w:rFonts w:ascii="Calibri" w:hAnsi="Calibri"/>
                <w:sz w:val="20"/>
              </w:rPr>
              <w:t>octombrie</w:t>
            </w:r>
            <w:r>
              <w:rPr>
                <w:rFonts w:ascii="Calibri" w:hAnsi="Calibri"/>
                <w:spacing w:val="2"/>
                <w:sz w:val="20"/>
              </w:rPr>
              <w:t xml:space="preserve"> </w:t>
            </w:r>
            <w:r>
              <w:rPr>
                <w:rFonts w:ascii="Calibri" w:hAnsi="Calibri"/>
                <w:sz w:val="20"/>
              </w:rPr>
              <w:t>2008, cu</w:t>
            </w:r>
            <w:r>
              <w:rPr>
                <w:rFonts w:ascii="Calibri" w:hAnsi="Calibri"/>
                <w:spacing w:val="-9"/>
                <w:sz w:val="20"/>
              </w:rPr>
              <w:t xml:space="preserve"> </w:t>
            </w:r>
            <w:r>
              <w:rPr>
                <w:rFonts w:ascii="Calibri" w:hAnsi="Calibri"/>
                <w:sz w:val="20"/>
              </w:rPr>
              <w:t>modificările</w:t>
            </w:r>
            <w:r>
              <w:rPr>
                <w:rFonts w:ascii="Calibri" w:hAnsi="Calibri"/>
                <w:spacing w:val="-2"/>
                <w:sz w:val="20"/>
              </w:rPr>
              <w:t xml:space="preserve"> </w:t>
            </w:r>
            <w:r>
              <w:rPr>
                <w:rFonts w:ascii="Calibri" w:hAnsi="Calibri"/>
                <w:sz w:val="20"/>
              </w:rPr>
              <w:t>şi</w:t>
            </w:r>
            <w:r>
              <w:rPr>
                <w:rFonts w:ascii="Calibri" w:hAnsi="Calibri"/>
                <w:spacing w:val="-1"/>
                <w:sz w:val="20"/>
              </w:rPr>
              <w:t xml:space="preserve"> </w:t>
            </w:r>
            <w:r>
              <w:rPr>
                <w:rFonts w:ascii="Calibri" w:hAnsi="Calibri"/>
                <w:sz w:val="20"/>
              </w:rPr>
              <w:t>completările</w:t>
            </w:r>
            <w:r>
              <w:rPr>
                <w:rFonts w:ascii="Calibri" w:hAnsi="Calibri"/>
                <w:spacing w:val="-3"/>
                <w:sz w:val="20"/>
              </w:rPr>
              <w:t xml:space="preserve"> </w:t>
            </w:r>
            <w:r>
              <w:rPr>
                <w:rFonts w:ascii="Calibri" w:hAnsi="Calibri"/>
                <w:sz w:val="20"/>
              </w:rPr>
              <w:t>ulterioare.</w:t>
            </w:r>
          </w:p>
        </w:tc>
        <w:tc>
          <w:tcPr>
            <w:tcW w:w="706" w:type="dxa"/>
            <w:tcBorders>
              <w:right w:val="single" w:sz="6" w:space="0" w:color="000000"/>
            </w:tcBorders>
          </w:tcPr>
          <w:p w14:paraId="68B23534" w14:textId="77777777" w:rsidR="00BD35D5" w:rsidRDefault="00000000">
            <w:pPr>
              <w:pStyle w:val="TableParagraph"/>
              <w:spacing w:line="196" w:lineRule="exact"/>
              <w:ind w:left="273"/>
              <w:rPr>
                <w:rFonts w:ascii="Wingdings" w:hAnsi="Wingdings"/>
                <w:sz w:val="18"/>
              </w:rPr>
            </w:pPr>
            <w:r>
              <w:rPr>
                <w:rFonts w:ascii="Wingdings" w:hAnsi="Wingdings"/>
                <w:w w:val="101"/>
                <w:sz w:val="18"/>
              </w:rPr>
              <w:t></w:t>
            </w:r>
          </w:p>
        </w:tc>
        <w:tc>
          <w:tcPr>
            <w:tcW w:w="711" w:type="dxa"/>
            <w:tcBorders>
              <w:left w:val="single" w:sz="6" w:space="0" w:color="000000"/>
            </w:tcBorders>
          </w:tcPr>
          <w:p w14:paraId="17B00162" w14:textId="77777777" w:rsidR="00BD35D5" w:rsidRDefault="00000000">
            <w:pPr>
              <w:pStyle w:val="TableParagraph"/>
              <w:spacing w:line="196" w:lineRule="exact"/>
              <w:ind w:left="15"/>
              <w:jc w:val="center"/>
              <w:rPr>
                <w:rFonts w:ascii="Wingdings" w:hAnsi="Wingdings"/>
                <w:sz w:val="18"/>
              </w:rPr>
            </w:pPr>
            <w:r>
              <w:rPr>
                <w:rFonts w:ascii="Wingdings" w:hAnsi="Wingdings"/>
                <w:w w:val="101"/>
                <w:sz w:val="18"/>
              </w:rPr>
              <w:t></w:t>
            </w:r>
          </w:p>
        </w:tc>
        <w:tc>
          <w:tcPr>
            <w:tcW w:w="851" w:type="dxa"/>
          </w:tcPr>
          <w:p w14:paraId="5631B8E2" w14:textId="77777777" w:rsidR="00BD35D5" w:rsidRDefault="00000000">
            <w:pPr>
              <w:pStyle w:val="TableParagraph"/>
              <w:spacing w:line="196" w:lineRule="exact"/>
              <w:ind w:right="336"/>
              <w:jc w:val="right"/>
              <w:rPr>
                <w:rFonts w:ascii="Wingdings" w:hAnsi="Wingdings"/>
                <w:sz w:val="18"/>
              </w:rPr>
            </w:pPr>
            <w:r>
              <w:rPr>
                <w:rFonts w:ascii="Wingdings" w:hAnsi="Wingdings"/>
                <w:w w:val="101"/>
                <w:sz w:val="18"/>
              </w:rPr>
              <w:t></w:t>
            </w:r>
          </w:p>
        </w:tc>
        <w:tc>
          <w:tcPr>
            <w:tcW w:w="851" w:type="dxa"/>
          </w:tcPr>
          <w:p w14:paraId="4C8E9D5A" w14:textId="77777777" w:rsidR="00BD35D5" w:rsidRDefault="00000000">
            <w:pPr>
              <w:pStyle w:val="TableParagraph"/>
              <w:spacing w:line="196" w:lineRule="exact"/>
              <w:ind w:left="343"/>
              <w:rPr>
                <w:rFonts w:ascii="Wingdings" w:hAnsi="Wingdings"/>
                <w:sz w:val="18"/>
              </w:rPr>
            </w:pPr>
            <w:r>
              <w:rPr>
                <w:rFonts w:ascii="Wingdings" w:hAnsi="Wingdings"/>
                <w:w w:val="101"/>
                <w:sz w:val="18"/>
              </w:rPr>
              <w:t></w:t>
            </w:r>
          </w:p>
        </w:tc>
      </w:tr>
      <w:tr w:rsidR="00BD35D5" w14:paraId="267CF136" w14:textId="77777777">
        <w:trPr>
          <w:trHeight w:val="1219"/>
        </w:trPr>
        <w:tc>
          <w:tcPr>
            <w:tcW w:w="7059" w:type="dxa"/>
          </w:tcPr>
          <w:p w14:paraId="67138886" w14:textId="77777777" w:rsidR="00BD35D5" w:rsidRDefault="00000000">
            <w:pPr>
              <w:pStyle w:val="TableParagraph"/>
              <w:ind w:left="105" w:right="691"/>
              <w:rPr>
                <w:rFonts w:ascii="Calibri" w:hAnsi="Calibri"/>
                <w:sz w:val="20"/>
              </w:rPr>
            </w:pPr>
            <w:r>
              <w:rPr>
                <w:rFonts w:ascii="Calibri" w:hAnsi="Calibri"/>
                <w:sz w:val="20"/>
              </w:rPr>
              <w:t>DOC.</w:t>
            </w:r>
            <w:r>
              <w:rPr>
                <w:rFonts w:ascii="Calibri" w:hAnsi="Calibri"/>
                <w:spacing w:val="3"/>
                <w:sz w:val="20"/>
              </w:rPr>
              <w:t xml:space="preserve"> </w:t>
            </w:r>
            <w:r>
              <w:rPr>
                <w:rFonts w:ascii="Calibri" w:hAnsi="Calibri"/>
                <w:sz w:val="20"/>
              </w:rPr>
              <w:t>16.</w:t>
            </w:r>
            <w:r>
              <w:rPr>
                <w:rFonts w:ascii="Calibri" w:hAnsi="Calibri"/>
                <w:spacing w:val="9"/>
                <w:sz w:val="20"/>
              </w:rPr>
              <w:t xml:space="preserve"> </w:t>
            </w:r>
            <w:r>
              <w:rPr>
                <w:rFonts w:ascii="Calibri" w:hAnsi="Calibri"/>
                <w:b/>
                <w:sz w:val="20"/>
              </w:rPr>
              <w:t>Certificat</w:t>
            </w:r>
            <w:r>
              <w:rPr>
                <w:rFonts w:ascii="Calibri" w:hAnsi="Calibri"/>
                <w:b/>
                <w:spacing w:val="4"/>
                <w:sz w:val="20"/>
              </w:rPr>
              <w:t xml:space="preserve"> </w:t>
            </w:r>
            <w:r>
              <w:rPr>
                <w:rFonts w:ascii="Calibri" w:hAnsi="Calibri"/>
                <w:b/>
                <w:sz w:val="20"/>
              </w:rPr>
              <w:t>de</w:t>
            </w:r>
            <w:r>
              <w:rPr>
                <w:rFonts w:ascii="Calibri" w:hAnsi="Calibri"/>
                <w:b/>
                <w:spacing w:val="-3"/>
                <w:sz w:val="20"/>
              </w:rPr>
              <w:t xml:space="preserve"> </w:t>
            </w:r>
            <w:r>
              <w:rPr>
                <w:rFonts w:ascii="Calibri" w:hAnsi="Calibri"/>
                <w:b/>
                <w:sz w:val="20"/>
              </w:rPr>
              <w:t>clasificare</w:t>
            </w:r>
            <w:r>
              <w:rPr>
                <w:rFonts w:ascii="Calibri" w:hAnsi="Calibri"/>
                <w:b/>
                <w:spacing w:val="6"/>
                <w:sz w:val="20"/>
              </w:rPr>
              <w:t xml:space="preserve"> </w:t>
            </w:r>
            <w:r>
              <w:rPr>
                <w:rFonts w:ascii="Calibri" w:hAnsi="Calibri"/>
                <w:b/>
                <w:sz w:val="20"/>
              </w:rPr>
              <w:t>eliberat</w:t>
            </w:r>
            <w:r>
              <w:rPr>
                <w:rFonts w:ascii="Calibri" w:hAnsi="Calibri"/>
                <w:b/>
                <w:spacing w:val="3"/>
                <w:sz w:val="20"/>
              </w:rPr>
              <w:t xml:space="preserve"> </w:t>
            </w:r>
            <w:r>
              <w:rPr>
                <w:rFonts w:ascii="Calibri" w:hAnsi="Calibri"/>
                <w:b/>
                <w:sz w:val="20"/>
              </w:rPr>
              <w:t>de</w:t>
            </w:r>
            <w:r>
              <w:rPr>
                <w:rFonts w:ascii="Calibri" w:hAnsi="Calibri"/>
                <w:b/>
                <w:spacing w:val="2"/>
                <w:sz w:val="20"/>
              </w:rPr>
              <w:t xml:space="preserve"> </w:t>
            </w:r>
            <w:r>
              <w:rPr>
                <w:rFonts w:ascii="Calibri" w:hAnsi="Calibri"/>
                <w:b/>
                <w:sz w:val="20"/>
              </w:rPr>
              <w:t>ANT</w:t>
            </w:r>
            <w:r>
              <w:rPr>
                <w:rFonts w:ascii="Calibri" w:hAnsi="Calibri"/>
                <w:b/>
                <w:spacing w:val="7"/>
                <w:sz w:val="20"/>
              </w:rPr>
              <w:t xml:space="preserve"> </w:t>
            </w:r>
            <w:r>
              <w:rPr>
                <w:rFonts w:ascii="Calibri" w:hAnsi="Calibri"/>
                <w:sz w:val="20"/>
              </w:rPr>
              <w:t>pentru</w:t>
            </w:r>
            <w:r>
              <w:rPr>
                <w:rFonts w:ascii="Calibri" w:hAnsi="Calibri"/>
                <w:spacing w:val="7"/>
                <w:sz w:val="20"/>
              </w:rPr>
              <w:t xml:space="preserve"> </w:t>
            </w:r>
            <w:r>
              <w:rPr>
                <w:rFonts w:ascii="Calibri" w:hAnsi="Calibri"/>
                <w:sz w:val="20"/>
              </w:rPr>
              <w:t>structura</w:t>
            </w:r>
            <w:r>
              <w:rPr>
                <w:rFonts w:ascii="Calibri" w:hAnsi="Calibri"/>
                <w:spacing w:val="1"/>
                <w:sz w:val="20"/>
              </w:rPr>
              <w:t xml:space="preserve"> </w:t>
            </w:r>
            <w:r>
              <w:rPr>
                <w:rFonts w:ascii="Calibri" w:hAnsi="Calibri"/>
                <w:sz w:val="20"/>
              </w:rPr>
              <w:t>de</w:t>
            </w:r>
            <w:r>
              <w:rPr>
                <w:rFonts w:ascii="Calibri" w:hAnsi="Calibri"/>
                <w:spacing w:val="1"/>
                <w:sz w:val="20"/>
              </w:rPr>
              <w:t xml:space="preserve"> </w:t>
            </w:r>
            <w:r>
              <w:rPr>
                <w:rFonts w:ascii="Calibri" w:hAnsi="Calibri"/>
                <w:sz w:val="20"/>
              </w:rPr>
              <w:t>primire turistică cu funcțiuni de cazare sau restaurante clasificate conform</w:t>
            </w:r>
            <w:r>
              <w:rPr>
                <w:rFonts w:ascii="Calibri" w:hAnsi="Calibri"/>
                <w:spacing w:val="1"/>
                <w:sz w:val="20"/>
              </w:rPr>
              <w:t xml:space="preserve"> </w:t>
            </w:r>
            <w:r>
              <w:rPr>
                <w:rFonts w:ascii="Calibri" w:hAnsi="Calibri"/>
                <w:sz w:val="20"/>
              </w:rPr>
              <w:t>Ordinului</w:t>
            </w:r>
            <w:r>
              <w:rPr>
                <w:rFonts w:ascii="Calibri" w:hAnsi="Calibri"/>
                <w:spacing w:val="1"/>
                <w:sz w:val="20"/>
              </w:rPr>
              <w:t xml:space="preserve"> </w:t>
            </w:r>
            <w:r>
              <w:rPr>
                <w:rFonts w:ascii="Calibri" w:hAnsi="Calibri"/>
                <w:sz w:val="20"/>
              </w:rPr>
              <w:t>65/2013</w:t>
            </w:r>
            <w:r>
              <w:rPr>
                <w:rFonts w:ascii="Calibri" w:hAnsi="Calibri"/>
                <w:spacing w:val="-1"/>
                <w:sz w:val="20"/>
              </w:rPr>
              <w:t xml:space="preserve"> </w:t>
            </w:r>
            <w:r>
              <w:rPr>
                <w:rFonts w:ascii="Calibri" w:hAnsi="Calibri"/>
                <w:sz w:val="20"/>
              </w:rPr>
              <w:t>si</w:t>
            </w:r>
            <w:r>
              <w:rPr>
                <w:rFonts w:ascii="Calibri" w:hAnsi="Calibri"/>
                <w:spacing w:val="-3"/>
                <w:sz w:val="20"/>
              </w:rPr>
              <w:t xml:space="preserve"> </w:t>
            </w:r>
            <w:r>
              <w:rPr>
                <w:rFonts w:ascii="Calibri" w:hAnsi="Calibri"/>
                <w:sz w:val="20"/>
              </w:rPr>
              <w:t>in</w:t>
            </w:r>
            <w:r>
              <w:rPr>
                <w:rFonts w:ascii="Calibri" w:hAnsi="Calibri"/>
                <w:spacing w:val="-5"/>
                <w:sz w:val="20"/>
              </w:rPr>
              <w:t xml:space="preserve"> </w:t>
            </w:r>
            <w:r>
              <w:rPr>
                <w:rFonts w:ascii="Calibri" w:hAnsi="Calibri"/>
                <w:sz w:val="20"/>
              </w:rPr>
              <w:t>conformitate</w:t>
            </w:r>
            <w:r>
              <w:rPr>
                <w:rFonts w:ascii="Calibri" w:hAnsi="Calibri"/>
                <w:spacing w:val="-4"/>
                <w:sz w:val="20"/>
              </w:rPr>
              <w:t xml:space="preserve"> </w:t>
            </w:r>
            <w:r>
              <w:rPr>
                <w:rFonts w:ascii="Calibri" w:hAnsi="Calibri"/>
                <w:sz w:val="20"/>
              </w:rPr>
              <w:t>cu</w:t>
            </w:r>
            <w:r>
              <w:rPr>
                <w:rFonts w:ascii="Calibri" w:hAnsi="Calibri"/>
                <w:spacing w:val="-4"/>
                <w:sz w:val="20"/>
              </w:rPr>
              <w:t xml:space="preserve"> </w:t>
            </w:r>
            <w:r>
              <w:rPr>
                <w:rFonts w:ascii="Calibri" w:hAnsi="Calibri"/>
                <w:sz w:val="20"/>
              </w:rPr>
              <w:t>Ordonanţa</w:t>
            </w:r>
            <w:r>
              <w:rPr>
                <w:rFonts w:ascii="Calibri" w:hAnsi="Calibri"/>
                <w:spacing w:val="-6"/>
                <w:sz w:val="20"/>
              </w:rPr>
              <w:t xml:space="preserve"> </w:t>
            </w:r>
            <w:r>
              <w:rPr>
                <w:rFonts w:ascii="Calibri" w:hAnsi="Calibri"/>
                <w:sz w:val="20"/>
              </w:rPr>
              <w:t>de</w:t>
            </w:r>
            <w:r>
              <w:rPr>
                <w:rFonts w:ascii="Calibri" w:hAnsi="Calibri"/>
                <w:spacing w:val="-5"/>
                <w:sz w:val="20"/>
              </w:rPr>
              <w:t xml:space="preserve"> </w:t>
            </w:r>
            <w:r>
              <w:rPr>
                <w:rFonts w:ascii="Calibri" w:hAnsi="Calibri"/>
                <w:sz w:val="20"/>
              </w:rPr>
              <w:t>Urgenţă</w:t>
            </w:r>
            <w:r>
              <w:rPr>
                <w:rFonts w:ascii="Calibri" w:hAnsi="Calibri"/>
                <w:spacing w:val="-1"/>
                <w:sz w:val="20"/>
              </w:rPr>
              <w:t xml:space="preserve"> </w:t>
            </w:r>
            <w:r>
              <w:rPr>
                <w:rFonts w:ascii="Calibri" w:hAnsi="Calibri"/>
                <w:sz w:val="20"/>
              </w:rPr>
              <w:t>nr.</w:t>
            </w:r>
            <w:r>
              <w:rPr>
                <w:rFonts w:ascii="Calibri" w:hAnsi="Calibri"/>
                <w:spacing w:val="2"/>
                <w:sz w:val="20"/>
              </w:rPr>
              <w:t xml:space="preserve"> </w:t>
            </w:r>
            <w:r>
              <w:rPr>
                <w:rFonts w:ascii="Calibri" w:hAnsi="Calibri"/>
                <w:sz w:val="20"/>
              </w:rPr>
              <w:t>142</w:t>
            </w:r>
            <w:r>
              <w:rPr>
                <w:rFonts w:ascii="Calibri" w:hAnsi="Calibri"/>
                <w:spacing w:val="-6"/>
                <w:sz w:val="20"/>
              </w:rPr>
              <w:t xml:space="preserve"> </w:t>
            </w:r>
            <w:r>
              <w:rPr>
                <w:rFonts w:ascii="Calibri" w:hAnsi="Calibri"/>
                <w:sz w:val="20"/>
              </w:rPr>
              <w:t>din</w:t>
            </w:r>
            <w:r>
              <w:rPr>
                <w:rFonts w:ascii="Calibri" w:hAnsi="Calibri"/>
                <w:spacing w:val="-5"/>
                <w:sz w:val="20"/>
              </w:rPr>
              <w:t xml:space="preserve"> </w:t>
            </w:r>
            <w:r>
              <w:rPr>
                <w:rFonts w:ascii="Calibri" w:hAnsi="Calibri"/>
                <w:sz w:val="20"/>
              </w:rPr>
              <w:t>28</w:t>
            </w:r>
            <w:r>
              <w:rPr>
                <w:rFonts w:ascii="Calibri" w:hAnsi="Calibri"/>
                <w:spacing w:val="-42"/>
                <w:sz w:val="20"/>
              </w:rPr>
              <w:t xml:space="preserve"> </w:t>
            </w:r>
            <w:r>
              <w:rPr>
                <w:rFonts w:ascii="Calibri" w:hAnsi="Calibri"/>
                <w:sz w:val="20"/>
              </w:rPr>
              <w:t>octombrie</w:t>
            </w:r>
            <w:r>
              <w:rPr>
                <w:rFonts w:ascii="Calibri" w:hAnsi="Calibri"/>
                <w:spacing w:val="2"/>
                <w:sz w:val="20"/>
              </w:rPr>
              <w:t xml:space="preserve"> </w:t>
            </w:r>
            <w:r>
              <w:rPr>
                <w:rFonts w:ascii="Calibri" w:hAnsi="Calibri"/>
                <w:sz w:val="20"/>
              </w:rPr>
              <w:t>2008</w:t>
            </w:r>
            <w:r>
              <w:rPr>
                <w:rFonts w:ascii="Calibri" w:hAnsi="Calibri"/>
                <w:spacing w:val="-5"/>
                <w:sz w:val="20"/>
              </w:rPr>
              <w:t xml:space="preserve"> </w:t>
            </w:r>
            <w:r>
              <w:rPr>
                <w:rFonts w:ascii="Calibri" w:hAnsi="Calibri"/>
                <w:sz w:val="20"/>
              </w:rPr>
              <w:t>(în</w:t>
            </w:r>
            <w:r>
              <w:rPr>
                <w:rFonts w:ascii="Calibri" w:hAnsi="Calibri"/>
                <w:spacing w:val="-3"/>
                <w:sz w:val="20"/>
              </w:rPr>
              <w:t xml:space="preserve"> </w:t>
            </w:r>
            <w:r>
              <w:rPr>
                <w:rFonts w:ascii="Calibri" w:hAnsi="Calibri"/>
                <w:sz w:val="20"/>
              </w:rPr>
              <w:t>cazul</w:t>
            </w:r>
            <w:r>
              <w:rPr>
                <w:rFonts w:ascii="Calibri" w:hAnsi="Calibri"/>
                <w:spacing w:val="-7"/>
                <w:sz w:val="20"/>
              </w:rPr>
              <w:t xml:space="preserve"> </w:t>
            </w:r>
            <w:r>
              <w:rPr>
                <w:rFonts w:ascii="Calibri" w:hAnsi="Calibri"/>
                <w:sz w:val="20"/>
              </w:rPr>
              <w:t>modernizării/extinderii), cu</w:t>
            </w:r>
            <w:r>
              <w:rPr>
                <w:rFonts w:ascii="Calibri" w:hAnsi="Calibri"/>
                <w:spacing w:val="-9"/>
                <w:sz w:val="20"/>
              </w:rPr>
              <w:t xml:space="preserve"> </w:t>
            </w:r>
            <w:r>
              <w:rPr>
                <w:rFonts w:ascii="Calibri" w:hAnsi="Calibri"/>
                <w:sz w:val="20"/>
              </w:rPr>
              <w:t>modificările</w:t>
            </w:r>
            <w:r>
              <w:rPr>
                <w:rFonts w:ascii="Calibri" w:hAnsi="Calibri"/>
                <w:spacing w:val="-2"/>
                <w:sz w:val="20"/>
              </w:rPr>
              <w:t xml:space="preserve"> </w:t>
            </w:r>
            <w:r>
              <w:rPr>
                <w:rFonts w:ascii="Calibri" w:hAnsi="Calibri"/>
                <w:sz w:val="20"/>
              </w:rPr>
              <w:t>şi</w:t>
            </w:r>
          </w:p>
          <w:p w14:paraId="73696799" w14:textId="77777777" w:rsidR="00BD35D5" w:rsidRDefault="00000000">
            <w:pPr>
              <w:pStyle w:val="TableParagraph"/>
              <w:spacing w:line="226" w:lineRule="exact"/>
              <w:ind w:left="105"/>
              <w:rPr>
                <w:rFonts w:ascii="Calibri" w:hAnsi="Calibri"/>
                <w:sz w:val="20"/>
              </w:rPr>
            </w:pPr>
            <w:r>
              <w:rPr>
                <w:rFonts w:ascii="Calibri" w:hAnsi="Calibri"/>
                <w:sz w:val="20"/>
              </w:rPr>
              <w:t>completările</w:t>
            </w:r>
            <w:r>
              <w:rPr>
                <w:rFonts w:ascii="Calibri" w:hAnsi="Calibri"/>
                <w:spacing w:val="-2"/>
                <w:sz w:val="20"/>
              </w:rPr>
              <w:t xml:space="preserve"> </w:t>
            </w:r>
            <w:r>
              <w:rPr>
                <w:rFonts w:ascii="Calibri" w:hAnsi="Calibri"/>
                <w:sz w:val="20"/>
              </w:rPr>
              <w:t>ulterioare.</w:t>
            </w:r>
          </w:p>
        </w:tc>
        <w:tc>
          <w:tcPr>
            <w:tcW w:w="706" w:type="dxa"/>
            <w:tcBorders>
              <w:right w:val="single" w:sz="6" w:space="0" w:color="000000"/>
            </w:tcBorders>
          </w:tcPr>
          <w:p w14:paraId="2DB86081" w14:textId="77777777" w:rsidR="00BD35D5" w:rsidRDefault="00000000">
            <w:pPr>
              <w:pStyle w:val="TableParagraph"/>
              <w:spacing w:line="196" w:lineRule="exact"/>
              <w:ind w:left="273"/>
              <w:rPr>
                <w:rFonts w:ascii="Wingdings" w:hAnsi="Wingdings"/>
                <w:sz w:val="18"/>
              </w:rPr>
            </w:pPr>
            <w:r>
              <w:rPr>
                <w:rFonts w:ascii="Wingdings" w:hAnsi="Wingdings"/>
                <w:w w:val="101"/>
                <w:sz w:val="18"/>
              </w:rPr>
              <w:t></w:t>
            </w:r>
          </w:p>
        </w:tc>
        <w:tc>
          <w:tcPr>
            <w:tcW w:w="711" w:type="dxa"/>
            <w:tcBorders>
              <w:left w:val="single" w:sz="6" w:space="0" w:color="000000"/>
            </w:tcBorders>
          </w:tcPr>
          <w:p w14:paraId="155AFB86" w14:textId="77777777" w:rsidR="00BD35D5" w:rsidRDefault="00000000">
            <w:pPr>
              <w:pStyle w:val="TableParagraph"/>
              <w:spacing w:line="196" w:lineRule="exact"/>
              <w:ind w:left="15"/>
              <w:jc w:val="center"/>
              <w:rPr>
                <w:rFonts w:ascii="Wingdings" w:hAnsi="Wingdings"/>
                <w:sz w:val="18"/>
              </w:rPr>
            </w:pPr>
            <w:r>
              <w:rPr>
                <w:rFonts w:ascii="Wingdings" w:hAnsi="Wingdings"/>
                <w:w w:val="101"/>
                <w:sz w:val="18"/>
              </w:rPr>
              <w:t></w:t>
            </w:r>
          </w:p>
        </w:tc>
        <w:tc>
          <w:tcPr>
            <w:tcW w:w="851" w:type="dxa"/>
          </w:tcPr>
          <w:p w14:paraId="5E70022B" w14:textId="77777777" w:rsidR="00BD35D5" w:rsidRDefault="00000000">
            <w:pPr>
              <w:pStyle w:val="TableParagraph"/>
              <w:spacing w:line="196" w:lineRule="exact"/>
              <w:ind w:right="336"/>
              <w:jc w:val="right"/>
              <w:rPr>
                <w:rFonts w:ascii="Wingdings" w:hAnsi="Wingdings"/>
                <w:sz w:val="18"/>
              </w:rPr>
            </w:pPr>
            <w:r>
              <w:rPr>
                <w:rFonts w:ascii="Wingdings" w:hAnsi="Wingdings"/>
                <w:w w:val="101"/>
                <w:sz w:val="18"/>
              </w:rPr>
              <w:t></w:t>
            </w:r>
          </w:p>
        </w:tc>
        <w:tc>
          <w:tcPr>
            <w:tcW w:w="851" w:type="dxa"/>
          </w:tcPr>
          <w:p w14:paraId="0A101832" w14:textId="77777777" w:rsidR="00BD35D5" w:rsidRDefault="00000000">
            <w:pPr>
              <w:pStyle w:val="TableParagraph"/>
              <w:spacing w:line="196" w:lineRule="exact"/>
              <w:ind w:left="343"/>
              <w:rPr>
                <w:rFonts w:ascii="Wingdings" w:hAnsi="Wingdings"/>
                <w:sz w:val="18"/>
              </w:rPr>
            </w:pPr>
            <w:r>
              <w:rPr>
                <w:rFonts w:ascii="Wingdings" w:hAnsi="Wingdings"/>
                <w:w w:val="101"/>
                <w:sz w:val="18"/>
              </w:rPr>
              <w:t></w:t>
            </w:r>
          </w:p>
        </w:tc>
      </w:tr>
      <w:tr w:rsidR="00BD35D5" w14:paraId="3A66BE25" w14:textId="77777777">
        <w:trPr>
          <w:trHeight w:val="1223"/>
        </w:trPr>
        <w:tc>
          <w:tcPr>
            <w:tcW w:w="7059" w:type="dxa"/>
          </w:tcPr>
          <w:p w14:paraId="223E5D31" w14:textId="77777777" w:rsidR="00BD35D5" w:rsidRDefault="00000000">
            <w:pPr>
              <w:pStyle w:val="TableParagraph"/>
              <w:ind w:left="105" w:right="1228"/>
              <w:rPr>
                <w:rFonts w:ascii="Calibri" w:hAnsi="Calibri"/>
                <w:sz w:val="20"/>
              </w:rPr>
            </w:pPr>
            <w:r>
              <w:rPr>
                <w:rFonts w:ascii="Calibri" w:hAnsi="Calibri"/>
                <w:sz w:val="20"/>
              </w:rPr>
              <w:t xml:space="preserve">DOC. 17. </w:t>
            </w:r>
            <w:r>
              <w:rPr>
                <w:rFonts w:ascii="Calibri" w:hAnsi="Calibri"/>
                <w:b/>
                <w:sz w:val="20"/>
              </w:rPr>
              <w:t xml:space="preserve">Declaraţie </w:t>
            </w:r>
            <w:r>
              <w:rPr>
                <w:rFonts w:ascii="Calibri" w:hAnsi="Calibri"/>
                <w:sz w:val="20"/>
              </w:rPr>
              <w:t>pe propria răspundere a solicitantului cu privire la</w:t>
            </w:r>
            <w:r>
              <w:rPr>
                <w:rFonts w:ascii="Calibri" w:hAnsi="Calibri"/>
                <w:spacing w:val="-43"/>
                <w:sz w:val="20"/>
              </w:rPr>
              <w:t xml:space="preserve"> </w:t>
            </w:r>
            <w:r>
              <w:rPr>
                <w:rFonts w:ascii="Calibri" w:hAnsi="Calibri"/>
                <w:sz w:val="20"/>
              </w:rPr>
              <w:t>neîncadrarea în categoria "firma în dificultate", semnată de persoana</w:t>
            </w:r>
            <w:r>
              <w:rPr>
                <w:rFonts w:ascii="Calibri" w:hAnsi="Calibri"/>
                <w:spacing w:val="1"/>
                <w:sz w:val="20"/>
              </w:rPr>
              <w:t xml:space="preserve"> </w:t>
            </w:r>
            <w:r>
              <w:rPr>
                <w:rFonts w:ascii="Calibri" w:hAnsi="Calibri"/>
                <w:sz w:val="20"/>
              </w:rPr>
              <w:t>autorizată să</w:t>
            </w:r>
            <w:r>
              <w:rPr>
                <w:rFonts w:ascii="Calibri" w:hAnsi="Calibri"/>
                <w:spacing w:val="-3"/>
                <w:sz w:val="20"/>
              </w:rPr>
              <w:t xml:space="preserve"> </w:t>
            </w:r>
            <w:r>
              <w:rPr>
                <w:rFonts w:ascii="Calibri" w:hAnsi="Calibri"/>
                <w:sz w:val="20"/>
              </w:rPr>
              <w:t>reprezinte</w:t>
            </w:r>
            <w:r>
              <w:rPr>
                <w:rFonts w:ascii="Calibri" w:hAnsi="Calibri"/>
                <w:spacing w:val="-3"/>
                <w:sz w:val="20"/>
              </w:rPr>
              <w:t xml:space="preserve"> </w:t>
            </w:r>
            <w:r>
              <w:rPr>
                <w:rFonts w:ascii="Calibri" w:hAnsi="Calibri"/>
                <w:sz w:val="20"/>
              </w:rPr>
              <w:t>intreprinderea,</w:t>
            </w:r>
            <w:r>
              <w:rPr>
                <w:rFonts w:ascii="Calibri" w:hAnsi="Calibri"/>
                <w:spacing w:val="-5"/>
                <w:sz w:val="20"/>
              </w:rPr>
              <w:t xml:space="preserve"> </w:t>
            </w:r>
            <w:r>
              <w:rPr>
                <w:rFonts w:ascii="Calibri" w:hAnsi="Calibri"/>
                <w:sz w:val="20"/>
              </w:rPr>
              <w:t>conform</w:t>
            </w:r>
            <w:r>
              <w:rPr>
                <w:rFonts w:ascii="Calibri" w:hAnsi="Calibri"/>
                <w:spacing w:val="-2"/>
                <w:sz w:val="20"/>
              </w:rPr>
              <w:t xml:space="preserve"> </w:t>
            </w:r>
            <w:r>
              <w:rPr>
                <w:rFonts w:ascii="Calibri" w:hAnsi="Calibri"/>
                <w:sz w:val="20"/>
              </w:rPr>
              <w:t>legii</w:t>
            </w:r>
            <w:r>
              <w:rPr>
                <w:rFonts w:ascii="Calibri" w:hAnsi="Calibri"/>
                <w:spacing w:val="-1"/>
                <w:sz w:val="20"/>
              </w:rPr>
              <w:t xml:space="preserve"> </w:t>
            </w:r>
            <w:r>
              <w:rPr>
                <w:rFonts w:ascii="Calibri" w:hAnsi="Calibri"/>
                <w:sz w:val="20"/>
              </w:rPr>
              <w:t>".</w:t>
            </w:r>
          </w:p>
          <w:p w14:paraId="4D89D999" w14:textId="77777777" w:rsidR="00BD35D5" w:rsidRDefault="00000000">
            <w:pPr>
              <w:pStyle w:val="TableParagraph"/>
              <w:ind w:left="105"/>
              <w:rPr>
                <w:rFonts w:ascii="Calibri" w:hAnsi="Calibri"/>
                <w:sz w:val="20"/>
              </w:rPr>
            </w:pPr>
            <w:r>
              <w:rPr>
                <w:rFonts w:ascii="Calibri" w:hAnsi="Calibri"/>
                <w:sz w:val="20"/>
              </w:rPr>
              <w:t>Declaraţia</w:t>
            </w:r>
            <w:r>
              <w:rPr>
                <w:rFonts w:ascii="Calibri" w:hAnsi="Calibri"/>
                <w:spacing w:val="-2"/>
                <w:sz w:val="20"/>
              </w:rPr>
              <w:t xml:space="preserve"> </w:t>
            </w:r>
            <w:r>
              <w:rPr>
                <w:rFonts w:ascii="Calibri" w:hAnsi="Calibri"/>
                <w:sz w:val="20"/>
              </w:rPr>
              <w:t>va</w:t>
            </w:r>
            <w:r>
              <w:rPr>
                <w:rFonts w:ascii="Calibri" w:hAnsi="Calibri"/>
                <w:spacing w:val="-5"/>
                <w:sz w:val="20"/>
              </w:rPr>
              <w:t xml:space="preserve"> </w:t>
            </w:r>
            <w:r>
              <w:rPr>
                <w:rFonts w:ascii="Calibri" w:hAnsi="Calibri"/>
                <w:sz w:val="20"/>
              </w:rPr>
              <w:t>fi</w:t>
            </w:r>
            <w:r>
              <w:rPr>
                <w:rFonts w:ascii="Calibri" w:hAnsi="Calibri"/>
                <w:spacing w:val="1"/>
                <w:sz w:val="20"/>
              </w:rPr>
              <w:t xml:space="preserve"> </w:t>
            </w:r>
            <w:r>
              <w:rPr>
                <w:rFonts w:ascii="Calibri" w:hAnsi="Calibri"/>
                <w:sz w:val="20"/>
              </w:rPr>
              <w:t>dată</w:t>
            </w:r>
            <w:r>
              <w:rPr>
                <w:rFonts w:ascii="Calibri" w:hAnsi="Calibri"/>
                <w:spacing w:val="-2"/>
                <w:sz w:val="20"/>
              </w:rPr>
              <w:t xml:space="preserve"> </w:t>
            </w:r>
            <w:r>
              <w:rPr>
                <w:rFonts w:ascii="Calibri" w:hAnsi="Calibri"/>
                <w:sz w:val="20"/>
              </w:rPr>
              <w:t>de</w:t>
            </w:r>
            <w:r>
              <w:rPr>
                <w:rFonts w:ascii="Calibri" w:hAnsi="Calibri"/>
                <w:spacing w:val="-5"/>
                <w:sz w:val="20"/>
              </w:rPr>
              <w:t xml:space="preserve"> </w:t>
            </w:r>
            <w:r>
              <w:rPr>
                <w:rFonts w:ascii="Calibri" w:hAnsi="Calibri"/>
                <w:sz w:val="20"/>
              </w:rPr>
              <w:t>toţi</w:t>
            </w:r>
            <w:r>
              <w:rPr>
                <w:rFonts w:ascii="Calibri" w:hAnsi="Calibri"/>
                <w:spacing w:val="1"/>
                <w:sz w:val="20"/>
              </w:rPr>
              <w:t xml:space="preserve"> </w:t>
            </w:r>
            <w:r>
              <w:rPr>
                <w:rFonts w:ascii="Calibri" w:hAnsi="Calibri"/>
                <w:sz w:val="20"/>
              </w:rPr>
              <w:t>solicitanţii</w:t>
            </w:r>
            <w:r>
              <w:rPr>
                <w:rFonts w:ascii="Calibri" w:hAnsi="Calibri"/>
                <w:spacing w:val="-3"/>
                <w:sz w:val="20"/>
              </w:rPr>
              <w:t xml:space="preserve"> </w:t>
            </w:r>
            <w:r>
              <w:rPr>
                <w:rFonts w:ascii="Calibri" w:hAnsi="Calibri"/>
                <w:sz w:val="20"/>
              </w:rPr>
              <w:t>cu</w:t>
            </w:r>
            <w:r>
              <w:rPr>
                <w:rFonts w:ascii="Calibri" w:hAnsi="Calibri"/>
                <w:spacing w:val="-6"/>
                <w:sz w:val="20"/>
              </w:rPr>
              <w:t xml:space="preserve"> </w:t>
            </w:r>
            <w:r>
              <w:rPr>
                <w:rFonts w:ascii="Calibri" w:hAnsi="Calibri"/>
                <w:sz w:val="20"/>
              </w:rPr>
              <w:t>excepţia</w:t>
            </w:r>
            <w:r>
              <w:rPr>
                <w:rFonts w:ascii="Calibri" w:hAnsi="Calibri"/>
                <w:spacing w:val="-5"/>
                <w:sz w:val="20"/>
              </w:rPr>
              <w:t xml:space="preserve"> </w:t>
            </w:r>
            <w:r>
              <w:rPr>
                <w:rFonts w:ascii="Calibri" w:hAnsi="Calibri"/>
                <w:sz w:val="20"/>
              </w:rPr>
              <w:t>PFA-urilor,</w:t>
            </w:r>
            <w:r>
              <w:rPr>
                <w:rFonts w:ascii="Calibri" w:hAnsi="Calibri"/>
                <w:spacing w:val="-2"/>
                <w:sz w:val="20"/>
              </w:rPr>
              <w:t xml:space="preserve"> </w:t>
            </w:r>
            <w:r>
              <w:rPr>
                <w:rFonts w:ascii="Calibri" w:hAnsi="Calibri"/>
                <w:sz w:val="20"/>
              </w:rPr>
              <w:t>intreprinderilor</w:t>
            </w:r>
          </w:p>
          <w:p w14:paraId="3C6D9049" w14:textId="77777777" w:rsidR="00BD35D5" w:rsidRDefault="00000000">
            <w:pPr>
              <w:pStyle w:val="TableParagraph"/>
              <w:spacing w:line="228" w:lineRule="exact"/>
              <w:ind w:left="105"/>
              <w:rPr>
                <w:rFonts w:ascii="Calibri" w:hAnsi="Calibri"/>
                <w:sz w:val="20"/>
              </w:rPr>
            </w:pPr>
            <w:r>
              <w:rPr>
                <w:rFonts w:ascii="Calibri" w:hAnsi="Calibri"/>
                <w:sz w:val="20"/>
              </w:rPr>
              <w:t>individuale,</w:t>
            </w:r>
            <w:r>
              <w:rPr>
                <w:rFonts w:ascii="Calibri" w:hAnsi="Calibri"/>
                <w:spacing w:val="-2"/>
                <w:sz w:val="20"/>
              </w:rPr>
              <w:t xml:space="preserve"> </w:t>
            </w:r>
            <w:r>
              <w:rPr>
                <w:rFonts w:ascii="Calibri" w:hAnsi="Calibri"/>
                <w:sz w:val="20"/>
              </w:rPr>
              <w:t>intreprinderilor</w:t>
            </w:r>
            <w:r>
              <w:rPr>
                <w:rFonts w:ascii="Calibri" w:hAnsi="Calibri"/>
                <w:spacing w:val="1"/>
                <w:sz w:val="20"/>
              </w:rPr>
              <w:t xml:space="preserve"> </w:t>
            </w:r>
            <w:r>
              <w:rPr>
                <w:rFonts w:ascii="Calibri" w:hAnsi="Calibri"/>
                <w:sz w:val="20"/>
              </w:rPr>
              <w:t>familiale</w:t>
            </w:r>
            <w:r>
              <w:rPr>
                <w:rFonts w:ascii="Calibri" w:hAnsi="Calibri"/>
                <w:spacing w:val="-4"/>
                <w:sz w:val="20"/>
              </w:rPr>
              <w:t xml:space="preserve"> </w:t>
            </w:r>
            <w:r>
              <w:rPr>
                <w:rFonts w:ascii="Calibri" w:hAnsi="Calibri"/>
                <w:sz w:val="20"/>
              </w:rPr>
              <w:t>şi</w:t>
            </w:r>
            <w:r>
              <w:rPr>
                <w:rFonts w:ascii="Calibri" w:hAnsi="Calibri"/>
                <w:spacing w:val="-2"/>
                <w:sz w:val="20"/>
              </w:rPr>
              <w:t xml:space="preserve"> </w:t>
            </w:r>
            <w:r>
              <w:rPr>
                <w:rFonts w:ascii="Calibri" w:hAnsi="Calibri"/>
                <w:sz w:val="20"/>
              </w:rPr>
              <w:t>a</w:t>
            </w:r>
            <w:r>
              <w:rPr>
                <w:rFonts w:ascii="Calibri" w:hAnsi="Calibri"/>
                <w:spacing w:val="-1"/>
                <w:sz w:val="20"/>
              </w:rPr>
              <w:t xml:space="preserve"> </w:t>
            </w:r>
            <w:r>
              <w:rPr>
                <w:rFonts w:ascii="Calibri" w:hAnsi="Calibri"/>
                <w:sz w:val="20"/>
              </w:rPr>
              <w:t>societăţilor</w:t>
            </w:r>
            <w:r>
              <w:rPr>
                <w:rFonts w:ascii="Calibri" w:hAnsi="Calibri"/>
                <w:spacing w:val="-3"/>
                <w:sz w:val="20"/>
              </w:rPr>
              <w:t xml:space="preserve"> </w:t>
            </w:r>
            <w:r>
              <w:rPr>
                <w:rFonts w:ascii="Calibri" w:hAnsi="Calibri"/>
                <w:sz w:val="20"/>
              </w:rPr>
              <w:t>cu</w:t>
            </w:r>
            <w:r>
              <w:rPr>
                <w:rFonts w:ascii="Calibri" w:hAnsi="Calibri"/>
                <w:spacing w:val="-5"/>
                <w:sz w:val="20"/>
              </w:rPr>
              <w:t xml:space="preserve"> </w:t>
            </w:r>
            <w:r>
              <w:rPr>
                <w:rFonts w:ascii="Calibri" w:hAnsi="Calibri"/>
                <w:sz w:val="20"/>
              </w:rPr>
              <w:t>mai</w:t>
            </w:r>
            <w:r>
              <w:rPr>
                <w:rFonts w:ascii="Calibri" w:hAnsi="Calibri"/>
                <w:spacing w:val="-8"/>
                <w:sz w:val="20"/>
              </w:rPr>
              <w:t xml:space="preserve"> </w:t>
            </w:r>
            <w:r>
              <w:rPr>
                <w:rFonts w:ascii="Calibri" w:hAnsi="Calibri"/>
                <w:sz w:val="20"/>
              </w:rPr>
              <w:t>puţin</w:t>
            </w:r>
            <w:r>
              <w:rPr>
                <w:rFonts w:ascii="Calibri" w:hAnsi="Calibri"/>
                <w:spacing w:val="-5"/>
                <w:sz w:val="20"/>
              </w:rPr>
              <w:t xml:space="preserve"> </w:t>
            </w:r>
            <w:r>
              <w:rPr>
                <w:rFonts w:ascii="Calibri" w:hAnsi="Calibri"/>
                <w:sz w:val="20"/>
              </w:rPr>
              <w:t>de 2</w:t>
            </w:r>
            <w:r>
              <w:rPr>
                <w:rFonts w:ascii="Calibri" w:hAnsi="Calibri"/>
                <w:spacing w:val="-6"/>
                <w:sz w:val="20"/>
              </w:rPr>
              <w:t xml:space="preserve"> </w:t>
            </w:r>
            <w:r>
              <w:rPr>
                <w:rFonts w:ascii="Calibri" w:hAnsi="Calibri"/>
                <w:sz w:val="20"/>
              </w:rPr>
              <w:t>ani</w:t>
            </w:r>
            <w:r>
              <w:rPr>
                <w:rFonts w:ascii="Calibri" w:hAnsi="Calibri"/>
                <w:spacing w:val="-3"/>
                <w:sz w:val="20"/>
              </w:rPr>
              <w:t xml:space="preserve"> </w:t>
            </w:r>
            <w:r>
              <w:rPr>
                <w:rFonts w:ascii="Calibri" w:hAnsi="Calibri"/>
                <w:sz w:val="20"/>
              </w:rPr>
              <w:t>fiscali.</w:t>
            </w:r>
          </w:p>
        </w:tc>
        <w:tc>
          <w:tcPr>
            <w:tcW w:w="706" w:type="dxa"/>
            <w:tcBorders>
              <w:right w:val="single" w:sz="6" w:space="0" w:color="000000"/>
            </w:tcBorders>
          </w:tcPr>
          <w:p w14:paraId="524501DB" w14:textId="77777777" w:rsidR="00BD35D5" w:rsidRDefault="00000000">
            <w:pPr>
              <w:pStyle w:val="TableParagraph"/>
              <w:spacing w:line="196" w:lineRule="exact"/>
              <w:ind w:left="273"/>
              <w:rPr>
                <w:rFonts w:ascii="Wingdings" w:hAnsi="Wingdings"/>
                <w:sz w:val="18"/>
              </w:rPr>
            </w:pPr>
            <w:r>
              <w:rPr>
                <w:rFonts w:ascii="Wingdings" w:hAnsi="Wingdings"/>
                <w:w w:val="101"/>
                <w:sz w:val="18"/>
              </w:rPr>
              <w:t></w:t>
            </w:r>
          </w:p>
        </w:tc>
        <w:tc>
          <w:tcPr>
            <w:tcW w:w="711" w:type="dxa"/>
            <w:tcBorders>
              <w:left w:val="single" w:sz="6" w:space="0" w:color="000000"/>
            </w:tcBorders>
          </w:tcPr>
          <w:p w14:paraId="3C651762" w14:textId="77777777" w:rsidR="00BD35D5" w:rsidRDefault="00000000">
            <w:pPr>
              <w:pStyle w:val="TableParagraph"/>
              <w:spacing w:line="196" w:lineRule="exact"/>
              <w:ind w:left="15"/>
              <w:jc w:val="center"/>
              <w:rPr>
                <w:rFonts w:ascii="Wingdings" w:hAnsi="Wingdings"/>
                <w:sz w:val="18"/>
              </w:rPr>
            </w:pPr>
            <w:r>
              <w:rPr>
                <w:rFonts w:ascii="Wingdings" w:hAnsi="Wingdings"/>
                <w:w w:val="101"/>
                <w:sz w:val="18"/>
              </w:rPr>
              <w:t></w:t>
            </w:r>
          </w:p>
        </w:tc>
        <w:tc>
          <w:tcPr>
            <w:tcW w:w="851" w:type="dxa"/>
          </w:tcPr>
          <w:p w14:paraId="0D3EE8DD" w14:textId="77777777" w:rsidR="00BD35D5" w:rsidRDefault="00000000">
            <w:pPr>
              <w:pStyle w:val="TableParagraph"/>
              <w:spacing w:line="196" w:lineRule="exact"/>
              <w:ind w:right="336"/>
              <w:jc w:val="right"/>
              <w:rPr>
                <w:rFonts w:ascii="Wingdings" w:hAnsi="Wingdings"/>
                <w:sz w:val="18"/>
              </w:rPr>
            </w:pPr>
            <w:r>
              <w:rPr>
                <w:rFonts w:ascii="Wingdings" w:hAnsi="Wingdings"/>
                <w:w w:val="101"/>
                <w:sz w:val="18"/>
              </w:rPr>
              <w:t></w:t>
            </w:r>
          </w:p>
        </w:tc>
        <w:tc>
          <w:tcPr>
            <w:tcW w:w="851" w:type="dxa"/>
          </w:tcPr>
          <w:p w14:paraId="41782D18" w14:textId="77777777" w:rsidR="00BD35D5" w:rsidRDefault="00000000">
            <w:pPr>
              <w:pStyle w:val="TableParagraph"/>
              <w:spacing w:line="196" w:lineRule="exact"/>
              <w:ind w:left="343"/>
              <w:rPr>
                <w:rFonts w:ascii="Wingdings" w:hAnsi="Wingdings"/>
                <w:sz w:val="18"/>
              </w:rPr>
            </w:pPr>
            <w:r>
              <w:rPr>
                <w:rFonts w:ascii="Wingdings" w:hAnsi="Wingdings"/>
                <w:w w:val="101"/>
                <w:sz w:val="18"/>
              </w:rPr>
              <w:t></w:t>
            </w:r>
          </w:p>
        </w:tc>
      </w:tr>
      <w:tr w:rsidR="00BD35D5" w14:paraId="0FBA180E" w14:textId="77777777">
        <w:trPr>
          <w:trHeight w:val="485"/>
        </w:trPr>
        <w:tc>
          <w:tcPr>
            <w:tcW w:w="7059" w:type="dxa"/>
          </w:tcPr>
          <w:p w14:paraId="129975C6" w14:textId="77777777" w:rsidR="00BD35D5" w:rsidRDefault="00000000">
            <w:pPr>
              <w:pStyle w:val="TableParagraph"/>
              <w:spacing w:line="239" w:lineRule="exact"/>
              <w:ind w:left="105"/>
              <w:rPr>
                <w:rFonts w:ascii="Calibri" w:hAnsi="Calibri"/>
                <w:sz w:val="20"/>
              </w:rPr>
            </w:pPr>
            <w:r>
              <w:rPr>
                <w:rFonts w:ascii="Calibri" w:hAnsi="Calibri"/>
                <w:sz w:val="20"/>
              </w:rPr>
              <w:t>DOC.</w:t>
            </w:r>
            <w:r>
              <w:rPr>
                <w:rFonts w:ascii="Calibri" w:hAnsi="Calibri"/>
                <w:spacing w:val="-3"/>
                <w:sz w:val="20"/>
              </w:rPr>
              <w:t xml:space="preserve"> </w:t>
            </w:r>
            <w:r>
              <w:rPr>
                <w:rFonts w:ascii="Calibri" w:hAnsi="Calibri"/>
                <w:sz w:val="20"/>
              </w:rPr>
              <w:t>18.</w:t>
            </w:r>
            <w:r>
              <w:rPr>
                <w:rFonts w:ascii="Calibri" w:hAnsi="Calibri"/>
                <w:spacing w:val="3"/>
                <w:sz w:val="20"/>
              </w:rPr>
              <w:t xml:space="preserve"> </w:t>
            </w:r>
            <w:r>
              <w:rPr>
                <w:rFonts w:ascii="Calibri" w:hAnsi="Calibri"/>
                <w:b/>
                <w:sz w:val="20"/>
              </w:rPr>
              <w:t>Declaraţie</w:t>
            </w:r>
            <w:r>
              <w:rPr>
                <w:rFonts w:ascii="Calibri" w:hAnsi="Calibri"/>
                <w:b/>
                <w:spacing w:val="-4"/>
                <w:sz w:val="20"/>
              </w:rPr>
              <w:t xml:space="preserve"> </w:t>
            </w:r>
            <w:r>
              <w:rPr>
                <w:rFonts w:ascii="Calibri" w:hAnsi="Calibri"/>
                <w:sz w:val="20"/>
              </w:rPr>
              <w:t>pe</w:t>
            </w:r>
            <w:r>
              <w:rPr>
                <w:rFonts w:ascii="Calibri" w:hAnsi="Calibri"/>
                <w:spacing w:val="-4"/>
                <w:sz w:val="20"/>
              </w:rPr>
              <w:t xml:space="preserve"> </w:t>
            </w:r>
            <w:r>
              <w:rPr>
                <w:rFonts w:ascii="Calibri" w:hAnsi="Calibri"/>
                <w:sz w:val="20"/>
              </w:rPr>
              <w:t>propria</w:t>
            </w:r>
            <w:r>
              <w:rPr>
                <w:rFonts w:ascii="Calibri" w:hAnsi="Calibri"/>
                <w:spacing w:val="-5"/>
                <w:sz w:val="20"/>
              </w:rPr>
              <w:t xml:space="preserve"> </w:t>
            </w:r>
            <w:r>
              <w:rPr>
                <w:rFonts w:ascii="Calibri" w:hAnsi="Calibri"/>
                <w:sz w:val="20"/>
              </w:rPr>
              <w:t>răspundere</w:t>
            </w:r>
            <w:r>
              <w:rPr>
                <w:rFonts w:ascii="Calibri" w:hAnsi="Calibri"/>
                <w:spacing w:val="1"/>
                <w:sz w:val="20"/>
              </w:rPr>
              <w:t xml:space="preserve"> </w:t>
            </w:r>
            <w:r>
              <w:rPr>
                <w:rFonts w:ascii="Calibri" w:hAnsi="Calibri"/>
                <w:sz w:val="20"/>
              </w:rPr>
              <w:t>a</w:t>
            </w:r>
            <w:r>
              <w:rPr>
                <w:rFonts w:ascii="Calibri" w:hAnsi="Calibri"/>
                <w:spacing w:val="-4"/>
                <w:sz w:val="20"/>
              </w:rPr>
              <w:t xml:space="preserve"> </w:t>
            </w:r>
            <w:r>
              <w:rPr>
                <w:rFonts w:ascii="Calibri" w:hAnsi="Calibri"/>
                <w:sz w:val="20"/>
              </w:rPr>
              <w:t>solicitantului</w:t>
            </w:r>
            <w:r>
              <w:rPr>
                <w:rFonts w:ascii="Calibri" w:hAnsi="Calibri"/>
                <w:spacing w:val="-3"/>
                <w:sz w:val="20"/>
              </w:rPr>
              <w:t xml:space="preserve"> </w:t>
            </w:r>
            <w:r>
              <w:rPr>
                <w:rFonts w:ascii="Calibri" w:hAnsi="Calibri"/>
                <w:sz w:val="20"/>
              </w:rPr>
              <w:t>ca</w:t>
            </w:r>
            <w:r>
              <w:rPr>
                <w:rFonts w:ascii="Calibri" w:hAnsi="Calibri"/>
                <w:spacing w:val="-1"/>
                <w:sz w:val="20"/>
              </w:rPr>
              <w:t xml:space="preserve"> </w:t>
            </w:r>
            <w:r>
              <w:rPr>
                <w:rFonts w:ascii="Calibri" w:hAnsi="Calibri"/>
                <w:sz w:val="20"/>
              </w:rPr>
              <w:t>nu a</w:t>
            </w:r>
            <w:r>
              <w:rPr>
                <w:rFonts w:ascii="Calibri" w:hAnsi="Calibri"/>
                <w:spacing w:val="-4"/>
                <w:sz w:val="20"/>
              </w:rPr>
              <w:t xml:space="preserve"> </w:t>
            </w:r>
            <w:r>
              <w:rPr>
                <w:rFonts w:ascii="Calibri" w:hAnsi="Calibri"/>
                <w:sz w:val="20"/>
              </w:rPr>
              <w:t>beneficiat</w:t>
            </w:r>
            <w:r>
              <w:rPr>
                <w:rFonts w:ascii="Calibri" w:hAnsi="Calibri"/>
                <w:spacing w:val="-6"/>
                <w:sz w:val="20"/>
              </w:rPr>
              <w:t xml:space="preserve"> </w:t>
            </w:r>
            <w:r>
              <w:rPr>
                <w:rFonts w:ascii="Calibri" w:hAnsi="Calibri"/>
                <w:sz w:val="20"/>
              </w:rPr>
              <w:t>de</w:t>
            </w:r>
          </w:p>
          <w:p w14:paraId="2447E8B9" w14:textId="77777777" w:rsidR="00BD35D5" w:rsidRDefault="00000000">
            <w:pPr>
              <w:pStyle w:val="TableParagraph"/>
              <w:spacing w:line="226" w:lineRule="exact"/>
              <w:ind w:left="105"/>
              <w:rPr>
                <w:rFonts w:ascii="Calibri"/>
                <w:sz w:val="20"/>
              </w:rPr>
            </w:pPr>
            <w:r>
              <w:rPr>
                <w:rFonts w:ascii="Calibri"/>
                <w:sz w:val="20"/>
              </w:rPr>
              <w:t>servicii</w:t>
            </w:r>
            <w:r>
              <w:rPr>
                <w:rFonts w:ascii="Calibri"/>
                <w:spacing w:val="-2"/>
                <w:sz w:val="20"/>
              </w:rPr>
              <w:t xml:space="preserve"> </w:t>
            </w:r>
            <w:r>
              <w:rPr>
                <w:rFonts w:ascii="Calibri"/>
                <w:sz w:val="20"/>
              </w:rPr>
              <w:t>de</w:t>
            </w:r>
            <w:r>
              <w:rPr>
                <w:rFonts w:ascii="Calibri"/>
                <w:spacing w:val="-3"/>
                <w:sz w:val="20"/>
              </w:rPr>
              <w:t xml:space="preserve"> </w:t>
            </w:r>
            <w:r>
              <w:rPr>
                <w:rFonts w:ascii="Calibri"/>
                <w:sz w:val="20"/>
              </w:rPr>
              <w:t>consiliere</w:t>
            </w:r>
            <w:r>
              <w:rPr>
                <w:rFonts w:ascii="Calibri"/>
                <w:spacing w:val="-2"/>
                <w:sz w:val="20"/>
              </w:rPr>
              <w:t xml:space="preserve"> </w:t>
            </w:r>
            <w:r>
              <w:rPr>
                <w:rFonts w:ascii="Calibri"/>
                <w:sz w:val="20"/>
              </w:rPr>
              <w:t>prin</w:t>
            </w:r>
            <w:r>
              <w:rPr>
                <w:rFonts w:ascii="Calibri"/>
                <w:spacing w:val="-3"/>
                <w:sz w:val="20"/>
              </w:rPr>
              <w:t xml:space="preserve"> </w:t>
            </w:r>
            <w:r>
              <w:rPr>
                <w:rFonts w:ascii="Calibri"/>
                <w:sz w:val="20"/>
              </w:rPr>
              <w:t>M-02</w:t>
            </w:r>
            <w:r>
              <w:rPr>
                <w:rFonts w:ascii="Calibri"/>
                <w:spacing w:val="-4"/>
                <w:sz w:val="20"/>
              </w:rPr>
              <w:t xml:space="preserve"> </w:t>
            </w:r>
            <w:r>
              <w:rPr>
                <w:rFonts w:ascii="Calibri"/>
                <w:sz w:val="20"/>
              </w:rPr>
              <w:t>(Anexa</w:t>
            </w:r>
            <w:r>
              <w:rPr>
                <w:rFonts w:ascii="Calibri"/>
                <w:spacing w:val="-3"/>
                <w:sz w:val="20"/>
              </w:rPr>
              <w:t xml:space="preserve"> </w:t>
            </w:r>
            <w:r>
              <w:rPr>
                <w:rFonts w:ascii="Calibri"/>
                <w:sz w:val="20"/>
              </w:rPr>
              <w:t>6.4</w:t>
            </w:r>
            <w:r>
              <w:rPr>
                <w:rFonts w:ascii="Calibri"/>
                <w:spacing w:val="-4"/>
                <w:sz w:val="20"/>
              </w:rPr>
              <w:t xml:space="preserve"> </w:t>
            </w:r>
            <w:r>
              <w:rPr>
                <w:rFonts w:ascii="Calibri"/>
                <w:sz w:val="20"/>
              </w:rPr>
              <w:t>din</w:t>
            </w:r>
            <w:r>
              <w:rPr>
                <w:rFonts w:ascii="Calibri"/>
                <w:spacing w:val="-8"/>
                <w:sz w:val="20"/>
              </w:rPr>
              <w:t xml:space="preserve"> </w:t>
            </w:r>
            <w:r>
              <w:rPr>
                <w:rFonts w:ascii="Calibri"/>
                <w:sz w:val="20"/>
              </w:rPr>
              <w:t>Ghidul</w:t>
            </w:r>
            <w:r>
              <w:rPr>
                <w:rFonts w:ascii="Calibri"/>
                <w:spacing w:val="-1"/>
                <w:sz w:val="20"/>
              </w:rPr>
              <w:t xml:space="preserve"> </w:t>
            </w:r>
            <w:r>
              <w:rPr>
                <w:rFonts w:ascii="Calibri"/>
                <w:sz w:val="20"/>
              </w:rPr>
              <w:t>solicitantului)</w:t>
            </w:r>
          </w:p>
        </w:tc>
        <w:tc>
          <w:tcPr>
            <w:tcW w:w="706" w:type="dxa"/>
            <w:tcBorders>
              <w:right w:val="single" w:sz="6" w:space="0" w:color="000000"/>
            </w:tcBorders>
          </w:tcPr>
          <w:p w14:paraId="75B7D918" w14:textId="77777777" w:rsidR="00BD35D5" w:rsidRDefault="00000000">
            <w:pPr>
              <w:pStyle w:val="TableParagraph"/>
              <w:spacing w:line="197" w:lineRule="exact"/>
              <w:ind w:left="273"/>
              <w:rPr>
                <w:rFonts w:ascii="Wingdings" w:hAnsi="Wingdings"/>
                <w:sz w:val="18"/>
              </w:rPr>
            </w:pPr>
            <w:r>
              <w:rPr>
                <w:rFonts w:ascii="Wingdings" w:hAnsi="Wingdings"/>
                <w:w w:val="101"/>
                <w:sz w:val="18"/>
              </w:rPr>
              <w:t></w:t>
            </w:r>
          </w:p>
        </w:tc>
        <w:tc>
          <w:tcPr>
            <w:tcW w:w="711" w:type="dxa"/>
            <w:tcBorders>
              <w:left w:val="single" w:sz="6" w:space="0" w:color="000000"/>
            </w:tcBorders>
          </w:tcPr>
          <w:p w14:paraId="29107065" w14:textId="77777777" w:rsidR="00BD35D5" w:rsidRDefault="00000000">
            <w:pPr>
              <w:pStyle w:val="TableParagraph"/>
              <w:spacing w:line="197" w:lineRule="exact"/>
              <w:ind w:left="15"/>
              <w:jc w:val="center"/>
              <w:rPr>
                <w:rFonts w:ascii="Wingdings" w:hAnsi="Wingdings"/>
                <w:sz w:val="18"/>
              </w:rPr>
            </w:pPr>
            <w:r>
              <w:rPr>
                <w:rFonts w:ascii="Wingdings" w:hAnsi="Wingdings"/>
                <w:w w:val="101"/>
                <w:sz w:val="18"/>
              </w:rPr>
              <w:t></w:t>
            </w:r>
          </w:p>
        </w:tc>
        <w:tc>
          <w:tcPr>
            <w:tcW w:w="851" w:type="dxa"/>
          </w:tcPr>
          <w:p w14:paraId="76B4A423" w14:textId="77777777" w:rsidR="00BD35D5" w:rsidRDefault="00000000">
            <w:pPr>
              <w:pStyle w:val="TableParagraph"/>
              <w:spacing w:line="197" w:lineRule="exact"/>
              <w:ind w:right="336"/>
              <w:jc w:val="right"/>
              <w:rPr>
                <w:rFonts w:ascii="Wingdings" w:hAnsi="Wingdings"/>
                <w:sz w:val="18"/>
              </w:rPr>
            </w:pPr>
            <w:r>
              <w:rPr>
                <w:rFonts w:ascii="Wingdings" w:hAnsi="Wingdings"/>
                <w:w w:val="101"/>
                <w:sz w:val="18"/>
              </w:rPr>
              <w:t></w:t>
            </w:r>
          </w:p>
        </w:tc>
        <w:tc>
          <w:tcPr>
            <w:tcW w:w="851" w:type="dxa"/>
          </w:tcPr>
          <w:p w14:paraId="0B09BD91" w14:textId="77777777" w:rsidR="00BD35D5" w:rsidRDefault="00000000">
            <w:pPr>
              <w:pStyle w:val="TableParagraph"/>
              <w:spacing w:line="197" w:lineRule="exact"/>
              <w:ind w:left="343"/>
              <w:rPr>
                <w:rFonts w:ascii="Wingdings" w:hAnsi="Wingdings"/>
                <w:sz w:val="18"/>
              </w:rPr>
            </w:pPr>
            <w:r>
              <w:rPr>
                <w:rFonts w:ascii="Wingdings" w:hAnsi="Wingdings"/>
                <w:w w:val="101"/>
                <w:sz w:val="18"/>
              </w:rPr>
              <w:t></w:t>
            </w:r>
          </w:p>
        </w:tc>
      </w:tr>
      <w:tr w:rsidR="00BD35D5" w14:paraId="0E0A2095" w14:textId="77777777">
        <w:trPr>
          <w:trHeight w:val="978"/>
        </w:trPr>
        <w:tc>
          <w:tcPr>
            <w:tcW w:w="7059" w:type="dxa"/>
          </w:tcPr>
          <w:p w14:paraId="71398349" w14:textId="77777777" w:rsidR="00BD35D5" w:rsidRDefault="00000000">
            <w:pPr>
              <w:pStyle w:val="TableParagraph"/>
              <w:spacing w:line="241" w:lineRule="exact"/>
              <w:ind w:left="105"/>
              <w:rPr>
                <w:rFonts w:ascii="Calibri" w:hAnsi="Calibri"/>
                <w:sz w:val="20"/>
              </w:rPr>
            </w:pPr>
            <w:r>
              <w:rPr>
                <w:rFonts w:ascii="Calibri" w:hAnsi="Calibri"/>
                <w:sz w:val="20"/>
              </w:rPr>
              <w:t>DOC.</w:t>
            </w:r>
            <w:r>
              <w:rPr>
                <w:rFonts w:ascii="Calibri" w:hAnsi="Calibri"/>
                <w:spacing w:val="-4"/>
                <w:sz w:val="20"/>
              </w:rPr>
              <w:t xml:space="preserve"> </w:t>
            </w:r>
            <w:r>
              <w:rPr>
                <w:rFonts w:ascii="Calibri" w:hAnsi="Calibri"/>
                <w:sz w:val="20"/>
              </w:rPr>
              <w:t>19.</w:t>
            </w:r>
            <w:r>
              <w:rPr>
                <w:rFonts w:ascii="Calibri" w:hAnsi="Calibri"/>
                <w:spacing w:val="3"/>
                <w:sz w:val="20"/>
              </w:rPr>
              <w:t xml:space="preserve"> </w:t>
            </w:r>
            <w:r>
              <w:rPr>
                <w:rFonts w:ascii="Calibri" w:hAnsi="Calibri"/>
                <w:b/>
                <w:sz w:val="20"/>
              </w:rPr>
              <w:t>Declaratie</w:t>
            </w:r>
            <w:r>
              <w:rPr>
                <w:rFonts w:ascii="Calibri" w:hAnsi="Calibri"/>
                <w:b/>
                <w:spacing w:val="-6"/>
                <w:sz w:val="20"/>
              </w:rPr>
              <w:t xml:space="preserve"> </w:t>
            </w:r>
            <w:r>
              <w:rPr>
                <w:rFonts w:ascii="Calibri" w:hAnsi="Calibri"/>
                <w:b/>
                <w:sz w:val="20"/>
              </w:rPr>
              <w:t>expert</w:t>
            </w:r>
            <w:r>
              <w:rPr>
                <w:rFonts w:ascii="Calibri" w:hAnsi="Calibri"/>
                <w:b/>
                <w:spacing w:val="-3"/>
                <w:sz w:val="20"/>
              </w:rPr>
              <w:t xml:space="preserve"> </w:t>
            </w:r>
            <w:r>
              <w:rPr>
                <w:rFonts w:ascii="Calibri" w:hAnsi="Calibri"/>
                <w:b/>
                <w:sz w:val="20"/>
              </w:rPr>
              <w:t xml:space="preserve">contabil </w:t>
            </w:r>
            <w:r>
              <w:rPr>
                <w:rFonts w:ascii="Calibri" w:hAnsi="Calibri"/>
                <w:sz w:val="20"/>
              </w:rPr>
              <w:t>din</w:t>
            </w:r>
            <w:r>
              <w:rPr>
                <w:rFonts w:ascii="Calibri" w:hAnsi="Calibri"/>
                <w:spacing w:val="-5"/>
                <w:sz w:val="20"/>
              </w:rPr>
              <w:t xml:space="preserve"> </w:t>
            </w:r>
            <w:r>
              <w:rPr>
                <w:rFonts w:ascii="Calibri" w:hAnsi="Calibri"/>
                <w:sz w:val="20"/>
              </w:rPr>
              <w:t>care</w:t>
            </w:r>
            <w:r>
              <w:rPr>
                <w:rFonts w:ascii="Calibri" w:hAnsi="Calibri"/>
                <w:spacing w:val="-4"/>
                <w:sz w:val="20"/>
              </w:rPr>
              <w:t xml:space="preserve"> </w:t>
            </w:r>
            <w:r>
              <w:rPr>
                <w:rFonts w:ascii="Calibri" w:hAnsi="Calibri"/>
                <w:sz w:val="20"/>
              </w:rPr>
              <w:t>sa</w:t>
            </w:r>
            <w:r>
              <w:rPr>
                <w:rFonts w:ascii="Calibri" w:hAnsi="Calibri"/>
                <w:spacing w:val="-5"/>
                <w:sz w:val="20"/>
              </w:rPr>
              <w:t xml:space="preserve"> </w:t>
            </w:r>
            <w:r>
              <w:rPr>
                <w:rFonts w:ascii="Calibri" w:hAnsi="Calibri"/>
                <w:sz w:val="20"/>
              </w:rPr>
              <w:t>reiasa</w:t>
            </w:r>
            <w:r>
              <w:rPr>
                <w:rFonts w:ascii="Calibri" w:hAnsi="Calibri"/>
                <w:spacing w:val="-2"/>
                <w:sz w:val="20"/>
              </w:rPr>
              <w:t xml:space="preserve"> </w:t>
            </w:r>
            <w:r>
              <w:rPr>
                <w:rFonts w:ascii="Calibri" w:hAnsi="Calibri"/>
                <w:sz w:val="20"/>
              </w:rPr>
              <w:t>că</w:t>
            </w:r>
            <w:r>
              <w:rPr>
                <w:rFonts w:ascii="Calibri" w:hAnsi="Calibri"/>
                <w:spacing w:val="-5"/>
                <w:sz w:val="20"/>
              </w:rPr>
              <w:t xml:space="preserve"> </w:t>
            </w:r>
            <w:r>
              <w:rPr>
                <w:rFonts w:ascii="Calibri" w:hAnsi="Calibri"/>
                <w:sz w:val="20"/>
              </w:rPr>
              <w:t>solicitantul</w:t>
            </w:r>
            <w:r>
              <w:rPr>
                <w:rFonts w:ascii="Calibri" w:hAnsi="Calibri"/>
                <w:spacing w:val="-3"/>
                <w:sz w:val="20"/>
              </w:rPr>
              <w:t xml:space="preserve"> </w:t>
            </w:r>
            <w:r>
              <w:rPr>
                <w:rFonts w:ascii="Calibri" w:hAnsi="Calibri"/>
                <w:sz w:val="20"/>
              </w:rPr>
              <w:t>in</w:t>
            </w:r>
            <w:r>
              <w:rPr>
                <w:rFonts w:ascii="Calibri" w:hAnsi="Calibri"/>
                <w:spacing w:val="-1"/>
                <w:sz w:val="20"/>
              </w:rPr>
              <w:t xml:space="preserve"> </w:t>
            </w:r>
            <w:r>
              <w:rPr>
                <w:rFonts w:ascii="Calibri" w:hAnsi="Calibri"/>
                <w:sz w:val="20"/>
              </w:rPr>
              <w:t>anul</w:t>
            </w:r>
          </w:p>
          <w:p w14:paraId="466E7C2F" w14:textId="77777777" w:rsidR="00BD35D5" w:rsidRDefault="00000000">
            <w:pPr>
              <w:pStyle w:val="TableParagraph"/>
              <w:ind w:left="105"/>
              <w:rPr>
                <w:rFonts w:ascii="Calibri"/>
                <w:sz w:val="20"/>
              </w:rPr>
            </w:pPr>
            <w:r>
              <w:rPr>
                <w:rFonts w:ascii="Calibri"/>
                <w:sz w:val="20"/>
              </w:rPr>
              <w:t>precedent</w:t>
            </w:r>
            <w:r>
              <w:rPr>
                <w:rFonts w:ascii="Calibri"/>
                <w:spacing w:val="-6"/>
                <w:sz w:val="20"/>
              </w:rPr>
              <w:t xml:space="preserve"> </w:t>
            </w:r>
            <w:r>
              <w:rPr>
                <w:rFonts w:ascii="Calibri"/>
                <w:sz w:val="20"/>
              </w:rPr>
              <w:t>depunerii</w:t>
            </w:r>
            <w:r>
              <w:rPr>
                <w:rFonts w:ascii="Calibri"/>
                <w:spacing w:val="-3"/>
                <w:sz w:val="20"/>
              </w:rPr>
              <w:t xml:space="preserve"> </w:t>
            </w:r>
            <w:r>
              <w:rPr>
                <w:rFonts w:ascii="Calibri"/>
                <w:sz w:val="20"/>
              </w:rPr>
              <w:t>cererii</w:t>
            </w:r>
            <w:r>
              <w:rPr>
                <w:rFonts w:ascii="Calibri"/>
                <w:spacing w:val="-3"/>
                <w:sz w:val="20"/>
              </w:rPr>
              <w:t xml:space="preserve"> </w:t>
            </w:r>
            <w:r>
              <w:rPr>
                <w:rFonts w:ascii="Calibri"/>
                <w:sz w:val="20"/>
              </w:rPr>
              <w:t>de</w:t>
            </w:r>
            <w:r>
              <w:rPr>
                <w:rFonts w:ascii="Calibri"/>
                <w:spacing w:val="-6"/>
                <w:sz w:val="20"/>
              </w:rPr>
              <w:t xml:space="preserve"> </w:t>
            </w:r>
            <w:r>
              <w:rPr>
                <w:rFonts w:ascii="Calibri"/>
                <w:sz w:val="20"/>
              </w:rPr>
              <w:t>finanare</w:t>
            </w:r>
            <w:r>
              <w:rPr>
                <w:rFonts w:ascii="Calibri"/>
                <w:spacing w:val="1"/>
                <w:sz w:val="20"/>
              </w:rPr>
              <w:t xml:space="preserve"> </w:t>
            </w:r>
            <w:r>
              <w:rPr>
                <w:rFonts w:ascii="Calibri"/>
                <w:sz w:val="20"/>
              </w:rPr>
              <w:t>a</w:t>
            </w:r>
            <w:r>
              <w:rPr>
                <w:rFonts w:ascii="Calibri"/>
                <w:spacing w:val="-6"/>
                <w:sz w:val="20"/>
              </w:rPr>
              <w:t xml:space="preserve"> </w:t>
            </w:r>
            <w:r>
              <w:rPr>
                <w:rFonts w:ascii="Calibri"/>
                <w:sz w:val="20"/>
              </w:rPr>
              <w:t>obtinut</w:t>
            </w:r>
            <w:r>
              <w:rPr>
                <w:rFonts w:ascii="Calibri"/>
                <w:spacing w:val="-5"/>
                <w:sz w:val="20"/>
              </w:rPr>
              <w:t xml:space="preserve"> </w:t>
            </w:r>
            <w:r>
              <w:rPr>
                <w:rFonts w:ascii="Calibri"/>
                <w:sz w:val="20"/>
              </w:rPr>
              <w:t>venituri</w:t>
            </w:r>
            <w:r>
              <w:rPr>
                <w:rFonts w:ascii="Calibri"/>
                <w:spacing w:val="-3"/>
                <w:sz w:val="20"/>
              </w:rPr>
              <w:t xml:space="preserve"> </w:t>
            </w:r>
            <w:r>
              <w:rPr>
                <w:rFonts w:ascii="Calibri"/>
                <w:sz w:val="20"/>
              </w:rPr>
              <w:t>din</w:t>
            </w:r>
            <w:r>
              <w:rPr>
                <w:rFonts w:ascii="Calibri"/>
                <w:spacing w:val="-1"/>
                <w:sz w:val="20"/>
              </w:rPr>
              <w:t xml:space="preserve"> </w:t>
            </w:r>
            <w:r>
              <w:rPr>
                <w:rFonts w:ascii="Calibri"/>
                <w:sz w:val="20"/>
              </w:rPr>
              <w:t>exploatare</w:t>
            </w:r>
            <w:r>
              <w:rPr>
                <w:rFonts w:ascii="Calibri"/>
                <w:spacing w:val="-4"/>
                <w:sz w:val="20"/>
              </w:rPr>
              <w:t xml:space="preserve"> </w:t>
            </w:r>
            <w:r>
              <w:rPr>
                <w:rFonts w:ascii="Calibri"/>
                <w:sz w:val="20"/>
              </w:rPr>
              <w:t>iar</w:t>
            </w:r>
          </w:p>
          <w:p w14:paraId="179EE9DF" w14:textId="77777777" w:rsidR="00BD35D5" w:rsidRDefault="00000000">
            <w:pPr>
              <w:pStyle w:val="TableParagraph"/>
              <w:spacing w:before="1"/>
              <w:ind w:left="105"/>
              <w:rPr>
                <w:rFonts w:ascii="Calibri" w:hAnsi="Calibri"/>
                <w:sz w:val="20"/>
              </w:rPr>
            </w:pPr>
            <w:r>
              <w:rPr>
                <w:rFonts w:ascii="Calibri" w:hAnsi="Calibri"/>
                <w:sz w:val="20"/>
              </w:rPr>
              <w:t>veniturile</w:t>
            </w:r>
            <w:r>
              <w:rPr>
                <w:rFonts w:ascii="Calibri" w:hAnsi="Calibri"/>
                <w:spacing w:val="1"/>
                <w:sz w:val="20"/>
              </w:rPr>
              <w:t xml:space="preserve"> </w:t>
            </w:r>
            <w:r>
              <w:rPr>
                <w:rFonts w:ascii="Calibri" w:hAnsi="Calibri"/>
                <w:sz w:val="20"/>
              </w:rPr>
              <w:t>din</w:t>
            </w:r>
            <w:r>
              <w:rPr>
                <w:rFonts w:ascii="Calibri" w:hAnsi="Calibri"/>
                <w:spacing w:val="-5"/>
                <w:sz w:val="20"/>
              </w:rPr>
              <w:t xml:space="preserve"> </w:t>
            </w:r>
            <w:r>
              <w:rPr>
                <w:rFonts w:ascii="Calibri" w:hAnsi="Calibri"/>
                <w:sz w:val="20"/>
              </w:rPr>
              <w:t>activitățile</w:t>
            </w:r>
            <w:r>
              <w:rPr>
                <w:rFonts w:ascii="Calibri" w:hAnsi="Calibri"/>
                <w:spacing w:val="-4"/>
                <w:sz w:val="20"/>
              </w:rPr>
              <w:t xml:space="preserve"> </w:t>
            </w:r>
            <w:r>
              <w:rPr>
                <w:rFonts w:ascii="Calibri" w:hAnsi="Calibri"/>
                <w:sz w:val="20"/>
              </w:rPr>
              <w:t>agricole</w:t>
            </w:r>
            <w:r>
              <w:rPr>
                <w:rFonts w:ascii="Calibri" w:hAnsi="Calibri"/>
                <w:spacing w:val="-8"/>
                <w:sz w:val="20"/>
              </w:rPr>
              <w:t xml:space="preserve"> </w:t>
            </w:r>
            <w:r>
              <w:rPr>
                <w:rFonts w:ascii="Calibri" w:hAnsi="Calibri"/>
                <w:sz w:val="20"/>
              </w:rPr>
              <w:t>reprezintă</w:t>
            </w:r>
            <w:r>
              <w:rPr>
                <w:rFonts w:ascii="Calibri" w:hAnsi="Calibri"/>
                <w:spacing w:val="-6"/>
                <w:sz w:val="20"/>
              </w:rPr>
              <w:t xml:space="preserve"> </w:t>
            </w:r>
            <w:r>
              <w:rPr>
                <w:rFonts w:ascii="Calibri" w:hAnsi="Calibri"/>
                <w:sz w:val="20"/>
              </w:rPr>
              <w:t>cel</w:t>
            </w:r>
            <w:r>
              <w:rPr>
                <w:rFonts w:ascii="Calibri" w:hAnsi="Calibri"/>
                <w:spacing w:val="2"/>
                <w:sz w:val="20"/>
              </w:rPr>
              <w:t xml:space="preserve"> </w:t>
            </w:r>
            <w:r>
              <w:rPr>
                <w:rFonts w:ascii="Calibri" w:hAnsi="Calibri"/>
                <w:sz w:val="20"/>
              </w:rPr>
              <w:t>puțin</w:t>
            </w:r>
            <w:r>
              <w:rPr>
                <w:rFonts w:ascii="Calibri" w:hAnsi="Calibri"/>
                <w:spacing w:val="-5"/>
                <w:sz w:val="20"/>
              </w:rPr>
              <w:t xml:space="preserve"> </w:t>
            </w:r>
            <w:r>
              <w:rPr>
                <w:rFonts w:ascii="Calibri" w:hAnsi="Calibri"/>
                <w:sz w:val="20"/>
              </w:rPr>
              <w:t>50%</w:t>
            </w:r>
            <w:r>
              <w:rPr>
                <w:rFonts w:ascii="Calibri" w:hAnsi="Calibri"/>
                <w:spacing w:val="1"/>
                <w:sz w:val="20"/>
              </w:rPr>
              <w:t xml:space="preserve"> </w:t>
            </w:r>
            <w:r>
              <w:rPr>
                <w:rFonts w:ascii="Calibri" w:hAnsi="Calibri"/>
                <w:sz w:val="20"/>
              </w:rPr>
              <w:t>din total</w:t>
            </w:r>
            <w:r>
              <w:rPr>
                <w:rFonts w:ascii="Calibri" w:hAnsi="Calibri"/>
                <w:spacing w:val="-3"/>
                <w:sz w:val="20"/>
              </w:rPr>
              <w:t xml:space="preserve"> </w:t>
            </w:r>
            <w:r>
              <w:rPr>
                <w:rFonts w:ascii="Calibri" w:hAnsi="Calibri"/>
                <w:sz w:val="20"/>
              </w:rPr>
              <w:t>venituri</w:t>
            </w:r>
            <w:r>
              <w:rPr>
                <w:rFonts w:ascii="Calibri" w:hAnsi="Calibri"/>
                <w:spacing w:val="-3"/>
                <w:sz w:val="20"/>
              </w:rPr>
              <w:t xml:space="preserve"> </w:t>
            </w:r>
            <w:r>
              <w:rPr>
                <w:rFonts w:ascii="Calibri" w:hAnsi="Calibri"/>
                <w:sz w:val="20"/>
              </w:rPr>
              <w:t>din</w:t>
            </w:r>
          </w:p>
          <w:p w14:paraId="467EDED6" w14:textId="77777777" w:rsidR="00BD35D5" w:rsidRDefault="00000000">
            <w:pPr>
              <w:pStyle w:val="TableParagraph"/>
              <w:spacing w:before="1" w:line="228" w:lineRule="exact"/>
              <w:ind w:left="105"/>
              <w:rPr>
                <w:rFonts w:ascii="Calibri"/>
                <w:sz w:val="20"/>
              </w:rPr>
            </w:pPr>
            <w:r>
              <w:rPr>
                <w:rFonts w:ascii="Calibri"/>
                <w:sz w:val="20"/>
              </w:rPr>
              <w:t>exploatare</w:t>
            </w:r>
            <w:r>
              <w:rPr>
                <w:rFonts w:ascii="Calibri"/>
                <w:spacing w:val="-1"/>
                <w:sz w:val="20"/>
              </w:rPr>
              <w:t xml:space="preserve"> </w:t>
            </w:r>
            <w:r>
              <w:rPr>
                <w:rFonts w:ascii="Calibri"/>
                <w:sz w:val="20"/>
              </w:rPr>
              <w:t>ale</w:t>
            </w:r>
            <w:r>
              <w:rPr>
                <w:rFonts w:ascii="Calibri"/>
                <w:spacing w:val="-5"/>
                <w:sz w:val="20"/>
              </w:rPr>
              <w:t xml:space="preserve"> </w:t>
            </w:r>
            <w:r>
              <w:rPr>
                <w:rFonts w:ascii="Calibri"/>
                <w:sz w:val="20"/>
              </w:rPr>
              <w:t>solicitantului.</w:t>
            </w:r>
          </w:p>
        </w:tc>
        <w:tc>
          <w:tcPr>
            <w:tcW w:w="706" w:type="dxa"/>
            <w:tcBorders>
              <w:right w:val="single" w:sz="6" w:space="0" w:color="000000"/>
            </w:tcBorders>
          </w:tcPr>
          <w:p w14:paraId="0C3794E2" w14:textId="77777777" w:rsidR="00BD35D5" w:rsidRDefault="00000000">
            <w:pPr>
              <w:pStyle w:val="TableParagraph"/>
              <w:spacing w:line="196" w:lineRule="exact"/>
              <w:ind w:left="273"/>
              <w:rPr>
                <w:rFonts w:ascii="Wingdings" w:hAnsi="Wingdings"/>
                <w:sz w:val="18"/>
              </w:rPr>
            </w:pPr>
            <w:r>
              <w:rPr>
                <w:rFonts w:ascii="Wingdings" w:hAnsi="Wingdings"/>
                <w:w w:val="101"/>
                <w:sz w:val="18"/>
              </w:rPr>
              <w:t></w:t>
            </w:r>
          </w:p>
        </w:tc>
        <w:tc>
          <w:tcPr>
            <w:tcW w:w="711" w:type="dxa"/>
            <w:tcBorders>
              <w:left w:val="single" w:sz="6" w:space="0" w:color="000000"/>
            </w:tcBorders>
          </w:tcPr>
          <w:p w14:paraId="4B574D1C" w14:textId="77777777" w:rsidR="00BD35D5" w:rsidRDefault="00000000">
            <w:pPr>
              <w:pStyle w:val="TableParagraph"/>
              <w:spacing w:line="196" w:lineRule="exact"/>
              <w:ind w:left="15"/>
              <w:jc w:val="center"/>
              <w:rPr>
                <w:rFonts w:ascii="Wingdings" w:hAnsi="Wingdings"/>
                <w:sz w:val="18"/>
              </w:rPr>
            </w:pPr>
            <w:r>
              <w:rPr>
                <w:rFonts w:ascii="Wingdings" w:hAnsi="Wingdings"/>
                <w:w w:val="101"/>
                <w:sz w:val="18"/>
              </w:rPr>
              <w:t></w:t>
            </w:r>
          </w:p>
        </w:tc>
        <w:tc>
          <w:tcPr>
            <w:tcW w:w="851" w:type="dxa"/>
          </w:tcPr>
          <w:p w14:paraId="6F360F0C" w14:textId="77777777" w:rsidR="00BD35D5" w:rsidRDefault="00000000">
            <w:pPr>
              <w:pStyle w:val="TableParagraph"/>
              <w:spacing w:line="196" w:lineRule="exact"/>
              <w:ind w:right="336"/>
              <w:jc w:val="right"/>
              <w:rPr>
                <w:rFonts w:ascii="Wingdings" w:hAnsi="Wingdings"/>
                <w:sz w:val="18"/>
              </w:rPr>
            </w:pPr>
            <w:r>
              <w:rPr>
                <w:rFonts w:ascii="Wingdings" w:hAnsi="Wingdings"/>
                <w:w w:val="101"/>
                <w:sz w:val="18"/>
              </w:rPr>
              <w:t></w:t>
            </w:r>
          </w:p>
        </w:tc>
        <w:tc>
          <w:tcPr>
            <w:tcW w:w="851" w:type="dxa"/>
          </w:tcPr>
          <w:p w14:paraId="07EC4470" w14:textId="77777777" w:rsidR="00BD35D5" w:rsidRDefault="00000000">
            <w:pPr>
              <w:pStyle w:val="TableParagraph"/>
              <w:spacing w:line="196" w:lineRule="exact"/>
              <w:ind w:left="343"/>
              <w:rPr>
                <w:rFonts w:ascii="Wingdings" w:hAnsi="Wingdings"/>
                <w:sz w:val="18"/>
              </w:rPr>
            </w:pPr>
            <w:r>
              <w:rPr>
                <w:rFonts w:ascii="Wingdings" w:hAnsi="Wingdings"/>
                <w:w w:val="101"/>
                <w:sz w:val="18"/>
              </w:rPr>
              <w:t></w:t>
            </w:r>
          </w:p>
        </w:tc>
      </w:tr>
      <w:tr w:rsidR="00BD35D5" w14:paraId="77E696EB" w14:textId="77777777">
        <w:trPr>
          <w:trHeight w:val="489"/>
        </w:trPr>
        <w:tc>
          <w:tcPr>
            <w:tcW w:w="7059" w:type="dxa"/>
          </w:tcPr>
          <w:p w14:paraId="3590A7D5" w14:textId="77777777" w:rsidR="00BD35D5" w:rsidRDefault="00000000">
            <w:pPr>
              <w:pStyle w:val="TableParagraph"/>
              <w:spacing w:line="241" w:lineRule="exact"/>
              <w:ind w:left="105"/>
              <w:rPr>
                <w:rFonts w:ascii="Calibri" w:hAnsi="Calibri"/>
                <w:sz w:val="20"/>
              </w:rPr>
            </w:pPr>
            <w:r>
              <w:rPr>
                <w:rFonts w:ascii="Calibri" w:hAnsi="Calibri"/>
                <w:sz w:val="20"/>
              </w:rPr>
              <w:t>DOC.</w:t>
            </w:r>
            <w:r>
              <w:rPr>
                <w:rFonts w:ascii="Calibri" w:hAnsi="Calibri"/>
                <w:spacing w:val="-3"/>
                <w:sz w:val="20"/>
              </w:rPr>
              <w:t xml:space="preserve"> </w:t>
            </w:r>
            <w:r>
              <w:rPr>
                <w:rFonts w:ascii="Calibri" w:hAnsi="Calibri"/>
                <w:sz w:val="20"/>
              </w:rPr>
              <w:t>20.</w:t>
            </w:r>
            <w:r>
              <w:rPr>
                <w:rFonts w:ascii="Calibri" w:hAnsi="Calibri"/>
                <w:spacing w:val="3"/>
                <w:sz w:val="20"/>
              </w:rPr>
              <w:t xml:space="preserve"> </w:t>
            </w:r>
            <w:r>
              <w:rPr>
                <w:rFonts w:ascii="Calibri" w:hAnsi="Calibri"/>
                <w:b/>
                <w:sz w:val="20"/>
              </w:rPr>
              <w:t>Document</w:t>
            </w:r>
            <w:r>
              <w:rPr>
                <w:rFonts w:ascii="Calibri" w:hAnsi="Calibri"/>
                <w:b/>
                <w:spacing w:val="-2"/>
                <w:sz w:val="20"/>
              </w:rPr>
              <w:t xml:space="preserve"> </w:t>
            </w:r>
            <w:r>
              <w:rPr>
                <w:rFonts w:ascii="Calibri" w:hAnsi="Calibri"/>
                <w:b/>
                <w:sz w:val="20"/>
              </w:rPr>
              <w:t>emis</w:t>
            </w:r>
            <w:r>
              <w:rPr>
                <w:rFonts w:ascii="Calibri" w:hAnsi="Calibri"/>
                <w:b/>
                <w:spacing w:val="-4"/>
                <w:sz w:val="20"/>
              </w:rPr>
              <w:t xml:space="preserve"> </w:t>
            </w:r>
            <w:r>
              <w:rPr>
                <w:rFonts w:ascii="Calibri" w:hAnsi="Calibri"/>
                <w:b/>
                <w:sz w:val="20"/>
              </w:rPr>
              <w:t>de</w:t>
            </w:r>
            <w:r>
              <w:rPr>
                <w:rFonts w:ascii="Calibri" w:hAnsi="Calibri"/>
                <w:b/>
                <w:spacing w:val="-4"/>
                <w:sz w:val="20"/>
              </w:rPr>
              <w:t xml:space="preserve"> </w:t>
            </w:r>
            <w:r>
              <w:rPr>
                <w:rFonts w:ascii="Calibri" w:hAnsi="Calibri"/>
                <w:b/>
                <w:sz w:val="20"/>
              </w:rPr>
              <w:t>DSP</w:t>
            </w:r>
            <w:r>
              <w:rPr>
                <w:rFonts w:ascii="Calibri" w:hAnsi="Calibri"/>
                <w:b/>
                <w:spacing w:val="-4"/>
                <w:sz w:val="20"/>
              </w:rPr>
              <w:t xml:space="preserve"> </w:t>
            </w:r>
            <w:r>
              <w:rPr>
                <w:rFonts w:ascii="Calibri" w:hAnsi="Calibri"/>
                <w:sz w:val="20"/>
              </w:rPr>
              <w:t>județeană</w:t>
            </w:r>
            <w:r>
              <w:rPr>
                <w:rFonts w:ascii="Calibri" w:hAnsi="Calibri"/>
                <w:spacing w:val="-4"/>
                <w:sz w:val="20"/>
              </w:rPr>
              <w:t xml:space="preserve"> </w:t>
            </w:r>
            <w:r>
              <w:rPr>
                <w:rFonts w:ascii="Calibri" w:hAnsi="Calibri"/>
                <w:sz w:val="20"/>
              </w:rPr>
              <w:t>conform</w:t>
            </w:r>
            <w:r>
              <w:rPr>
                <w:rFonts w:ascii="Calibri" w:hAnsi="Calibri"/>
                <w:spacing w:val="-3"/>
                <w:sz w:val="20"/>
              </w:rPr>
              <w:t xml:space="preserve"> </w:t>
            </w:r>
            <w:r>
              <w:rPr>
                <w:rFonts w:ascii="Calibri" w:hAnsi="Calibri"/>
                <w:sz w:val="20"/>
              </w:rPr>
              <w:t>tipurilor</w:t>
            </w:r>
            <w:r>
              <w:rPr>
                <w:rFonts w:ascii="Calibri" w:hAnsi="Calibri"/>
                <w:spacing w:val="2"/>
                <w:sz w:val="20"/>
              </w:rPr>
              <w:t xml:space="preserve"> </w:t>
            </w:r>
            <w:r>
              <w:rPr>
                <w:rFonts w:ascii="Calibri" w:hAnsi="Calibri"/>
                <w:sz w:val="20"/>
              </w:rPr>
              <w:t>de</w:t>
            </w:r>
            <w:r>
              <w:rPr>
                <w:rFonts w:ascii="Calibri" w:hAnsi="Calibri"/>
                <w:spacing w:val="-4"/>
                <w:sz w:val="20"/>
              </w:rPr>
              <w:t xml:space="preserve"> </w:t>
            </w:r>
            <w:r>
              <w:rPr>
                <w:rFonts w:ascii="Calibri" w:hAnsi="Calibri"/>
                <w:sz w:val="20"/>
              </w:rPr>
              <w:t>documente</w:t>
            </w:r>
          </w:p>
          <w:p w14:paraId="09835699" w14:textId="77777777" w:rsidR="00BD35D5" w:rsidRDefault="00000000">
            <w:pPr>
              <w:pStyle w:val="TableParagraph"/>
              <w:spacing w:before="1" w:line="228" w:lineRule="exact"/>
              <w:ind w:left="105"/>
              <w:rPr>
                <w:rFonts w:ascii="Calibri" w:hAnsi="Calibri"/>
                <w:sz w:val="20"/>
              </w:rPr>
            </w:pPr>
            <w:r>
              <w:rPr>
                <w:rFonts w:ascii="Calibri" w:hAnsi="Calibri"/>
                <w:sz w:val="20"/>
              </w:rPr>
              <w:t>mentionate</w:t>
            </w:r>
            <w:r>
              <w:rPr>
                <w:rFonts w:ascii="Calibri" w:hAnsi="Calibri"/>
                <w:spacing w:val="-5"/>
                <w:sz w:val="20"/>
              </w:rPr>
              <w:t xml:space="preserve"> </w:t>
            </w:r>
            <w:r>
              <w:rPr>
                <w:rFonts w:ascii="Calibri" w:hAnsi="Calibri"/>
                <w:sz w:val="20"/>
              </w:rPr>
              <w:t>în</w:t>
            </w:r>
            <w:r>
              <w:rPr>
                <w:rFonts w:ascii="Calibri" w:hAnsi="Calibri"/>
                <w:spacing w:val="-5"/>
                <w:sz w:val="20"/>
              </w:rPr>
              <w:t xml:space="preserve"> </w:t>
            </w:r>
            <w:r>
              <w:rPr>
                <w:rFonts w:ascii="Calibri" w:hAnsi="Calibri"/>
                <w:sz w:val="20"/>
              </w:rPr>
              <w:t>protocolul</w:t>
            </w:r>
            <w:r>
              <w:rPr>
                <w:rFonts w:ascii="Calibri" w:hAnsi="Calibri"/>
                <w:spacing w:val="-3"/>
                <w:sz w:val="20"/>
              </w:rPr>
              <w:t xml:space="preserve"> </w:t>
            </w:r>
            <w:r>
              <w:rPr>
                <w:rFonts w:ascii="Calibri" w:hAnsi="Calibri"/>
                <w:sz w:val="20"/>
              </w:rPr>
              <w:t>de</w:t>
            </w:r>
            <w:r>
              <w:rPr>
                <w:rFonts w:ascii="Calibri" w:hAnsi="Calibri"/>
                <w:spacing w:val="-5"/>
                <w:sz w:val="20"/>
              </w:rPr>
              <w:t xml:space="preserve"> </w:t>
            </w:r>
            <w:r>
              <w:rPr>
                <w:rFonts w:ascii="Calibri" w:hAnsi="Calibri"/>
                <w:sz w:val="20"/>
              </w:rPr>
              <w:t>colaborare</w:t>
            </w:r>
            <w:r>
              <w:rPr>
                <w:rFonts w:ascii="Calibri" w:hAnsi="Calibri"/>
                <w:spacing w:val="1"/>
                <w:sz w:val="20"/>
              </w:rPr>
              <w:t xml:space="preserve"> </w:t>
            </w:r>
            <w:r>
              <w:rPr>
                <w:rFonts w:ascii="Calibri" w:hAnsi="Calibri"/>
                <w:sz w:val="20"/>
              </w:rPr>
              <w:t>dintre</w:t>
            </w:r>
            <w:r>
              <w:rPr>
                <w:rFonts w:ascii="Calibri" w:hAnsi="Calibri"/>
                <w:spacing w:val="1"/>
                <w:sz w:val="20"/>
              </w:rPr>
              <w:t xml:space="preserve"> </w:t>
            </w:r>
            <w:r>
              <w:rPr>
                <w:rFonts w:ascii="Calibri" w:hAnsi="Calibri"/>
                <w:sz w:val="20"/>
              </w:rPr>
              <w:t>AFIR</w:t>
            </w:r>
            <w:r>
              <w:rPr>
                <w:rFonts w:ascii="Calibri" w:hAnsi="Calibri"/>
                <w:spacing w:val="-4"/>
                <w:sz w:val="20"/>
              </w:rPr>
              <w:t xml:space="preserve"> </w:t>
            </w:r>
            <w:r>
              <w:rPr>
                <w:rFonts w:ascii="Calibri" w:hAnsi="Calibri"/>
                <w:sz w:val="20"/>
              </w:rPr>
              <w:t>și</w:t>
            </w:r>
            <w:r>
              <w:rPr>
                <w:rFonts w:ascii="Calibri" w:hAnsi="Calibri"/>
                <w:spacing w:val="-3"/>
                <w:sz w:val="20"/>
              </w:rPr>
              <w:t xml:space="preserve"> </w:t>
            </w:r>
            <w:r>
              <w:rPr>
                <w:rFonts w:ascii="Calibri" w:hAnsi="Calibri"/>
                <w:sz w:val="20"/>
              </w:rPr>
              <w:t>Ministerul</w:t>
            </w:r>
            <w:r>
              <w:rPr>
                <w:rFonts w:ascii="Calibri" w:hAnsi="Calibri"/>
                <w:spacing w:val="-3"/>
                <w:sz w:val="20"/>
              </w:rPr>
              <w:t xml:space="preserve"> </w:t>
            </w:r>
            <w:r>
              <w:rPr>
                <w:rFonts w:ascii="Calibri" w:hAnsi="Calibri"/>
                <w:sz w:val="20"/>
              </w:rPr>
              <w:t>Sănătății</w:t>
            </w:r>
          </w:p>
        </w:tc>
        <w:tc>
          <w:tcPr>
            <w:tcW w:w="706" w:type="dxa"/>
            <w:tcBorders>
              <w:right w:val="single" w:sz="6" w:space="0" w:color="000000"/>
            </w:tcBorders>
          </w:tcPr>
          <w:p w14:paraId="0E9DD240" w14:textId="77777777" w:rsidR="00BD35D5" w:rsidRDefault="00000000">
            <w:pPr>
              <w:pStyle w:val="TableParagraph"/>
              <w:spacing w:line="196" w:lineRule="exact"/>
              <w:ind w:left="273"/>
              <w:rPr>
                <w:rFonts w:ascii="Wingdings" w:hAnsi="Wingdings"/>
                <w:sz w:val="18"/>
              </w:rPr>
            </w:pPr>
            <w:r>
              <w:rPr>
                <w:rFonts w:ascii="Wingdings" w:hAnsi="Wingdings"/>
                <w:w w:val="101"/>
                <w:sz w:val="18"/>
              </w:rPr>
              <w:t></w:t>
            </w:r>
          </w:p>
        </w:tc>
        <w:tc>
          <w:tcPr>
            <w:tcW w:w="711" w:type="dxa"/>
            <w:tcBorders>
              <w:left w:val="single" w:sz="6" w:space="0" w:color="000000"/>
            </w:tcBorders>
          </w:tcPr>
          <w:p w14:paraId="57978A3C" w14:textId="77777777" w:rsidR="00BD35D5" w:rsidRDefault="00000000">
            <w:pPr>
              <w:pStyle w:val="TableParagraph"/>
              <w:spacing w:line="196" w:lineRule="exact"/>
              <w:ind w:left="15"/>
              <w:jc w:val="center"/>
              <w:rPr>
                <w:rFonts w:ascii="Wingdings" w:hAnsi="Wingdings"/>
                <w:sz w:val="18"/>
              </w:rPr>
            </w:pPr>
            <w:r>
              <w:rPr>
                <w:rFonts w:ascii="Wingdings" w:hAnsi="Wingdings"/>
                <w:w w:val="101"/>
                <w:sz w:val="18"/>
              </w:rPr>
              <w:t></w:t>
            </w:r>
          </w:p>
        </w:tc>
        <w:tc>
          <w:tcPr>
            <w:tcW w:w="851" w:type="dxa"/>
          </w:tcPr>
          <w:p w14:paraId="6B9F0758" w14:textId="77777777" w:rsidR="00BD35D5" w:rsidRDefault="00000000">
            <w:pPr>
              <w:pStyle w:val="TableParagraph"/>
              <w:spacing w:line="196" w:lineRule="exact"/>
              <w:ind w:right="336"/>
              <w:jc w:val="right"/>
              <w:rPr>
                <w:rFonts w:ascii="Wingdings" w:hAnsi="Wingdings"/>
                <w:sz w:val="18"/>
              </w:rPr>
            </w:pPr>
            <w:r>
              <w:rPr>
                <w:rFonts w:ascii="Wingdings" w:hAnsi="Wingdings"/>
                <w:w w:val="101"/>
                <w:sz w:val="18"/>
              </w:rPr>
              <w:t></w:t>
            </w:r>
          </w:p>
        </w:tc>
        <w:tc>
          <w:tcPr>
            <w:tcW w:w="851" w:type="dxa"/>
          </w:tcPr>
          <w:p w14:paraId="4EE9BC38" w14:textId="77777777" w:rsidR="00BD35D5" w:rsidRDefault="00000000">
            <w:pPr>
              <w:pStyle w:val="TableParagraph"/>
              <w:spacing w:line="196" w:lineRule="exact"/>
              <w:ind w:left="343"/>
              <w:rPr>
                <w:rFonts w:ascii="Wingdings" w:hAnsi="Wingdings"/>
                <w:sz w:val="18"/>
              </w:rPr>
            </w:pPr>
            <w:r>
              <w:rPr>
                <w:rFonts w:ascii="Wingdings" w:hAnsi="Wingdings"/>
                <w:w w:val="101"/>
                <w:sz w:val="18"/>
              </w:rPr>
              <w:t></w:t>
            </w:r>
          </w:p>
        </w:tc>
      </w:tr>
      <w:tr w:rsidR="00BD35D5" w14:paraId="52053956" w14:textId="77777777">
        <w:trPr>
          <w:trHeight w:val="484"/>
        </w:trPr>
        <w:tc>
          <w:tcPr>
            <w:tcW w:w="7059" w:type="dxa"/>
          </w:tcPr>
          <w:p w14:paraId="6438A8C2" w14:textId="77777777" w:rsidR="00BD35D5" w:rsidRDefault="00000000">
            <w:pPr>
              <w:pStyle w:val="TableParagraph"/>
              <w:spacing w:line="241" w:lineRule="exact"/>
              <w:ind w:left="105"/>
              <w:rPr>
                <w:rFonts w:ascii="Calibri"/>
                <w:sz w:val="20"/>
              </w:rPr>
            </w:pPr>
            <w:r>
              <w:rPr>
                <w:rFonts w:ascii="Calibri"/>
                <w:sz w:val="20"/>
              </w:rPr>
              <w:t>DOC.</w:t>
            </w:r>
            <w:r>
              <w:rPr>
                <w:rFonts w:ascii="Calibri"/>
                <w:spacing w:val="-3"/>
                <w:sz w:val="20"/>
              </w:rPr>
              <w:t xml:space="preserve"> </w:t>
            </w:r>
            <w:r>
              <w:rPr>
                <w:rFonts w:ascii="Calibri"/>
                <w:sz w:val="20"/>
              </w:rPr>
              <w:t>21.</w:t>
            </w:r>
            <w:r>
              <w:rPr>
                <w:rFonts w:ascii="Calibri"/>
                <w:spacing w:val="3"/>
                <w:sz w:val="20"/>
              </w:rPr>
              <w:t xml:space="preserve"> </w:t>
            </w:r>
            <w:r>
              <w:rPr>
                <w:rFonts w:ascii="Calibri"/>
                <w:b/>
                <w:sz w:val="20"/>
              </w:rPr>
              <w:t>Document</w:t>
            </w:r>
            <w:r>
              <w:rPr>
                <w:rFonts w:ascii="Calibri"/>
                <w:b/>
                <w:spacing w:val="-3"/>
                <w:sz w:val="20"/>
              </w:rPr>
              <w:t xml:space="preserve"> </w:t>
            </w:r>
            <w:r>
              <w:rPr>
                <w:rFonts w:ascii="Calibri"/>
                <w:b/>
                <w:sz w:val="20"/>
              </w:rPr>
              <w:t>emis</w:t>
            </w:r>
            <w:r>
              <w:rPr>
                <w:rFonts w:ascii="Calibri"/>
                <w:b/>
                <w:spacing w:val="-4"/>
                <w:sz w:val="20"/>
              </w:rPr>
              <w:t xml:space="preserve"> </w:t>
            </w:r>
            <w:r>
              <w:rPr>
                <w:rFonts w:ascii="Calibri"/>
                <w:b/>
                <w:sz w:val="20"/>
              </w:rPr>
              <w:t>de</w:t>
            </w:r>
            <w:r>
              <w:rPr>
                <w:rFonts w:ascii="Calibri"/>
                <w:b/>
                <w:spacing w:val="-5"/>
                <w:sz w:val="20"/>
              </w:rPr>
              <w:t xml:space="preserve"> </w:t>
            </w:r>
            <w:r>
              <w:rPr>
                <w:rFonts w:ascii="Calibri"/>
                <w:b/>
                <w:sz w:val="20"/>
              </w:rPr>
              <w:t>DSVSA</w:t>
            </w:r>
            <w:r>
              <w:rPr>
                <w:rFonts w:ascii="Calibri"/>
                <w:sz w:val="20"/>
              </w:rPr>
              <w:t>,</w:t>
            </w:r>
            <w:r>
              <w:rPr>
                <w:rFonts w:ascii="Calibri"/>
                <w:spacing w:val="-2"/>
                <w:sz w:val="20"/>
              </w:rPr>
              <w:t xml:space="preserve"> </w:t>
            </w:r>
            <w:r>
              <w:rPr>
                <w:rFonts w:ascii="Calibri"/>
                <w:sz w:val="20"/>
              </w:rPr>
              <w:t>conform</w:t>
            </w:r>
            <w:r>
              <w:rPr>
                <w:rFonts w:ascii="Calibri"/>
                <w:spacing w:val="-3"/>
                <w:sz w:val="20"/>
              </w:rPr>
              <w:t xml:space="preserve"> </w:t>
            </w:r>
            <w:r>
              <w:rPr>
                <w:rFonts w:ascii="Calibri"/>
                <w:sz w:val="20"/>
              </w:rPr>
              <w:t>Protocolului</w:t>
            </w:r>
            <w:r>
              <w:rPr>
                <w:rFonts w:ascii="Calibri"/>
                <w:spacing w:val="-3"/>
                <w:sz w:val="20"/>
              </w:rPr>
              <w:t xml:space="preserve"> </w:t>
            </w:r>
            <w:r>
              <w:rPr>
                <w:rFonts w:ascii="Calibri"/>
                <w:sz w:val="20"/>
              </w:rPr>
              <w:t>de</w:t>
            </w:r>
            <w:r>
              <w:rPr>
                <w:rFonts w:ascii="Calibri"/>
                <w:spacing w:val="1"/>
                <w:sz w:val="20"/>
              </w:rPr>
              <w:t xml:space="preserve"> </w:t>
            </w:r>
            <w:r>
              <w:rPr>
                <w:rFonts w:ascii="Calibri"/>
                <w:sz w:val="20"/>
              </w:rPr>
              <w:t>colaborare</w:t>
            </w:r>
          </w:p>
          <w:p w14:paraId="6CAF1030" w14:textId="77777777" w:rsidR="00BD35D5" w:rsidRDefault="00000000">
            <w:pPr>
              <w:pStyle w:val="TableParagraph"/>
              <w:spacing w:line="223" w:lineRule="exact"/>
              <w:ind w:left="105"/>
              <w:rPr>
                <w:rFonts w:ascii="Calibri" w:hAnsi="Calibri"/>
                <w:sz w:val="20"/>
              </w:rPr>
            </w:pPr>
            <w:r>
              <w:rPr>
                <w:rFonts w:ascii="Calibri" w:hAnsi="Calibri"/>
                <w:sz w:val="20"/>
              </w:rPr>
              <w:t>dintre</w:t>
            </w:r>
            <w:r>
              <w:rPr>
                <w:rFonts w:ascii="Calibri" w:hAnsi="Calibri"/>
                <w:spacing w:val="-4"/>
                <w:sz w:val="20"/>
              </w:rPr>
              <w:t xml:space="preserve"> </w:t>
            </w:r>
            <w:r>
              <w:rPr>
                <w:rFonts w:ascii="Calibri" w:hAnsi="Calibri"/>
                <w:sz w:val="20"/>
              </w:rPr>
              <w:t>AFIR</w:t>
            </w:r>
            <w:r>
              <w:rPr>
                <w:rFonts w:ascii="Calibri" w:hAnsi="Calibri"/>
                <w:spacing w:val="1"/>
                <w:sz w:val="20"/>
              </w:rPr>
              <w:t xml:space="preserve"> </w:t>
            </w:r>
            <w:r>
              <w:rPr>
                <w:rFonts w:ascii="Calibri" w:hAnsi="Calibri"/>
                <w:sz w:val="20"/>
              </w:rPr>
              <w:t>şi</w:t>
            </w:r>
            <w:r>
              <w:rPr>
                <w:rFonts w:ascii="Calibri" w:hAnsi="Calibri"/>
                <w:spacing w:val="-3"/>
                <w:sz w:val="20"/>
              </w:rPr>
              <w:t xml:space="preserve"> </w:t>
            </w:r>
            <w:r>
              <w:rPr>
                <w:rFonts w:ascii="Calibri" w:hAnsi="Calibri"/>
                <w:sz w:val="20"/>
              </w:rPr>
              <w:t>ANSVSA</w:t>
            </w:r>
            <w:r>
              <w:rPr>
                <w:rFonts w:ascii="Calibri" w:hAnsi="Calibri"/>
                <w:spacing w:val="-5"/>
                <w:sz w:val="20"/>
              </w:rPr>
              <w:t xml:space="preserve"> </w:t>
            </w:r>
            <w:r>
              <w:rPr>
                <w:rFonts w:ascii="Calibri" w:hAnsi="Calibri"/>
                <w:sz w:val="20"/>
              </w:rPr>
              <w:t>publicat</w:t>
            </w:r>
            <w:r>
              <w:rPr>
                <w:rFonts w:ascii="Calibri" w:hAnsi="Calibri"/>
                <w:spacing w:val="-6"/>
                <w:sz w:val="20"/>
              </w:rPr>
              <w:t xml:space="preserve"> </w:t>
            </w:r>
            <w:r>
              <w:rPr>
                <w:rFonts w:ascii="Calibri" w:hAnsi="Calibri"/>
                <w:sz w:val="20"/>
              </w:rPr>
              <w:t>pe</w:t>
            </w:r>
            <w:r>
              <w:rPr>
                <w:rFonts w:ascii="Calibri" w:hAnsi="Calibri"/>
                <w:spacing w:val="-5"/>
                <w:sz w:val="20"/>
              </w:rPr>
              <w:t xml:space="preserve"> </w:t>
            </w:r>
            <w:r>
              <w:rPr>
                <w:rFonts w:ascii="Calibri" w:hAnsi="Calibri"/>
                <w:sz w:val="20"/>
              </w:rPr>
              <w:t>pagina</w:t>
            </w:r>
            <w:r>
              <w:rPr>
                <w:rFonts w:ascii="Calibri" w:hAnsi="Calibri"/>
                <w:spacing w:val="-5"/>
                <w:sz w:val="20"/>
              </w:rPr>
              <w:t xml:space="preserve"> </w:t>
            </w:r>
            <w:r>
              <w:rPr>
                <w:rFonts w:ascii="Calibri" w:hAnsi="Calibri"/>
                <w:sz w:val="20"/>
              </w:rPr>
              <w:t>de</w:t>
            </w:r>
            <w:r>
              <w:rPr>
                <w:rFonts w:ascii="Calibri" w:hAnsi="Calibri"/>
                <w:spacing w:val="-5"/>
                <w:sz w:val="20"/>
              </w:rPr>
              <w:t xml:space="preserve"> </w:t>
            </w:r>
            <w:r>
              <w:rPr>
                <w:rFonts w:ascii="Calibri" w:hAnsi="Calibri"/>
                <w:sz w:val="20"/>
              </w:rPr>
              <w:t>internet</w:t>
            </w:r>
            <w:r>
              <w:rPr>
                <w:rFonts w:ascii="Calibri" w:hAnsi="Calibri"/>
                <w:spacing w:val="-5"/>
                <w:sz w:val="20"/>
              </w:rPr>
              <w:t xml:space="preserve"> </w:t>
            </w:r>
            <w:hyperlink r:id="rId10">
              <w:r>
                <w:rPr>
                  <w:rFonts w:ascii="Calibri" w:hAnsi="Calibri"/>
                  <w:sz w:val="20"/>
                </w:rPr>
                <w:t>www.afir.info</w:t>
              </w:r>
            </w:hyperlink>
          </w:p>
        </w:tc>
        <w:tc>
          <w:tcPr>
            <w:tcW w:w="706" w:type="dxa"/>
            <w:tcBorders>
              <w:right w:val="single" w:sz="6" w:space="0" w:color="000000"/>
            </w:tcBorders>
          </w:tcPr>
          <w:p w14:paraId="130CE8FE" w14:textId="77777777" w:rsidR="00BD35D5" w:rsidRDefault="00000000">
            <w:pPr>
              <w:pStyle w:val="TableParagraph"/>
              <w:spacing w:line="196" w:lineRule="exact"/>
              <w:ind w:left="273"/>
              <w:rPr>
                <w:rFonts w:ascii="Wingdings" w:hAnsi="Wingdings"/>
                <w:sz w:val="18"/>
              </w:rPr>
            </w:pPr>
            <w:r>
              <w:rPr>
                <w:rFonts w:ascii="Wingdings" w:hAnsi="Wingdings"/>
                <w:w w:val="101"/>
                <w:sz w:val="18"/>
              </w:rPr>
              <w:t></w:t>
            </w:r>
          </w:p>
        </w:tc>
        <w:tc>
          <w:tcPr>
            <w:tcW w:w="711" w:type="dxa"/>
            <w:tcBorders>
              <w:left w:val="single" w:sz="6" w:space="0" w:color="000000"/>
            </w:tcBorders>
          </w:tcPr>
          <w:p w14:paraId="71530CF2" w14:textId="77777777" w:rsidR="00BD35D5" w:rsidRDefault="00000000">
            <w:pPr>
              <w:pStyle w:val="TableParagraph"/>
              <w:spacing w:line="196" w:lineRule="exact"/>
              <w:ind w:left="15"/>
              <w:jc w:val="center"/>
              <w:rPr>
                <w:rFonts w:ascii="Wingdings" w:hAnsi="Wingdings"/>
                <w:sz w:val="18"/>
              </w:rPr>
            </w:pPr>
            <w:r>
              <w:rPr>
                <w:rFonts w:ascii="Wingdings" w:hAnsi="Wingdings"/>
                <w:w w:val="101"/>
                <w:sz w:val="18"/>
              </w:rPr>
              <w:t></w:t>
            </w:r>
          </w:p>
        </w:tc>
        <w:tc>
          <w:tcPr>
            <w:tcW w:w="851" w:type="dxa"/>
          </w:tcPr>
          <w:p w14:paraId="1A24945B" w14:textId="77777777" w:rsidR="00BD35D5" w:rsidRDefault="00000000">
            <w:pPr>
              <w:pStyle w:val="TableParagraph"/>
              <w:spacing w:line="196" w:lineRule="exact"/>
              <w:ind w:right="336"/>
              <w:jc w:val="right"/>
              <w:rPr>
                <w:rFonts w:ascii="Wingdings" w:hAnsi="Wingdings"/>
                <w:sz w:val="18"/>
              </w:rPr>
            </w:pPr>
            <w:r>
              <w:rPr>
                <w:rFonts w:ascii="Wingdings" w:hAnsi="Wingdings"/>
                <w:w w:val="101"/>
                <w:sz w:val="18"/>
              </w:rPr>
              <w:t></w:t>
            </w:r>
          </w:p>
        </w:tc>
        <w:tc>
          <w:tcPr>
            <w:tcW w:w="851" w:type="dxa"/>
          </w:tcPr>
          <w:p w14:paraId="085C2507" w14:textId="77777777" w:rsidR="00BD35D5" w:rsidRDefault="00000000">
            <w:pPr>
              <w:pStyle w:val="TableParagraph"/>
              <w:spacing w:line="196" w:lineRule="exact"/>
              <w:ind w:left="343"/>
              <w:rPr>
                <w:rFonts w:ascii="Wingdings" w:hAnsi="Wingdings"/>
                <w:sz w:val="18"/>
              </w:rPr>
            </w:pPr>
            <w:r>
              <w:rPr>
                <w:rFonts w:ascii="Wingdings" w:hAnsi="Wingdings"/>
                <w:w w:val="101"/>
                <w:sz w:val="18"/>
              </w:rPr>
              <w:t></w:t>
            </w:r>
          </w:p>
        </w:tc>
      </w:tr>
      <w:tr w:rsidR="00BD35D5" w14:paraId="37C132E1" w14:textId="77777777">
        <w:trPr>
          <w:trHeight w:val="412"/>
        </w:trPr>
        <w:tc>
          <w:tcPr>
            <w:tcW w:w="7059" w:type="dxa"/>
          </w:tcPr>
          <w:p w14:paraId="2D757022" w14:textId="77777777" w:rsidR="00BD35D5" w:rsidRDefault="00000000">
            <w:pPr>
              <w:pStyle w:val="TableParagraph"/>
              <w:spacing w:before="1"/>
              <w:ind w:left="105"/>
              <w:rPr>
                <w:rFonts w:ascii="Calibri"/>
                <w:sz w:val="18"/>
              </w:rPr>
            </w:pPr>
            <w:r>
              <w:rPr>
                <w:rFonts w:ascii="Calibri"/>
                <w:sz w:val="18"/>
              </w:rPr>
              <w:t>DOC. 22.</w:t>
            </w:r>
            <w:r>
              <w:rPr>
                <w:rFonts w:ascii="Calibri"/>
                <w:spacing w:val="2"/>
                <w:sz w:val="18"/>
              </w:rPr>
              <w:t xml:space="preserve"> </w:t>
            </w:r>
            <w:r>
              <w:rPr>
                <w:rFonts w:ascii="Calibri"/>
                <w:b/>
                <w:sz w:val="18"/>
              </w:rPr>
              <w:t>Certificat</w:t>
            </w:r>
            <w:r>
              <w:rPr>
                <w:rFonts w:ascii="Calibri"/>
                <w:b/>
                <w:spacing w:val="-2"/>
                <w:sz w:val="18"/>
              </w:rPr>
              <w:t xml:space="preserve"> </w:t>
            </w:r>
            <w:r>
              <w:rPr>
                <w:rFonts w:ascii="Calibri"/>
                <w:b/>
                <w:sz w:val="18"/>
              </w:rPr>
              <w:t>de</w:t>
            </w:r>
            <w:r>
              <w:rPr>
                <w:rFonts w:ascii="Calibri"/>
                <w:b/>
                <w:spacing w:val="-6"/>
                <w:sz w:val="18"/>
              </w:rPr>
              <w:t xml:space="preserve"> </w:t>
            </w:r>
            <w:r>
              <w:rPr>
                <w:rFonts w:ascii="Calibri"/>
                <w:b/>
                <w:sz w:val="18"/>
              </w:rPr>
              <w:t>cazier</w:t>
            </w:r>
            <w:r>
              <w:rPr>
                <w:rFonts w:ascii="Calibri"/>
                <w:b/>
                <w:spacing w:val="-4"/>
                <w:sz w:val="18"/>
              </w:rPr>
              <w:t xml:space="preserve"> </w:t>
            </w:r>
            <w:r>
              <w:rPr>
                <w:rFonts w:ascii="Calibri"/>
                <w:b/>
                <w:sz w:val="18"/>
              </w:rPr>
              <w:t>fiscal</w:t>
            </w:r>
            <w:r>
              <w:rPr>
                <w:rFonts w:ascii="Calibri"/>
                <w:b/>
                <w:spacing w:val="-1"/>
                <w:sz w:val="18"/>
              </w:rPr>
              <w:t xml:space="preserve"> </w:t>
            </w:r>
            <w:r>
              <w:rPr>
                <w:rFonts w:ascii="Calibri"/>
                <w:sz w:val="18"/>
              </w:rPr>
              <w:t>al</w:t>
            </w:r>
            <w:r>
              <w:rPr>
                <w:rFonts w:ascii="Calibri"/>
                <w:spacing w:val="-5"/>
                <w:sz w:val="18"/>
              </w:rPr>
              <w:t xml:space="preserve"> </w:t>
            </w:r>
            <w:r>
              <w:rPr>
                <w:rFonts w:ascii="Calibri"/>
                <w:sz w:val="18"/>
              </w:rPr>
              <w:t>solicitantului</w:t>
            </w:r>
          </w:p>
        </w:tc>
        <w:tc>
          <w:tcPr>
            <w:tcW w:w="706" w:type="dxa"/>
            <w:tcBorders>
              <w:right w:val="single" w:sz="6" w:space="0" w:color="000000"/>
            </w:tcBorders>
          </w:tcPr>
          <w:p w14:paraId="0D5BA4AB" w14:textId="77777777" w:rsidR="00BD35D5" w:rsidRDefault="00000000">
            <w:pPr>
              <w:pStyle w:val="TableParagraph"/>
              <w:spacing w:before="1"/>
              <w:ind w:left="273"/>
              <w:rPr>
                <w:rFonts w:ascii="Wingdings" w:hAnsi="Wingdings"/>
                <w:sz w:val="18"/>
              </w:rPr>
            </w:pPr>
            <w:r>
              <w:rPr>
                <w:rFonts w:ascii="Wingdings" w:hAnsi="Wingdings"/>
                <w:w w:val="101"/>
                <w:sz w:val="18"/>
              </w:rPr>
              <w:t></w:t>
            </w:r>
          </w:p>
        </w:tc>
        <w:tc>
          <w:tcPr>
            <w:tcW w:w="711" w:type="dxa"/>
            <w:tcBorders>
              <w:left w:val="single" w:sz="6" w:space="0" w:color="000000"/>
            </w:tcBorders>
          </w:tcPr>
          <w:p w14:paraId="0FC8DF35" w14:textId="77777777" w:rsidR="00BD35D5" w:rsidRDefault="00000000">
            <w:pPr>
              <w:pStyle w:val="TableParagraph"/>
              <w:spacing w:before="1"/>
              <w:ind w:left="15"/>
              <w:jc w:val="center"/>
              <w:rPr>
                <w:rFonts w:ascii="Wingdings" w:hAnsi="Wingdings"/>
                <w:sz w:val="18"/>
              </w:rPr>
            </w:pPr>
            <w:r>
              <w:rPr>
                <w:rFonts w:ascii="Wingdings" w:hAnsi="Wingdings"/>
                <w:w w:val="101"/>
                <w:sz w:val="18"/>
              </w:rPr>
              <w:t></w:t>
            </w:r>
          </w:p>
        </w:tc>
        <w:tc>
          <w:tcPr>
            <w:tcW w:w="851" w:type="dxa"/>
          </w:tcPr>
          <w:p w14:paraId="2827B8BD" w14:textId="77777777" w:rsidR="00BD35D5" w:rsidRDefault="00000000">
            <w:pPr>
              <w:pStyle w:val="TableParagraph"/>
              <w:spacing w:before="1"/>
              <w:ind w:right="336"/>
              <w:jc w:val="right"/>
              <w:rPr>
                <w:rFonts w:ascii="Wingdings" w:hAnsi="Wingdings"/>
                <w:sz w:val="18"/>
              </w:rPr>
            </w:pPr>
            <w:r>
              <w:rPr>
                <w:rFonts w:ascii="Wingdings" w:hAnsi="Wingdings"/>
                <w:w w:val="101"/>
                <w:sz w:val="18"/>
              </w:rPr>
              <w:t></w:t>
            </w:r>
          </w:p>
        </w:tc>
        <w:tc>
          <w:tcPr>
            <w:tcW w:w="851" w:type="dxa"/>
          </w:tcPr>
          <w:p w14:paraId="16E70540" w14:textId="77777777" w:rsidR="00BD35D5" w:rsidRDefault="00000000">
            <w:pPr>
              <w:pStyle w:val="TableParagraph"/>
              <w:spacing w:before="1"/>
              <w:ind w:left="343"/>
              <w:rPr>
                <w:rFonts w:ascii="Wingdings" w:hAnsi="Wingdings"/>
                <w:sz w:val="18"/>
              </w:rPr>
            </w:pPr>
            <w:r>
              <w:rPr>
                <w:rFonts w:ascii="Wingdings" w:hAnsi="Wingdings"/>
                <w:w w:val="101"/>
                <w:sz w:val="18"/>
              </w:rPr>
              <w:t></w:t>
            </w:r>
          </w:p>
        </w:tc>
      </w:tr>
      <w:tr w:rsidR="00BD35D5" w14:paraId="33E3CD23" w14:textId="77777777">
        <w:trPr>
          <w:trHeight w:val="220"/>
        </w:trPr>
        <w:tc>
          <w:tcPr>
            <w:tcW w:w="7059" w:type="dxa"/>
          </w:tcPr>
          <w:p w14:paraId="09C9B849" w14:textId="77777777" w:rsidR="00BD35D5" w:rsidRDefault="00000000">
            <w:pPr>
              <w:pStyle w:val="TableParagraph"/>
              <w:spacing w:line="200" w:lineRule="exact"/>
              <w:ind w:left="105"/>
              <w:rPr>
                <w:rFonts w:ascii="Calibri" w:hAnsi="Calibri"/>
                <w:sz w:val="18"/>
              </w:rPr>
            </w:pPr>
            <w:r>
              <w:rPr>
                <w:rFonts w:ascii="Calibri" w:hAnsi="Calibri"/>
                <w:sz w:val="18"/>
              </w:rPr>
              <w:t>DOC.</w:t>
            </w:r>
            <w:r>
              <w:rPr>
                <w:rFonts w:ascii="Calibri" w:hAnsi="Calibri"/>
                <w:spacing w:val="2"/>
                <w:sz w:val="18"/>
              </w:rPr>
              <w:t xml:space="preserve"> </w:t>
            </w:r>
            <w:r>
              <w:rPr>
                <w:rFonts w:ascii="Calibri" w:hAnsi="Calibri"/>
                <w:sz w:val="18"/>
              </w:rPr>
              <w:t>23.</w:t>
            </w:r>
            <w:r>
              <w:rPr>
                <w:rFonts w:ascii="Calibri" w:hAnsi="Calibri"/>
                <w:spacing w:val="-3"/>
                <w:sz w:val="18"/>
              </w:rPr>
              <w:t xml:space="preserve"> </w:t>
            </w:r>
            <w:r>
              <w:rPr>
                <w:rFonts w:ascii="Calibri" w:hAnsi="Calibri"/>
                <w:sz w:val="18"/>
              </w:rPr>
              <w:t>Alte</w:t>
            </w:r>
            <w:r>
              <w:rPr>
                <w:rFonts w:ascii="Calibri" w:hAnsi="Calibri"/>
                <w:spacing w:val="-3"/>
                <w:sz w:val="18"/>
              </w:rPr>
              <w:t xml:space="preserve"> </w:t>
            </w:r>
            <w:r>
              <w:rPr>
                <w:rFonts w:ascii="Calibri" w:hAnsi="Calibri"/>
                <w:sz w:val="18"/>
              </w:rPr>
              <w:t>documente</w:t>
            </w:r>
            <w:r>
              <w:rPr>
                <w:rFonts w:ascii="Calibri" w:hAnsi="Calibri"/>
                <w:spacing w:val="-4"/>
                <w:sz w:val="18"/>
              </w:rPr>
              <w:t xml:space="preserve"> </w:t>
            </w:r>
            <w:r>
              <w:rPr>
                <w:rFonts w:ascii="Calibri" w:hAnsi="Calibri"/>
                <w:sz w:val="18"/>
              </w:rPr>
              <w:t>(după</w:t>
            </w:r>
            <w:r>
              <w:rPr>
                <w:rFonts w:ascii="Calibri" w:hAnsi="Calibri"/>
                <w:spacing w:val="-1"/>
                <w:sz w:val="18"/>
              </w:rPr>
              <w:t xml:space="preserve"> </w:t>
            </w:r>
            <w:r>
              <w:rPr>
                <w:rFonts w:ascii="Calibri" w:hAnsi="Calibri"/>
                <w:sz w:val="18"/>
              </w:rPr>
              <w:t>caz)</w:t>
            </w:r>
          </w:p>
        </w:tc>
        <w:tc>
          <w:tcPr>
            <w:tcW w:w="706" w:type="dxa"/>
            <w:tcBorders>
              <w:right w:val="single" w:sz="6" w:space="0" w:color="000000"/>
            </w:tcBorders>
          </w:tcPr>
          <w:p w14:paraId="1AAF7421" w14:textId="77777777" w:rsidR="00BD35D5" w:rsidRDefault="00000000">
            <w:pPr>
              <w:pStyle w:val="TableParagraph"/>
              <w:spacing w:line="196" w:lineRule="exact"/>
              <w:ind w:left="273"/>
              <w:rPr>
                <w:rFonts w:ascii="Wingdings" w:hAnsi="Wingdings"/>
                <w:sz w:val="18"/>
              </w:rPr>
            </w:pPr>
            <w:r>
              <w:rPr>
                <w:rFonts w:ascii="Wingdings" w:hAnsi="Wingdings"/>
                <w:w w:val="101"/>
                <w:sz w:val="18"/>
              </w:rPr>
              <w:t></w:t>
            </w:r>
          </w:p>
        </w:tc>
        <w:tc>
          <w:tcPr>
            <w:tcW w:w="711" w:type="dxa"/>
            <w:tcBorders>
              <w:left w:val="single" w:sz="6" w:space="0" w:color="000000"/>
            </w:tcBorders>
          </w:tcPr>
          <w:p w14:paraId="5806E4E3" w14:textId="77777777" w:rsidR="00BD35D5" w:rsidRDefault="00000000">
            <w:pPr>
              <w:pStyle w:val="TableParagraph"/>
              <w:spacing w:line="196" w:lineRule="exact"/>
              <w:ind w:left="15"/>
              <w:jc w:val="center"/>
              <w:rPr>
                <w:rFonts w:ascii="Wingdings" w:hAnsi="Wingdings"/>
                <w:sz w:val="18"/>
              </w:rPr>
            </w:pPr>
            <w:r>
              <w:rPr>
                <w:rFonts w:ascii="Wingdings" w:hAnsi="Wingdings"/>
                <w:w w:val="101"/>
                <w:sz w:val="18"/>
              </w:rPr>
              <w:t></w:t>
            </w:r>
          </w:p>
        </w:tc>
        <w:tc>
          <w:tcPr>
            <w:tcW w:w="851" w:type="dxa"/>
          </w:tcPr>
          <w:p w14:paraId="1B87BC92" w14:textId="77777777" w:rsidR="00BD35D5" w:rsidRDefault="00000000">
            <w:pPr>
              <w:pStyle w:val="TableParagraph"/>
              <w:spacing w:line="196" w:lineRule="exact"/>
              <w:ind w:right="336"/>
              <w:jc w:val="right"/>
              <w:rPr>
                <w:rFonts w:ascii="Wingdings" w:hAnsi="Wingdings"/>
                <w:sz w:val="18"/>
              </w:rPr>
            </w:pPr>
            <w:r>
              <w:rPr>
                <w:rFonts w:ascii="Wingdings" w:hAnsi="Wingdings"/>
                <w:w w:val="101"/>
                <w:sz w:val="18"/>
              </w:rPr>
              <w:t></w:t>
            </w:r>
          </w:p>
        </w:tc>
        <w:tc>
          <w:tcPr>
            <w:tcW w:w="851" w:type="dxa"/>
          </w:tcPr>
          <w:p w14:paraId="4159FA4A" w14:textId="77777777" w:rsidR="00BD35D5" w:rsidRDefault="00000000">
            <w:pPr>
              <w:pStyle w:val="TableParagraph"/>
              <w:spacing w:line="196" w:lineRule="exact"/>
              <w:ind w:left="343"/>
              <w:rPr>
                <w:rFonts w:ascii="Wingdings" w:hAnsi="Wingdings"/>
                <w:sz w:val="18"/>
              </w:rPr>
            </w:pPr>
            <w:r>
              <w:rPr>
                <w:rFonts w:ascii="Wingdings" w:hAnsi="Wingdings"/>
                <w:w w:val="101"/>
                <w:sz w:val="18"/>
              </w:rPr>
              <w:t></w:t>
            </w:r>
          </w:p>
        </w:tc>
      </w:tr>
    </w:tbl>
    <w:p w14:paraId="454192E7" w14:textId="77777777" w:rsidR="00BD35D5" w:rsidRDefault="00BD35D5">
      <w:pPr>
        <w:pStyle w:val="BodyText"/>
        <w:spacing w:before="6"/>
        <w:rPr>
          <w:i/>
          <w:sz w:val="14"/>
        </w:rPr>
      </w:pPr>
    </w:p>
    <w:p w14:paraId="7FAD83ED" w14:textId="77777777" w:rsidR="00BD35D5" w:rsidRDefault="00000000">
      <w:pPr>
        <w:pStyle w:val="Heading1"/>
        <w:tabs>
          <w:tab w:val="left" w:pos="10184"/>
        </w:tabs>
        <w:spacing w:before="100"/>
        <w:ind w:left="791"/>
      </w:pPr>
      <w:r>
        <w:rPr>
          <w:shd w:val="clear" w:color="auto" w:fill="92D050"/>
        </w:rPr>
        <w:t>Concluzia</w:t>
      </w:r>
      <w:r>
        <w:rPr>
          <w:spacing w:val="-4"/>
          <w:shd w:val="clear" w:color="auto" w:fill="92D050"/>
        </w:rPr>
        <w:t xml:space="preserve"> </w:t>
      </w:r>
      <w:r>
        <w:rPr>
          <w:shd w:val="clear" w:color="auto" w:fill="92D050"/>
        </w:rPr>
        <w:t>verificării</w:t>
      </w:r>
      <w:r>
        <w:rPr>
          <w:spacing w:val="-4"/>
          <w:shd w:val="clear" w:color="auto" w:fill="92D050"/>
        </w:rPr>
        <w:t xml:space="preserve"> </w:t>
      </w:r>
      <w:r>
        <w:rPr>
          <w:shd w:val="clear" w:color="auto" w:fill="92D050"/>
        </w:rPr>
        <w:t>conformității</w:t>
      </w:r>
      <w:r>
        <w:rPr>
          <w:spacing w:val="-4"/>
          <w:shd w:val="clear" w:color="auto" w:fill="92D050"/>
        </w:rPr>
        <w:t xml:space="preserve"> </w:t>
      </w:r>
      <w:r>
        <w:rPr>
          <w:shd w:val="clear" w:color="auto" w:fill="92D050"/>
        </w:rPr>
        <w:t>Cererii</w:t>
      </w:r>
      <w:r>
        <w:rPr>
          <w:spacing w:val="-4"/>
          <w:shd w:val="clear" w:color="auto" w:fill="92D050"/>
        </w:rPr>
        <w:t xml:space="preserve"> </w:t>
      </w:r>
      <w:r>
        <w:rPr>
          <w:shd w:val="clear" w:color="auto" w:fill="92D050"/>
        </w:rPr>
        <w:t>de</w:t>
      </w:r>
      <w:r>
        <w:rPr>
          <w:spacing w:val="-5"/>
          <w:shd w:val="clear" w:color="auto" w:fill="92D050"/>
        </w:rPr>
        <w:t xml:space="preserve"> </w:t>
      </w:r>
      <w:r>
        <w:rPr>
          <w:shd w:val="clear" w:color="auto" w:fill="92D050"/>
        </w:rPr>
        <w:t>Finanțare</w:t>
      </w:r>
      <w:r>
        <w:rPr>
          <w:spacing w:val="-4"/>
          <w:shd w:val="clear" w:color="auto" w:fill="92D050"/>
        </w:rPr>
        <w:t xml:space="preserve"> </w:t>
      </w:r>
      <w:r>
        <w:rPr>
          <w:shd w:val="clear" w:color="auto" w:fill="92D050"/>
        </w:rPr>
        <w:t>este:</w:t>
      </w:r>
      <w:r>
        <w:rPr>
          <w:shd w:val="clear" w:color="auto" w:fill="92D050"/>
        </w:rPr>
        <w:tab/>
      </w:r>
    </w:p>
    <w:p w14:paraId="3EAB1D66" w14:textId="77777777" w:rsidR="00BD35D5" w:rsidRDefault="00BD35D5">
      <w:pPr>
        <w:pStyle w:val="BodyText"/>
        <w:spacing w:before="10"/>
        <w:rPr>
          <w:b/>
          <w:sz w:val="23"/>
        </w:rPr>
      </w:pPr>
    </w:p>
    <w:p w14:paraId="4593A719" w14:textId="77777777" w:rsidR="00BD35D5" w:rsidRDefault="00000000">
      <w:pPr>
        <w:tabs>
          <w:tab w:val="left" w:pos="5012"/>
        </w:tabs>
        <w:ind w:left="791"/>
        <w:rPr>
          <w:b/>
          <w:sz w:val="24"/>
        </w:rPr>
      </w:pPr>
      <w:r>
        <w:rPr>
          <w:rFonts w:ascii="Symbol" w:hAnsi="Symbol"/>
          <w:w w:val="95"/>
          <w:sz w:val="24"/>
        </w:rPr>
        <w:t>□</w:t>
      </w:r>
      <w:r>
        <w:rPr>
          <w:rFonts w:ascii="Times New Roman" w:hAnsi="Times New Roman"/>
          <w:spacing w:val="10"/>
          <w:w w:val="95"/>
          <w:sz w:val="24"/>
        </w:rPr>
        <w:t xml:space="preserve"> </w:t>
      </w:r>
      <w:r>
        <w:rPr>
          <w:b/>
          <w:w w:val="95"/>
          <w:sz w:val="24"/>
        </w:rPr>
        <w:t>CONFORMĂ</w:t>
      </w:r>
      <w:r>
        <w:rPr>
          <w:b/>
          <w:w w:val="95"/>
          <w:sz w:val="24"/>
        </w:rPr>
        <w:tab/>
      </w:r>
      <w:r>
        <w:rPr>
          <w:rFonts w:ascii="Symbol" w:hAnsi="Symbol"/>
          <w:w w:val="95"/>
          <w:sz w:val="24"/>
        </w:rPr>
        <w:t></w:t>
      </w:r>
      <w:r>
        <w:rPr>
          <w:rFonts w:ascii="Times New Roman" w:hAnsi="Times New Roman"/>
          <w:spacing w:val="14"/>
          <w:w w:val="95"/>
          <w:sz w:val="24"/>
        </w:rPr>
        <w:t xml:space="preserve"> </w:t>
      </w:r>
      <w:r>
        <w:rPr>
          <w:b/>
          <w:w w:val="95"/>
          <w:sz w:val="24"/>
        </w:rPr>
        <w:t>NECONFORMĂ</w:t>
      </w:r>
    </w:p>
    <w:p w14:paraId="4C7E4A24" w14:textId="77777777" w:rsidR="00BD35D5" w:rsidRDefault="00BD35D5">
      <w:pPr>
        <w:pStyle w:val="BodyText"/>
        <w:rPr>
          <w:b/>
          <w:sz w:val="20"/>
        </w:rPr>
      </w:pPr>
    </w:p>
    <w:p w14:paraId="23EF1BAD" w14:textId="77777777" w:rsidR="00BD35D5" w:rsidRDefault="00BD35D5">
      <w:pPr>
        <w:pStyle w:val="BodyText"/>
        <w:spacing w:before="4"/>
        <w:rPr>
          <w:b/>
          <w:sz w:val="28"/>
        </w:rPr>
      </w:pPr>
    </w:p>
    <w:tbl>
      <w:tblPr>
        <w:tblW w:w="0" w:type="auto"/>
        <w:tblInd w:w="599" w:type="dxa"/>
        <w:tblLayout w:type="fixed"/>
        <w:tblCellMar>
          <w:left w:w="0" w:type="dxa"/>
          <w:right w:w="0" w:type="dxa"/>
        </w:tblCellMar>
        <w:tblLook w:val="01E0" w:firstRow="1" w:lastRow="1" w:firstColumn="1" w:lastColumn="1" w:noHBand="0" w:noVBand="0"/>
      </w:tblPr>
      <w:tblGrid>
        <w:gridCol w:w="4919"/>
        <w:gridCol w:w="4795"/>
      </w:tblGrid>
      <w:tr w:rsidR="00BD35D5" w14:paraId="25DE717A" w14:textId="77777777">
        <w:trPr>
          <w:trHeight w:val="1671"/>
        </w:trPr>
        <w:tc>
          <w:tcPr>
            <w:tcW w:w="4919" w:type="dxa"/>
          </w:tcPr>
          <w:p w14:paraId="27057219" w14:textId="77777777" w:rsidR="00BD35D5" w:rsidRDefault="00000000">
            <w:pPr>
              <w:pStyle w:val="TableParagraph"/>
              <w:spacing w:line="279" w:lineRule="exact"/>
              <w:ind w:left="200"/>
              <w:rPr>
                <w:sz w:val="24"/>
              </w:rPr>
            </w:pPr>
            <w:r>
              <w:rPr>
                <w:sz w:val="24"/>
              </w:rPr>
              <w:t>Verificat,</w:t>
            </w:r>
          </w:p>
          <w:p w14:paraId="16F6F00B" w14:textId="77777777" w:rsidR="00BD35D5" w:rsidRDefault="00000000">
            <w:pPr>
              <w:pStyle w:val="TableParagraph"/>
              <w:ind w:left="200"/>
              <w:rPr>
                <w:sz w:val="24"/>
              </w:rPr>
            </w:pPr>
            <w:r>
              <w:rPr>
                <w:sz w:val="24"/>
              </w:rPr>
              <w:t>Expert</w:t>
            </w:r>
            <w:r>
              <w:rPr>
                <w:spacing w:val="-3"/>
                <w:sz w:val="24"/>
              </w:rPr>
              <w:t xml:space="preserve"> </w:t>
            </w:r>
            <w:r>
              <w:rPr>
                <w:sz w:val="24"/>
              </w:rPr>
              <w:t>2</w:t>
            </w:r>
            <w:r>
              <w:rPr>
                <w:spacing w:val="-5"/>
                <w:sz w:val="24"/>
              </w:rPr>
              <w:t xml:space="preserve"> </w:t>
            </w:r>
            <w:r>
              <w:rPr>
                <w:sz w:val="24"/>
              </w:rPr>
              <w:t>GAL</w:t>
            </w:r>
            <w:r>
              <w:rPr>
                <w:spacing w:val="-4"/>
                <w:sz w:val="24"/>
              </w:rPr>
              <w:t xml:space="preserve"> </w:t>
            </w:r>
            <w:r>
              <w:rPr>
                <w:sz w:val="24"/>
              </w:rPr>
              <w:t>DELTA</w:t>
            </w:r>
            <w:r>
              <w:rPr>
                <w:spacing w:val="-2"/>
                <w:sz w:val="24"/>
              </w:rPr>
              <w:t xml:space="preserve"> </w:t>
            </w:r>
            <w:r>
              <w:rPr>
                <w:sz w:val="24"/>
              </w:rPr>
              <w:t>DUNĂRII</w:t>
            </w:r>
          </w:p>
          <w:p w14:paraId="1A638A00" w14:textId="77777777" w:rsidR="00BD35D5" w:rsidRDefault="00000000">
            <w:pPr>
              <w:pStyle w:val="TableParagraph"/>
              <w:spacing w:line="279" w:lineRule="exact"/>
              <w:ind w:left="200"/>
              <w:rPr>
                <w:sz w:val="24"/>
              </w:rPr>
            </w:pPr>
            <w:r>
              <w:rPr>
                <w:sz w:val="24"/>
              </w:rPr>
              <w:t>Nume</w:t>
            </w:r>
            <w:r>
              <w:rPr>
                <w:spacing w:val="-3"/>
                <w:sz w:val="24"/>
              </w:rPr>
              <w:t xml:space="preserve"> </w:t>
            </w:r>
            <w:r>
              <w:rPr>
                <w:sz w:val="24"/>
              </w:rPr>
              <w:t>si</w:t>
            </w:r>
          </w:p>
          <w:p w14:paraId="77B1D7B8" w14:textId="77777777" w:rsidR="00BD35D5" w:rsidRDefault="00000000">
            <w:pPr>
              <w:pStyle w:val="TableParagraph"/>
              <w:tabs>
                <w:tab w:val="left" w:pos="3537"/>
                <w:tab w:val="left" w:pos="4858"/>
              </w:tabs>
              <w:ind w:left="200" w:right="57"/>
              <w:rPr>
                <w:rFonts w:ascii="Times New Roman" w:hAnsi="Times New Roman"/>
                <w:sz w:val="24"/>
              </w:rPr>
            </w:pPr>
            <w:r>
              <w:rPr>
                <w:sz w:val="24"/>
              </w:rPr>
              <w:t>prenume</w:t>
            </w:r>
            <w:r>
              <w:rPr>
                <w:sz w:val="24"/>
                <w:u w:val="single"/>
              </w:rPr>
              <w:tab/>
            </w:r>
            <w:r>
              <w:rPr>
                <w:sz w:val="24"/>
                <w:u w:val="single"/>
              </w:rPr>
              <w:tab/>
            </w:r>
            <w:r>
              <w:rPr>
                <w:sz w:val="24"/>
              </w:rPr>
              <w:t xml:space="preserve"> Semnătura_</w:t>
            </w:r>
            <w:r>
              <w:rPr>
                <w:rFonts w:ascii="Times New Roman" w:hAnsi="Times New Roman"/>
                <w:sz w:val="24"/>
                <w:u w:val="single"/>
              </w:rPr>
              <w:t xml:space="preserve"> </w:t>
            </w:r>
            <w:r>
              <w:rPr>
                <w:rFonts w:ascii="Times New Roman" w:hAnsi="Times New Roman"/>
                <w:sz w:val="24"/>
                <w:u w:val="single"/>
              </w:rPr>
              <w:tab/>
            </w:r>
          </w:p>
          <w:p w14:paraId="7CADB71C" w14:textId="77777777" w:rsidR="00BD35D5" w:rsidRDefault="00000000">
            <w:pPr>
              <w:pStyle w:val="TableParagraph"/>
              <w:tabs>
                <w:tab w:val="left" w:pos="1217"/>
                <w:tab w:val="left" w:pos="2095"/>
                <w:tab w:val="left" w:pos="3294"/>
              </w:tabs>
              <w:spacing w:line="258" w:lineRule="exact"/>
              <w:ind w:left="200"/>
              <w:rPr>
                <w:sz w:val="24"/>
              </w:rPr>
            </w:pPr>
            <w:r>
              <w:rPr>
                <w:sz w:val="24"/>
              </w:rPr>
              <w:t>DATA</w:t>
            </w:r>
            <w:r>
              <w:rPr>
                <w:sz w:val="24"/>
                <w:u w:val="single"/>
              </w:rPr>
              <w:tab/>
            </w:r>
            <w:r>
              <w:rPr>
                <w:sz w:val="24"/>
              </w:rPr>
              <w:t>_/</w:t>
            </w:r>
            <w:r>
              <w:rPr>
                <w:sz w:val="24"/>
                <w:u w:val="single"/>
              </w:rPr>
              <w:tab/>
            </w:r>
            <w:r>
              <w:rPr>
                <w:sz w:val="24"/>
              </w:rPr>
              <w:t>/_</w:t>
            </w:r>
            <w:r>
              <w:rPr>
                <w:sz w:val="24"/>
                <w:u w:val="single"/>
              </w:rPr>
              <w:t xml:space="preserve"> </w:t>
            </w:r>
            <w:r>
              <w:rPr>
                <w:sz w:val="24"/>
                <w:u w:val="single"/>
              </w:rPr>
              <w:tab/>
            </w:r>
          </w:p>
        </w:tc>
        <w:tc>
          <w:tcPr>
            <w:tcW w:w="4795" w:type="dxa"/>
          </w:tcPr>
          <w:p w14:paraId="2F56A462" w14:textId="77777777" w:rsidR="00BD35D5" w:rsidRDefault="00000000">
            <w:pPr>
              <w:pStyle w:val="TableParagraph"/>
              <w:spacing w:line="279" w:lineRule="exact"/>
              <w:ind w:left="126"/>
              <w:rPr>
                <w:sz w:val="24"/>
              </w:rPr>
            </w:pPr>
            <w:r>
              <w:rPr>
                <w:sz w:val="24"/>
              </w:rPr>
              <w:t>Intocmit,</w:t>
            </w:r>
          </w:p>
          <w:p w14:paraId="29ED1D24" w14:textId="77777777" w:rsidR="00BD35D5" w:rsidRDefault="00000000">
            <w:pPr>
              <w:pStyle w:val="TableParagraph"/>
              <w:ind w:left="126"/>
              <w:rPr>
                <w:sz w:val="24"/>
              </w:rPr>
            </w:pPr>
            <w:r>
              <w:rPr>
                <w:sz w:val="24"/>
              </w:rPr>
              <w:t>Expert</w:t>
            </w:r>
            <w:r>
              <w:rPr>
                <w:spacing w:val="-2"/>
                <w:sz w:val="24"/>
              </w:rPr>
              <w:t xml:space="preserve"> </w:t>
            </w:r>
            <w:r>
              <w:rPr>
                <w:sz w:val="24"/>
              </w:rPr>
              <w:t>1</w:t>
            </w:r>
            <w:r>
              <w:rPr>
                <w:spacing w:val="67"/>
                <w:sz w:val="24"/>
              </w:rPr>
              <w:t xml:space="preserve"> </w:t>
            </w:r>
            <w:r>
              <w:rPr>
                <w:sz w:val="24"/>
              </w:rPr>
              <w:t>GAL</w:t>
            </w:r>
            <w:r>
              <w:rPr>
                <w:spacing w:val="-3"/>
                <w:sz w:val="24"/>
              </w:rPr>
              <w:t xml:space="preserve"> </w:t>
            </w:r>
            <w:r>
              <w:rPr>
                <w:sz w:val="24"/>
              </w:rPr>
              <w:t>DELTA</w:t>
            </w:r>
            <w:r>
              <w:rPr>
                <w:spacing w:val="-5"/>
                <w:sz w:val="24"/>
              </w:rPr>
              <w:t xml:space="preserve"> </w:t>
            </w:r>
            <w:r>
              <w:rPr>
                <w:sz w:val="24"/>
              </w:rPr>
              <w:t>DUNĂRII</w:t>
            </w:r>
          </w:p>
          <w:p w14:paraId="0883CA3E" w14:textId="77777777" w:rsidR="00BD35D5" w:rsidRDefault="00000000">
            <w:pPr>
              <w:pStyle w:val="TableParagraph"/>
              <w:spacing w:line="279" w:lineRule="exact"/>
              <w:ind w:left="126"/>
              <w:rPr>
                <w:sz w:val="24"/>
              </w:rPr>
            </w:pPr>
            <w:r>
              <w:rPr>
                <w:sz w:val="24"/>
              </w:rPr>
              <w:t>Nume</w:t>
            </w:r>
            <w:r>
              <w:rPr>
                <w:spacing w:val="-3"/>
                <w:sz w:val="24"/>
              </w:rPr>
              <w:t xml:space="preserve"> </w:t>
            </w:r>
            <w:r>
              <w:rPr>
                <w:sz w:val="24"/>
              </w:rPr>
              <w:t>si</w:t>
            </w:r>
          </w:p>
          <w:p w14:paraId="42F27009" w14:textId="77777777" w:rsidR="00BD35D5" w:rsidRDefault="00000000">
            <w:pPr>
              <w:pStyle w:val="TableParagraph"/>
              <w:tabs>
                <w:tab w:val="left" w:pos="3463"/>
                <w:tab w:val="left" w:pos="4660"/>
              </w:tabs>
              <w:ind w:left="126" w:right="132"/>
              <w:rPr>
                <w:rFonts w:ascii="Times New Roman" w:hAnsi="Times New Roman"/>
                <w:sz w:val="24"/>
              </w:rPr>
            </w:pPr>
            <w:r>
              <w:rPr>
                <w:sz w:val="24"/>
              </w:rPr>
              <w:t>prenume</w:t>
            </w:r>
            <w:r>
              <w:rPr>
                <w:sz w:val="24"/>
                <w:u w:val="single"/>
              </w:rPr>
              <w:tab/>
            </w:r>
            <w:r>
              <w:rPr>
                <w:sz w:val="24"/>
                <w:u w:val="single"/>
              </w:rPr>
              <w:tab/>
            </w:r>
            <w:r>
              <w:rPr>
                <w:sz w:val="24"/>
              </w:rPr>
              <w:t xml:space="preserve"> Semnătura_</w:t>
            </w:r>
            <w:r>
              <w:rPr>
                <w:rFonts w:ascii="Times New Roman" w:hAnsi="Times New Roman"/>
                <w:sz w:val="24"/>
                <w:u w:val="single"/>
              </w:rPr>
              <w:t xml:space="preserve"> </w:t>
            </w:r>
            <w:r>
              <w:rPr>
                <w:rFonts w:ascii="Times New Roman" w:hAnsi="Times New Roman"/>
                <w:sz w:val="24"/>
                <w:u w:val="single"/>
              </w:rPr>
              <w:tab/>
            </w:r>
          </w:p>
          <w:p w14:paraId="69C0D5FE" w14:textId="77777777" w:rsidR="00BD35D5" w:rsidRDefault="00000000">
            <w:pPr>
              <w:pStyle w:val="TableParagraph"/>
              <w:tabs>
                <w:tab w:val="left" w:pos="1143"/>
                <w:tab w:val="left" w:pos="2021"/>
                <w:tab w:val="left" w:pos="2904"/>
              </w:tabs>
              <w:spacing w:line="258" w:lineRule="exact"/>
              <w:ind w:left="126"/>
              <w:rPr>
                <w:sz w:val="24"/>
              </w:rPr>
            </w:pPr>
            <w:r>
              <w:rPr>
                <w:sz w:val="24"/>
              </w:rPr>
              <w:t>DATA</w:t>
            </w:r>
            <w:r>
              <w:rPr>
                <w:sz w:val="24"/>
                <w:u w:val="single"/>
              </w:rPr>
              <w:tab/>
            </w:r>
            <w:r>
              <w:rPr>
                <w:sz w:val="24"/>
              </w:rPr>
              <w:t>_/</w:t>
            </w:r>
            <w:r>
              <w:rPr>
                <w:sz w:val="24"/>
                <w:u w:val="single"/>
              </w:rPr>
              <w:tab/>
            </w:r>
            <w:r>
              <w:rPr>
                <w:sz w:val="24"/>
              </w:rPr>
              <w:t>/_</w:t>
            </w:r>
            <w:r>
              <w:rPr>
                <w:sz w:val="24"/>
                <w:u w:val="single"/>
              </w:rPr>
              <w:tab/>
            </w:r>
            <w:r>
              <w:rPr>
                <w:sz w:val="24"/>
              </w:rPr>
              <w:t>_</w:t>
            </w:r>
          </w:p>
        </w:tc>
      </w:tr>
    </w:tbl>
    <w:p w14:paraId="61B426FE" w14:textId="77777777" w:rsidR="00BD35D5" w:rsidRDefault="00BD35D5">
      <w:pPr>
        <w:spacing w:line="258" w:lineRule="exact"/>
        <w:rPr>
          <w:sz w:val="24"/>
        </w:rPr>
        <w:sectPr w:rsidR="00BD35D5">
          <w:pgSz w:w="11910" w:h="16840"/>
          <w:pgMar w:top="1720" w:right="560" w:bottom="280" w:left="620" w:header="706" w:footer="0" w:gutter="0"/>
          <w:cols w:space="720"/>
        </w:sectPr>
      </w:pPr>
    </w:p>
    <w:p w14:paraId="5748B7A9" w14:textId="77777777" w:rsidR="00BD35D5" w:rsidRDefault="00000000">
      <w:pPr>
        <w:pStyle w:val="BodyText"/>
        <w:ind w:left="518"/>
        <w:rPr>
          <w:sz w:val="20"/>
        </w:rPr>
      </w:pPr>
      <w:r>
        <w:rPr>
          <w:noProof/>
          <w:sz w:val="20"/>
        </w:rPr>
        <w:lastRenderedPageBreak/>
        <w:drawing>
          <wp:inline distT="0" distB="0" distL="0" distR="0" wp14:anchorId="506CF2CB" wp14:editId="7EAB3C8B">
            <wp:extent cx="5790098" cy="635793"/>
            <wp:effectExtent l="0" t="0" r="0" b="0"/>
            <wp:docPr id="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png"/>
                    <pic:cNvPicPr/>
                  </pic:nvPicPr>
                  <pic:blipFill>
                    <a:blip r:embed="rId7" cstate="print"/>
                    <a:stretch>
                      <a:fillRect/>
                    </a:stretch>
                  </pic:blipFill>
                  <pic:spPr>
                    <a:xfrm>
                      <a:off x="0" y="0"/>
                      <a:ext cx="5790098" cy="635793"/>
                    </a:xfrm>
                    <a:prstGeom prst="rect">
                      <a:avLst/>
                    </a:prstGeom>
                  </pic:spPr>
                </pic:pic>
              </a:graphicData>
            </a:graphic>
          </wp:inline>
        </w:drawing>
      </w:r>
    </w:p>
    <w:p w14:paraId="1BBAC2FC" w14:textId="77777777" w:rsidR="00BD35D5" w:rsidRDefault="00000000">
      <w:pPr>
        <w:pStyle w:val="Heading1"/>
        <w:tabs>
          <w:tab w:val="left" w:pos="9910"/>
        </w:tabs>
        <w:spacing w:before="14"/>
        <w:ind w:left="518"/>
      </w:pPr>
      <w:r>
        <w:rPr>
          <w:shd w:val="clear" w:color="auto" w:fill="92D050"/>
        </w:rPr>
        <w:t>Partea</w:t>
      </w:r>
      <w:r>
        <w:rPr>
          <w:spacing w:val="-4"/>
          <w:shd w:val="clear" w:color="auto" w:fill="92D050"/>
        </w:rPr>
        <w:t xml:space="preserve"> </w:t>
      </w:r>
      <w:r>
        <w:rPr>
          <w:shd w:val="clear" w:color="auto" w:fill="92D050"/>
        </w:rPr>
        <w:t>a-II-a</w:t>
      </w:r>
      <w:r>
        <w:rPr>
          <w:spacing w:val="-4"/>
          <w:shd w:val="clear" w:color="auto" w:fill="92D050"/>
        </w:rPr>
        <w:t xml:space="preserve"> </w:t>
      </w:r>
      <w:r>
        <w:rPr>
          <w:shd w:val="clear" w:color="auto" w:fill="92D050"/>
        </w:rPr>
        <w:t>–</w:t>
      </w:r>
      <w:r>
        <w:rPr>
          <w:spacing w:val="-7"/>
          <w:shd w:val="clear" w:color="auto" w:fill="92D050"/>
        </w:rPr>
        <w:t xml:space="preserve"> </w:t>
      </w:r>
      <w:r>
        <w:rPr>
          <w:shd w:val="clear" w:color="auto" w:fill="92D050"/>
        </w:rPr>
        <w:t>VERIFICAREA</w:t>
      </w:r>
      <w:r>
        <w:rPr>
          <w:spacing w:val="-4"/>
          <w:shd w:val="clear" w:color="auto" w:fill="92D050"/>
        </w:rPr>
        <w:t xml:space="preserve"> </w:t>
      </w:r>
      <w:r>
        <w:rPr>
          <w:shd w:val="clear" w:color="auto" w:fill="92D050"/>
        </w:rPr>
        <w:t>ELIGIBILITATII</w:t>
      </w:r>
      <w:r>
        <w:rPr>
          <w:shd w:val="clear" w:color="auto" w:fill="92D050"/>
        </w:rPr>
        <w:tab/>
      </w:r>
    </w:p>
    <w:p w14:paraId="66D7094C" w14:textId="77777777" w:rsidR="00BD35D5" w:rsidRDefault="00BD35D5">
      <w:pPr>
        <w:pStyle w:val="BodyText"/>
        <w:rPr>
          <w:b/>
          <w:sz w:val="20"/>
        </w:rPr>
      </w:pPr>
    </w:p>
    <w:p w14:paraId="628C9AF3" w14:textId="77777777" w:rsidR="00BD35D5" w:rsidRDefault="00BD35D5">
      <w:pPr>
        <w:pStyle w:val="BodyText"/>
        <w:spacing w:before="8"/>
        <w:rPr>
          <w:b/>
          <w:sz w:val="28"/>
        </w:rPr>
      </w:pPr>
    </w:p>
    <w:tbl>
      <w:tblPr>
        <w:tblW w:w="0" w:type="auto"/>
        <w:tblInd w:w="4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324"/>
        <w:gridCol w:w="1441"/>
        <w:gridCol w:w="2132"/>
      </w:tblGrid>
      <w:tr w:rsidR="00BD35D5" w14:paraId="61342269" w14:textId="77777777">
        <w:trPr>
          <w:trHeight w:val="465"/>
        </w:trPr>
        <w:tc>
          <w:tcPr>
            <w:tcW w:w="9897" w:type="dxa"/>
            <w:gridSpan w:val="3"/>
          </w:tcPr>
          <w:p w14:paraId="47213D29" w14:textId="77777777" w:rsidR="00BD35D5" w:rsidRDefault="00000000">
            <w:pPr>
              <w:pStyle w:val="TableParagraph"/>
              <w:spacing w:line="222" w:lineRule="exact"/>
              <w:ind w:left="110"/>
              <w:rPr>
                <w:b/>
                <w:sz w:val="20"/>
              </w:rPr>
            </w:pPr>
            <w:r>
              <w:rPr>
                <w:b/>
                <w:sz w:val="20"/>
              </w:rPr>
              <w:t>A.VERIFICAREA</w:t>
            </w:r>
            <w:r>
              <w:rPr>
                <w:b/>
                <w:spacing w:val="54"/>
                <w:sz w:val="20"/>
              </w:rPr>
              <w:t xml:space="preserve"> </w:t>
            </w:r>
            <w:r>
              <w:rPr>
                <w:b/>
                <w:sz w:val="20"/>
              </w:rPr>
              <w:t>CRITERIILOR</w:t>
            </w:r>
            <w:r>
              <w:rPr>
                <w:b/>
                <w:spacing w:val="-3"/>
                <w:sz w:val="20"/>
              </w:rPr>
              <w:t xml:space="preserve"> </w:t>
            </w:r>
            <w:r>
              <w:rPr>
                <w:b/>
                <w:sz w:val="20"/>
              </w:rPr>
              <w:t>DE</w:t>
            </w:r>
            <w:r>
              <w:rPr>
                <w:b/>
                <w:spacing w:val="-4"/>
                <w:sz w:val="20"/>
              </w:rPr>
              <w:t xml:space="preserve"> </w:t>
            </w:r>
            <w:r>
              <w:rPr>
                <w:b/>
                <w:sz w:val="20"/>
              </w:rPr>
              <w:t>ELIGIBILITATE</w:t>
            </w:r>
            <w:r>
              <w:rPr>
                <w:b/>
                <w:spacing w:val="-4"/>
                <w:sz w:val="20"/>
              </w:rPr>
              <w:t xml:space="preserve"> </w:t>
            </w:r>
            <w:r>
              <w:rPr>
                <w:b/>
                <w:sz w:val="20"/>
              </w:rPr>
              <w:t>A</w:t>
            </w:r>
            <w:r>
              <w:rPr>
                <w:b/>
                <w:spacing w:val="-2"/>
                <w:sz w:val="20"/>
              </w:rPr>
              <w:t xml:space="preserve"> </w:t>
            </w:r>
            <w:r>
              <w:rPr>
                <w:b/>
                <w:sz w:val="20"/>
              </w:rPr>
              <w:t>PROIECTULUI</w:t>
            </w:r>
          </w:p>
        </w:tc>
      </w:tr>
      <w:tr w:rsidR="00BD35D5" w14:paraId="16C9A7FD" w14:textId="77777777">
        <w:trPr>
          <w:trHeight w:val="230"/>
        </w:trPr>
        <w:tc>
          <w:tcPr>
            <w:tcW w:w="6324" w:type="dxa"/>
            <w:vMerge w:val="restart"/>
          </w:tcPr>
          <w:p w14:paraId="28191227" w14:textId="77777777" w:rsidR="00BD35D5" w:rsidRDefault="00BD35D5">
            <w:pPr>
              <w:pStyle w:val="TableParagraph"/>
              <w:spacing w:before="11"/>
              <w:rPr>
                <w:b/>
                <w:sz w:val="18"/>
              </w:rPr>
            </w:pPr>
          </w:p>
          <w:p w14:paraId="64DA2D3F" w14:textId="77777777" w:rsidR="00BD35D5" w:rsidRDefault="00000000">
            <w:pPr>
              <w:pStyle w:val="TableParagraph"/>
              <w:ind w:left="1310"/>
              <w:rPr>
                <w:b/>
                <w:sz w:val="20"/>
              </w:rPr>
            </w:pPr>
            <w:r>
              <w:rPr>
                <w:b/>
                <w:sz w:val="20"/>
              </w:rPr>
              <w:t>1.</w:t>
            </w:r>
            <w:r>
              <w:rPr>
                <w:b/>
                <w:spacing w:val="-5"/>
                <w:sz w:val="20"/>
              </w:rPr>
              <w:t xml:space="preserve"> </w:t>
            </w:r>
            <w:r>
              <w:rPr>
                <w:b/>
                <w:sz w:val="20"/>
              </w:rPr>
              <w:t>Verificarea</w:t>
            </w:r>
            <w:r>
              <w:rPr>
                <w:b/>
                <w:spacing w:val="-5"/>
                <w:sz w:val="20"/>
              </w:rPr>
              <w:t xml:space="preserve"> </w:t>
            </w:r>
            <w:r>
              <w:rPr>
                <w:b/>
                <w:sz w:val="20"/>
              </w:rPr>
              <w:t>eligibilităţii</w:t>
            </w:r>
            <w:r>
              <w:rPr>
                <w:b/>
                <w:spacing w:val="-5"/>
                <w:sz w:val="20"/>
              </w:rPr>
              <w:t xml:space="preserve"> </w:t>
            </w:r>
            <w:r>
              <w:rPr>
                <w:b/>
                <w:sz w:val="20"/>
              </w:rPr>
              <w:t>solicitantului</w:t>
            </w:r>
          </w:p>
        </w:tc>
        <w:tc>
          <w:tcPr>
            <w:tcW w:w="3573" w:type="dxa"/>
            <w:gridSpan w:val="2"/>
          </w:tcPr>
          <w:p w14:paraId="2106A3E1" w14:textId="77777777" w:rsidR="00BD35D5" w:rsidRDefault="00000000">
            <w:pPr>
              <w:pStyle w:val="TableParagraph"/>
              <w:spacing w:line="210" w:lineRule="exact"/>
              <w:ind w:left="873"/>
              <w:rPr>
                <w:sz w:val="20"/>
              </w:rPr>
            </w:pPr>
            <w:r>
              <w:rPr>
                <w:sz w:val="20"/>
              </w:rPr>
              <w:t>Verificare</w:t>
            </w:r>
            <w:r>
              <w:rPr>
                <w:spacing w:val="-5"/>
                <w:sz w:val="20"/>
              </w:rPr>
              <w:t xml:space="preserve"> </w:t>
            </w:r>
            <w:r>
              <w:rPr>
                <w:sz w:val="20"/>
              </w:rPr>
              <w:t>efectuată</w:t>
            </w:r>
          </w:p>
        </w:tc>
      </w:tr>
      <w:tr w:rsidR="00BD35D5" w14:paraId="63F6A603" w14:textId="77777777">
        <w:trPr>
          <w:trHeight w:val="465"/>
        </w:trPr>
        <w:tc>
          <w:tcPr>
            <w:tcW w:w="6324" w:type="dxa"/>
            <w:vMerge/>
            <w:tcBorders>
              <w:top w:val="nil"/>
            </w:tcBorders>
          </w:tcPr>
          <w:p w14:paraId="513E3FB2" w14:textId="77777777" w:rsidR="00BD35D5" w:rsidRDefault="00BD35D5">
            <w:pPr>
              <w:rPr>
                <w:sz w:val="2"/>
                <w:szCs w:val="2"/>
              </w:rPr>
            </w:pPr>
          </w:p>
        </w:tc>
        <w:tc>
          <w:tcPr>
            <w:tcW w:w="1441" w:type="dxa"/>
          </w:tcPr>
          <w:p w14:paraId="5C1E5EA3" w14:textId="77777777" w:rsidR="00BD35D5" w:rsidRDefault="00000000">
            <w:pPr>
              <w:pStyle w:val="TableParagraph"/>
              <w:spacing w:line="222" w:lineRule="exact"/>
              <w:ind w:left="590"/>
              <w:rPr>
                <w:b/>
                <w:sz w:val="20"/>
              </w:rPr>
            </w:pPr>
            <w:r>
              <w:rPr>
                <w:b/>
                <w:sz w:val="20"/>
              </w:rPr>
              <w:t>DA</w:t>
            </w:r>
          </w:p>
        </w:tc>
        <w:tc>
          <w:tcPr>
            <w:tcW w:w="2132" w:type="dxa"/>
          </w:tcPr>
          <w:p w14:paraId="14217E4A" w14:textId="77777777" w:rsidR="00BD35D5" w:rsidRDefault="00000000">
            <w:pPr>
              <w:pStyle w:val="TableParagraph"/>
              <w:spacing w:line="222" w:lineRule="exact"/>
              <w:ind w:right="923"/>
              <w:jc w:val="right"/>
              <w:rPr>
                <w:b/>
                <w:sz w:val="20"/>
              </w:rPr>
            </w:pPr>
            <w:r>
              <w:rPr>
                <w:b/>
                <w:sz w:val="20"/>
              </w:rPr>
              <w:t>NU</w:t>
            </w:r>
          </w:p>
        </w:tc>
      </w:tr>
      <w:tr w:rsidR="00BD35D5" w14:paraId="066ACDDF" w14:textId="77777777">
        <w:trPr>
          <w:trHeight w:val="693"/>
        </w:trPr>
        <w:tc>
          <w:tcPr>
            <w:tcW w:w="6324" w:type="dxa"/>
            <w:tcBorders>
              <w:bottom w:val="single" w:sz="6" w:space="0" w:color="000000"/>
            </w:tcBorders>
          </w:tcPr>
          <w:p w14:paraId="084BA5B9" w14:textId="77777777" w:rsidR="00BD35D5" w:rsidRDefault="00000000">
            <w:pPr>
              <w:pStyle w:val="TableParagraph"/>
              <w:spacing w:line="237" w:lineRule="auto"/>
              <w:ind w:left="110"/>
              <w:rPr>
                <w:sz w:val="20"/>
              </w:rPr>
            </w:pPr>
            <w:r>
              <w:rPr>
                <w:sz w:val="20"/>
              </w:rPr>
              <w:t>1.1</w:t>
            </w:r>
            <w:r>
              <w:rPr>
                <w:spacing w:val="15"/>
                <w:sz w:val="20"/>
              </w:rPr>
              <w:t xml:space="preserve"> </w:t>
            </w:r>
            <w:r>
              <w:rPr>
                <w:sz w:val="20"/>
              </w:rPr>
              <w:t>Solicitantul</w:t>
            </w:r>
            <w:r>
              <w:rPr>
                <w:spacing w:val="27"/>
                <w:sz w:val="20"/>
              </w:rPr>
              <w:t xml:space="preserve"> </w:t>
            </w:r>
            <w:r>
              <w:rPr>
                <w:sz w:val="20"/>
              </w:rPr>
              <w:t>a</w:t>
            </w:r>
            <w:r>
              <w:rPr>
                <w:spacing w:val="24"/>
                <w:sz w:val="20"/>
              </w:rPr>
              <w:t xml:space="preserve"> </w:t>
            </w:r>
            <w:r>
              <w:rPr>
                <w:sz w:val="20"/>
              </w:rPr>
              <w:t>mai</w:t>
            </w:r>
            <w:r>
              <w:rPr>
                <w:spacing w:val="29"/>
                <w:sz w:val="20"/>
              </w:rPr>
              <w:t xml:space="preserve"> </w:t>
            </w:r>
            <w:r>
              <w:rPr>
                <w:sz w:val="20"/>
              </w:rPr>
              <w:t>depus</w:t>
            </w:r>
            <w:r>
              <w:rPr>
                <w:spacing w:val="29"/>
                <w:sz w:val="20"/>
              </w:rPr>
              <w:t xml:space="preserve"> </w:t>
            </w:r>
            <w:r>
              <w:rPr>
                <w:sz w:val="20"/>
              </w:rPr>
              <w:t>aceaşi</w:t>
            </w:r>
            <w:r>
              <w:rPr>
                <w:spacing w:val="29"/>
                <w:sz w:val="20"/>
              </w:rPr>
              <w:t xml:space="preserve"> </w:t>
            </w:r>
            <w:r>
              <w:rPr>
                <w:sz w:val="20"/>
              </w:rPr>
              <w:t>cerere</w:t>
            </w:r>
            <w:r>
              <w:rPr>
                <w:spacing w:val="30"/>
                <w:sz w:val="20"/>
              </w:rPr>
              <w:t xml:space="preserve"> </w:t>
            </w:r>
            <w:r>
              <w:rPr>
                <w:sz w:val="20"/>
              </w:rPr>
              <w:t>de</w:t>
            </w:r>
            <w:r>
              <w:rPr>
                <w:spacing w:val="25"/>
                <w:sz w:val="20"/>
              </w:rPr>
              <w:t xml:space="preserve"> </w:t>
            </w:r>
            <w:r>
              <w:rPr>
                <w:sz w:val="20"/>
              </w:rPr>
              <w:t>finanţare</w:t>
            </w:r>
            <w:r>
              <w:rPr>
                <w:spacing w:val="30"/>
                <w:sz w:val="20"/>
              </w:rPr>
              <w:t xml:space="preserve"> </w:t>
            </w:r>
            <w:r>
              <w:rPr>
                <w:b/>
                <w:sz w:val="20"/>
              </w:rPr>
              <w:t>în</w:t>
            </w:r>
            <w:r>
              <w:rPr>
                <w:b/>
                <w:spacing w:val="30"/>
                <w:sz w:val="20"/>
              </w:rPr>
              <w:t xml:space="preserve"> </w:t>
            </w:r>
            <w:r>
              <w:rPr>
                <w:b/>
                <w:sz w:val="20"/>
              </w:rPr>
              <w:t>cadrul</w:t>
            </w:r>
            <w:r>
              <w:rPr>
                <w:b/>
                <w:spacing w:val="-57"/>
                <w:sz w:val="20"/>
              </w:rPr>
              <w:t xml:space="preserve"> </w:t>
            </w:r>
            <w:r>
              <w:rPr>
                <w:b/>
                <w:sz w:val="20"/>
              </w:rPr>
              <w:t>aceleiaşi</w:t>
            </w:r>
            <w:r>
              <w:rPr>
                <w:b/>
                <w:spacing w:val="-2"/>
                <w:sz w:val="20"/>
              </w:rPr>
              <w:t xml:space="preserve"> </w:t>
            </w:r>
            <w:r>
              <w:rPr>
                <w:b/>
                <w:sz w:val="20"/>
              </w:rPr>
              <w:t>sesiuni</w:t>
            </w:r>
            <w:r>
              <w:rPr>
                <w:b/>
                <w:spacing w:val="4"/>
                <w:sz w:val="20"/>
              </w:rPr>
              <w:t xml:space="preserve"> </w:t>
            </w:r>
            <w:r>
              <w:rPr>
                <w:sz w:val="20"/>
              </w:rPr>
              <w:t>de</w:t>
            </w:r>
            <w:r>
              <w:rPr>
                <w:spacing w:val="-4"/>
                <w:sz w:val="20"/>
              </w:rPr>
              <w:t xml:space="preserve"> </w:t>
            </w:r>
            <w:r>
              <w:rPr>
                <w:sz w:val="20"/>
              </w:rPr>
              <w:t>depunere</w:t>
            </w:r>
            <w:r>
              <w:rPr>
                <w:spacing w:val="1"/>
                <w:sz w:val="20"/>
              </w:rPr>
              <w:t xml:space="preserve"> </w:t>
            </w:r>
            <w:r>
              <w:rPr>
                <w:sz w:val="20"/>
              </w:rPr>
              <w:t>(</w:t>
            </w:r>
            <w:r>
              <w:rPr>
                <w:b/>
                <w:sz w:val="20"/>
              </w:rPr>
              <w:t>si</w:t>
            </w:r>
            <w:r>
              <w:rPr>
                <w:b/>
                <w:spacing w:val="-2"/>
                <w:sz w:val="20"/>
              </w:rPr>
              <w:t xml:space="preserve"> </w:t>
            </w:r>
            <w:r>
              <w:rPr>
                <w:b/>
                <w:sz w:val="20"/>
              </w:rPr>
              <w:t>nu</w:t>
            </w:r>
            <w:r>
              <w:rPr>
                <w:b/>
                <w:spacing w:val="1"/>
                <w:sz w:val="20"/>
              </w:rPr>
              <w:t xml:space="preserve"> </w:t>
            </w:r>
            <w:r>
              <w:rPr>
                <w:b/>
                <w:sz w:val="20"/>
              </w:rPr>
              <w:t>a retras</w:t>
            </w:r>
            <w:r>
              <w:rPr>
                <w:b/>
                <w:spacing w:val="-5"/>
                <w:sz w:val="20"/>
              </w:rPr>
              <w:t xml:space="preserve"> </w:t>
            </w:r>
            <w:r>
              <w:rPr>
                <w:b/>
                <w:sz w:val="20"/>
              </w:rPr>
              <w:t>solicitarea)</w:t>
            </w:r>
            <w:r>
              <w:rPr>
                <w:sz w:val="20"/>
              </w:rPr>
              <w:t>?</w:t>
            </w:r>
          </w:p>
        </w:tc>
        <w:tc>
          <w:tcPr>
            <w:tcW w:w="1441" w:type="dxa"/>
            <w:tcBorders>
              <w:bottom w:val="single" w:sz="6" w:space="0" w:color="000000"/>
            </w:tcBorders>
          </w:tcPr>
          <w:p w14:paraId="59215B82" w14:textId="77777777" w:rsidR="00BD35D5" w:rsidRDefault="00BD35D5">
            <w:pPr>
              <w:pStyle w:val="TableParagraph"/>
              <w:spacing w:before="7"/>
              <w:rPr>
                <w:b/>
                <w:sz w:val="19"/>
              </w:rPr>
            </w:pPr>
          </w:p>
          <w:p w14:paraId="6FC077FE" w14:textId="77777777" w:rsidR="00BD35D5" w:rsidRDefault="00000000">
            <w:pPr>
              <w:pStyle w:val="TableParagraph"/>
              <w:ind w:left="629"/>
              <w:rPr>
                <w:rFonts w:ascii="Wingdings" w:hAnsi="Wingdings"/>
                <w:sz w:val="20"/>
              </w:rPr>
            </w:pPr>
            <w:r>
              <w:rPr>
                <w:rFonts w:ascii="Wingdings" w:hAnsi="Wingdings"/>
                <w:sz w:val="20"/>
              </w:rPr>
              <w:t></w:t>
            </w:r>
          </w:p>
        </w:tc>
        <w:tc>
          <w:tcPr>
            <w:tcW w:w="2132" w:type="dxa"/>
            <w:tcBorders>
              <w:bottom w:val="single" w:sz="6" w:space="0" w:color="000000"/>
            </w:tcBorders>
          </w:tcPr>
          <w:p w14:paraId="45C84F72" w14:textId="77777777" w:rsidR="00BD35D5" w:rsidRDefault="00BD35D5">
            <w:pPr>
              <w:pStyle w:val="TableParagraph"/>
              <w:spacing w:before="7"/>
              <w:rPr>
                <w:b/>
                <w:sz w:val="19"/>
              </w:rPr>
            </w:pPr>
          </w:p>
          <w:p w14:paraId="309CB224" w14:textId="77777777" w:rsidR="00BD35D5" w:rsidRDefault="00000000">
            <w:pPr>
              <w:pStyle w:val="TableParagraph"/>
              <w:ind w:right="966"/>
              <w:jc w:val="right"/>
              <w:rPr>
                <w:rFonts w:ascii="Wingdings" w:hAnsi="Wingdings"/>
                <w:sz w:val="20"/>
              </w:rPr>
            </w:pPr>
            <w:r>
              <w:rPr>
                <w:rFonts w:ascii="Wingdings" w:hAnsi="Wingdings"/>
                <w:sz w:val="20"/>
              </w:rPr>
              <w:t></w:t>
            </w:r>
          </w:p>
        </w:tc>
      </w:tr>
      <w:tr w:rsidR="00BD35D5" w14:paraId="1DFAF472" w14:textId="77777777">
        <w:trPr>
          <w:trHeight w:val="453"/>
        </w:trPr>
        <w:tc>
          <w:tcPr>
            <w:tcW w:w="6324" w:type="dxa"/>
            <w:tcBorders>
              <w:top w:val="single" w:sz="6" w:space="0" w:color="000000"/>
            </w:tcBorders>
          </w:tcPr>
          <w:p w14:paraId="4A689FBB" w14:textId="77777777" w:rsidR="00BD35D5" w:rsidRDefault="00000000">
            <w:pPr>
              <w:pStyle w:val="TableParagraph"/>
              <w:spacing w:line="220" w:lineRule="exact"/>
              <w:ind w:left="110"/>
              <w:rPr>
                <w:sz w:val="20"/>
              </w:rPr>
            </w:pPr>
            <w:r>
              <w:rPr>
                <w:sz w:val="20"/>
              </w:rPr>
              <w:t>1.2</w:t>
            </w:r>
            <w:r>
              <w:rPr>
                <w:spacing w:val="12"/>
                <w:sz w:val="20"/>
              </w:rPr>
              <w:t xml:space="preserve"> </w:t>
            </w:r>
            <w:r>
              <w:rPr>
                <w:sz w:val="20"/>
              </w:rPr>
              <w:t>Solicitantul</w:t>
            </w:r>
            <w:r>
              <w:rPr>
                <w:spacing w:val="6"/>
                <w:sz w:val="20"/>
              </w:rPr>
              <w:t xml:space="preserve"> </w:t>
            </w:r>
            <w:r>
              <w:rPr>
                <w:sz w:val="20"/>
              </w:rPr>
              <w:t>este</w:t>
            </w:r>
            <w:r>
              <w:rPr>
                <w:spacing w:val="13"/>
                <w:sz w:val="20"/>
              </w:rPr>
              <w:t xml:space="preserve"> </w:t>
            </w:r>
            <w:r>
              <w:rPr>
                <w:sz w:val="20"/>
              </w:rPr>
              <w:t>inregistrat</w:t>
            </w:r>
            <w:r>
              <w:rPr>
                <w:spacing w:val="9"/>
                <w:sz w:val="20"/>
              </w:rPr>
              <w:t xml:space="preserve"> </w:t>
            </w:r>
            <w:r>
              <w:rPr>
                <w:sz w:val="20"/>
              </w:rPr>
              <w:t>in</w:t>
            </w:r>
            <w:r>
              <w:rPr>
                <w:spacing w:val="9"/>
                <w:sz w:val="20"/>
              </w:rPr>
              <w:t xml:space="preserve"> </w:t>
            </w:r>
            <w:r>
              <w:rPr>
                <w:sz w:val="20"/>
              </w:rPr>
              <w:t>Registrul</w:t>
            </w:r>
            <w:r>
              <w:rPr>
                <w:spacing w:val="10"/>
                <w:sz w:val="20"/>
              </w:rPr>
              <w:t xml:space="preserve"> </w:t>
            </w:r>
            <w:r>
              <w:rPr>
                <w:sz w:val="20"/>
              </w:rPr>
              <w:t>debitorilor</w:t>
            </w:r>
            <w:r>
              <w:rPr>
                <w:spacing w:val="15"/>
                <w:sz w:val="20"/>
              </w:rPr>
              <w:t xml:space="preserve"> </w:t>
            </w:r>
            <w:r>
              <w:rPr>
                <w:sz w:val="20"/>
              </w:rPr>
              <w:t>AFIR</w:t>
            </w:r>
            <w:r>
              <w:rPr>
                <w:spacing w:val="6"/>
                <w:sz w:val="20"/>
              </w:rPr>
              <w:t xml:space="preserve"> </w:t>
            </w:r>
            <w:r>
              <w:rPr>
                <w:sz w:val="20"/>
              </w:rPr>
              <w:t>pentru</w:t>
            </w:r>
          </w:p>
          <w:p w14:paraId="2AC499DC" w14:textId="77777777" w:rsidR="00BD35D5" w:rsidRDefault="00000000">
            <w:pPr>
              <w:pStyle w:val="TableParagraph"/>
              <w:spacing w:before="3" w:line="211" w:lineRule="exact"/>
              <w:ind w:left="110"/>
              <w:rPr>
                <w:sz w:val="20"/>
              </w:rPr>
            </w:pPr>
            <w:r>
              <w:rPr>
                <w:sz w:val="20"/>
              </w:rPr>
              <w:t>Programul</w:t>
            </w:r>
            <w:r>
              <w:rPr>
                <w:spacing w:val="-3"/>
                <w:sz w:val="20"/>
              </w:rPr>
              <w:t xml:space="preserve"> </w:t>
            </w:r>
            <w:r>
              <w:rPr>
                <w:sz w:val="20"/>
              </w:rPr>
              <w:t>SAPARD/FEADR ?</w:t>
            </w:r>
          </w:p>
        </w:tc>
        <w:tc>
          <w:tcPr>
            <w:tcW w:w="1441" w:type="dxa"/>
            <w:tcBorders>
              <w:top w:val="single" w:sz="6" w:space="0" w:color="000000"/>
            </w:tcBorders>
          </w:tcPr>
          <w:p w14:paraId="534F46FE" w14:textId="77777777" w:rsidR="00BD35D5" w:rsidRDefault="00BD35D5">
            <w:pPr>
              <w:pStyle w:val="TableParagraph"/>
              <w:spacing w:before="9"/>
              <w:rPr>
                <w:b/>
                <w:sz w:val="19"/>
              </w:rPr>
            </w:pPr>
          </w:p>
          <w:p w14:paraId="23634F59" w14:textId="77777777" w:rsidR="00BD35D5" w:rsidRDefault="00000000">
            <w:pPr>
              <w:pStyle w:val="TableParagraph"/>
              <w:spacing w:before="1" w:line="203" w:lineRule="exact"/>
              <w:ind w:left="629"/>
              <w:rPr>
                <w:rFonts w:ascii="Wingdings" w:hAnsi="Wingdings"/>
                <w:sz w:val="20"/>
              </w:rPr>
            </w:pPr>
            <w:r>
              <w:rPr>
                <w:rFonts w:ascii="Wingdings" w:hAnsi="Wingdings"/>
                <w:sz w:val="20"/>
              </w:rPr>
              <w:t></w:t>
            </w:r>
          </w:p>
        </w:tc>
        <w:tc>
          <w:tcPr>
            <w:tcW w:w="2132" w:type="dxa"/>
            <w:tcBorders>
              <w:top w:val="single" w:sz="6" w:space="0" w:color="000000"/>
            </w:tcBorders>
          </w:tcPr>
          <w:p w14:paraId="33E7D157" w14:textId="77777777" w:rsidR="00BD35D5" w:rsidRDefault="00BD35D5">
            <w:pPr>
              <w:pStyle w:val="TableParagraph"/>
              <w:spacing w:before="9"/>
              <w:rPr>
                <w:b/>
                <w:sz w:val="19"/>
              </w:rPr>
            </w:pPr>
          </w:p>
          <w:p w14:paraId="5F56BF6F" w14:textId="77777777" w:rsidR="00BD35D5" w:rsidRDefault="00000000">
            <w:pPr>
              <w:pStyle w:val="TableParagraph"/>
              <w:spacing w:before="1" w:line="203" w:lineRule="exact"/>
              <w:ind w:right="966"/>
              <w:jc w:val="right"/>
              <w:rPr>
                <w:rFonts w:ascii="Wingdings" w:hAnsi="Wingdings"/>
                <w:sz w:val="20"/>
              </w:rPr>
            </w:pPr>
            <w:r>
              <w:rPr>
                <w:rFonts w:ascii="Wingdings" w:hAnsi="Wingdings"/>
                <w:sz w:val="20"/>
              </w:rPr>
              <w:t></w:t>
            </w:r>
          </w:p>
        </w:tc>
      </w:tr>
    </w:tbl>
    <w:p w14:paraId="3F807B34" w14:textId="77777777" w:rsidR="00BD35D5" w:rsidRDefault="00BD35D5">
      <w:pPr>
        <w:pStyle w:val="BodyText"/>
        <w:spacing w:before="11"/>
        <w:rPr>
          <w:b/>
          <w:sz w:val="23"/>
        </w:rPr>
      </w:pPr>
    </w:p>
    <w:tbl>
      <w:tblPr>
        <w:tblW w:w="0" w:type="auto"/>
        <w:tblInd w:w="4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2"/>
        <w:gridCol w:w="6613"/>
        <w:gridCol w:w="82"/>
        <w:gridCol w:w="1205"/>
        <w:gridCol w:w="989"/>
        <w:gridCol w:w="955"/>
      </w:tblGrid>
      <w:tr w:rsidR="00BD35D5" w14:paraId="7AB36101" w14:textId="77777777">
        <w:trPr>
          <w:trHeight w:val="234"/>
        </w:trPr>
        <w:tc>
          <w:tcPr>
            <w:tcW w:w="9926" w:type="dxa"/>
            <w:gridSpan w:val="6"/>
          </w:tcPr>
          <w:p w14:paraId="3F033FCD" w14:textId="77777777" w:rsidR="00BD35D5" w:rsidRDefault="00000000">
            <w:pPr>
              <w:pStyle w:val="TableParagraph"/>
              <w:spacing w:line="215" w:lineRule="exact"/>
              <w:ind w:left="110"/>
              <w:rPr>
                <w:sz w:val="20"/>
              </w:rPr>
            </w:pPr>
            <w:r>
              <w:rPr>
                <w:sz w:val="20"/>
              </w:rPr>
              <w:t>B</w:t>
            </w:r>
            <w:r>
              <w:rPr>
                <w:spacing w:val="-3"/>
                <w:sz w:val="20"/>
              </w:rPr>
              <w:t xml:space="preserve"> </w:t>
            </w:r>
            <w:r>
              <w:rPr>
                <w:sz w:val="20"/>
              </w:rPr>
              <w:t>Verificarea</w:t>
            </w:r>
            <w:r>
              <w:rPr>
                <w:spacing w:val="-7"/>
                <w:sz w:val="20"/>
              </w:rPr>
              <w:t xml:space="preserve"> </w:t>
            </w:r>
            <w:r>
              <w:rPr>
                <w:sz w:val="20"/>
              </w:rPr>
              <w:t>conditiilor</w:t>
            </w:r>
            <w:r>
              <w:rPr>
                <w:spacing w:val="-4"/>
                <w:sz w:val="20"/>
              </w:rPr>
              <w:t xml:space="preserve"> </w:t>
            </w:r>
            <w:r>
              <w:rPr>
                <w:sz w:val="20"/>
              </w:rPr>
              <w:t>de</w:t>
            </w:r>
            <w:r>
              <w:rPr>
                <w:spacing w:val="-7"/>
                <w:sz w:val="20"/>
              </w:rPr>
              <w:t xml:space="preserve"> </w:t>
            </w:r>
            <w:r>
              <w:rPr>
                <w:sz w:val="20"/>
              </w:rPr>
              <w:t>eligibilitate</w:t>
            </w:r>
          </w:p>
        </w:tc>
      </w:tr>
      <w:tr w:rsidR="00BD35D5" w14:paraId="64E3EA91" w14:textId="77777777">
        <w:trPr>
          <w:trHeight w:val="556"/>
        </w:trPr>
        <w:tc>
          <w:tcPr>
            <w:tcW w:w="6777" w:type="dxa"/>
            <w:gridSpan w:val="3"/>
            <w:shd w:val="clear" w:color="auto" w:fill="00AFEF"/>
          </w:tcPr>
          <w:p w14:paraId="4E9D52C8" w14:textId="77777777" w:rsidR="00BD35D5" w:rsidRDefault="00000000">
            <w:pPr>
              <w:pStyle w:val="TableParagraph"/>
              <w:spacing w:line="269" w:lineRule="exact"/>
              <w:ind w:left="110"/>
              <w:rPr>
                <w:b/>
                <w:sz w:val="24"/>
              </w:rPr>
            </w:pPr>
            <w:r>
              <w:rPr>
                <w:color w:val="006FC0"/>
                <w:sz w:val="24"/>
              </w:rPr>
              <w:t>EG1</w:t>
            </w:r>
            <w:r>
              <w:rPr>
                <w:b/>
                <w:sz w:val="24"/>
              </w:rPr>
              <w:t>.</w:t>
            </w:r>
            <w:r>
              <w:rPr>
                <w:b/>
                <w:spacing w:val="-5"/>
                <w:sz w:val="24"/>
              </w:rPr>
              <w:t xml:space="preserve"> </w:t>
            </w:r>
            <w:r>
              <w:rPr>
                <w:b/>
                <w:sz w:val="24"/>
              </w:rPr>
              <w:t>Solicitantul</w:t>
            </w:r>
            <w:r>
              <w:rPr>
                <w:b/>
                <w:spacing w:val="-3"/>
                <w:sz w:val="24"/>
              </w:rPr>
              <w:t xml:space="preserve"> </w:t>
            </w:r>
            <w:r>
              <w:rPr>
                <w:b/>
                <w:sz w:val="24"/>
              </w:rPr>
              <w:t>se încadrează</w:t>
            </w:r>
            <w:r>
              <w:rPr>
                <w:b/>
                <w:spacing w:val="-2"/>
                <w:sz w:val="24"/>
              </w:rPr>
              <w:t xml:space="preserve"> </w:t>
            </w:r>
            <w:r>
              <w:rPr>
                <w:b/>
                <w:sz w:val="24"/>
              </w:rPr>
              <w:t>în</w:t>
            </w:r>
            <w:r>
              <w:rPr>
                <w:b/>
                <w:spacing w:val="-6"/>
                <w:sz w:val="24"/>
              </w:rPr>
              <w:t xml:space="preserve"> </w:t>
            </w:r>
            <w:r>
              <w:rPr>
                <w:b/>
                <w:sz w:val="24"/>
              </w:rPr>
              <w:t>categoria</w:t>
            </w:r>
            <w:r>
              <w:rPr>
                <w:b/>
                <w:spacing w:val="-2"/>
                <w:sz w:val="24"/>
              </w:rPr>
              <w:t xml:space="preserve"> </w:t>
            </w:r>
            <w:r>
              <w:rPr>
                <w:b/>
                <w:sz w:val="24"/>
              </w:rPr>
              <w:t>beneficiarilor</w:t>
            </w:r>
          </w:p>
          <w:p w14:paraId="047DA065" w14:textId="77777777" w:rsidR="00BD35D5" w:rsidRDefault="00000000">
            <w:pPr>
              <w:pStyle w:val="TableParagraph"/>
              <w:spacing w:line="267" w:lineRule="exact"/>
              <w:ind w:left="110"/>
              <w:rPr>
                <w:b/>
                <w:sz w:val="24"/>
              </w:rPr>
            </w:pPr>
            <w:r>
              <w:rPr>
                <w:b/>
                <w:sz w:val="24"/>
              </w:rPr>
              <w:t>eligibili</w:t>
            </w:r>
          </w:p>
        </w:tc>
        <w:tc>
          <w:tcPr>
            <w:tcW w:w="1205" w:type="dxa"/>
          </w:tcPr>
          <w:p w14:paraId="627EFF15" w14:textId="77777777" w:rsidR="00BD35D5" w:rsidRDefault="00000000">
            <w:pPr>
              <w:pStyle w:val="TableParagraph"/>
              <w:spacing w:line="220" w:lineRule="exact"/>
              <w:ind w:left="507"/>
              <w:rPr>
                <w:rFonts w:ascii="Wingdings" w:hAnsi="Wingdings"/>
                <w:sz w:val="20"/>
              </w:rPr>
            </w:pPr>
            <w:r>
              <w:rPr>
                <w:rFonts w:ascii="Wingdings" w:hAnsi="Wingdings"/>
                <w:sz w:val="20"/>
              </w:rPr>
              <w:t></w:t>
            </w:r>
          </w:p>
        </w:tc>
        <w:tc>
          <w:tcPr>
            <w:tcW w:w="989" w:type="dxa"/>
          </w:tcPr>
          <w:p w14:paraId="3D0CB1E7" w14:textId="77777777" w:rsidR="00BD35D5" w:rsidRDefault="00000000">
            <w:pPr>
              <w:pStyle w:val="TableParagraph"/>
              <w:spacing w:line="220" w:lineRule="exact"/>
              <w:ind w:left="14"/>
              <w:jc w:val="center"/>
              <w:rPr>
                <w:rFonts w:ascii="Wingdings" w:hAnsi="Wingdings"/>
                <w:sz w:val="20"/>
              </w:rPr>
            </w:pPr>
            <w:r>
              <w:rPr>
                <w:rFonts w:ascii="Wingdings" w:hAnsi="Wingdings"/>
                <w:sz w:val="20"/>
              </w:rPr>
              <w:t></w:t>
            </w:r>
          </w:p>
        </w:tc>
        <w:tc>
          <w:tcPr>
            <w:tcW w:w="955" w:type="dxa"/>
          </w:tcPr>
          <w:p w14:paraId="2B11CCA0" w14:textId="77777777" w:rsidR="00BD35D5" w:rsidRDefault="00000000">
            <w:pPr>
              <w:pStyle w:val="TableParagraph"/>
              <w:spacing w:line="220" w:lineRule="exact"/>
              <w:ind w:left="10"/>
              <w:jc w:val="center"/>
              <w:rPr>
                <w:rFonts w:ascii="Wingdings" w:hAnsi="Wingdings"/>
                <w:sz w:val="20"/>
              </w:rPr>
            </w:pPr>
            <w:r>
              <w:rPr>
                <w:rFonts w:ascii="Wingdings" w:hAnsi="Wingdings"/>
                <w:sz w:val="20"/>
              </w:rPr>
              <w:t></w:t>
            </w:r>
          </w:p>
        </w:tc>
      </w:tr>
      <w:tr w:rsidR="00BD35D5" w14:paraId="1CB9AF69" w14:textId="77777777">
        <w:trPr>
          <w:trHeight w:val="264"/>
        </w:trPr>
        <w:tc>
          <w:tcPr>
            <w:tcW w:w="6777" w:type="dxa"/>
            <w:gridSpan w:val="3"/>
          </w:tcPr>
          <w:p w14:paraId="16AAB1B7" w14:textId="77777777" w:rsidR="00BD35D5" w:rsidRDefault="00000000">
            <w:pPr>
              <w:pStyle w:val="TableParagraph"/>
              <w:numPr>
                <w:ilvl w:val="0"/>
                <w:numId w:val="60"/>
              </w:numPr>
              <w:tabs>
                <w:tab w:val="left" w:pos="394"/>
              </w:tabs>
              <w:spacing w:line="222" w:lineRule="exact"/>
              <w:ind w:hanging="217"/>
              <w:rPr>
                <w:sz w:val="20"/>
              </w:rPr>
            </w:pPr>
            <w:r>
              <w:rPr>
                <w:b/>
                <w:sz w:val="20"/>
              </w:rPr>
              <w:t>Persoană</w:t>
            </w:r>
            <w:r>
              <w:rPr>
                <w:b/>
                <w:spacing w:val="-4"/>
                <w:sz w:val="20"/>
              </w:rPr>
              <w:t xml:space="preserve"> </w:t>
            </w:r>
            <w:r>
              <w:rPr>
                <w:b/>
                <w:sz w:val="20"/>
              </w:rPr>
              <w:t>fizică</w:t>
            </w:r>
            <w:r>
              <w:rPr>
                <w:b/>
                <w:spacing w:val="-3"/>
                <w:sz w:val="20"/>
              </w:rPr>
              <w:t xml:space="preserve"> </w:t>
            </w:r>
            <w:r>
              <w:rPr>
                <w:b/>
                <w:sz w:val="20"/>
              </w:rPr>
              <w:t xml:space="preserve">autorizată </w:t>
            </w:r>
            <w:r>
              <w:rPr>
                <w:sz w:val="20"/>
              </w:rPr>
              <w:t>(OUG</w:t>
            </w:r>
            <w:r>
              <w:rPr>
                <w:spacing w:val="-4"/>
                <w:sz w:val="20"/>
              </w:rPr>
              <w:t xml:space="preserve"> </w:t>
            </w:r>
            <w:r>
              <w:rPr>
                <w:sz w:val="20"/>
              </w:rPr>
              <w:t>nr.</w:t>
            </w:r>
            <w:r>
              <w:rPr>
                <w:spacing w:val="-4"/>
                <w:sz w:val="20"/>
              </w:rPr>
              <w:t xml:space="preserve"> </w:t>
            </w:r>
            <w:r>
              <w:rPr>
                <w:sz w:val="20"/>
              </w:rPr>
              <w:t>44/2008)</w:t>
            </w:r>
          </w:p>
        </w:tc>
        <w:tc>
          <w:tcPr>
            <w:tcW w:w="1205" w:type="dxa"/>
          </w:tcPr>
          <w:p w14:paraId="2D7088AE" w14:textId="77777777" w:rsidR="00BD35D5" w:rsidRDefault="00000000">
            <w:pPr>
              <w:pStyle w:val="TableParagraph"/>
              <w:spacing w:line="220" w:lineRule="exact"/>
              <w:ind w:left="507"/>
              <w:rPr>
                <w:rFonts w:ascii="Wingdings" w:hAnsi="Wingdings"/>
                <w:sz w:val="20"/>
              </w:rPr>
            </w:pPr>
            <w:r>
              <w:rPr>
                <w:rFonts w:ascii="Wingdings" w:hAnsi="Wingdings"/>
                <w:sz w:val="20"/>
              </w:rPr>
              <w:t></w:t>
            </w:r>
          </w:p>
        </w:tc>
        <w:tc>
          <w:tcPr>
            <w:tcW w:w="989" w:type="dxa"/>
          </w:tcPr>
          <w:p w14:paraId="513854D3" w14:textId="77777777" w:rsidR="00BD35D5" w:rsidRDefault="00000000">
            <w:pPr>
              <w:pStyle w:val="TableParagraph"/>
              <w:spacing w:line="220" w:lineRule="exact"/>
              <w:ind w:left="14"/>
              <w:jc w:val="center"/>
              <w:rPr>
                <w:rFonts w:ascii="Wingdings" w:hAnsi="Wingdings"/>
                <w:sz w:val="20"/>
              </w:rPr>
            </w:pPr>
            <w:r>
              <w:rPr>
                <w:rFonts w:ascii="Wingdings" w:hAnsi="Wingdings"/>
                <w:sz w:val="20"/>
              </w:rPr>
              <w:t></w:t>
            </w:r>
          </w:p>
        </w:tc>
        <w:tc>
          <w:tcPr>
            <w:tcW w:w="955" w:type="dxa"/>
          </w:tcPr>
          <w:p w14:paraId="791B05C8" w14:textId="77777777" w:rsidR="00BD35D5" w:rsidRDefault="00000000">
            <w:pPr>
              <w:pStyle w:val="TableParagraph"/>
              <w:spacing w:line="220" w:lineRule="exact"/>
              <w:ind w:left="10"/>
              <w:jc w:val="center"/>
              <w:rPr>
                <w:rFonts w:ascii="Wingdings" w:hAnsi="Wingdings"/>
                <w:sz w:val="20"/>
              </w:rPr>
            </w:pPr>
            <w:r>
              <w:rPr>
                <w:rFonts w:ascii="Wingdings" w:hAnsi="Wingdings"/>
                <w:sz w:val="20"/>
              </w:rPr>
              <w:t></w:t>
            </w:r>
          </w:p>
        </w:tc>
      </w:tr>
      <w:tr w:rsidR="00BD35D5" w14:paraId="2D60D271" w14:textId="77777777">
        <w:trPr>
          <w:trHeight w:val="268"/>
        </w:trPr>
        <w:tc>
          <w:tcPr>
            <w:tcW w:w="6777" w:type="dxa"/>
            <w:gridSpan w:val="3"/>
          </w:tcPr>
          <w:p w14:paraId="1A8B1C66" w14:textId="77777777" w:rsidR="00BD35D5" w:rsidRDefault="00000000">
            <w:pPr>
              <w:pStyle w:val="TableParagraph"/>
              <w:numPr>
                <w:ilvl w:val="0"/>
                <w:numId w:val="59"/>
              </w:numPr>
              <w:tabs>
                <w:tab w:val="left" w:pos="394"/>
              </w:tabs>
              <w:spacing w:line="227" w:lineRule="exact"/>
              <w:ind w:hanging="217"/>
              <w:rPr>
                <w:sz w:val="20"/>
              </w:rPr>
            </w:pPr>
            <w:r>
              <w:rPr>
                <w:b/>
                <w:sz w:val="20"/>
              </w:rPr>
              <w:t>Intreprindere</w:t>
            </w:r>
            <w:r>
              <w:rPr>
                <w:b/>
                <w:spacing w:val="-7"/>
                <w:sz w:val="20"/>
              </w:rPr>
              <w:t xml:space="preserve"> </w:t>
            </w:r>
            <w:r>
              <w:rPr>
                <w:b/>
                <w:sz w:val="20"/>
              </w:rPr>
              <w:t>individuală</w:t>
            </w:r>
            <w:r>
              <w:rPr>
                <w:b/>
                <w:spacing w:val="-1"/>
                <w:sz w:val="20"/>
              </w:rPr>
              <w:t xml:space="preserve"> </w:t>
            </w:r>
            <w:r>
              <w:rPr>
                <w:sz w:val="20"/>
              </w:rPr>
              <w:t>(OUG</w:t>
            </w:r>
            <w:r>
              <w:rPr>
                <w:spacing w:val="-3"/>
                <w:sz w:val="20"/>
              </w:rPr>
              <w:t xml:space="preserve"> </w:t>
            </w:r>
            <w:r>
              <w:rPr>
                <w:sz w:val="20"/>
              </w:rPr>
              <w:t>nr.</w:t>
            </w:r>
            <w:r>
              <w:rPr>
                <w:spacing w:val="-3"/>
                <w:sz w:val="20"/>
              </w:rPr>
              <w:t xml:space="preserve"> </w:t>
            </w:r>
            <w:r>
              <w:rPr>
                <w:sz w:val="20"/>
              </w:rPr>
              <w:t>44/</w:t>
            </w:r>
            <w:r>
              <w:rPr>
                <w:spacing w:val="-2"/>
                <w:sz w:val="20"/>
              </w:rPr>
              <w:t xml:space="preserve"> </w:t>
            </w:r>
            <w:r>
              <w:rPr>
                <w:sz w:val="20"/>
              </w:rPr>
              <w:t>2008)</w:t>
            </w:r>
          </w:p>
        </w:tc>
        <w:tc>
          <w:tcPr>
            <w:tcW w:w="1205" w:type="dxa"/>
          </w:tcPr>
          <w:p w14:paraId="65CD32F2" w14:textId="77777777" w:rsidR="00BD35D5" w:rsidRDefault="00000000">
            <w:pPr>
              <w:pStyle w:val="TableParagraph"/>
              <w:spacing w:before="2"/>
              <w:ind w:left="507"/>
              <w:rPr>
                <w:rFonts w:ascii="Wingdings" w:hAnsi="Wingdings"/>
                <w:sz w:val="20"/>
              </w:rPr>
            </w:pPr>
            <w:r>
              <w:rPr>
                <w:rFonts w:ascii="Wingdings" w:hAnsi="Wingdings"/>
                <w:sz w:val="20"/>
              </w:rPr>
              <w:t></w:t>
            </w:r>
          </w:p>
        </w:tc>
        <w:tc>
          <w:tcPr>
            <w:tcW w:w="989" w:type="dxa"/>
          </w:tcPr>
          <w:p w14:paraId="0C28491B" w14:textId="77777777" w:rsidR="00BD35D5" w:rsidRDefault="00000000">
            <w:pPr>
              <w:pStyle w:val="TableParagraph"/>
              <w:spacing w:before="2"/>
              <w:ind w:left="14"/>
              <w:jc w:val="center"/>
              <w:rPr>
                <w:rFonts w:ascii="Wingdings" w:hAnsi="Wingdings"/>
                <w:sz w:val="20"/>
              </w:rPr>
            </w:pPr>
            <w:r>
              <w:rPr>
                <w:rFonts w:ascii="Wingdings" w:hAnsi="Wingdings"/>
                <w:sz w:val="20"/>
              </w:rPr>
              <w:t></w:t>
            </w:r>
          </w:p>
        </w:tc>
        <w:tc>
          <w:tcPr>
            <w:tcW w:w="955" w:type="dxa"/>
          </w:tcPr>
          <w:p w14:paraId="00894676" w14:textId="77777777" w:rsidR="00BD35D5" w:rsidRDefault="00000000">
            <w:pPr>
              <w:pStyle w:val="TableParagraph"/>
              <w:spacing w:before="2"/>
              <w:ind w:left="10"/>
              <w:jc w:val="center"/>
              <w:rPr>
                <w:rFonts w:ascii="Wingdings" w:hAnsi="Wingdings"/>
                <w:sz w:val="20"/>
              </w:rPr>
            </w:pPr>
            <w:r>
              <w:rPr>
                <w:rFonts w:ascii="Wingdings" w:hAnsi="Wingdings"/>
                <w:sz w:val="20"/>
              </w:rPr>
              <w:t></w:t>
            </w:r>
          </w:p>
        </w:tc>
      </w:tr>
      <w:tr w:rsidR="00BD35D5" w14:paraId="37A87DD1" w14:textId="77777777">
        <w:trPr>
          <w:trHeight w:val="268"/>
        </w:trPr>
        <w:tc>
          <w:tcPr>
            <w:tcW w:w="6777" w:type="dxa"/>
            <w:gridSpan w:val="3"/>
          </w:tcPr>
          <w:p w14:paraId="76760E05" w14:textId="77777777" w:rsidR="00BD35D5" w:rsidRDefault="00000000">
            <w:pPr>
              <w:pStyle w:val="TableParagraph"/>
              <w:numPr>
                <w:ilvl w:val="0"/>
                <w:numId w:val="58"/>
              </w:numPr>
              <w:tabs>
                <w:tab w:val="left" w:pos="394"/>
              </w:tabs>
              <w:spacing w:line="222" w:lineRule="exact"/>
              <w:ind w:hanging="217"/>
              <w:rPr>
                <w:sz w:val="20"/>
              </w:rPr>
            </w:pPr>
            <w:r>
              <w:rPr>
                <w:b/>
                <w:sz w:val="20"/>
              </w:rPr>
              <w:t>Intreprindere</w:t>
            </w:r>
            <w:r>
              <w:rPr>
                <w:b/>
                <w:spacing w:val="-8"/>
                <w:sz w:val="20"/>
              </w:rPr>
              <w:t xml:space="preserve"> </w:t>
            </w:r>
            <w:r>
              <w:rPr>
                <w:b/>
                <w:sz w:val="20"/>
              </w:rPr>
              <w:t>familială</w:t>
            </w:r>
            <w:r>
              <w:rPr>
                <w:b/>
                <w:spacing w:val="-1"/>
                <w:sz w:val="20"/>
              </w:rPr>
              <w:t xml:space="preserve"> </w:t>
            </w:r>
            <w:r>
              <w:rPr>
                <w:sz w:val="20"/>
              </w:rPr>
              <w:t>(OUG</w:t>
            </w:r>
            <w:r>
              <w:rPr>
                <w:spacing w:val="-4"/>
                <w:sz w:val="20"/>
              </w:rPr>
              <w:t xml:space="preserve"> </w:t>
            </w:r>
            <w:r>
              <w:rPr>
                <w:sz w:val="20"/>
              </w:rPr>
              <w:t>NR.</w:t>
            </w:r>
            <w:r>
              <w:rPr>
                <w:spacing w:val="-4"/>
                <w:sz w:val="20"/>
              </w:rPr>
              <w:t xml:space="preserve"> </w:t>
            </w:r>
            <w:r>
              <w:rPr>
                <w:sz w:val="20"/>
              </w:rPr>
              <w:t>44/2008)</w:t>
            </w:r>
          </w:p>
        </w:tc>
        <w:tc>
          <w:tcPr>
            <w:tcW w:w="1205" w:type="dxa"/>
          </w:tcPr>
          <w:p w14:paraId="2A04BA69" w14:textId="77777777" w:rsidR="00BD35D5" w:rsidRDefault="00000000">
            <w:pPr>
              <w:pStyle w:val="TableParagraph"/>
              <w:spacing w:line="220" w:lineRule="exact"/>
              <w:ind w:left="507"/>
              <w:rPr>
                <w:rFonts w:ascii="Wingdings" w:hAnsi="Wingdings"/>
                <w:sz w:val="20"/>
              </w:rPr>
            </w:pPr>
            <w:r>
              <w:rPr>
                <w:rFonts w:ascii="Wingdings" w:hAnsi="Wingdings"/>
                <w:sz w:val="20"/>
              </w:rPr>
              <w:t></w:t>
            </w:r>
          </w:p>
        </w:tc>
        <w:tc>
          <w:tcPr>
            <w:tcW w:w="989" w:type="dxa"/>
          </w:tcPr>
          <w:p w14:paraId="12700F43" w14:textId="77777777" w:rsidR="00BD35D5" w:rsidRDefault="00000000">
            <w:pPr>
              <w:pStyle w:val="TableParagraph"/>
              <w:spacing w:line="220" w:lineRule="exact"/>
              <w:ind w:left="14"/>
              <w:jc w:val="center"/>
              <w:rPr>
                <w:rFonts w:ascii="Wingdings" w:hAnsi="Wingdings"/>
                <w:sz w:val="20"/>
              </w:rPr>
            </w:pPr>
            <w:r>
              <w:rPr>
                <w:rFonts w:ascii="Wingdings" w:hAnsi="Wingdings"/>
                <w:sz w:val="20"/>
              </w:rPr>
              <w:t></w:t>
            </w:r>
          </w:p>
        </w:tc>
        <w:tc>
          <w:tcPr>
            <w:tcW w:w="955" w:type="dxa"/>
          </w:tcPr>
          <w:p w14:paraId="70062AE5" w14:textId="77777777" w:rsidR="00BD35D5" w:rsidRDefault="00000000">
            <w:pPr>
              <w:pStyle w:val="TableParagraph"/>
              <w:spacing w:line="220" w:lineRule="exact"/>
              <w:ind w:left="10"/>
              <w:jc w:val="center"/>
              <w:rPr>
                <w:rFonts w:ascii="Wingdings" w:hAnsi="Wingdings"/>
                <w:sz w:val="20"/>
              </w:rPr>
            </w:pPr>
            <w:r>
              <w:rPr>
                <w:rFonts w:ascii="Wingdings" w:hAnsi="Wingdings"/>
                <w:sz w:val="20"/>
              </w:rPr>
              <w:t></w:t>
            </w:r>
          </w:p>
        </w:tc>
      </w:tr>
      <w:tr w:rsidR="00BD35D5" w14:paraId="73929387" w14:textId="77777777">
        <w:trPr>
          <w:trHeight w:val="532"/>
        </w:trPr>
        <w:tc>
          <w:tcPr>
            <w:tcW w:w="6777" w:type="dxa"/>
            <w:gridSpan w:val="3"/>
          </w:tcPr>
          <w:p w14:paraId="55EF80AF" w14:textId="77777777" w:rsidR="00BD35D5" w:rsidRDefault="00000000">
            <w:pPr>
              <w:pStyle w:val="TableParagraph"/>
              <w:numPr>
                <w:ilvl w:val="0"/>
                <w:numId w:val="57"/>
              </w:numPr>
              <w:tabs>
                <w:tab w:val="left" w:pos="394"/>
              </w:tabs>
              <w:spacing w:line="222" w:lineRule="exact"/>
              <w:ind w:hanging="217"/>
              <w:rPr>
                <w:i/>
                <w:sz w:val="20"/>
              </w:rPr>
            </w:pPr>
            <w:r>
              <w:rPr>
                <w:b/>
                <w:sz w:val="20"/>
              </w:rPr>
              <w:t>Societate</w:t>
            </w:r>
            <w:r>
              <w:rPr>
                <w:b/>
                <w:spacing w:val="-4"/>
                <w:sz w:val="20"/>
              </w:rPr>
              <w:t xml:space="preserve"> </w:t>
            </w:r>
            <w:r>
              <w:rPr>
                <w:b/>
                <w:sz w:val="20"/>
              </w:rPr>
              <w:t>în</w:t>
            </w:r>
            <w:r>
              <w:rPr>
                <w:b/>
                <w:spacing w:val="-2"/>
                <w:sz w:val="20"/>
              </w:rPr>
              <w:t xml:space="preserve"> </w:t>
            </w:r>
            <w:r>
              <w:rPr>
                <w:b/>
                <w:sz w:val="20"/>
              </w:rPr>
              <w:t>nume</w:t>
            </w:r>
            <w:r>
              <w:rPr>
                <w:b/>
                <w:spacing w:val="-3"/>
                <w:sz w:val="20"/>
              </w:rPr>
              <w:t xml:space="preserve"> </w:t>
            </w:r>
            <w:r>
              <w:rPr>
                <w:b/>
                <w:sz w:val="20"/>
              </w:rPr>
              <w:t>colectiv</w:t>
            </w:r>
            <w:r>
              <w:rPr>
                <w:b/>
                <w:spacing w:val="-1"/>
                <w:sz w:val="20"/>
              </w:rPr>
              <w:t xml:space="preserve"> </w:t>
            </w:r>
            <w:r>
              <w:rPr>
                <w:sz w:val="20"/>
              </w:rPr>
              <w:t>–</w:t>
            </w:r>
            <w:r>
              <w:rPr>
                <w:spacing w:val="1"/>
                <w:sz w:val="20"/>
              </w:rPr>
              <w:t xml:space="preserve"> </w:t>
            </w:r>
            <w:r>
              <w:rPr>
                <w:sz w:val="20"/>
              </w:rPr>
              <w:t>SNC</w:t>
            </w:r>
            <w:r>
              <w:rPr>
                <w:spacing w:val="-4"/>
                <w:sz w:val="20"/>
              </w:rPr>
              <w:t xml:space="preserve"> </w:t>
            </w:r>
            <w:r>
              <w:rPr>
                <w:sz w:val="20"/>
              </w:rPr>
              <w:t>(</w:t>
            </w:r>
            <w:r>
              <w:rPr>
                <w:i/>
                <w:sz w:val="20"/>
              </w:rPr>
              <w:t>înfiinţată</w:t>
            </w:r>
            <w:r>
              <w:rPr>
                <w:i/>
                <w:spacing w:val="-3"/>
                <w:sz w:val="20"/>
              </w:rPr>
              <w:t xml:space="preserve"> </w:t>
            </w:r>
            <w:r>
              <w:rPr>
                <w:i/>
                <w:sz w:val="20"/>
              </w:rPr>
              <w:t>în</w:t>
            </w:r>
            <w:r>
              <w:rPr>
                <w:i/>
                <w:spacing w:val="-2"/>
                <w:sz w:val="20"/>
              </w:rPr>
              <w:t xml:space="preserve"> </w:t>
            </w:r>
            <w:r>
              <w:rPr>
                <w:i/>
                <w:sz w:val="20"/>
              </w:rPr>
              <w:t>baza</w:t>
            </w:r>
            <w:r>
              <w:rPr>
                <w:i/>
                <w:spacing w:val="2"/>
                <w:sz w:val="20"/>
              </w:rPr>
              <w:t xml:space="preserve"> </w:t>
            </w:r>
            <w:r>
              <w:rPr>
                <w:i/>
                <w:sz w:val="20"/>
              </w:rPr>
              <w:t>Legii</w:t>
            </w:r>
            <w:r>
              <w:rPr>
                <w:i/>
                <w:spacing w:val="-2"/>
                <w:sz w:val="20"/>
              </w:rPr>
              <w:t xml:space="preserve"> </w:t>
            </w:r>
            <w:r>
              <w:rPr>
                <w:i/>
                <w:sz w:val="20"/>
              </w:rPr>
              <w:t>nr.</w:t>
            </w:r>
          </w:p>
          <w:p w14:paraId="60289788" w14:textId="77777777" w:rsidR="00BD35D5" w:rsidRDefault="00000000">
            <w:pPr>
              <w:pStyle w:val="TableParagraph"/>
              <w:spacing w:before="36"/>
              <w:ind w:left="393"/>
              <w:rPr>
                <w:sz w:val="20"/>
              </w:rPr>
            </w:pPr>
            <w:r>
              <w:rPr>
                <w:sz w:val="20"/>
              </w:rPr>
              <w:t>31/1990</w:t>
            </w:r>
            <w:r>
              <w:rPr>
                <w:i/>
                <w:sz w:val="20"/>
              </w:rPr>
              <w:t>,</w:t>
            </w:r>
            <w:r>
              <w:rPr>
                <w:i/>
                <w:spacing w:val="-4"/>
                <w:sz w:val="20"/>
              </w:rPr>
              <w:t xml:space="preserve"> </w:t>
            </w:r>
            <w:r>
              <w:rPr>
                <w:i/>
                <w:sz w:val="20"/>
              </w:rPr>
              <w:t>cu</w:t>
            </w:r>
            <w:r>
              <w:rPr>
                <w:i/>
                <w:spacing w:val="-7"/>
                <w:sz w:val="20"/>
              </w:rPr>
              <w:t xml:space="preserve"> </w:t>
            </w:r>
            <w:r>
              <w:rPr>
                <w:i/>
                <w:sz w:val="20"/>
              </w:rPr>
              <w:t>modificările</w:t>
            </w:r>
            <w:r>
              <w:rPr>
                <w:i/>
                <w:spacing w:val="-4"/>
                <w:sz w:val="20"/>
              </w:rPr>
              <w:t xml:space="preserve"> </w:t>
            </w:r>
            <w:r>
              <w:rPr>
                <w:i/>
                <w:sz w:val="20"/>
              </w:rPr>
              <w:t>și completările</w:t>
            </w:r>
            <w:r>
              <w:rPr>
                <w:i/>
                <w:spacing w:val="1"/>
                <w:sz w:val="20"/>
              </w:rPr>
              <w:t xml:space="preserve"> </w:t>
            </w:r>
            <w:r>
              <w:rPr>
                <w:i/>
                <w:sz w:val="20"/>
              </w:rPr>
              <w:t>ulterioare</w:t>
            </w:r>
            <w:r>
              <w:rPr>
                <w:sz w:val="20"/>
              </w:rPr>
              <w:t>)</w:t>
            </w:r>
          </w:p>
        </w:tc>
        <w:tc>
          <w:tcPr>
            <w:tcW w:w="1205" w:type="dxa"/>
          </w:tcPr>
          <w:p w14:paraId="104A3412" w14:textId="77777777" w:rsidR="00BD35D5" w:rsidRDefault="00000000">
            <w:pPr>
              <w:pStyle w:val="TableParagraph"/>
              <w:spacing w:line="220" w:lineRule="exact"/>
              <w:ind w:left="507"/>
              <w:rPr>
                <w:rFonts w:ascii="Wingdings" w:hAnsi="Wingdings"/>
                <w:sz w:val="20"/>
              </w:rPr>
            </w:pPr>
            <w:r>
              <w:rPr>
                <w:rFonts w:ascii="Wingdings" w:hAnsi="Wingdings"/>
                <w:sz w:val="20"/>
              </w:rPr>
              <w:t></w:t>
            </w:r>
          </w:p>
        </w:tc>
        <w:tc>
          <w:tcPr>
            <w:tcW w:w="989" w:type="dxa"/>
          </w:tcPr>
          <w:p w14:paraId="09BC4D17" w14:textId="77777777" w:rsidR="00BD35D5" w:rsidRDefault="00000000">
            <w:pPr>
              <w:pStyle w:val="TableParagraph"/>
              <w:spacing w:line="220" w:lineRule="exact"/>
              <w:ind w:left="14"/>
              <w:jc w:val="center"/>
              <w:rPr>
                <w:rFonts w:ascii="Wingdings" w:hAnsi="Wingdings"/>
                <w:sz w:val="20"/>
              </w:rPr>
            </w:pPr>
            <w:r>
              <w:rPr>
                <w:rFonts w:ascii="Wingdings" w:hAnsi="Wingdings"/>
                <w:sz w:val="20"/>
              </w:rPr>
              <w:t></w:t>
            </w:r>
          </w:p>
        </w:tc>
        <w:tc>
          <w:tcPr>
            <w:tcW w:w="955" w:type="dxa"/>
          </w:tcPr>
          <w:p w14:paraId="17E627D3" w14:textId="77777777" w:rsidR="00BD35D5" w:rsidRDefault="00000000">
            <w:pPr>
              <w:pStyle w:val="TableParagraph"/>
              <w:spacing w:line="220" w:lineRule="exact"/>
              <w:ind w:left="10"/>
              <w:jc w:val="center"/>
              <w:rPr>
                <w:rFonts w:ascii="Wingdings" w:hAnsi="Wingdings"/>
                <w:sz w:val="20"/>
              </w:rPr>
            </w:pPr>
            <w:r>
              <w:rPr>
                <w:rFonts w:ascii="Wingdings" w:hAnsi="Wingdings"/>
                <w:sz w:val="20"/>
              </w:rPr>
              <w:t></w:t>
            </w:r>
          </w:p>
        </w:tc>
      </w:tr>
      <w:tr w:rsidR="00BD35D5" w14:paraId="10CE5606" w14:textId="77777777">
        <w:trPr>
          <w:trHeight w:val="537"/>
        </w:trPr>
        <w:tc>
          <w:tcPr>
            <w:tcW w:w="6777" w:type="dxa"/>
            <w:gridSpan w:val="3"/>
          </w:tcPr>
          <w:p w14:paraId="5932A5FE" w14:textId="77777777" w:rsidR="00BD35D5" w:rsidRDefault="00000000">
            <w:pPr>
              <w:pStyle w:val="TableParagraph"/>
              <w:numPr>
                <w:ilvl w:val="0"/>
                <w:numId w:val="56"/>
              </w:numPr>
              <w:tabs>
                <w:tab w:val="left" w:pos="379"/>
              </w:tabs>
              <w:spacing w:line="222" w:lineRule="exact"/>
              <w:rPr>
                <w:sz w:val="20"/>
              </w:rPr>
            </w:pPr>
            <w:r>
              <w:rPr>
                <w:b/>
                <w:sz w:val="20"/>
              </w:rPr>
              <w:t>Societate</w:t>
            </w:r>
            <w:r>
              <w:rPr>
                <w:b/>
                <w:spacing w:val="-6"/>
                <w:sz w:val="20"/>
              </w:rPr>
              <w:t xml:space="preserve"> </w:t>
            </w:r>
            <w:r>
              <w:rPr>
                <w:b/>
                <w:sz w:val="20"/>
              </w:rPr>
              <w:t>în</w:t>
            </w:r>
            <w:r>
              <w:rPr>
                <w:b/>
                <w:spacing w:val="-3"/>
                <w:sz w:val="20"/>
              </w:rPr>
              <w:t xml:space="preserve"> </w:t>
            </w:r>
            <w:r>
              <w:rPr>
                <w:b/>
                <w:sz w:val="20"/>
              </w:rPr>
              <w:t>comandită</w:t>
            </w:r>
            <w:r>
              <w:rPr>
                <w:b/>
                <w:spacing w:val="-2"/>
                <w:sz w:val="20"/>
              </w:rPr>
              <w:t xml:space="preserve"> </w:t>
            </w:r>
            <w:r>
              <w:rPr>
                <w:b/>
                <w:sz w:val="20"/>
              </w:rPr>
              <w:t>simplă</w:t>
            </w:r>
            <w:r>
              <w:rPr>
                <w:b/>
                <w:spacing w:val="2"/>
                <w:sz w:val="20"/>
              </w:rPr>
              <w:t xml:space="preserve"> </w:t>
            </w:r>
            <w:r>
              <w:rPr>
                <w:sz w:val="20"/>
              </w:rPr>
              <w:t>–</w:t>
            </w:r>
            <w:r>
              <w:rPr>
                <w:spacing w:val="-2"/>
                <w:sz w:val="20"/>
              </w:rPr>
              <w:t xml:space="preserve"> </w:t>
            </w:r>
            <w:r>
              <w:rPr>
                <w:sz w:val="20"/>
              </w:rPr>
              <w:t>SCS (</w:t>
            </w:r>
            <w:r>
              <w:rPr>
                <w:i/>
                <w:sz w:val="20"/>
              </w:rPr>
              <w:t>înfiinţată</w:t>
            </w:r>
            <w:r>
              <w:rPr>
                <w:i/>
                <w:spacing w:val="-6"/>
                <w:sz w:val="20"/>
              </w:rPr>
              <w:t xml:space="preserve"> </w:t>
            </w:r>
            <w:r>
              <w:rPr>
                <w:i/>
                <w:sz w:val="20"/>
              </w:rPr>
              <w:t>în</w:t>
            </w:r>
            <w:r>
              <w:rPr>
                <w:i/>
                <w:spacing w:val="-3"/>
                <w:sz w:val="20"/>
              </w:rPr>
              <w:t xml:space="preserve"> </w:t>
            </w:r>
            <w:r>
              <w:rPr>
                <w:i/>
                <w:sz w:val="20"/>
              </w:rPr>
              <w:t>baza</w:t>
            </w:r>
            <w:r>
              <w:rPr>
                <w:i/>
                <w:spacing w:val="-1"/>
                <w:sz w:val="20"/>
              </w:rPr>
              <w:t xml:space="preserve"> </w:t>
            </w:r>
            <w:r>
              <w:rPr>
                <w:i/>
                <w:sz w:val="20"/>
              </w:rPr>
              <w:t>Legii</w:t>
            </w:r>
            <w:r>
              <w:rPr>
                <w:i/>
                <w:spacing w:val="1"/>
                <w:sz w:val="20"/>
              </w:rPr>
              <w:t xml:space="preserve"> </w:t>
            </w:r>
            <w:r>
              <w:rPr>
                <w:i/>
                <w:sz w:val="20"/>
              </w:rPr>
              <w:t xml:space="preserve">nr. </w:t>
            </w:r>
            <w:r>
              <w:rPr>
                <w:sz w:val="20"/>
              </w:rPr>
              <w:t>31/</w:t>
            </w:r>
          </w:p>
          <w:p w14:paraId="0716D62C" w14:textId="77777777" w:rsidR="00BD35D5" w:rsidRDefault="00000000">
            <w:pPr>
              <w:pStyle w:val="TableParagraph"/>
              <w:spacing w:before="36"/>
              <w:ind w:left="393"/>
              <w:rPr>
                <w:sz w:val="20"/>
              </w:rPr>
            </w:pPr>
            <w:r>
              <w:rPr>
                <w:sz w:val="20"/>
              </w:rPr>
              <w:t>1990</w:t>
            </w:r>
            <w:r>
              <w:rPr>
                <w:i/>
                <w:sz w:val="20"/>
              </w:rPr>
              <w:t>,</w:t>
            </w:r>
            <w:r>
              <w:rPr>
                <w:i/>
                <w:spacing w:val="-3"/>
                <w:sz w:val="20"/>
              </w:rPr>
              <w:t xml:space="preserve"> </w:t>
            </w:r>
            <w:r>
              <w:rPr>
                <w:i/>
                <w:sz w:val="20"/>
              </w:rPr>
              <w:t>cu</w:t>
            </w:r>
            <w:r>
              <w:rPr>
                <w:i/>
                <w:spacing w:val="-2"/>
                <w:sz w:val="20"/>
              </w:rPr>
              <w:t xml:space="preserve"> </w:t>
            </w:r>
            <w:r>
              <w:rPr>
                <w:i/>
                <w:sz w:val="20"/>
              </w:rPr>
              <w:t>modificările</w:t>
            </w:r>
            <w:r>
              <w:rPr>
                <w:i/>
                <w:spacing w:val="1"/>
                <w:sz w:val="20"/>
              </w:rPr>
              <w:t xml:space="preserve"> </w:t>
            </w:r>
            <w:r>
              <w:rPr>
                <w:i/>
                <w:sz w:val="20"/>
              </w:rPr>
              <w:t>şi</w:t>
            </w:r>
            <w:r>
              <w:rPr>
                <w:i/>
                <w:spacing w:val="-4"/>
                <w:sz w:val="20"/>
              </w:rPr>
              <w:t xml:space="preserve"> </w:t>
            </w:r>
            <w:r>
              <w:rPr>
                <w:i/>
                <w:sz w:val="20"/>
              </w:rPr>
              <w:t>completările</w:t>
            </w:r>
            <w:r>
              <w:rPr>
                <w:i/>
                <w:spacing w:val="1"/>
                <w:sz w:val="20"/>
              </w:rPr>
              <w:t xml:space="preserve"> </w:t>
            </w:r>
            <w:r>
              <w:rPr>
                <w:i/>
                <w:sz w:val="20"/>
              </w:rPr>
              <w:t>ulterioare</w:t>
            </w:r>
            <w:r>
              <w:rPr>
                <w:sz w:val="20"/>
              </w:rPr>
              <w:t>)</w:t>
            </w:r>
          </w:p>
        </w:tc>
        <w:tc>
          <w:tcPr>
            <w:tcW w:w="1205" w:type="dxa"/>
          </w:tcPr>
          <w:p w14:paraId="122301BF" w14:textId="77777777" w:rsidR="00BD35D5" w:rsidRDefault="00000000">
            <w:pPr>
              <w:pStyle w:val="TableParagraph"/>
              <w:spacing w:line="220" w:lineRule="exact"/>
              <w:ind w:left="507"/>
              <w:rPr>
                <w:rFonts w:ascii="Wingdings" w:hAnsi="Wingdings"/>
                <w:sz w:val="20"/>
              </w:rPr>
            </w:pPr>
            <w:r>
              <w:rPr>
                <w:rFonts w:ascii="Wingdings" w:hAnsi="Wingdings"/>
                <w:sz w:val="20"/>
              </w:rPr>
              <w:t></w:t>
            </w:r>
          </w:p>
        </w:tc>
        <w:tc>
          <w:tcPr>
            <w:tcW w:w="989" w:type="dxa"/>
          </w:tcPr>
          <w:p w14:paraId="6406B2DC" w14:textId="77777777" w:rsidR="00BD35D5" w:rsidRDefault="00000000">
            <w:pPr>
              <w:pStyle w:val="TableParagraph"/>
              <w:spacing w:line="220" w:lineRule="exact"/>
              <w:ind w:left="14"/>
              <w:jc w:val="center"/>
              <w:rPr>
                <w:rFonts w:ascii="Wingdings" w:hAnsi="Wingdings"/>
                <w:sz w:val="20"/>
              </w:rPr>
            </w:pPr>
            <w:r>
              <w:rPr>
                <w:rFonts w:ascii="Wingdings" w:hAnsi="Wingdings"/>
                <w:sz w:val="20"/>
              </w:rPr>
              <w:t></w:t>
            </w:r>
          </w:p>
        </w:tc>
        <w:tc>
          <w:tcPr>
            <w:tcW w:w="955" w:type="dxa"/>
          </w:tcPr>
          <w:p w14:paraId="70087DC8" w14:textId="77777777" w:rsidR="00BD35D5" w:rsidRDefault="00000000">
            <w:pPr>
              <w:pStyle w:val="TableParagraph"/>
              <w:spacing w:line="220" w:lineRule="exact"/>
              <w:ind w:left="10"/>
              <w:jc w:val="center"/>
              <w:rPr>
                <w:rFonts w:ascii="Wingdings" w:hAnsi="Wingdings"/>
                <w:sz w:val="20"/>
              </w:rPr>
            </w:pPr>
            <w:r>
              <w:rPr>
                <w:rFonts w:ascii="Wingdings" w:hAnsi="Wingdings"/>
                <w:sz w:val="20"/>
              </w:rPr>
              <w:t></w:t>
            </w:r>
          </w:p>
        </w:tc>
      </w:tr>
      <w:tr w:rsidR="00BD35D5" w14:paraId="7861013B" w14:textId="77777777">
        <w:trPr>
          <w:trHeight w:val="532"/>
        </w:trPr>
        <w:tc>
          <w:tcPr>
            <w:tcW w:w="6777" w:type="dxa"/>
            <w:gridSpan w:val="3"/>
          </w:tcPr>
          <w:p w14:paraId="56C6DB1A" w14:textId="77777777" w:rsidR="00BD35D5" w:rsidRDefault="00000000">
            <w:pPr>
              <w:pStyle w:val="TableParagraph"/>
              <w:numPr>
                <w:ilvl w:val="0"/>
                <w:numId w:val="55"/>
              </w:numPr>
              <w:tabs>
                <w:tab w:val="left" w:pos="379"/>
              </w:tabs>
              <w:spacing w:line="222" w:lineRule="exact"/>
              <w:rPr>
                <w:i/>
                <w:sz w:val="20"/>
              </w:rPr>
            </w:pPr>
            <w:r>
              <w:rPr>
                <w:b/>
                <w:sz w:val="20"/>
              </w:rPr>
              <w:t>Societate</w:t>
            </w:r>
            <w:r>
              <w:rPr>
                <w:b/>
                <w:spacing w:val="-6"/>
                <w:sz w:val="20"/>
              </w:rPr>
              <w:t xml:space="preserve"> </w:t>
            </w:r>
            <w:r>
              <w:rPr>
                <w:b/>
                <w:sz w:val="20"/>
              </w:rPr>
              <w:t>pe</w:t>
            </w:r>
            <w:r>
              <w:rPr>
                <w:b/>
                <w:spacing w:val="-1"/>
                <w:sz w:val="20"/>
              </w:rPr>
              <w:t xml:space="preserve"> </w:t>
            </w:r>
            <w:r>
              <w:rPr>
                <w:b/>
                <w:sz w:val="20"/>
              </w:rPr>
              <w:t>acţiuni</w:t>
            </w:r>
            <w:r>
              <w:rPr>
                <w:b/>
                <w:spacing w:val="3"/>
                <w:sz w:val="20"/>
              </w:rPr>
              <w:t xml:space="preserve"> </w:t>
            </w:r>
            <w:r>
              <w:rPr>
                <w:sz w:val="20"/>
              </w:rPr>
              <w:t>–</w:t>
            </w:r>
            <w:r>
              <w:rPr>
                <w:spacing w:val="-2"/>
                <w:sz w:val="20"/>
              </w:rPr>
              <w:t xml:space="preserve"> </w:t>
            </w:r>
            <w:r>
              <w:rPr>
                <w:sz w:val="20"/>
              </w:rPr>
              <w:t>SA (</w:t>
            </w:r>
            <w:r>
              <w:rPr>
                <w:i/>
                <w:sz w:val="20"/>
              </w:rPr>
              <w:t>înfiinţată</w:t>
            </w:r>
            <w:r>
              <w:rPr>
                <w:i/>
                <w:spacing w:val="-1"/>
                <w:sz w:val="20"/>
              </w:rPr>
              <w:t xml:space="preserve"> </w:t>
            </w:r>
            <w:r>
              <w:rPr>
                <w:i/>
                <w:sz w:val="20"/>
              </w:rPr>
              <w:t>în baza</w:t>
            </w:r>
            <w:r>
              <w:rPr>
                <w:i/>
                <w:spacing w:val="-6"/>
                <w:sz w:val="20"/>
              </w:rPr>
              <w:t xml:space="preserve"> </w:t>
            </w:r>
            <w:r>
              <w:rPr>
                <w:i/>
                <w:sz w:val="20"/>
              </w:rPr>
              <w:t>Legii nr.</w:t>
            </w:r>
            <w:r>
              <w:rPr>
                <w:i/>
                <w:spacing w:val="-4"/>
                <w:sz w:val="20"/>
              </w:rPr>
              <w:t xml:space="preserve"> </w:t>
            </w:r>
            <w:r>
              <w:rPr>
                <w:sz w:val="20"/>
              </w:rPr>
              <w:t>31/</w:t>
            </w:r>
            <w:r>
              <w:rPr>
                <w:spacing w:val="-1"/>
                <w:sz w:val="20"/>
              </w:rPr>
              <w:t xml:space="preserve"> </w:t>
            </w:r>
            <w:r>
              <w:rPr>
                <w:sz w:val="20"/>
              </w:rPr>
              <w:t>1990</w:t>
            </w:r>
            <w:r>
              <w:rPr>
                <w:i/>
                <w:sz w:val="20"/>
              </w:rPr>
              <w:t>,</w:t>
            </w:r>
            <w:r>
              <w:rPr>
                <w:i/>
                <w:spacing w:val="-3"/>
                <w:sz w:val="20"/>
              </w:rPr>
              <w:t xml:space="preserve"> </w:t>
            </w:r>
            <w:r>
              <w:rPr>
                <w:i/>
                <w:sz w:val="20"/>
              </w:rPr>
              <w:t>cu</w:t>
            </w:r>
          </w:p>
          <w:p w14:paraId="25D053C2" w14:textId="77777777" w:rsidR="00BD35D5" w:rsidRDefault="00000000">
            <w:pPr>
              <w:pStyle w:val="TableParagraph"/>
              <w:spacing w:before="31"/>
              <w:ind w:left="393"/>
              <w:rPr>
                <w:sz w:val="20"/>
              </w:rPr>
            </w:pPr>
            <w:r>
              <w:rPr>
                <w:i/>
                <w:sz w:val="20"/>
              </w:rPr>
              <w:t>modificarile şi</w:t>
            </w:r>
            <w:r>
              <w:rPr>
                <w:i/>
                <w:spacing w:val="-6"/>
                <w:sz w:val="20"/>
              </w:rPr>
              <w:t xml:space="preserve"> </w:t>
            </w:r>
            <w:r>
              <w:rPr>
                <w:i/>
                <w:sz w:val="20"/>
              </w:rPr>
              <w:t>completările ulterioare</w:t>
            </w:r>
            <w:r>
              <w:rPr>
                <w:sz w:val="20"/>
              </w:rPr>
              <w:t>)</w:t>
            </w:r>
          </w:p>
        </w:tc>
        <w:tc>
          <w:tcPr>
            <w:tcW w:w="1205" w:type="dxa"/>
          </w:tcPr>
          <w:p w14:paraId="4429EEC0" w14:textId="77777777" w:rsidR="00BD35D5" w:rsidRDefault="00000000">
            <w:pPr>
              <w:pStyle w:val="TableParagraph"/>
              <w:spacing w:line="220" w:lineRule="exact"/>
              <w:ind w:left="507"/>
              <w:rPr>
                <w:rFonts w:ascii="Wingdings" w:hAnsi="Wingdings"/>
                <w:sz w:val="20"/>
              </w:rPr>
            </w:pPr>
            <w:r>
              <w:rPr>
                <w:rFonts w:ascii="Wingdings" w:hAnsi="Wingdings"/>
                <w:sz w:val="20"/>
              </w:rPr>
              <w:t></w:t>
            </w:r>
          </w:p>
        </w:tc>
        <w:tc>
          <w:tcPr>
            <w:tcW w:w="989" w:type="dxa"/>
          </w:tcPr>
          <w:p w14:paraId="17B91B36" w14:textId="77777777" w:rsidR="00BD35D5" w:rsidRDefault="00000000">
            <w:pPr>
              <w:pStyle w:val="TableParagraph"/>
              <w:spacing w:line="220" w:lineRule="exact"/>
              <w:ind w:left="14"/>
              <w:jc w:val="center"/>
              <w:rPr>
                <w:rFonts w:ascii="Wingdings" w:hAnsi="Wingdings"/>
                <w:sz w:val="20"/>
              </w:rPr>
            </w:pPr>
            <w:r>
              <w:rPr>
                <w:rFonts w:ascii="Wingdings" w:hAnsi="Wingdings"/>
                <w:sz w:val="20"/>
              </w:rPr>
              <w:t></w:t>
            </w:r>
          </w:p>
        </w:tc>
        <w:tc>
          <w:tcPr>
            <w:tcW w:w="955" w:type="dxa"/>
          </w:tcPr>
          <w:p w14:paraId="3355A9D4" w14:textId="77777777" w:rsidR="00BD35D5" w:rsidRDefault="00000000">
            <w:pPr>
              <w:pStyle w:val="TableParagraph"/>
              <w:spacing w:line="220" w:lineRule="exact"/>
              <w:ind w:left="10"/>
              <w:jc w:val="center"/>
              <w:rPr>
                <w:rFonts w:ascii="Wingdings" w:hAnsi="Wingdings"/>
                <w:sz w:val="20"/>
              </w:rPr>
            </w:pPr>
            <w:r>
              <w:rPr>
                <w:rFonts w:ascii="Wingdings" w:hAnsi="Wingdings"/>
                <w:sz w:val="20"/>
              </w:rPr>
              <w:t></w:t>
            </w:r>
          </w:p>
        </w:tc>
      </w:tr>
      <w:tr w:rsidR="00BD35D5" w14:paraId="7802CA76" w14:textId="77777777">
        <w:trPr>
          <w:trHeight w:val="532"/>
        </w:trPr>
        <w:tc>
          <w:tcPr>
            <w:tcW w:w="6777" w:type="dxa"/>
            <w:gridSpan w:val="3"/>
          </w:tcPr>
          <w:p w14:paraId="3C791EC2" w14:textId="77777777" w:rsidR="00BD35D5" w:rsidRDefault="00000000">
            <w:pPr>
              <w:pStyle w:val="TableParagraph"/>
              <w:numPr>
                <w:ilvl w:val="0"/>
                <w:numId w:val="54"/>
              </w:numPr>
              <w:tabs>
                <w:tab w:val="left" w:pos="379"/>
              </w:tabs>
              <w:spacing w:line="222" w:lineRule="exact"/>
              <w:rPr>
                <w:i/>
                <w:sz w:val="20"/>
              </w:rPr>
            </w:pPr>
            <w:r>
              <w:rPr>
                <w:b/>
                <w:sz w:val="20"/>
              </w:rPr>
              <w:t>Societate</w:t>
            </w:r>
            <w:r>
              <w:rPr>
                <w:b/>
                <w:spacing w:val="-6"/>
                <w:sz w:val="20"/>
              </w:rPr>
              <w:t xml:space="preserve"> </w:t>
            </w:r>
            <w:r>
              <w:rPr>
                <w:b/>
                <w:sz w:val="20"/>
              </w:rPr>
              <w:t>în</w:t>
            </w:r>
            <w:r>
              <w:rPr>
                <w:b/>
                <w:spacing w:val="-4"/>
                <w:sz w:val="20"/>
              </w:rPr>
              <w:t xml:space="preserve"> </w:t>
            </w:r>
            <w:r>
              <w:rPr>
                <w:b/>
                <w:sz w:val="20"/>
              </w:rPr>
              <w:t>comandită</w:t>
            </w:r>
            <w:r>
              <w:rPr>
                <w:b/>
                <w:spacing w:val="-2"/>
                <w:sz w:val="20"/>
              </w:rPr>
              <w:t xml:space="preserve"> </w:t>
            </w:r>
            <w:r>
              <w:rPr>
                <w:b/>
                <w:sz w:val="20"/>
              </w:rPr>
              <w:t>pe</w:t>
            </w:r>
            <w:r>
              <w:rPr>
                <w:b/>
                <w:spacing w:val="-1"/>
                <w:sz w:val="20"/>
              </w:rPr>
              <w:t xml:space="preserve"> </w:t>
            </w:r>
            <w:r>
              <w:rPr>
                <w:b/>
                <w:sz w:val="20"/>
              </w:rPr>
              <w:t>acţiuni</w:t>
            </w:r>
            <w:r>
              <w:rPr>
                <w:b/>
                <w:spacing w:val="6"/>
                <w:sz w:val="20"/>
              </w:rPr>
              <w:t xml:space="preserve"> </w:t>
            </w:r>
            <w:r>
              <w:rPr>
                <w:sz w:val="20"/>
              </w:rPr>
              <w:t>–</w:t>
            </w:r>
            <w:r>
              <w:rPr>
                <w:spacing w:val="-7"/>
                <w:sz w:val="20"/>
              </w:rPr>
              <w:t xml:space="preserve"> </w:t>
            </w:r>
            <w:r>
              <w:rPr>
                <w:sz w:val="20"/>
              </w:rPr>
              <w:t>SCA (</w:t>
            </w:r>
            <w:r>
              <w:rPr>
                <w:i/>
                <w:sz w:val="20"/>
              </w:rPr>
              <w:t>înfiinţată</w:t>
            </w:r>
            <w:r>
              <w:rPr>
                <w:i/>
                <w:spacing w:val="-1"/>
                <w:sz w:val="20"/>
              </w:rPr>
              <w:t xml:space="preserve"> </w:t>
            </w:r>
            <w:r>
              <w:rPr>
                <w:i/>
                <w:sz w:val="20"/>
              </w:rPr>
              <w:t>în</w:t>
            </w:r>
            <w:r>
              <w:rPr>
                <w:i/>
                <w:spacing w:val="-4"/>
                <w:sz w:val="20"/>
              </w:rPr>
              <w:t xml:space="preserve"> </w:t>
            </w:r>
            <w:r>
              <w:rPr>
                <w:i/>
                <w:sz w:val="20"/>
              </w:rPr>
              <w:t>baza</w:t>
            </w:r>
            <w:r>
              <w:rPr>
                <w:i/>
                <w:spacing w:val="-1"/>
                <w:sz w:val="20"/>
              </w:rPr>
              <w:t xml:space="preserve"> </w:t>
            </w:r>
            <w:r>
              <w:rPr>
                <w:i/>
                <w:sz w:val="20"/>
              </w:rPr>
              <w:t>Legii</w:t>
            </w:r>
            <w:r>
              <w:rPr>
                <w:i/>
                <w:spacing w:val="-5"/>
                <w:sz w:val="20"/>
              </w:rPr>
              <w:t xml:space="preserve"> </w:t>
            </w:r>
            <w:r>
              <w:rPr>
                <w:i/>
                <w:sz w:val="20"/>
              </w:rPr>
              <w:t>nr.</w:t>
            </w:r>
          </w:p>
          <w:p w14:paraId="0D9DC8BA" w14:textId="77777777" w:rsidR="00BD35D5" w:rsidRDefault="00000000">
            <w:pPr>
              <w:pStyle w:val="TableParagraph"/>
              <w:spacing w:before="36"/>
              <w:ind w:left="393"/>
              <w:rPr>
                <w:sz w:val="20"/>
              </w:rPr>
            </w:pPr>
            <w:r>
              <w:rPr>
                <w:sz w:val="20"/>
              </w:rPr>
              <w:t>31/ 1990</w:t>
            </w:r>
            <w:r>
              <w:rPr>
                <w:i/>
                <w:sz w:val="20"/>
              </w:rPr>
              <w:t>,</w:t>
            </w:r>
            <w:r>
              <w:rPr>
                <w:i/>
                <w:spacing w:val="-2"/>
                <w:sz w:val="20"/>
              </w:rPr>
              <w:t xml:space="preserve"> </w:t>
            </w:r>
            <w:r>
              <w:rPr>
                <w:i/>
                <w:sz w:val="20"/>
              </w:rPr>
              <w:t>cu</w:t>
            </w:r>
            <w:r>
              <w:rPr>
                <w:i/>
                <w:spacing w:val="-1"/>
                <w:sz w:val="20"/>
              </w:rPr>
              <w:t xml:space="preserve"> </w:t>
            </w:r>
            <w:r>
              <w:rPr>
                <w:i/>
                <w:sz w:val="20"/>
              </w:rPr>
              <w:t>modificările</w:t>
            </w:r>
            <w:r>
              <w:rPr>
                <w:i/>
                <w:spacing w:val="-2"/>
                <w:sz w:val="20"/>
              </w:rPr>
              <w:t xml:space="preserve"> </w:t>
            </w:r>
            <w:r>
              <w:rPr>
                <w:i/>
                <w:sz w:val="20"/>
              </w:rPr>
              <w:t>şi</w:t>
            </w:r>
            <w:r>
              <w:rPr>
                <w:i/>
                <w:spacing w:val="-4"/>
                <w:sz w:val="20"/>
              </w:rPr>
              <w:t xml:space="preserve"> </w:t>
            </w:r>
            <w:r>
              <w:rPr>
                <w:i/>
                <w:sz w:val="20"/>
              </w:rPr>
              <w:t>completările</w:t>
            </w:r>
            <w:r>
              <w:rPr>
                <w:i/>
                <w:spacing w:val="-2"/>
                <w:sz w:val="20"/>
              </w:rPr>
              <w:t xml:space="preserve"> </w:t>
            </w:r>
            <w:r>
              <w:rPr>
                <w:i/>
                <w:sz w:val="20"/>
              </w:rPr>
              <w:t>ulterioare</w:t>
            </w:r>
            <w:r>
              <w:rPr>
                <w:sz w:val="20"/>
              </w:rPr>
              <w:t>)</w:t>
            </w:r>
          </w:p>
        </w:tc>
        <w:tc>
          <w:tcPr>
            <w:tcW w:w="1205" w:type="dxa"/>
          </w:tcPr>
          <w:p w14:paraId="792A4FA6" w14:textId="77777777" w:rsidR="00BD35D5" w:rsidRDefault="00000000">
            <w:pPr>
              <w:pStyle w:val="TableParagraph"/>
              <w:spacing w:line="220" w:lineRule="exact"/>
              <w:ind w:left="507"/>
              <w:rPr>
                <w:rFonts w:ascii="Wingdings" w:hAnsi="Wingdings"/>
                <w:sz w:val="20"/>
              </w:rPr>
            </w:pPr>
            <w:r>
              <w:rPr>
                <w:rFonts w:ascii="Wingdings" w:hAnsi="Wingdings"/>
                <w:sz w:val="20"/>
              </w:rPr>
              <w:t></w:t>
            </w:r>
          </w:p>
        </w:tc>
        <w:tc>
          <w:tcPr>
            <w:tcW w:w="989" w:type="dxa"/>
          </w:tcPr>
          <w:p w14:paraId="673E8977" w14:textId="77777777" w:rsidR="00BD35D5" w:rsidRDefault="00000000">
            <w:pPr>
              <w:pStyle w:val="TableParagraph"/>
              <w:spacing w:line="220" w:lineRule="exact"/>
              <w:ind w:left="14"/>
              <w:jc w:val="center"/>
              <w:rPr>
                <w:rFonts w:ascii="Wingdings" w:hAnsi="Wingdings"/>
                <w:sz w:val="20"/>
              </w:rPr>
            </w:pPr>
            <w:r>
              <w:rPr>
                <w:rFonts w:ascii="Wingdings" w:hAnsi="Wingdings"/>
                <w:sz w:val="20"/>
              </w:rPr>
              <w:t></w:t>
            </w:r>
          </w:p>
        </w:tc>
        <w:tc>
          <w:tcPr>
            <w:tcW w:w="955" w:type="dxa"/>
          </w:tcPr>
          <w:p w14:paraId="652C854D" w14:textId="77777777" w:rsidR="00BD35D5" w:rsidRDefault="00000000">
            <w:pPr>
              <w:pStyle w:val="TableParagraph"/>
              <w:spacing w:line="220" w:lineRule="exact"/>
              <w:ind w:left="10"/>
              <w:jc w:val="center"/>
              <w:rPr>
                <w:rFonts w:ascii="Wingdings" w:hAnsi="Wingdings"/>
                <w:sz w:val="20"/>
              </w:rPr>
            </w:pPr>
            <w:r>
              <w:rPr>
                <w:rFonts w:ascii="Wingdings" w:hAnsi="Wingdings"/>
                <w:sz w:val="20"/>
              </w:rPr>
              <w:t></w:t>
            </w:r>
          </w:p>
        </w:tc>
      </w:tr>
      <w:tr w:rsidR="00BD35D5" w14:paraId="401D7491" w14:textId="77777777">
        <w:trPr>
          <w:trHeight w:val="537"/>
        </w:trPr>
        <w:tc>
          <w:tcPr>
            <w:tcW w:w="6777" w:type="dxa"/>
            <w:gridSpan w:val="3"/>
          </w:tcPr>
          <w:p w14:paraId="1E1E1BDD" w14:textId="77777777" w:rsidR="00BD35D5" w:rsidRDefault="00000000">
            <w:pPr>
              <w:pStyle w:val="TableParagraph"/>
              <w:numPr>
                <w:ilvl w:val="0"/>
                <w:numId w:val="53"/>
              </w:numPr>
              <w:tabs>
                <w:tab w:val="left" w:pos="379"/>
              </w:tabs>
              <w:spacing w:line="222" w:lineRule="exact"/>
              <w:rPr>
                <w:i/>
                <w:sz w:val="20"/>
              </w:rPr>
            </w:pPr>
            <w:r>
              <w:rPr>
                <w:b/>
                <w:sz w:val="20"/>
              </w:rPr>
              <w:t>Societate</w:t>
            </w:r>
            <w:r>
              <w:rPr>
                <w:b/>
                <w:spacing w:val="-6"/>
                <w:sz w:val="20"/>
              </w:rPr>
              <w:t xml:space="preserve"> </w:t>
            </w:r>
            <w:r>
              <w:rPr>
                <w:b/>
                <w:sz w:val="20"/>
              </w:rPr>
              <w:t>cu</w:t>
            </w:r>
            <w:r>
              <w:rPr>
                <w:b/>
                <w:spacing w:val="1"/>
                <w:sz w:val="20"/>
              </w:rPr>
              <w:t xml:space="preserve"> </w:t>
            </w:r>
            <w:r>
              <w:rPr>
                <w:b/>
                <w:sz w:val="20"/>
              </w:rPr>
              <w:t>răspundere</w:t>
            </w:r>
            <w:r>
              <w:rPr>
                <w:b/>
                <w:spacing w:val="-1"/>
                <w:sz w:val="20"/>
              </w:rPr>
              <w:t xml:space="preserve"> </w:t>
            </w:r>
            <w:r>
              <w:rPr>
                <w:b/>
                <w:sz w:val="20"/>
              </w:rPr>
              <w:t>limitată</w:t>
            </w:r>
            <w:r>
              <w:rPr>
                <w:b/>
                <w:spacing w:val="3"/>
                <w:sz w:val="20"/>
              </w:rPr>
              <w:t xml:space="preserve"> </w:t>
            </w:r>
            <w:r>
              <w:rPr>
                <w:sz w:val="20"/>
              </w:rPr>
              <w:t>–</w:t>
            </w:r>
            <w:r>
              <w:rPr>
                <w:spacing w:val="-6"/>
                <w:sz w:val="20"/>
              </w:rPr>
              <w:t xml:space="preserve"> </w:t>
            </w:r>
            <w:r>
              <w:rPr>
                <w:sz w:val="20"/>
              </w:rPr>
              <w:t>SRL</w:t>
            </w:r>
            <w:r>
              <w:rPr>
                <w:spacing w:val="-2"/>
                <w:sz w:val="20"/>
              </w:rPr>
              <w:t xml:space="preserve"> </w:t>
            </w:r>
            <w:r>
              <w:rPr>
                <w:sz w:val="20"/>
              </w:rPr>
              <w:t>(</w:t>
            </w:r>
            <w:r>
              <w:rPr>
                <w:i/>
                <w:sz w:val="20"/>
              </w:rPr>
              <w:t>înfiinţată</w:t>
            </w:r>
            <w:r>
              <w:rPr>
                <w:i/>
                <w:spacing w:val="-5"/>
                <w:sz w:val="20"/>
              </w:rPr>
              <w:t xml:space="preserve"> </w:t>
            </w:r>
            <w:r>
              <w:rPr>
                <w:i/>
                <w:sz w:val="20"/>
              </w:rPr>
              <w:t>în</w:t>
            </w:r>
            <w:r>
              <w:rPr>
                <w:i/>
                <w:spacing w:val="-3"/>
                <w:sz w:val="20"/>
              </w:rPr>
              <w:t xml:space="preserve"> </w:t>
            </w:r>
            <w:r>
              <w:rPr>
                <w:i/>
                <w:sz w:val="20"/>
              </w:rPr>
              <w:t>baza</w:t>
            </w:r>
            <w:r>
              <w:rPr>
                <w:i/>
                <w:spacing w:val="-1"/>
                <w:sz w:val="20"/>
              </w:rPr>
              <w:t xml:space="preserve"> </w:t>
            </w:r>
            <w:r>
              <w:rPr>
                <w:i/>
                <w:sz w:val="20"/>
              </w:rPr>
              <w:t>Legii</w:t>
            </w:r>
            <w:r>
              <w:rPr>
                <w:i/>
                <w:spacing w:val="1"/>
                <w:sz w:val="20"/>
              </w:rPr>
              <w:t xml:space="preserve"> </w:t>
            </w:r>
            <w:r>
              <w:rPr>
                <w:i/>
                <w:sz w:val="20"/>
              </w:rPr>
              <w:t>nr.</w:t>
            </w:r>
          </w:p>
          <w:p w14:paraId="041F9EAB" w14:textId="77777777" w:rsidR="00BD35D5" w:rsidRDefault="00000000">
            <w:pPr>
              <w:pStyle w:val="TableParagraph"/>
              <w:spacing w:before="36"/>
              <w:ind w:left="393"/>
              <w:rPr>
                <w:sz w:val="20"/>
              </w:rPr>
            </w:pPr>
            <w:r>
              <w:rPr>
                <w:sz w:val="20"/>
              </w:rPr>
              <w:t>31/ 1990</w:t>
            </w:r>
            <w:r>
              <w:rPr>
                <w:i/>
                <w:sz w:val="20"/>
              </w:rPr>
              <w:t>,</w:t>
            </w:r>
            <w:r>
              <w:rPr>
                <w:i/>
                <w:spacing w:val="-2"/>
                <w:sz w:val="20"/>
              </w:rPr>
              <w:t xml:space="preserve"> </w:t>
            </w:r>
            <w:r>
              <w:rPr>
                <w:i/>
                <w:sz w:val="20"/>
              </w:rPr>
              <w:t>cu</w:t>
            </w:r>
            <w:r>
              <w:rPr>
                <w:i/>
                <w:spacing w:val="-1"/>
                <w:sz w:val="20"/>
              </w:rPr>
              <w:t xml:space="preserve"> </w:t>
            </w:r>
            <w:r>
              <w:rPr>
                <w:i/>
                <w:sz w:val="20"/>
              </w:rPr>
              <w:t>modificările</w:t>
            </w:r>
            <w:r>
              <w:rPr>
                <w:i/>
                <w:spacing w:val="-2"/>
                <w:sz w:val="20"/>
              </w:rPr>
              <w:t xml:space="preserve"> </w:t>
            </w:r>
            <w:r>
              <w:rPr>
                <w:i/>
                <w:sz w:val="20"/>
              </w:rPr>
              <w:t>şi</w:t>
            </w:r>
            <w:r>
              <w:rPr>
                <w:i/>
                <w:spacing w:val="-4"/>
                <w:sz w:val="20"/>
              </w:rPr>
              <w:t xml:space="preserve"> </w:t>
            </w:r>
            <w:r>
              <w:rPr>
                <w:i/>
                <w:sz w:val="20"/>
              </w:rPr>
              <w:t>completările</w:t>
            </w:r>
            <w:r>
              <w:rPr>
                <w:i/>
                <w:spacing w:val="-2"/>
                <w:sz w:val="20"/>
              </w:rPr>
              <w:t xml:space="preserve"> </w:t>
            </w:r>
            <w:r>
              <w:rPr>
                <w:i/>
                <w:sz w:val="20"/>
              </w:rPr>
              <w:t>ulterioare</w:t>
            </w:r>
            <w:r>
              <w:rPr>
                <w:sz w:val="20"/>
              </w:rPr>
              <w:t>)</w:t>
            </w:r>
          </w:p>
        </w:tc>
        <w:tc>
          <w:tcPr>
            <w:tcW w:w="1205" w:type="dxa"/>
          </w:tcPr>
          <w:p w14:paraId="4C16AE22" w14:textId="77777777" w:rsidR="00BD35D5" w:rsidRDefault="00000000">
            <w:pPr>
              <w:pStyle w:val="TableParagraph"/>
              <w:spacing w:line="220" w:lineRule="exact"/>
              <w:ind w:left="507"/>
              <w:rPr>
                <w:rFonts w:ascii="Wingdings" w:hAnsi="Wingdings"/>
                <w:sz w:val="20"/>
              </w:rPr>
            </w:pPr>
            <w:r>
              <w:rPr>
                <w:rFonts w:ascii="Wingdings" w:hAnsi="Wingdings"/>
                <w:sz w:val="20"/>
              </w:rPr>
              <w:t></w:t>
            </w:r>
          </w:p>
        </w:tc>
        <w:tc>
          <w:tcPr>
            <w:tcW w:w="989" w:type="dxa"/>
          </w:tcPr>
          <w:p w14:paraId="1D23280B" w14:textId="77777777" w:rsidR="00BD35D5" w:rsidRDefault="00000000">
            <w:pPr>
              <w:pStyle w:val="TableParagraph"/>
              <w:spacing w:line="220" w:lineRule="exact"/>
              <w:ind w:left="14"/>
              <w:jc w:val="center"/>
              <w:rPr>
                <w:rFonts w:ascii="Wingdings" w:hAnsi="Wingdings"/>
                <w:sz w:val="20"/>
              </w:rPr>
            </w:pPr>
            <w:r>
              <w:rPr>
                <w:rFonts w:ascii="Wingdings" w:hAnsi="Wingdings"/>
                <w:sz w:val="20"/>
              </w:rPr>
              <w:t></w:t>
            </w:r>
          </w:p>
        </w:tc>
        <w:tc>
          <w:tcPr>
            <w:tcW w:w="955" w:type="dxa"/>
          </w:tcPr>
          <w:p w14:paraId="68C3F1BB" w14:textId="77777777" w:rsidR="00BD35D5" w:rsidRDefault="00000000">
            <w:pPr>
              <w:pStyle w:val="TableParagraph"/>
              <w:spacing w:line="220" w:lineRule="exact"/>
              <w:ind w:left="10"/>
              <w:jc w:val="center"/>
              <w:rPr>
                <w:rFonts w:ascii="Wingdings" w:hAnsi="Wingdings"/>
                <w:sz w:val="20"/>
              </w:rPr>
            </w:pPr>
            <w:r>
              <w:rPr>
                <w:rFonts w:ascii="Wingdings" w:hAnsi="Wingdings"/>
                <w:sz w:val="20"/>
              </w:rPr>
              <w:t></w:t>
            </w:r>
          </w:p>
        </w:tc>
      </w:tr>
      <w:tr w:rsidR="00BD35D5" w14:paraId="225F97A6" w14:textId="77777777">
        <w:trPr>
          <w:trHeight w:val="532"/>
        </w:trPr>
        <w:tc>
          <w:tcPr>
            <w:tcW w:w="6777" w:type="dxa"/>
            <w:gridSpan w:val="3"/>
          </w:tcPr>
          <w:p w14:paraId="450DAC27" w14:textId="77777777" w:rsidR="00BD35D5" w:rsidRDefault="00000000">
            <w:pPr>
              <w:pStyle w:val="TableParagraph"/>
              <w:numPr>
                <w:ilvl w:val="0"/>
                <w:numId w:val="52"/>
              </w:numPr>
              <w:tabs>
                <w:tab w:val="left" w:pos="379"/>
              </w:tabs>
              <w:spacing w:line="222" w:lineRule="exact"/>
              <w:rPr>
                <w:i/>
                <w:sz w:val="20"/>
              </w:rPr>
            </w:pPr>
            <w:r>
              <w:rPr>
                <w:b/>
                <w:sz w:val="20"/>
              </w:rPr>
              <w:t>Societate</w:t>
            </w:r>
            <w:r>
              <w:rPr>
                <w:b/>
                <w:spacing w:val="-6"/>
                <w:sz w:val="20"/>
              </w:rPr>
              <w:t xml:space="preserve"> </w:t>
            </w:r>
            <w:r>
              <w:rPr>
                <w:b/>
                <w:sz w:val="20"/>
              </w:rPr>
              <w:t>comercială</w:t>
            </w:r>
            <w:r>
              <w:rPr>
                <w:b/>
                <w:spacing w:val="-2"/>
                <w:sz w:val="20"/>
              </w:rPr>
              <w:t xml:space="preserve"> </w:t>
            </w:r>
            <w:r>
              <w:rPr>
                <w:b/>
                <w:sz w:val="20"/>
              </w:rPr>
              <w:t>cu</w:t>
            </w:r>
            <w:r>
              <w:rPr>
                <w:b/>
                <w:spacing w:val="-9"/>
                <w:sz w:val="20"/>
              </w:rPr>
              <w:t xml:space="preserve"> </w:t>
            </w:r>
            <w:r>
              <w:rPr>
                <w:b/>
                <w:sz w:val="20"/>
              </w:rPr>
              <w:t>capital</w:t>
            </w:r>
            <w:r>
              <w:rPr>
                <w:b/>
                <w:spacing w:val="-2"/>
                <w:sz w:val="20"/>
              </w:rPr>
              <w:t xml:space="preserve"> </w:t>
            </w:r>
            <w:r>
              <w:rPr>
                <w:b/>
                <w:sz w:val="20"/>
              </w:rPr>
              <w:t>privat</w:t>
            </w:r>
            <w:r>
              <w:rPr>
                <w:b/>
                <w:spacing w:val="5"/>
                <w:sz w:val="20"/>
              </w:rPr>
              <w:t xml:space="preserve"> </w:t>
            </w:r>
            <w:r>
              <w:rPr>
                <w:sz w:val="20"/>
              </w:rPr>
              <w:t>(</w:t>
            </w:r>
            <w:r>
              <w:rPr>
                <w:i/>
                <w:sz w:val="20"/>
              </w:rPr>
              <w:t>înfiinţată</w:t>
            </w:r>
            <w:r>
              <w:rPr>
                <w:i/>
                <w:spacing w:val="-1"/>
                <w:sz w:val="20"/>
              </w:rPr>
              <w:t xml:space="preserve"> </w:t>
            </w:r>
            <w:r>
              <w:rPr>
                <w:i/>
                <w:sz w:val="20"/>
              </w:rPr>
              <w:t>în</w:t>
            </w:r>
            <w:r>
              <w:rPr>
                <w:i/>
                <w:spacing w:val="-5"/>
                <w:sz w:val="20"/>
              </w:rPr>
              <w:t xml:space="preserve"> </w:t>
            </w:r>
            <w:r>
              <w:rPr>
                <w:i/>
                <w:sz w:val="20"/>
              </w:rPr>
              <w:t>baza</w:t>
            </w:r>
            <w:r>
              <w:rPr>
                <w:i/>
                <w:spacing w:val="-1"/>
                <w:sz w:val="20"/>
              </w:rPr>
              <w:t xml:space="preserve"> </w:t>
            </w:r>
            <w:r>
              <w:rPr>
                <w:i/>
                <w:sz w:val="20"/>
              </w:rPr>
              <w:t>Legii nr.</w:t>
            </w:r>
          </w:p>
          <w:p w14:paraId="389226F7" w14:textId="77777777" w:rsidR="00BD35D5" w:rsidRDefault="00000000">
            <w:pPr>
              <w:pStyle w:val="TableParagraph"/>
              <w:spacing w:before="32"/>
              <w:ind w:left="393"/>
              <w:rPr>
                <w:sz w:val="20"/>
              </w:rPr>
            </w:pPr>
            <w:r>
              <w:rPr>
                <w:sz w:val="20"/>
              </w:rPr>
              <w:t>15/ 1990</w:t>
            </w:r>
            <w:r>
              <w:rPr>
                <w:i/>
                <w:sz w:val="20"/>
              </w:rPr>
              <w:t>,</w:t>
            </w:r>
            <w:r>
              <w:rPr>
                <w:i/>
                <w:spacing w:val="-2"/>
                <w:sz w:val="20"/>
              </w:rPr>
              <w:t xml:space="preserve"> </w:t>
            </w:r>
            <w:r>
              <w:rPr>
                <w:i/>
                <w:sz w:val="20"/>
              </w:rPr>
              <w:t>cu</w:t>
            </w:r>
            <w:r>
              <w:rPr>
                <w:i/>
                <w:spacing w:val="-1"/>
                <w:sz w:val="20"/>
              </w:rPr>
              <w:t xml:space="preserve"> </w:t>
            </w:r>
            <w:r>
              <w:rPr>
                <w:i/>
                <w:sz w:val="20"/>
              </w:rPr>
              <w:t>modificarile</w:t>
            </w:r>
            <w:r>
              <w:rPr>
                <w:i/>
                <w:spacing w:val="-2"/>
                <w:sz w:val="20"/>
              </w:rPr>
              <w:t xml:space="preserve"> </w:t>
            </w:r>
            <w:r>
              <w:rPr>
                <w:i/>
                <w:sz w:val="20"/>
              </w:rPr>
              <w:t>şi</w:t>
            </w:r>
            <w:r>
              <w:rPr>
                <w:i/>
                <w:spacing w:val="-4"/>
                <w:sz w:val="20"/>
              </w:rPr>
              <w:t xml:space="preserve"> </w:t>
            </w:r>
            <w:r>
              <w:rPr>
                <w:i/>
                <w:sz w:val="20"/>
              </w:rPr>
              <w:t>completările</w:t>
            </w:r>
            <w:r>
              <w:rPr>
                <w:i/>
                <w:spacing w:val="-2"/>
                <w:sz w:val="20"/>
              </w:rPr>
              <w:t xml:space="preserve"> </w:t>
            </w:r>
            <w:r>
              <w:rPr>
                <w:i/>
                <w:sz w:val="20"/>
              </w:rPr>
              <w:t>ulterioare</w:t>
            </w:r>
            <w:r>
              <w:rPr>
                <w:sz w:val="20"/>
              </w:rPr>
              <w:t>)</w:t>
            </w:r>
          </w:p>
        </w:tc>
        <w:tc>
          <w:tcPr>
            <w:tcW w:w="1205" w:type="dxa"/>
          </w:tcPr>
          <w:p w14:paraId="59EDA08E" w14:textId="77777777" w:rsidR="00BD35D5" w:rsidRDefault="00000000">
            <w:pPr>
              <w:pStyle w:val="TableParagraph"/>
              <w:spacing w:line="220" w:lineRule="exact"/>
              <w:ind w:left="507"/>
              <w:rPr>
                <w:rFonts w:ascii="Wingdings" w:hAnsi="Wingdings"/>
                <w:sz w:val="20"/>
              </w:rPr>
            </w:pPr>
            <w:r>
              <w:rPr>
                <w:rFonts w:ascii="Wingdings" w:hAnsi="Wingdings"/>
                <w:sz w:val="20"/>
              </w:rPr>
              <w:t></w:t>
            </w:r>
          </w:p>
        </w:tc>
        <w:tc>
          <w:tcPr>
            <w:tcW w:w="989" w:type="dxa"/>
          </w:tcPr>
          <w:p w14:paraId="0C3544BA" w14:textId="77777777" w:rsidR="00BD35D5" w:rsidRDefault="00000000">
            <w:pPr>
              <w:pStyle w:val="TableParagraph"/>
              <w:spacing w:line="220" w:lineRule="exact"/>
              <w:ind w:left="14"/>
              <w:jc w:val="center"/>
              <w:rPr>
                <w:rFonts w:ascii="Wingdings" w:hAnsi="Wingdings"/>
                <w:sz w:val="20"/>
              </w:rPr>
            </w:pPr>
            <w:r>
              <w:rPr>
                <w:rFonts w:ascii="Wingdings" w:hAnsi="Wingdings"/>
                <w:sz w:val="20"/>
              </w:rPr>
              <w:t></w:t>
            </w:r>
          </w:p>
        </w:tc>
        <w:tc>
          <w:tcPr>
            <w:tcW w:w="955" w:type="dxa"/>
          </w:tcPr>
          <w:p w14:paraId="729A3E94" w14:textId="77777777" w:rsidR="00BD35D5" w:rsidRDefault="00000000">
            <w:pPr>
              <w:pStyle w:val="TableParagraph"/>
              <w:spacing w:line="220" w:lineRule="exact"/>
              <w:ind w:left="10"/>
              <w:jc w:val="center"/>
              <w:rPr>
                <w:rFonts w:ascii="Wingdings" w:hAnsi="Wingdings"/>
                <w:sz w:val="20"/>
              </w:rPr>
            </w:pPr>
            <w:r>
              <w:rPr>
                <w:rFonts w:ascii="Wingdings" w:hAnsi="Wingdings"/>
                <w:sz w:val="20"/>
              </w:rPr>
              <w:t></w:t>
            </w:r>
          </w:p>
        </w:tc>
      </w:tr>
      <w:tr w:rsidR="00BD35D5" w14:paraId="74FFA3FC" w14:textId="77777777">
        <w:trPr>
          <w:trHeight w:val="532"/>
        </w:trPr>
        <w:tc>
          <w:tcPr>
            <w:tcW w:w="6777" w:type="dxa"/>
            <w:gridSpan w:val="3"/>
          </w:tcPr>
          <w:p w14:paraId="484973BA" w14:textId="77777777" w:rsidR="00BD35D5" w:rsidRDefault="00000000">
            <w:pPr>
              <w:pStyle w:val="TableParagraph"/>
              <w:numPr>
                <w:ilvl w:val="0"/>
                <w:numId w:val="51"/>
              </w:numPr>
              <w:tabs>
                <w:tab w:val="left" w:pos="379"/>
              </w:tabs>
              <w:spacing w:line="222" w:lineRule="exact"/>
              <w:rPr>
                <w:sz w:val="20"/>
              </w:rPr>
            </w:pPr>
            <w:r>
              <w:rPr>
                <w:b/>
                <w:sz w:val="20"/>
              </w:rPr>
              <w:t>Societate</w:t>
            </w:r>
            <w:r>
              <w:rPr>
                <w:b/>
                <w:spacing w:val="-6"/>
                <w:sz w:val="20"/>
              </w:rPr>
              <w:t xml:space="preserve"> </w:t>
            </w:r>
            <w:r>
              <w:rPr>
                <w:b/>
                <w:sz w:val="20"/>
              </w:rPr>
              <w:t>agricolă</w:t>
            </w:r>
            <w:r>
              <w:rPr>
                <w:b/>
                <w:spacing w:val="1"/>
                <w:sz w:val="20"/>
              </w:rPr>
              <w:t xml:space="preserve"> </w:t>
            </w:r>
            <w:r>
              <w:rPr>
                <w:sz w:val="20"/>
              </w:rPr>
              <w:t>(</w:t>
            </w:r>
            <w:r>
              <w:rPr>
                <w:i/>
                <w:sz w:val="20"/>
              </w:rPr>
              <w:t>înfiinţată</w:t>
            </w:r>
            <w:r>
              <w:rPr>
                <w:i/>
                <w:spacing w:val="-4"/>
                <w:sz w:val="20"/>
              </w:rPr>
              <w:t xml:space="preserve"> </w:t>
            </w:r>
            <w:r>
              <w:rPr>
                <w:i/>
                <w:sz w:val="20"/>
              </w:rPr>
              <w:t>în</w:t>
            </w:r>
            <w:r>
              <w:rPr>
                <w:i/>
                <w:spacing w:val="1"/>
                <w:sz w:val="20"/>
              </w:rPr>
              <w:t xml:space="preserve"> </w:t>
            </w:r>
            <w:r>
              <w:rPr>
                <w:i/>
                <w:sz w:val="20"/>
              </w:rPr>
              <w:t>baza</w:t>
            </w:r>
            <w:r>
              <w:rPr>
                <w:i/>
                <w:spacing w:val="-5"/>
                <w:sz w:val="20"/>
              </w:rPr>
              <w:t xml:space="preserve"> </w:t>
            </w:r>
            <w:r>
              <w:rPr>
                <w:i/>
                <w:sz w:val="20"/>
              </w:rPr>
              <w:t>Legii</w:t>
            </w:r>
            <w:r>
              <w:rPr>
                <w:i/>
                <w:spacing w:val="-3"/>
                <w:sz w:val="20"/>
              </w:rPr>
              <w:t xml:space="preserve"> </w:t>
            </w:r>
            <w:r>
              <w:rPr>
                <w:i/>
                <w:sz w:val="20"/>
              </w:rPr>
              <w:t>nr.</w:t>
            </w:r>
            <w:r>
              <w:rPr>
                <w:i/>
                <w:spacing w:val="-3"/>
                <w:sz w:val="20"/>
              </w:rPr>
              <w:t xml:space="preserve"> </w:t>
            </w:r>
            <w:r>
              <w:rPr>
                <w:sz w:val="20"/>
              </w:rPr>
              <w:t>36/1991)</w:t>
            </w:r>
            <w:r>
              <w:rPr>
                <w:spacing w:val="-2"/>
                <w:sz w:val="20"/>
              </w:rPr>
              <w:t xml:space="preserve"> </w:t>
            </w:r>
            <w:r>
              <w:rPr>
                <w:sz w:val="20"/>
              </w:rPr>
              <w:t>cu</w:t>
            </w:r>
          </w:p>
          <w:p w14:paraId="44E977CB" w14:textId="77777777" w:rsidR="00BD35D5" w:rsidRDefault="00000000">
            <w:pPr>
              <w:pStyle w:val="TableParagraph"/>
              <w:spacing w:before="36"/>
              <w:ind w:left="393"/>
              <w:rPr>
                <w:sz w:val="20"/>
              </w:rPr>
            </w:pPr>
            <w:r>
              <w:rPr>
                <w:sz w:val="20"/>
              </w:rPr>
              <w:t>modificările</w:t>
            </w:r>
            <w:r>
              <w:rPr>
                <w:spacing w:val="-5"/>
                <w:sz w:val="20"/>
              </w:rPr>
              <w:t xml:space="preserve"> </w:t>
            </w:r>
            <w:r>
              <w:rPr>
                <w:sz w:val="20"/>
              </w:rPr>
              <w:t>şi</w:t>
            </w:r>
            <w:r>
              <w:rPr>
                <w:spacing w:val="-5"/>
                <w:sz w:val="20"/>
              </w:rPr>
              <w:t xml:space="preserve"> </w:t>
            </w:r>
            <w:r>
              <w:rPr>
                <w:sz w:val="20"/>
              </w:rPr>
              <w:t>completările</w:t>
            </w:r>
            <w:r>
              <w:rPr>
                <w:spacing w:val="-5"/>
                <w:sz w:val="20"/>
              </w:rPr>
              <w:t xml:space="preserve"> </w:t>
            </w:r>
            <w:r>
              <w:rPr>
                <w:sz w:val="20"/>
              </w:rPr>
              <w:t>ulterioare</w:t>
            </w:r>
          </w:p>
        </w:tc>
        <w:tc>
          <w:tcPr>
            <w:tcW w:w="1205" w:type="dxa"/>
          </w:tcPr>
          <w:p w14:paraId="4BA57CB0" w14:textId="77777777" w:rsidR="00BD35D5" w:rsidRDefault="00000000">
            <w:pPr>
              <w:pStyle w:val="TableParagraph"/>
              <w:spacing w:line="220" w:lineRule="exact"/>
              <w:ind w:left="507"/>
              <w:rPr>
                <w:rFonts w:ascii="Wingdings" w:hAnsi="Wingdings"/>
                <w:sz w:val="20"/>
              </w:rPr>
            </w:pPr>
            <w:r>
              <w:rPr>
                <w:rFonts w:ascii="Wingdings" w:hAnsi="Wingdings"/>
                <w:sz w:val="20"/>
              </w:rPr>
              <w:t></w:t>
            </w:r>
          </w:p>
        </w:tc>
        <w:tc>
          <w:tcPr>
            <w:tcW w:w="989" w:type="dxa"/>
          </w:tcPr>
          <w:p w14:paraId="26AD52E4" w14:textId="77777777" w:rsidR="00BD35D5" w:rsidRDefault="00000000">
            <w:pPr>
              <w:pStyle w:val="TableParagraph"/>
              <w:spacing w:line="220" w:lineRule="exact"/>
              <w:ind w:left="14"/>
              <w:jc w:val="center"/>
              <w:rPr>
                <w:rFonts w:ascii="Wingdings" w:hAnsi="Wingdings"/>
                <w:sz w:val="20"/>
              </w:rPr>
            </w:pPr>
            <w:r>
              <w:rPr>
                <w:rFonts w:ascii="Wingdings" w:hAnsi="Wingdings"/>
                <w:sz w:val="20"/>
              </w:rPr>
              <w:t></w:t>
            </w:r>
          </w:p>
        </w:tc>
        <w:tc>
          <w:tcPr>
            <w:tcW w:w="955" w:type="dxa"/>
          </w:tcPr>
          <w:p w14:paraId="6251BE55" w14:textId="77777777" w:rsidR="00BD35D5" w:rsidRDefault="00000000">
            <w:pPr>
              <w:pStyle w:val="TableParagraph"/>
              <w:spacing w:line="220" w:lineRule="exact"/>
              <w:ind w:left="10"/>
              <w:jc w:val="center"/>
              <w:rPr>
                <w:rFonts w:ascii="Wingdings" w:hAnsi="Wingdings"/>
                <w:sz w:val="20"/>
              </w:rPr>
            </w:pPr>
            <w:r>
              <w:rPr>
                <w:rFonts w:ascii="Wingdings" w:hAnsi="Wingdings"/>
                <w:sz w:val="20"/>
              </w:rPr>
              <w:t></w:t>
            </w:r>
          </w:p>
        </w:tc>
      </w:tr>
      <w:tr w:rsidR="00BD35D5" w14:paraId="7D347C90" w14:textId="77777777">
        <w:trPr>
          <w:trHeight w:val="1070"/>
        </w:trPr>
        <w:tc>
          <w:tcPr>
            <w:tcW w:w="6777" w:type="dxa"/>
            <w:gridSpan w:val="3"/>
          </w:tcPr>
          <w:p w14:paraId="0E42E3F9" w14:textId="77777777" w:rsidR="00BD35D5" w:rsidRDefault="00000000">
            <w:pPr>
              <w:pStyle w:val="TableParagraph"/>
              <w:numPr>
                <w:ilvl w:val="0"/>
                <w:numId w:val="50"/>
              </w:numPr>
              <w:tabs>
                <w:tab w:val="left" w:pos="394"/>
              </w:tabs>
              <w:spacing w:line="276" w:lineRule="auto"/>
              <w:ind w:right="105"/>
              <w:rPr>
                <w:sz w:val="20"/>
              </w:rPr>
            </w:pPr>
            <w:r>
              <w:rPr>
                <w:b/>
                <w:sz w:val="20"/>
              </w:rPr>
              <w:t>Societate cooperativă agricolă de gradul 1 si societati cooperative</w:t>
            </w:r>
            <w:r>
              <w:rPr>
                <w:b/>
                <w:spacing w:val="1"/>
                <w:sz w:val="20"/>
              </w:rPr>
              <w:t xml:space="preserve"> </w:t>
            </w:r>
            <w:r>
              <w:rPr>
                <w:b/>
                <w:sz w:val="20"/>
              </w:rPr>
              <w:t xml:space="preserve">meșteșugărești și de consum </w:t>
            </w:r>
            <w:r>
              <w:rPr>
                <w:sz w:val="20"/>
              </w:rPr>
              <w:t>de gradul 1 (</w:t>
            </w:r>
            <w:r>
              <w:rPr>
                <w:i/>
                <w:sz w:val="20"/>
              </w:rPr>
              <w:t>înfiinţate în baza Legii nr.</w:t>
            </w:r>
            <w:r>
              <w:rPr>
                <w:i/>
                <w:spacing w:val="-58"/>
                <w:sz w:val="20"/>
              </w:rPr>
              <w:t xml:space="preserve"> </w:t>
            </w:r>
            <w:r>
              <w:rPr>
                <w:sz w:val="20"/>
              </w:rPr>
              <w:t>1/</w:t>
            </w:r>
            <w:r>
              <w:rPr>
                <w:spacing w:val="-1"/>
                <w:sz w:val="20"/>
              </w:rPr>
              <w:t xml:space="preserve"> </w:t>
            </w:r>
            <w:r>
              <w:rPr>
                <w:sz w:val="20"/>
              </w:rPr>
              <w:t>2005),</w:t>
            </w:r>
            <w:r>
              <w:rPr>
                <w:spacing w:val="-4"/>
                <w:sz w:val="20"/>
              </w:rPr>
              <w:t xml:space="preserve"> </w:t>
            </w:r>
            <w:r>
              <w:rPr>
                <w:sz w:val="20"/>
              </w:rPr>
              <w:t>care au</w:t>
            </w:r>
            <w:r>
              <w:rPr>
                <w:spacing w:val="1"/>
                <w:sz w:val="20"/>
              </w:rPr>
              <w:t xml:space="preserve"> </w:t>
            </w:r>
            <w:r>
              <w:rPr>
                <w:sz w:val="20"/>
              </w:rPr>
              <w:t>prevăzute</w:t>
            </w:r>
            <w:r>
              <w:rPr>
                <w:spacing w:val="1"/>
                <w:sz w:val="20"/>
              </w:rPr>
              <w:t xml:space="preserve"> </w:t>
            </w:r>
            <w:r>
              <w:rPr>
                <w:sz w:val="20"/>
              </w:rPr>
              <w:t>în</w:t>
            </w:r>
            <w:r>
              <w:rPr>
                <w:spacing w:val="1"/>
                <w:sz w:val="20"/>
              </w:rPr>
              <w:t xml:space="preserve"> </w:t>
            </w:r>
            <w:r>
              <w:rPr>
                <w:sz w:val="20"/>
              </w:rPr>
              <w:t>actul</w:t>
            </w:r>
            <w:r>
              <w:rPr>
                <w:spacing w:val="-6"/>
                <w:sz w:val="20"/>
              </w:rPr>
              <w:t xml:space="preserve"> </w:t>
            </w:r>
            <w:r>
              <w:rPr>
                <w:sz w:val="20"/>
              </w:rPr>
              <w:t>constitutiv</w:t>
            </w:r>
            <w:r>
              <w:rPr>
                <w:spacing w:val="-2"/>
                <w:sz w:val="20"/>
              </w:rPr>
              <w:t xml:space="preserve"> </w:t>
            </w:r>
            <w:r>
              <w:rPr>
                <w:sz w:val="20"/>
              </w:rPr>
              <w:t>ca</w:t>
            </w:r>
            <w:r>
              <w:rPr>
                <w:spacing w:val="-5"/>
                <w:sz w:val="20"/>
              </w:rPr>
              <w:t xml:space="preserve"> </w:t>
            </w:r>
            <w:r>
              <w:rPr>
                <w:sz w:val="20"/>
              </w:rPr>
              <w:t>obiectiv</w:t>
            </w:r>
          </w:p>
          <w:p w14:paraId="373090D0" w14:textId="77777777" w:rsidR="00BD35D5" w:rsidRDefault="00000000">
            <w:pPr>
              <w:pStyle w:val="TableParagraph"/>
              <w:spacing w:line="228" w:lineRule="exact"/>
              <w:ind w:left="393"/>
              <w:rPr>
                <w:sz w:val="20"/>
              </w:rPr>
            </w:pPr>
            <w:r>
              <w:rPr>
                <w:sz w:val="20"/>
              </w:rPr>
              <w:t>infiintarea</w:t>
            </w:r>
            <w:r>
              <w:rPr>
                <w:spacing w:val="-6"/>
                <w:sz w:val="20"/>
              </w:rPr>
              <w:t xml:space="preserve"> </w:t>
            </w:r>
            <w:r>
              <w:rPr>
                <w:sz w:val="20"/>
              </w:rPr>
              <w:t>de</w:t>
            </w:r>
            <w:r>
              <w:rPr>
                <w:spacing w:val="-1"/>
                <w:sz w:val="20"/>
              </w:rPr>
              <w:t xml:space="preserve"> </w:t>
            </w:r>
            <w:r>
              <w:rPr>
                <w:sz w:val="20"/>
              </w:rPr>
              <w:t>activităţi</w:t>
            </w:r>
            <w:r>
              <w:rPr>
                <w:spacing w:val="-6"/>
                <w:sz w:val="20"/>
              </w:rPr>
              <w:t xml:space="preserve"> </w:t>
            </w:r>
            <w:r>
              <w:rPr>
                <w:sz w:val="20"/>
              </w:rPr>
              <w:t>neagricole</w:t>
            </w:r>
          </w:p>
        </w:tc>
        <w:tc>
          <w:tcPr>
            <w:tcW w:w="1205" w:type="dxa"/>
          </w:tcPr>
          <w:p w14:paraId="5D304EBB" w14:textId="77777777" w:rsidR="00BD35D5" w:rsidRDefault="00000000">
            <w:pPr>
              <w:pStyle w:val="TableParagraph"/>
              <w:spacing w:before="2"/>
              <w:ind w:left="507"/>
              <w:rPr>
                <w:rFonts w:ascii="Wingdings" w:hAnsi="Wingdings"/>
                <w:sz w:val="20"/>
              </w:rPr>
            </w:pPr>
            <w:r>
              <w:rPr>
                <w:rFonts w:ascii="Wingdings" w:hAnsi="Wingdings"/>
                <w:sz w:val="20"/>
              </w:rPr>
              <w:t></w:t>
            </w:r>
          </w:p>
        </w:tc>
        <w:tc>
          <w:tcPr>
            <w:tcW w:w="989" w:type="dxa"/>
          </w:tcPr>
          <w:p w14:paraId="21494D9A" w14:textId="77777777" w:rsidR="00BD35D5" w:rsidRDefault="00000000">
            <w:pPr>
              <w:pStyle w:val="TableParagraph"/>
              <w:spacing w:before="2"/>
              <w:ind w:left="14"/>
              <w:jc w:val="center"/>
              <w:rPr>
                <w:rFonts w:ascii="Wingdings" w:hAnsi="Wingdings"/>
                <w:sz w:val="20"/>
              </w:rPr>
            </w:pPr>
            <w:r>
              <w:rPr>
                <w:rFonts w:ascii="Wingdings" w:hAnsi="Wingdings"/>
                <w:sz w:val="20"/>
              </w:rPr>
              <w:t></w:t>
            </w:r>
          </w:p>
        </w:tc>
        <w:tc>
          <w:tcPr>
            <w:tcW w:w="955" w:type="dxa"/>
          </w:tcPr>
          <w:p w14:paraId="1432D57B" w14:textId="77777777" w:rsidR="00BD35D5" w:rsidRDefault="00000000">
            <w:pPr>
              <w:pStyle w:val="TableParagraph"/>
              <w:spacing w:before="2"/>
              <w:ind w:left="10"/>
              <w:jc w:val="center"/>
              <w:rPr>
                <w:rFonts w:ascii="Wingdings" w:hAnsi="Wingdings"/>
                <w:sz w:val="20"/>
              </w:rPr>
            </w:pPr>
            <w:r>
              <w:rPr>
                <w:rFonts w:ascii="Wingdings" w:hAnsi="Wingdings"/>
                <w:sz w:val="20"/>
              </w:rPr>
              <w:t></w:t>
            </w:r>
          </w:p>
        </w:tc>
      </w:tr>
      <w:tr w:rsidR="00BD35D5" w14:paraId="1EF1C866" w14:textId="77777777">
        <w:trPr>
          <w:trHeight w:val="695"/>
        </w:trPr>
        <w:tc>
          <w:tcPr>
            <w:tcW w:w="6777" w:type="dxa"/>
            <w:gridSpan w:val="3"/>
          </w:tcPr>
          <w:p w14:paraId="619B98F2" w14:textId="77777777" w:rsidR="00BD35D5" w:rsidRDefault="00000000">
            <w:pPr>
              <w:pStyle w:val="TableParagraph"/>
              <w:numPr>
                <w:ilvl w:val="0"/>
                <w:numId w:val="49"/>
              </w:numPr>
              <w:tabs>
                <w:tab w:val="left" w:pos="393"/>
                <w:tab w:val="left" w:pos="394"/>
              </w:tabs>
              <w:spacing w:line="222" w:lineRule="exact"/>
              <w:ind w:hanging="361"/>
              <w:rPr>
                <w:i/>
                <w:sz w:val="20"/>
              </w:rPr>
            </w:pPr>
            <w:r>
              <w:rPr>
                <w:b/>
                <w:sz w:val="20"/>
              </w:rPr>
              <w:t>Cooperativă</w:t>
            </w:r>
            <w:r>
              <w:rPr>
                <w:b/>
                <w:spacing w:val="-3"/>
                <w:sz w:val="20"/>
              </w:rPr>
              <w:t xml:space="preserve"> </w:t>
            </w:r>
            <w:r>
              <w:rPr>
                <w:b/>
                <w:sz w:val="20"/>
              </w:rPr>
              <w:t xml:space="preserve">agricolă </w:t>
            </w:r>
            <w:r>
              <w:rPr>
                <w:sz w:val="20"/>
              </w:rPr>
              <w:t>de</w:t>
            </w:r>
            <w:r>
              <w:rPr>
                <w:spacing w:val="-5"/>
                <w:sz w:val="20"/>
              </w:rPr>
              <w:t xml:space="preserve"> </w:t>
            </w:r>
            <w:r>
              <w:rPr>
                <w:sz w:val="20"/>
              </w:rPr>
              <w:t>grad</w:t>
            </w:r>
            <w:r>
              <w:rPr>
                <w:spacing w:val="-3"/>
                <w:sz w:val="20"/>
              </w:rPr>
              <w:t xml:space="preserve"> </w:t>
            </w:r>
            <w:r>
              <w:rPr>
                <w:sz w:val="20"/>
              </w:rPr>
              <w:t>1</w:t>
            </w:r>
            <w:r>
              <w:rPr>
                <w:spacing w:val="-5"/>
                <w:sz w:val="20"/>
              </w:rPr>
              <w:t xml:space="preserve"> </w:t>
            </w:r>
            <w:r>
              <w:rPr>
                <w:sz w:val="20"/>
              </w:rPr>
              <w:t>(</w:t>
            </w:r>
            <w:r>
              <w:rPr>
                <w:i/>
                <w:sz w:val="20"/>
              </w:rPr>
              <w:t>înfiinţată</w:t>
            </w:r>
            <w:r>
              <w:rPr>
                <w:i/>
                <w:spacing w:val="-5"/>
                <w:sz w:val="20"/>
              </w:rPr>
              <w:t xml:space="preserve"> </w:t>
            </w:r>
            <w:r>
              <w:rPr>
                <w:i/>
                <w:sz w:val="20"/>
              </w:rPr>
              <w:t>în</w:t>
            </w:r>
            <w:r>
              <w:rPr>
                <w:i/>
                <w:spacing w:val="-1"/>
                <w:sz w:val="20"/>
              </w:rPr>
              <w:t xml:space="preserve"> </w:t>
            </w:r>
            <w:r>
              <w:rPr>
                <w:i/>
                <w:sz w:val="20"/>
              </w:rPr>
              <w:t>baza</w:t>
            </w:r>
            <w:r>
              <w:rPr>
                <w:i/>
                <w:spacing w:val="-1"/>
                <w:sz w:val="20"/>
              </w:rPr>
              <w:t xml:space="preserve"> </w:t>
            </w:r>
            <w:r>
              <w:rPr>
                <w:i/>
                <w:sz w:val="20"/>
              </w:rPr>
              <w:t>Legii nr.</w:t>
            </w:r>
            <w:r>
              <w:rPr>
                <w:i/>
                <w:spacing w:val="-3"/>
                <w:sz w:val="20"/>
              </w:rPr>
              <w:t xml:space="preserve"> </w:t>
            </w:r>
            <w:r>
              <w:rPr>
                <w:i/>
                <w:sz w:val="20"/>
              </w:rPr>
              <w:t>566/</w:t>
            </w:r>
          </w:p>
          <w:p w14:paraId="294766D7" w14:textId="77777777" w:rsidR="00BD35D5" w:rsidRDefault="00000000">
            <w:pPr>
              <w:pStyle w:val="TableParagraph"/>
              <w:spacing w:line="230" w:lineRule="exact"/>
              <w:ind w:left="393" w:right="1026"/>
              <w:rPr>
                <w:sz w:val="20"/>
              </w:rPr>
            </w:pPr>
            <w:r>
              <w:rPr>
                <w:i/>
                <w:sz w:val="20"/>
              </w:rPr>
              <w:t xml:space="preserve">2004) </w:t>
            </w:r>
            <w:r>
              <w:rPr>
                <w:sz w:val="20"/>
              </w:rPr>
              <w:t>de exploatare şi gestionare a terenurilor agricole şi a</w:t>
            </w:r>
            <w:r>
              <w:rPr>
                <w:spacing w:val="-59"/>
                <w:sz w:val="20"/>
              </w:rPr>
              <w:t xml:space="preserve"> </w:t>
            </w:r>
            <w:r>
              <w:rPr>
                <w:sz w:val="20"/>
              </w:rPr>
              <w:t>efectivelor</w:t>
            </w:r>
            <w:r>
              <w:rPr>
                <w:spacing w:val="-6"/>
                <w:sz w:val="20"/>
              </w:rPr>
              <w:t xml:space="preserve"> </w:t>
            </w:r>
            <w:r>
              <w:rPr>
                <w:sz w:val="20"/>
              </w:rPr>
              <w:t>de</w:t>
            </w:r>
            <w:r>
              <w:rPr>
                <w:spacing w:val="2"/>
                <w:sz w:val="20"/>
              </w:rPr>
              <w:t xml:space="preserve"> </w:t>
            </w:r>
            <w:r>
              <w:rPr>
                <w:sz w:val="20"/>
              </w:rPr>
              <w:t>animale.</w:t>
            </w:r>
          </w:p>
        </w:tc>
        <w:tc>
          <w:tcPr>
            <w:tcW w:w="1205" w:type="dxa"/>
          </w:tcPr>
          <w:p w14:paraId="3341014D" w14:textId="77777777" w:rsidR="00BD35D5" w:rsidRDefault="00000000">
            <w:pPr>
              <w:pStyle w:val="TableParagraph"/>
              <w:spacing w:line="220" w:lineRule="exact"/>
              <w:ind w:left="507"/>
              <w:rPr>
                <w:rFonts w:ascii="Wingdings" w:hAnsi="Wingdings"/>
                <w:sz w:val="20"/>
              </w:rPr>
            </w:pPr>
            <w:r>
              <w:rPr>
                <w:rFonts w:ascii="Wingdings" w:hAnsi="Wingdings"/>
                <w:sz w:val="20"/>
              </w:rPr>
              <w:t></w:t>
            </w:r>
          </w:p>
        </w:tc>
        <w:tc>
          <w:tcPr>
            <w:tcW w:w="989" w:type="dxa"/>
          </w:tcPr>
          <w:p w14:paraId="5FDBAD7B" w14:textId="77777777" w:rsidR="00BD35D5" w:rsidRDefault="00000000">
            <w:pPr>
              <w:pStyle w:val="TableParagraph"/>
              <w:spacing w:line="220" w:lineRule="exact"/>
              <w:ind w:left="14"/>
              <w:jc w:val="center"/>
              <w:rPr>
                <w:rFonts w:ascii="Wingdings" w:hAnsi="Wingdings"/>
                <w:sz w:val="20"/>
              </w:rPr>
            </w:pPr>
            <w:r>
              <w:rPr>
                <w:rFonts w:ascii="Wingdings" w:hAnsi="Wingdings"/>
                <w:sz w:val="20"/>
              </w:rPr>
              <w:t></w:t>
            </w:r>
          </w:p>
        </w:tc>
        <w:tc>
          <w:tcPr>
            <w:tcW w:w="955" w:type="dxa"/>
          </w:tcPr>
          <w:p w14:paraId="099B1E9B" w14:textId="77777777" w:rsidR="00BD35D5" w:rsidRDefault="00000000">
            <w:pPr>
              <w:pStyle w:val="TableParagraph"/>
              <w:spacing w:line="220" w:lineRule="exact"/>
              <w:ind w:left="10"/>
              <w:jc w:val="center"/>
              <w:rPr>
                <w:rFonts w:ascii="Wingdings" w:hAnsi="Wingdings"/>
                <w:sz w:val="20"/>
              </w:rPr>
            </w:pPr>
            <w:r>
              <w:rPr>
                <w:rFonts w:ascii="Wingdings" w:hAnsi="Wingdings"/>
                <w:sz w:val="20"/>
              </w:rPr>
              <w:t></w:t>
            </w:r>
          </w:p>
        </w:tc>
      </w:tr>
      <w:tr w:rsidR="00BD35D5" w14:paraId="4C17F058" w14:textId="77777777">
        <w:trPr>
          <w:trHeight w:val="1857"/>
        </w:trPr>
        <w:tc>
          <w:tcPr>
            <w:tcW w:w="6777" w:type="dxa"/>
            <w:gridSpan w:val="3"/>
          </w:tcPr>
          <w:p w14:paraId="3CA1AB59" w14:textId="77777777" w:rsidR="00BD35D5" w:rsidRDefault="00000000">
            <w:pPr>
              <w:pStyle w:val="TableParagraph"/>
              <w:spacing w:line="222" w:lineRule="exact"/>
              <w:ind w:left="110"/>
              <w:rPr>
                <w:sz w:val="20"/>
              </w:rPr>
            </w:pPr>
            <w:r>
              <w:rPr>
                <w:b/>
                <w:sz w:val="20"/>
              </w:rPr>
              <w:t>Cererea</w:t>
            </w:r>
            <w:r>
              <w:rPr>
                <w:b/>
                <w:spacing w:val="-1"/>
                <w:sz w:val="20"/>
              </w:rPr>
              <w:t xml:space="preserve"> </w:t>
            </w:r>
            <w:r>
              <w:rPr>
                <w:b/>
                <w:sz w:val="20"/>
              </w:rPr>
              <w:t>de</w:t>
            </w:r>
            <w:r>
              <w:rPr>
                <w:b/>
                <w:spacing w:val="-5"/>
                <w:sz w:val="20"/>
              </w:rPr>
              <w:t xml:space="preserve"> </w:t>
            </w:r>
            <w:r>
              <w:rPr>
                <w:b/>
                <w:sz w:val="20"/>
              </w:rPr>
              <w:t>Finanțare</w:t>
            </w:r>
            <w:r>
              <w:rPr>
                <w:b/>
                <w:spacing w:val="-2"/>
                <w:sz w:val="20"/>
              </w:rPr>
              <w:t xml:space="preserve"> </w:t>
            </w:r>
            <w:r>
              <w:rPr>
                <w:sz w:val="20"/>
              </w:rPr>
              <w:t>–</w:t>
            </w:r>
            <w:r>
              <w:rPr>
                <w:spacing w:val="-1"/>
                <w:sz w:val="20"/>
              </w:rPr>
              <w:t xml:space="preserve"> </w:t>
            </w:r>
            <w:r>
              <w:rPr>
                <w:sz w:val="20"/>
              </w:rPr>
              <w:t>Secțiunea</w:t>
            </w:r>
            <w:r>
              <w:rPr>
                <w:spacing w:val="-3"/>
                <w:sz w:val="20"/>
              </w:rPr>
              <w:t xml:space="preserve"> </w:t>
            </w:r>
            <w:r>
              <w:rPr>
                <w:sz w:val="20"/>
              </w:rPr>
              <w:t>B1</w:t>
            </w:r>
          </w:p>
          <w:p w14:paraId="21375B50" w14:textId="77777777" w:rsidR="00BD35D5" w:rsidRDefault="00000000">
            <w:pPr>
              <w:pStyle w:val="TableParagraph"/>
              <w:spacing w:before="3"/>
              <w:ind w:left="110" w:right="1452"/>
              <w:rPr>
                <w:sz w:val="20"/>
              </w:rPr>
            </w:pPr>
            <w:r>
              <w:rPr>
                <w:b/>
                <w:sz w:val="20"/>
              </w:rPr>
              <w:t xml:space="preserve">Doc.6.1 </w:t>
            </w:r>
            <w:r>
              <w:rPr>
                <w:sz w:val="20"/>
              </w:rPr>
              <w:t>Hotarare judecatoreasca</w:t>
            </w:r>
            <w:r>
              <w:rPr>
                <w:b/>
                <w:sz w:val="20"/>
              </w:rPr>
              <w:t>/</w:t>
            </w:r>
            <w:r>
              <w:rPr>
                <w:b/>
                <w:spacing w:val="1"/>
                <w:sz w:val="20"/>
              </w:rPr>
              <w:t xml:space="preserve"> </w:t>
            </w:r>
            <w:r>
              <w:rPr>
                <w:b/>
                <w:sz w:val="20"/>
              </w:rPr>
              <w:t xml:space="preserve">6.2 </w:t>
            </w:r>
            <w:r>
              <w:rPr>
                <w:sz w:val="20"/>
              </w:rPr>
              <w:t>Act constitutiv</w:t>
            </w:r>
            <w:r>
              <w:rPr>
                <w:spacing w:val="-58"/>
                <w:sz w:val="20"/>
              </w:rPr>
              <w:t xml:space="preserve"> </w:t>
            </w:r>
            <w:r>
              <w:rPr>
                <w:b/>
                <w:sz w:val="20"/>
              </w:rPr>
              <w:t>Baza de date a serviciul online RECOM</w:t>
            </w:r>
            <w:r>
              <w:rPr>
                <w:b/>
                <w:spacing w:val="1"/>
                <w:sz w:val="20"/>
              </w:rPr>
              <w:t xml:space="preserve"> </w:t>
            </w:r>
            <w:r>
              <w:rPr>
                <w:b/>
                <w:sz w:val="20"/>
              </w:rPr>
              <w:t>a ONRC</w:t>
            </w:r>
            <w:r>
              <w:rPr>
                <w:b/>
                <w:spacing w:val="1"/>
                <w:sz w:val="20"/>
              </w:rPr>
              <w:t xml:space="preserve"> </w:t>
            </w:r>
            <w:r>
              <w:rPr>
                <w:b/>
                <w:sz w:val="20"/>
              </w:rPr>
              <w:t>Declaratii</w:t>
            </w:r>
            <w:r>
              <w:rPr>
                <w:b/>
                <w:spacing w:val="-1"/>
                <w:sz w:val="20"/>
              </w:rPr>
              <w:t xml:space="preserve"> </w:t>
            </w:r>
            <w:r>
              <w:rPr>
                <w:sz w:val="20"/>
              </w:rPr>
              <w:t>partea</w:t>
            </w:r>
            <w:r>
              <w:rPr>
                <w:spacing w:val="-3"/>
                <w:sz w:val="20"/>
              </w:rPr>
              <w:t xml:space="preserve"> </w:t>
            </w:r>
            <w:r>
              <w:rPr>
                <w:sz w:val="20"/>
              </w:rPr>
              <w:t>F a</w:t>
            </w:r>
            <w:r>
              <w:rPr>
                <w:spacing w:val="-4"/>
                <w:sz w:val="20"/>
              </w:rPr>
              <w:t xml:space="preserve"> </w:t>
            </w:r>
            <w:r>
              <w:rPr>
                <w:sz w:val="20"/>
              </w:rPr>
              <w:t>Cererii</w:t>
            </w:r>
            <w:r>
              <w:rPr>
                <w:spacing w:val="-2"/>
                <w:sz w:val="20"/>
              </w:rPr>
              <w:t xml:space="preserve"> </w:t>
            </w:r>
            <w:r>
              <w:rPr>
                <w:sz w:val="20"/>
              </w:rPr>
              <w:t>de</w:t>
            </w:r>
            <w:r>
              <w:rPr>
                <w:spacing w:val="1"/>
                <w:sz w:val="20"/>
              </w:rPr>
              <w:t xml:space="preserve"> </w:t>
            </w:r>
            <w:r>
              <w:rPr>
                <w:sz w:val="20"/>
              </w:rPr>
              <w:t>Finantare</w:t>
            </w:r>
          </w:p>
          <w:p w14:paraId="63B6C7B4" w14:textId="77777777" w:rsidR="00BD35D5" w:rsidRDefault="00000000">
            <w:pPr>
              <w:pStyle w:val="TableParagraph"/>
              <w:ind w:left="110"/>
              <w:rPr>
                <w:sz w:val="20"/>
              </w:rPr>
            </w:pPr>
            <w:r>
              <w:rPr>
                <w:b/>
                <w:sz w:val="20"/>
              </w:rPr>
              <w:t>Doc.</w:t>
            </w:r>
            <w:r>
              <w:rPr>
                <w:b/>
                <w:spacing w:val="34"/>
                <w:sz w:val="20"/>
              </w:rPr>
              <w:t xml:space="preserve"> </w:t>
            </w:r>
            <w:r>
              <w:rPr>
                <w:b/>
                <w:sz w:val="20"/>
              </w:rPr>
              <w:t>11</w:t>
            </w:r>
            <w:r>
              <w:rPr>
                <w:sz w:val="20"/>
              </w:rPr>
              <w:t>-</w:t>
            </w:r>
            <w:r>
              <w:rPr>
                <w:spacing w:val="34"/>
                <w:sz w:val="20"/>
              </w:rPr>
              <w:t xml:space="preserve"> </w:t>
            </w:r>
            <w:r>
              <w:rPr>
                <w:sz w:val="20"/>
              </w:rPr>
              <w:t>Declaraţie</w:t>
            </w:r>
            <w:r>
              <w:rPr>
                <w:spacing w:val="37"/>
                <w:sz w:val="20"/>
              </w:rPr>
              <w:t xml:space="preserve"> </w:t>
            </w:r>
            <w:r>
              <w:rPr>
                <w:sz w:val="20"/>
              </w:rPr>
              <w:t>privind</w:t>
            </w:r>
            <w:r>
              <w:rPr>
                <w:spacing w:val="35"/>
                <w:sz w:val="20"/>
              </w:rPr>
              <w:t xml:space="preserve"> </w:t>
            </w:r>
            <w:r>
              <w:rPr>
                <w:sz w:val="20"/>
              </w:rPr>
              <w:t>încadrarea</w:t>
            </w:r>
            <w:r>
              <w:rPr>
                <w:spacing w:val="36"/>
                <w:sz w:val="20"/>
              </w:rPr>
              <w:t xml:space="preserve"> </w:t>
            </w:r>
            <w:r>
              <w:rPr>
                <w:sz w:val="20"/>
              </w:rPr>
              <w:t>întreprinderii</w:t>
            </w:r>
            <w:r>
              <w:rPr>
                <w:spacing w:val="41"/>
                <w:sz w:val="20"/>
              </w:rPr>
              <w:t xml:space="preserve"> </w:t>
            </w:r>
            <w:r>
              <w:rPr>
                <w:sz w:val="20"/>
              </w:rPr>
              <w:t>în</w:t>
            </w:r>
            <w:r>
              <w:rPr>
                <w:spacing w:val="32"/>
                <w:sz w:val="20"/>
              </w:rPr>
              <w:t xml:space="preserve"> </w:t>
            </w:r>
            <w:r>
              <w:rPr>
                <w:sz w:val="20"/>
              </w:rPr>
              <w:t>categoria</w:t>
            </w:r>
            <w:r>
              <w:rPr>
                <w:spacing w:val="-58"/>
                <w:sz w:val="20"/>
              </w:rPr>
              <w:t xml:space="preserve"> </w:t>
            </w:r>
            <w:r>
              <w:rPr>
                <w:sz w:val="20"/>
              </w:rPr>
              <w:t>întreprinderilor</w:t>
            </w:r>
            <w:r>
              <w:rPr>
                <w:spacing w:val="-6"/>
                <w:sz w:val="20"/>
              </w:rPr>
              <w:t xml:space="preserve"> </w:t>
            </w:r>
            <w:r>
              <w:rPr>
                <w:sz w:val="20"/>
              </w:rPr>
              <w:t>mici</w:t>
            </w:r>
            <w:r>
              <w:rPr>
                <w:spacing w:val="1"/>
                <w:sz w:val="20"/>
              </w:rPr>
              <w:t xml:space="preserve"> </w:t>
            </w:r>
            <w:r>
              <w:rPr>
                <w:sz w:val="20"/>
              </w:rPr>
              <w:t>şi</w:t>
            </w:r>
            <w:r>
              <w:rPr>
                <w:spacing w:val="-3"/>
                <w:sz w:val="20"/>
              </w:rPr>
              <w:t xml:space="preserve"> </w:t>
            </w:r>
            <w:r>
              <w:rPr>
                <w:sz w:val="20"/>
              </w:rPr>
              <w:t>mijlocii</w:t>
            </w:r>
          </w:p>
          <w:p w14:paraId="761834B5" w14:textId="77777777" w:rsidR="00BD35D5" w:rsidRDefault="00000000">
            <w:pPr>
              <w:pStyle w:val="TableParagraph"/>
              <w:spacing w:line="230" w:lineRule="exact"/>
              <w:ind w:left="110"/>
              <w:rPr>
                <w:sz w:val="20"/>
              </w:rPr>
            </w:pPr>
            <w:r>
              <w:rPr>
                <w:b/>
                <w:sz w:val="20"/>
              </w:rPr>
              <w:t>Doc.</w:t>
            </w:r>
            <w:r>
              <w:rPr>
                <w:b/>
                <w:spacing w:val="1"/>
                <w:sz w:val="20"/>
              </w:rPr>
              <w:t xml:space="preserve"> </w:t>
            </w:r>
            <w:r>
              <w:rPr>
                <w:b/>
                <w:sz w:val="20"/>
              </w:rPr>
              <w:t>12</w:t>
            </w:r>
            <w:r>
              <w:rPr>
                <w:b/>
                <w:spacing w:val="1"/>
                <w:sz w:val="20"/>
              </w:rPr>
              <w:t xml:space="preserve"> </w:t>
            </w:r>
            <w:r>
              <w:rPr>
                <w:sz w:val="20"/>
              </w:rPr>
              <w:t>Declaratie</w:t>
            </w:r>
            <w:r>
              <w:rPr>
                <w:spacing w:val="1"/>
                <w:sz w:val="20"/>
              </w:rPr>
              <w:t xml:space="preserve"> </w:t>
            </w:r>
            <w:r>
              <w:rPr>
                <w:sz w:val="20"/>
              </w:rPr>
              <w:t>pe</w:t>
            </w:r>
            <w:r>
              <w:rPr>
                <w:spacing w:val="1"/>
                <w:sz w:val="20"/>
              </w:rPr>
              <w:t xml:space="preserve"> </w:t>
            </w:r>
            <w:r>
              <w:rPr>
                <w:sz w:val="20"/>
              </w:rPr>
              <w:t>propria</w:t>
            </w:r>
            <w:r>
              <w:rPr>
                <w:spacing w:val="1"/>
                <w:sz w:val="20"/>
              </w:rPr>
              <w:t xml:space="preserve"> </w:t>
            </w:r>
            <w:r>
              <w:rPr>
                <w:sz w:val="20"/>
              </w:rPr>
              <w:t>raspundere</w:t>
            </w:r>
            <w:r>
              <w:rPr>
                <w:spacing w:val="1"/>
                <w:sz w:val="20"/>
              </w:rPr>
              <w:t xml:space="preserve"> </w:t>
            </w:r>
            <w:r>
              <w:rPr>
                <w:sz w:val="20"/>
              </w:rPr>
              <w:t>a</w:t>
            </w:r>
            <w:r>
              <w:rPr>
                <w:spacing w:val="1"/>
                <w:sz w:val="20"/>
              </w:rPr>
              <w:t xml:space="preserve"> </w:t>
            </w:r>
            <w:r>
              <w:rPr>
                <w:sz w:val="20"/>
              </w:rPr>
              <w:t>solicitantului</w:t>
            </w:r>
            <w:r>
              <w:rPr>
                <w:spacing w:val="1"/>
                <w:sz w:val="20"/>
              </w:rPr>
              <w:t xml:space="preserve"> </w:t>
            </w:r>
            <w:r>
              <w:rPr>
                <w:sz w:val="20"/>
              </w:rPr>
              <w:t>privind</w:t>
            </w:r>
            <w:r>
              <w:rPr>
                <w:spacing w:val="-58"/>
                <w:sz w:val="20"/>
              </w:rPr>
              <w:t xml:space="preserve"> </w:t>
            </w:r>
            <w:r>
              <w:rPr>
                <w:sz w:val="20"/>
              </w:rPr>
              <w:t>respectarea</w:t>
            </w:r>
            <w:r>
              <w:rPr>
                <w:spacing w:val="-4"/>
                <w:sz w:val="20"/>
              </w:rPr>
              <w:t xml:space="preserve"> </w:t>
            </w:r>
            <w:r>
              <w:rPr>
                <w:sz w:val="20"/>
              </w:rPr>
              <w:t>regulii</w:t>
            </w:r>
            <w:r>
              <w:rPr>
                <w:spacing w:val="-3"/>
                <w:sz w:val="20"/>
              </w:rPr>
              <w:t xml:space="preserve"> </w:t>
            </w:r>
            <w:r>
              <w:rPr>
                <w:sz w:val="20"/>
              </w:rPr>
              <w:t>de</w:t>
            </w:r>
            <w:r>
              <w:rPr>
                <w:spacing w:val="-4"/>
                <w:sz w:val="20"/>
              </w:rPr>
              <w:t xml:space="preserve"> </w:t>
            </w:r>
            <w:r>
              <w:rPr>
                <w:sz w:val="20"/>
              </w:rPr>
              <w:t>cumul a ajutoarelor de</w:t>
            </w:r>
            <w:r>
              <w:rPr>
                <w:spacing w:val="-3"/>
                <w:sz w:val="20"/>
              </w:rPr>
              <w:t xml:space="preserve"> </w:t>
            </w:r>
            <w:r>
              <w:rPr>
                <w:sz w:val="20"/>
              </w:rPr>
              <w:t>minimis</w:t>
            </w:r>
          </w:p>
        </w:tc>
        <w:tc>
          <w:tcPr>
            <w:tcW w:w="1205" w:type="dxa"/>
          </w:tcPr>
          <w:p w14:paraId="19AAE84F" w14:textId="77777777" w:rsidR="00BD35D5" w:rsidRDefault="00BD35D5">
            <w:pPr>
              <w:pStyle w:val="TableParagraph"/>
              <w:rPr>
                <w:rFonts w:ascii="Times New Roman"/>
                <w:sz w:val="20"/>
              </w:rPr>
            </w:pPr>
          </w:p>
        </w:tc>
        <w:tc>
          <w:tcPr>
            <w:tcW w:w="989" w:type="dxa"/>
          </w:tcPr>
          <w:p w14:paraId="4C9EEF8C" w14:textId="77777777" w:rsidR="00BD35D5" w:rsidRDefault="00BD35D5">
            <w:pPr>
              <w:pStyle w:val="TableParagraph"/>
              <w:rPr>
                <w:rFonts w:ascii="Times New Roman"/>
                <w:sz w:val="20"/>
              </w:rPr>
            </w:pPr>
          </w:p>
        </w:tc>
        <w:tc>
          <w:tcPr>
            <w:tcW w:w="955" w:type="dxa"/>
          </w:tcPr>
          <w:p w14:paraId="0858A754" w14:textId="77777777" w:rsidR="00BD35D5" w:rsidRDefault="00BD35D5">
            <w:pPr>
              <w:pStyle w:val="TableParagraph"/>
              <w:rPr>
                <w:rFonts w:ascii="Times New Roman"/>
                <w:sz w:val="20"/>
              </w:rPr>
            </w:pPr>
          </w:p>
        </w:tc>
      </w:tr>
      <w:tr w:rsidR="00BD35D5" w14:paraId="300851D3" w14:textId="77777777">
        <w:trPr>
          <w:trHeight w:val="556"/>
        </w:trPr>
        <w:tc>
          <w:tcPr>
            <w:tcW w:w="82" w:type="dxa"/>
            <w:tcBorders>
              <w:bottom w:val="nil"/>
              <w:right w:val="nil"/>
            </w:tcBorders>
            <w:shd w:val="clear" w:color="auto" w:fill="00AFEF"/>
          </w:tcPr>
          <w:p w14:paraId="4D6C4DF7" w14:textId="77777777" w:rsidR="00BD35D5" w:rsidRDefault="00BD35D5">
            <w:pPr>
              <w:pStyle w:val="TableParagraph"/>
              <w:rPr>
                <w:rFonts w:ascii="Times New Roman"/>
                <w:sz w:val="20"/>
              </w:rPr>
            </w:pPr>
          </w:p>
        </w:tc>
        <w:tc>
          <w:tcPr>
            <w:tcW w:w="6613" w:type="dxa"/>
            <w:tcBorders>
              <w:left w:val="nil"/>
              <w:bottom w:val="nil"/>
              <w:right w:val="nil"/>
            </w:tcBorders>
            <w:shd w:val="clear" w:color="auto" w:fill="00AFEF"/>
          </w:tcPr>
          <w:p w14:paraId="4EF7C915" w14:textId="77777777" w:rsidR="00BD35D5" w:rsidRDefault="00000000">
            <w:pPr>
              <w:pStyle w:val="TableParagraph"/>
              <w:spacing w:line="274" w:lineRule="exact"/>
              <w:ind w:left="33"/>
              <w:rPr>
                <w:b/>
                <w:sz w:val="24"/>
              </w:rPr>
            </w:pPr>
            <w:r>
              <w:rPr>
                <w:b/>
                <w:color w:val="006FC0"/>
                <w:sz w:val="24"/>
              </w:rPr>
              <w:t>EG2.</w:t>
            </w:r>
            <w:r>
              <w:rPr>
                <w:b/>
                <w:color w:val="006FC0"/>
                <w:spacing w:val="-5"/>
                <w:sz w:val="24"/>
              </w:rPr>
              <w:t xml:space="preserve"> </w:t>
            </w:r>
            <w:r>
              <w:rPr>
                <w:b/>
                <w:sz w:val="24"/>
              </w:rPr>
              <w:t>Investiția</w:t>
            </w:r>
            <w:r>
              <w:rPr>
                <w:b/>
                <w:spacing w:val="-1"/>
                <w:sz w:val="24"/>
              </w:rPr>
              <w:t xml:space="preserve"> </w:t>
            </w:r>
            <w:r>
              <w:rPr>
                <w:b/>
                <w:sz w:val="24"/>
              </w:rPr>
              <w:t>trebuie</w:t>
            </w:r>
            <w:r>
              <w:rPr>
                <w:b/>
                <w:spacing w:val="-2"/>
                <w:sz w:val="24"/>
              </w:rPr>
              <w:t xml:space="preserve"> </w:t>
            </w:r>
            <w:r>
              <w:rPr>
                <w:b/>
                <w:sz w:val="24"/>
              </w:rPr>
              <w:t>să se</w:t>
            </w:r>
            <w:r>
              <w:rPr>
                <w:b/>
                <w:spacing w:val="-3"/>
                <w:sz w:val="24"/>
              </w:rPr>
              <w:t xml:space="preserve"> </w:t>
            </w:r>
            <w:r>
              <w:rPr>
                <w:b/>
                <w:sz w:val="24"/>
              </w:rPr>
              <w:t>încadreze</w:t>
            </w:r>
            <w:r>
              <w:rPr>
                <w:b/>
                <w:spacing w:val="-2"/>
                <w:sz w:val="24"/>
              </w:rPr>
              <w:t xml:space="preserve"> </w:t>
            </w:r>
            <w:r>
              <w:rPr>
                <w:b/>
                <w:sz w:val="24"/>
              </w:rPr>
              <w:t>în</w:t>
            </w:r>
            <w:r>
              <w:rPr>
                <w:b/>
                <w:spacing w:val="-1"/>
                <w:sz w:val="24"/>
              </w:rPr>
              <w:t xml:space="preserve"> </w:t>
            </w:r>
            <w:r>
              <w:rPr>
                <w:b/>
                <w:sz w:val="24"/>
              </w:rPr>
              <w:t>cel</w:t>
            </w:r>
            <w:r>
              <w:rPr>
                <w:b/>
                <w:spacing w:val="-2"/>
                <w:sz w:val="24"/>
              </w:rPr>
              <w:t xml:space="preserve"> </w:t>
            </w:r>
            <w:r>
              <w:rPr>
                <w:b/>
                <w:sz w:val="24"/>
              </w:rPr>
              <w:t>puțin</w:t>
            </w:r>
            <w:r>
              <w:rPr>
                <w:b/>
                <w:spacing w:val="-1"/>
                <w:sz w:val="24"/>
              </w:rPr>
              <w:t xml:space="preserve"> </w:t>
            </w:r>
            <w:r>
              <w:rPr>
                <w:b/>
                <w:sz w:val="24"/>
              </w:rPr>
              <w:t>unul</w:t>
            </w:r>
          </w:p>
          <w:p w14:paraId="12EA07FE" w14:textId="77777777" w:rsidR="00BD35D5" w:rsidRDefault="00000000">
            <w:pPr>
              <w:pStyle w:val="TableParagraph"/>
              <w:spacing w:line="263" w:lineRule="exact"/>
              <w:ind w:left="33"/>
              <w:rPr>
                <w:b/>
                <w:sz w:val="24"/>
              </w:rPr>
            </w:pPr>
            <w:r>
              <w:rPr>
                <w:b/>
                <w:sz w:val="24"/>
              </w:rPr>
              <w:t>din</w:t>
            </w:r>
            <w:r>
              <w:rPr>
                <w:b/>
                <w:spacing w:val="-3"/>
                <w:sz w:val="24"/>
              </w:rPr>
              <w:t xml:space="preserve"> </w:t>
            </w:r>
            <w:r>
              <w:rPr>
                <w:b/>
                <w:sz w:val="24"/>
              </w:rPr>
              <w:t>tipurile</w:t>
            </w:r>
            <w:r>
              <w:rPr>
                <w:b/>
                <w:spacing w:val="-5"/>
                <w:sz w:val="24"/>
              </w:rPr>
              <w:t xml:space="preserve"> </w:t>
            </w:r>
            <w:r>
              <w:rPr>
                <w:b/>
                <w:sz w:val="24"/>
              </w:rPr>
              <w:t>de</w:t>
            </w:r>
            <w:r>
              <w:rPr>
                <w:b/>
                <w:spacing w:val="-5"/>
                <w:sz w:val="24"/>
              </w:rPr>
              <w:t xml:space="preserve"> </w:t>
            </w:r>
            <w:r>
              <w:rPr>
                <w:b/>
                <w:sz w:val="24"/>
              </w:rPr>
              <w:t>activități</w:t>
            </w:r>
            <w:r>
              <w:rPr>
                <w:b/>
                <w:spacing w:val="-5"/>
                <w:sz w:val="24"/>
              </w:rPr>
              <w:t xml:space="preserve"> </w:t>
            </w:r>
            <w:r>
              <w:rPr>
                <w:b/>
                <w:sz w:val="24"/>
              </w:rPr>
              <w:t>sprijinite</w:t>
            </w:r>
            <w:r>
              <w:rPr>
                <w:b/>
                <w:spacing w:val="-5"/>
                <w:sz w:val="24"/>
              </w:rPr>
              <w:t xml:space="preserve"> </w:t>
            </w:r>
            <w:r>
              <w:rPr>
                <w:b/>
                <w:sz w:val="24"/>
              </w:rPr>
              <w:t>prin</w:t>
            </w:r>
            <w:r>
              <w:rPr>
                <w:b/>
                <w:spacing w:val="-3"/>
                <w:sz w:val="24"/>
              </w:rPr>
              <w:t xml:space="preserve"> </w:t>
            </w:r>
            <w:r>
              <w:rPr>
                <w:b/>
                <w:sz w:val="24"/>
              </w:rPr>
              <w:t>măsura</w:t>
            </w:r>
            <w:r>
              <w:rPr>
                <w:b/>
                <w:spacing w:val="-3"/>
                <w:sz w:val="24"/>
              </w:rPr>
              <w:t xml:space="preserve"> </w:t>
            </w:r>
            <w:r>
              <w:rPr>
                <w:b/>
                <w:sz w:val="24"/>
              </w:rPr>
              <w:t>M3/6A</w:t>
            </w:r>
          </w:p>
        </w:tc>
        <w:tc>
          <w:tcPr>
            <w:tcW w:w="82" w:type="dxa"/>
            <w:tcBorders>
              <w:left w:val="nil"/>
              <w:bottom w:val="nil"/>
            </w:tcBorders>
            <w:shd w:val="clear" w:color="auto" w:fill="00AFEF"/>
          </w:tcPr>
          <w:p w14:paraId="37415B30" w14:textId="77777777" w:rsidR="00BD35D5" w:rsidRDefault="00BD35D5">
            <w:pPr>
              <w:pStyle w:val="TableParagraph"/>
              <w:rPr>
                <w:rFonts w:ascii="Times New Roman"/>
                <w:sz w:val="20"/>
              </w:rPr>
            </w:pPr>
          </w:p>
        </w:tc>
        <w:tc>
          <w:tcPr>
            <w:tcW w:w="1205" w:type="dxa"/>
            <w:vMerge w:val="restart"/>
          </w:tcPr>
          <w:p w14:paraId="615417F4" w14:textId="77777777" w:rsidR="00BD35D5" w:rsidRDefault="00000000">
            <w:pPr>
              <w:pStyle w:val="TableParagraph"/>
              <w:spacing w:before="2"/>
              <w:jc w:val="center"/>
              <w:rPr>
                <w:rFonts w:ascii="Wingdings" w:hAnsi="Wingdings"/>
                <w:sz w:val="20"/>
              </w:rPr>
            </w:pPr>
            <w:r>
              <w:rPr>
                <w:rFonts w:ascii="Wingdings" w:hAnsi="Wingdings"/>
                <w:sz w:val="20"/>
              </w:rPr>
              <w:t></w:t>
            </w:r>
          </w:p>
          <w:p w14:paraId="7227CB79" w14:textId="77777777" w:rsidR="00BD35D5" w:rsidRDefault="00BD35D5">
            <w:pPr>
              <w:pStyle w:val="TableParagraph"/>
              <w:rPr>
                <w:b/>
              </w:rPr>
            </w:pPr>
          </w:p>
          <w:p w14:paraId="7BB5C702" w14:textId="77777777" w:rsidR="00BD35D5" w:rsidRDefault="00BD35D5">
            <w:pPr>
              <w:pStyle w:val="TableParagraph"/>
              <w:rPr>
                <w:b/>
              </w:rPr>
            </w:pPr>
          </w:p>
          <w:p w14:paraId="07A080DB" w14:textId="77777777" w:rsidR="00BD35D5" w:rsidRDefault="00000000">
            <w:pPr>
              <w:pStyle w:val="TableParagraph"/>
              <w:spacing w:before="185"/>
              <w:jc w:val="center"/>
              <w:rPr>
                <w:rFonts w:ascii="Wingdings" w:hAnsi="Wingdings"/>
                <w:sz w:val="20"/>
              </w:rPr>
            </w:pPr>
            <w:r>
              <w:rPr>
                <w:rFonts w:ascii="Wingdings" w:hAnsi="Wingdings"/>
                <w:sz w:val="20"/>
              </w:rPr>
              <w:t></w:t>
            </w:r>
          </w:p>
        </w:tc>
        <w:tc>
          <w:tcPr>
            <w:tcW w:w="989" w:type="dxa"/>
            <w:vMerge w:val="restart"/>
          </w:tcPr>
          <w:p w14:paraId="337BFF0B" w14:textId="77777777" w:rsidR="00BD35D5" w:rsidRDefault="00000000">
            <w:pPr>
              <w:pStyle w:val="TableParagraph"/>
              <w:spacing w:before="2"/>
              <w:ind w:left="14"/>
              <w:jc w:val="center"/>
              <w:rPr>
                <w:rFonts w:ascii="Wingdings" w:hAnsi="Wingdings"/>
                <w:sz w:val="20"/>
              </w:rPr>
            </w:pPr>
            <w:r>
              <w:rPr>
                <w:rFonts w:ascii="Wingdings" w:hAnsi="Wingdings"/>
                <w:sz w:val="20"/>
              </w:rPr>
              <w:t></w:t>
            </w:r>
          </w:p>
          <w:p w14:paraId="36F4064A" w14:textId="77777777" w:rsidR="00BD35D5" w:rsidRDefault="00BD35D5">
            <w:pPr>
              <w:pStyle w:val="TableParagraph"/>
              <w:rPr>
                <w:b/>
              </w:rPr>
            </w:pPr>
          </w:p>
          <w:p w14:paraId="4AA20EB0" w14:textId="77777777" w:rsidR="00BD35D5" w:rsidRDefault="00BD35D5">
            <w:pPr>
              <w:pStyle w:val="TableParagraph"/>
              <w:rPr>
                <w:b/>
              </w:rPr>
            </w:pPr>
          </w:p>
          <w:p w14:paraId="461A4C8E" w14:textId="77777777" w:rsidR="00BD35D5" w:rsidRDefault="00000000">
            <w:pPr>
              <w:pStyle w:val="TableParagraph"/>
              <w:spacing w:before="185"/>
              <w:ind w:left="14"/>
              <w:jc w:val="center"/>
              <w:rPr>
                <w:rFonts w:ascii="Wingdings" w:hAnsi="Wingdings"/>
                <w:sz w:val="20"/>
              </w:rPr>
            </w:pPr>
            <w:r>
              <w:rPr>
                <w:rFonts w:ascii="Wingdings" w:hAnsi="Wingdings"/>
                <w:sz w:val="20"/>
              </w:rPr>
              <w:t></w:t>
            </w:r>
          </w:p>
        </w:tc>
        <w:tc>
          <w:tcPr>
            <w:tcW w:w="955" w:type="dxa"/>
            <w:vMerge w:val="restart"/>
          </w:tcPr>
          <w:p w14:paraId="79F7BC86" w14:textId="77777777" w:rsidR="00BD35D5" w:rsidRDefault="00000000">
            <w:pPr>
              <w:pStyle w:val="TableParagraph"/>
              <w:spacing w:before="2"/>
              <w:ind w:left="10"/>
              <w:jc w:val="center"/>
              <w:rPr>
                <w:rFonts w:ascii="Wingdings" w:hAnsi="Wingdings"/>
                <w:sz w:val="20"/>
              </w:rPr>
            </w:pPr>
            <w:r>
              <w:rPr>
                <w:rFonts w:ascii="Wingdings" w:hAnsi="Wingdings"/>
                <w:sz w:val="20"/>
              </w:rPr>
              <w:t></w:t>
            </w:r>
          </w:p>
        </w:tc>
      </w:tr>
      <w:tr w:rsidR="00BD35D5" w14:paraId="0647C516" w14:textId="77777777">
        <w:trPr>
          <w:trHeight w:val="734"/>
        </w:trPr>
        <w:tc>
          <w:tcPr>
            <w:tcW w:w="6777" w:type="dxa"/>
            <w:gridSpan w:val="3"/>
            <w:tcBorders>
              <w:top w:val="nil"/>
            </w:tcBorders>
          </w:tcPr>
          <w:p w14:paraId="4A37C9EB" w14:textId="77777777" w:rsidR="00BD35D5" w:rsidRDefault="00BD35D5">
            <w:pPr>
              <w:pStyle w:val="TableParagraph"/>
              <w:spacing w:before="10"/>
              <w:rPr>
                <w:b/>
                <w:sz w:val="21"/>
              </w:rPr>
            </w:pPr>
          </w:p>
          <w:p w14:paraId="594A1409" w14:textId="77777777" w:rsidR="00BD35D5" w:rsidRDefault="00000000">
            <w:pPr>
              <w:pStyle w:val="TableParagraph"/>
              <w:spacing w:line="230" w:lineRule="exact"/>
              <w:ind w:left="110" w:right="170"/>
              <w:rPr>
                <w:sz w:val="20"/>
              </w:rPr>
            </w:pPr>
            <w:r>
              <w:rPr>
                <w:b/>
                <w:sz w:val="20"/>
              </w:rPr>
              <w:t xml:space="preserve">Activități de producție </w:t>
            </w:r>
            <w:r>
              <w:rPr>
                <w:sz w:val="20"/>
              </w:rPr>
              <w:t>(ex:fabricarea produselor textile,</w:t>
            </w:r>
            <w:r>
              <w:rPr>
                <w:spacing w:val="1"/>
                <w:sz w:val="20"/>
              </w:rPr>
              <w:t xml:space="preserve"> </w:t>
            </w:r>
            <w:r>
              <w:rPr>
                <w:sz w:val="20"/>
              </w:rPr>
              <w:t>îmbrăcăminte,</w:t>
            </w:r>
            <w:r>
              <w:rPr>
                <w:spacing w:val="-9"/>
                <w:sz w:val="20"/>
              </w:rPr>
              <w:t xml:space="preserve"> </w:t>
            </w:r>
            <w:r>
              <w:rPr>
                <w:sz w:val="20"/>
              </w:rPr>
              <w:t>articole</w:t>
            </w:r>
            <w:r>
              <w:rPr>
                <w:spacing w:val="-2"/>
                <w:sz w:val="20"/>
              </w:rPr>
              <w:t xml:space="preserve"> </w:t>
            </w:r>
            <w:r>
              <w:rPr>
                <w:sz w:val="20"/>
              </w:rPr>
              <w:t>de</w:t>
            </w:r>
            <w:r>
              <w:rPr>
                <w:spacing w:val="-6"/>
                <w:sz w:val="20"/>
              </w:rPr>
              <w:t xml:space="preserve"> </w:t>
            </w:r>
            <w:r>
              <w:rPr>
                <w:sz w:val="20"/>
              </w:rPr>
              <w:t>marochinărie,</w:t>
            </w:r>
            <w:r>
              <w:rPr>
                <w:spacing w:val="-5"/>
                <w:sz w:val="20"/>
              </w:rPr>
              <w:t xml:space="preserve"> </w:t>
            </w:r>
            <w:r>
              <w:rPr>
                <w:sz w:val="20"/>
              </w:rPr>
              <w:t>articole</w:t>
            </w:r>
            <w:r>
              <w:rPr>
                <w:spacing w:val="-2"/>
                <w:sz w:val="20"/>
              </w:rPr>
              <w:t xml:space="preserve"> </w:t>
            </w:r>
            <w:r>
              <w:rPr>
                <w:sz w:val="20"/>
              </w:rPr>
              <w:t>de</w:t>
            </w:r>
            <w:r>
              <w:rPr>
                <w:spacing w:val="-7"/>
                <w:sz w:val="20"/>
              </w:rPr>
              <w:t xml:space="preserve"> </w:t>
            </w:r>
            <w:r>
              <w:rPr>
                <w:sz w:val="20"/>
              </w:rPr>
              <w:t>hârtie</w:t>
            </w:r>
            <w:r>
              <w:rPr>
                <w:spacing w:val="-2"/>
                <w:sz w:val="20"/>
              </w:rPr>
              <w:t xml:space="preserve"> </w:t>
            </w:r>
            <w:r>
              <w:rPr>
                <w:sz w:val="20"/>
              </w:rPr>
              <w:t>și</w:t>
            </w:r>
            <w:r>
              <w:rPr>
                <w:spacing w:val="-2"/>
                <w:sz w:val="20"/>
              </w:rPr>
              <w:t xml:space="preserve"> </w:t>
            </w:r>
            <w:r>
              <w:rPr>
                <w:sz w:val="20"/>
              </w:rPr>
              <w:t>carton;</w:t>
            </w:r>
          </w:p>
        </w:tc>
        <w:tc>
          <w:tcPr>
            <w:tcW w:w="1205" w:type="dxa"/>
            <w:vMerge/>
            <w:tcBorders>
              <w:top w:val="nil"/>
            </w:tcBorders>
          </w:tcPr>
          <w:p w14:paraId="09EF8B0B" w14:textId="77777777" w:rsidR="00BD35D5" w:rsidRDefault="00BD35D5">
            <w:pPr>
              <w:rPr>
                <w:sz w:val="2"/>
                <w:szCs w:val="2"/>
              </w:rPr>
            </w:pPr>
          </w:p>
        </w:tc>
        <w:tc>
          <w:tcPr>
            <w:tcW w:w="989" w:type="dxa"/>
            <w:vMerge/>
            <w:tcBorders>
              <w:top w:val="nil"/>
            </w:tcBorders>
          </w:tcPr>
          <w:p w14:paraId="45B5DC71" w14:textId="77777777" w:rsidR="00BD35D5" w:rsidRDefault="00BD35D5">
            <w:pPr>
              <w:rPr>
                <w:sz w:val="2"/>
                <w:szCs w:val="2"/>
              </w:rPr>
            </w:pPr>
          </w:p>
        </w:tc>
        <w:tc>
          <w:tcPr>
            <w:tcW w:w="955" w:type="dxa"/>
            <w:vMerge/>
            <w:tcBorders>
              <w:top w:val="nil"/>
            </w:tcBorders>
          </w:tcPr>
          <w:p w14:paraId="6CD6C4C6" w14:textId="77777777" w:rsidR="00BD35D5" w:rsidRDefault="00BD35D5">
            <w:pPr>
              <w:rPr>
                <w:sz w:val="2"/>
                <w:szCs w:val="2"/>
              </w:rPr>
            </w:pPr>
          </w:p>
        </w:tc>
      </w:tr>
    </w:tbl>
    <w:p w14:paraId="0A6098DD" w14:textId="77777777" w:rsidR="00BD35D5" w:rsidRDefault="00BD35D5">
      <w:pPr>
        <w:rPr>
          <w:sz w:val="2"/>
          <w:szCs w:val="2"/>
        </w:rPr>
        <w:sectPr w:rsidR="00BD35D5">
          <w:headerReference w:type="default" r:id="rId11"/>
          <w:pgSz w:w="11910" w:h="16840"/>
          <w:pgMar w:top="680" w:right="560" w:bottom="280" w:left="620" w:header="0" w:footer="0" w:gutter="0"/>
          <w:cols w:space="720"/>
        </w:sectPr>
      </w:pPr>
    </w:p>
    <w:tbl>
      <w:tblPr>
        <w:tblW w:w="0" w:type="auto"/>
        <w:tblInd w:w="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76"/>
        <w:gridCol w:w="1205"/>
        <w:gridCol w:w="989"/>
        <w:gridCol w:w="955"/>
      </w:tblGrid>
      <w:tr w:rsidR="00BD35D5" w14:paraId="350050B7" w14:textId="77777777">
        <w:trPr>
          <w:trHeight w:val="5338"/>
        </w:trPr>
        <w:tc>
          <w:tcPr>
            <w:tcW w:w="6776" w:type="dxa"/>
          </w:tcPr>
          <w:p w14:paraId="36D50EC8" w14:textId="77777777" w:rsidR="00BD35D5" w:rsidRDefault="00000000">
            <w:pPr>
              <w:pStyle w:val="TableParagraph"/>
              <w:ind w:left="110" w:right="231"/>
              <w:rPr>
                <w:sz w:val="20"/>
              </w:rPr>
            </w:pPr>
            <w:r>
              <w:rPr>
                <w:sz w:val="20"/>
              </w:rPr>
              <w:lastRenderedPageBreak/>
              <w:t>fabricarea produselor chimice, farmaceutice; activități de prelucrare a</w:t>
            </w:r>
            <w:r>
              <w:rPr>
                <w:spacing w:val="-58"/>
                <w:sz w:val="20"/>
              </w:rPr>
              <w:t xml:space="preserve"> </w:t>
            </w:r>
            <w:r>
              <w:rPr>
                <w:sz w:val="20"/>
              </w:rPr>
              <w:t>produselor lemnoase; industrie metalurgică, fabricare construcții</w:t>
            </w:r>
            <w:r>
              <w:rPr>
                <w:spacing w:val="1"/>
                <w:sz w:val="20"/>
              </w:rPr>
              <w:t xml:space="preserve"> </w:t>
            </w:r>
            <w:r>
              <w:rPr>
                <w:sz w:val="20"/>
              </w:rPr>
              <w:t>metalice, mașini, utilaje și echipamente; fabricare produse electrice,</w:t>
            </w:r>
            <w:r>
              <w:rPr>
                <w:spacing w:val="1"/>
                <w:sz w:val="20"/>
              </w:rPr>
              <w:t xml:space="preserve"> </w:t>
            </w:r>
            <w:r>
              <w:rPr>
                <w:sz w:val="20"/>
              </w:rPr>
              <w:t>electronice,</w:t>
            </w:r>
            <w:r>
              <w:rPr>
                <w:spacing w:val="-3"/>
                <w:sz w:val="20"/>
              </w:rPr>
              <w:t xml:space="preserve"> </w:t>
            </w:r>
            <w:r>
              <w:rPr>
                <w:sz w:val="20"/>
              </w:rPr>
              <w:t>etc.);</w:t>
            </w:r>
            <w:r>
              <w:rPr>
                <w:spacing w:val="-2"/>
                <w:sz w:val="20"/>
              </w:rPr>
              <w:t xml:space="preserve"> </w:t>
            </w:r>
            <w:r>
              <w:rPr>
                <w:sz w:val="20"/>
              </w:rPr>
              <w:t>Fabricarea</w:t>
            </w:r>
            <w:r>
              <w:rPr>
                <w:spacing w:val="-5"/>
                <w:sz w:val="20"/>
              </w:rPr>
              <w:t xml:space="preserve"> </w:t>
            </w:r>
            <w:r>
              <w:rPr>
                <w:sz w:val="20"/>
              </w:rPr>
              <w:t>de peleți</w:t>
            </w:r>
            <w:r>
              <w:rPr>
                <w:spacing w:val="-2"/>
                <w:sz w:val="20"/>
              </w:rPr>
              <w:t xml:space="preserve"> </w:t>
            </w:r>
            <w:r>
              <w:rPr>
                <w:sz w:val="20"/>
              </w:rPr>
              <w:t>și</w:t>
            </w:r>
            <w:r>
              <w:rPr>
                <w:spacing w:val="-4"/>
                <w:sz w:val="20"/>
              </w:rPr>
              <w:t xml:space="preserve"> </w:t>
            </w:r>
            <w:r>
              <w:rPr>
                <w:sz w:val="20"/>
              </w:rPr>
              <w:t>brichete</w:t>
            </w:r>
            <w:r>
              <w:rPr>
                <w:spacing w:val="-5"/>
                <w:sz w:val="20"/>
              </w:rPr>
              <w:t xml:space="preserve"> </w:t>
            </w:r>
            <w:r>
              <w:rPr>
                <w:sz w:val="20"/>
              </w:rPr>
              <w:t>din</w:t>
            </w:r>
            <w:r>
              <w:rPr>
                <w:spacing w:val="-5"/>
                <w:sz w:val="20"/>
              </w:rPr>
              <w:t xml:space="preserve"> </w:t>
            </w:r>
            <w:r>
              <w:rPr>
                <w:sz w:val="20"/>
              </w:rPr>
              <w:t>biomasă,</w:t>
            </w:r>
            <w:r>
              <w:rPr>
                <w:spacing w:val="-3"/>
                <w:sz w:val="20"/>
              </w:rPr>
              <w:t xml:space="preserve"> </w:t>
            </w:r>
            <w:r>
              <w:rPr>
                <w:sz w:val="20"/>
              </w:rPr>
              <w:t>etc.</w:t>
            </w:r>
          </w:p>
          <w:p w14:paraId="26A4E6D9" w14:textId="77777777" w:rsidR="00BD35D5" w:rsidRDefault="00000000">
            <w:pPr>
              <w:pStyle w:val="TableParagraph"/>
              <w:numPr>
                <w:ilvl w:val="0"/>
                <w:numId w:val="48"/>
              </w:numPr>
              <w:tabs>
                <w:tab w:val="left" w:pos="279"/>
              </w:tabs>
              <w:ind w:right="271" w:firstLine="0"/>
              <w:rPr>
                <w:sz w:val="20"/>
              </w:rPr>
            </w:pPr>
            <w:r>
              <w:rPr>
                <w:b/>
                <w:sz w:val="20"/>
              </w:rPr>
              <w:t xml:space="preserve">Activități turistice: </w:t>
            </w:r>
            <w:r>
              <w:rPr>
                <w:sz w:val="20"/>
              </w:rPr>
              <w:t>activități ale structurilor de primire turistica asa</w:t>
            </w:r>
            <w:r>
              <w:rPr>
                <w:spacing w:val="-58"/>
                <w:sz w:val="20"/>
              </w:rPr>
              <w:t xml:space="preserve"> </w:t>
            </w:r>
            <w:r>
              <w:rPr>
                <w:sz w:val="20"/>
              </w:rPr>
              <w:t>cum sunt definite de Legea turismului (pensiuni turistice, agroturism,</w:t>
            </w:r>
            <w:r>
              <w:rPr>
                <w:spacing w:val="1"/>
                <w:sz w:val="20"/>
              </w:rPr>
              <w:t xml:space="preserve"> </w:t>
            </w:r>
            <w:r>
              <w:rPr>
                <w:sz w:val="20"/>
              </w:rPr>
              <w:t>maxim 4 camere – camere de închiriat, maxim 12 camere – bungalow-</w:t>
            </w:r>
            <w:r>
              <w:rPr>
                <w:spacing w:val="1"/>
                <w:sz w:val="20"/>
              </w:rPr>
              <w:t xml:space="preserve"> </w:t>
            </w:r>
            <w:r>
              <w:rPr>
                <w:sz w:val="20"/>
              </w:rPr>
              <w:t>ri), activități de agrement, activitati ale operatorilor de turism,</w:t>
            </w:r>
            <w:r>
              <w:rPr>
                <w:spacing w:val="1"/>
                <w:sz w:val="20"/>
              </w:rPr>
              <w:t xml:space="preserve"> </w:t>
            </w:r>
            <w:r>
              <w:rPr>
                <w:sz w:val="20"/>
              </w:rPr>
              <w:t>infrastructura agroturistica, excursii cu ambarcațiuni de agrement de</w:t>
            </w:r>
            <w:r>
              <w:rPr>
                <w:spacing w:val="1"/>
                <w:sz w:val="20"/>
              </w:rPr>
              <w:t xml:space="preserve"> </w:t>
            </w:r>
            <w:r>
              <w:rPr>
                <w:sz w:val="20"/>
              </w:rPr>
              <w:t>maxim</w:t>
            </w:r>
            <w:r>
              <w:rPr>
                <w:spacing w:val="-4"/>
                <w:sz w:val="20"/>
              </w:rPr>
              <w:t xml:space="preserve"> </w:t>
            </w:r>
            <w:r>
              <w:rPr>
                <w:sz w:val="20"/>
              </w:rPr>
              <w:t>12 persoane</w:t>
            </w:r>
            <w:r>
              <w:rPr>
                <w:spacing w:val="2"/>
                <w:sz w:val="20"/>
              </w:rPr>
              <w:t xml:space="preserve"> </w:t>
            </w:r>
            <w:r>
              <w:rPr>
                <w:sz w:val="20"/>
              </w:rPr>
              <w:t>și</w:t>
            </w:r>
            <w:r>
              <w:rPr>
                <w:spacing w:val="-4"/>
                <w:sz w:val="20"/>
              </w:rPr>
              <w:t xml:space="preserve"> </w:t>
            </w:r>
            <w:r>
              <w:rPr>
                <w:sz w:val="20"/>
              </w:rPr>
              <w:t>putere</w:t>
            </w:r>
            <w:r>
              <w:rPr>
                <w:spacing w:val="2"/>
                <w:sz w:val="20"/>
              </w:rPr>
              <w:t xml:space="preserve"> </w:t>
            </w:r>
            <w:r>
              <w:rPr>
                <w:sz w:val="20"/>
              </w:rPr>
              <w:t>de</w:t>
            </w:r>
            <w:r>
              <w:rPr>
                <w:spacing w:val="-4"/>
                <w:sz w:val="20"/>
              </w:rPr>
              <w:t xml:space="preserve"> </w:t>
            </w:r>
            <w:r>
              <w:rPr>
                <w:sz w:val="20"/>
              </w:rPr>
              <w:t>până</w:t>
            </w:r>
            <w:r>
              <w:rPr>
                <w:spacing w:val="1"/>
                <w:sz w:val="20"/>
              </w:rPr>
              <w:t xml:space="preserve"> </w:t>
            </w:r>
            <w:r>
              <w:rPr>
                <w:sz w:val="20"/>
              </w:rPr>
              <w:t>la</w:t>
            </w:r>
            <w:r>
              <w:rPr>
                <w:spacing w:val="-5"/>
                <w:sz w:val="20"/>
              </w:rPr>
              <w:t xml:space="preserve"> </w:t>
            </w:r>
            <w:r>
              <w:rPr>
                <w:sz w:val="20"/>
              </w:rPr>
              <w:t>200</w:t>
            </w:r>
            <w:r>
              <w:rPr>
                <w:spacing w:val="-3"/>
                <w:sz w:val="20"/>
              </w:rPr>
              <w:t xml:space="preserve"> </w:t>
            </w:r>
            <w:r>
              <w:rPr>
                <w:sz w:val="20"/>
              </w:rPr>
              <w:t>CP,</w:t>
            </w:r>
            <w:r>
              <w:rPr>
                <w:spacing w:val="-2"/>
                <w:sz w:val="20"/>
              </w:rPr>
              <w:t xml:space="preserve"> </w:t>
            </w:r>
            <w:r>
              <w:rPr>
                <w:sz w:val="20"/>
              </w:rPr>
              <w:t>SPA-uri,etc;</w:t>
            </w:r>
          </w:p>
          <w:p w14:paraId="1F38E4A8" w14:textId="77777777" w:rsidR="00BD35D5" w:rsidRDefault="00000000">
            <w:pPr>
              <w:pStyle w:val="TableParagraph"/>
              <w:numPr>
                <w:ilvl w:val="0"/>
                <w:numId w:val="48"/>
              </w:numPr>
              <w:tabs>
                <w:tab w:val="left" w:pos="283"/>
              </w:tabs>
              <w:ind w:right="162" w:firstLine="0"/>
              <w:rPr>
                <w:sz w:val="20"/>
              </w:rPr>
            </w:pPr>
            <w:r>
              <w:rPr>
                <w:b/>
                <w:sz w:val="20"/>
              </w:rPr>
              <w:t xml:space="preserve">Servicii </w:t>
            </w:r>
            <w:r>
              <w:rPr>
                <w:sz w:val="20"/>
              </w:rPr>
              <w:t>(ex: medicale, sanitar-veterinare; reparații mașini, unelte,</w:t>
            </w:r>
            <w:r>
              <w:rPr>
                <w:spacing w:val="1"/>
                <w:sz w:val="20"/>
              </w:rPr>
              <w:t xml:space="preserve"> </w:t>
            </w:r>
            <w:r>
              <w:rPr>
                <w:sz w:val="20"/>
              </w:rPr>
              <w:t>obiecte casnice, inchirieri; achiziții utilaje, mijloace de transport</w:t>
            </w:r>
            <w:r>
              <w:rPr>
                <w:spacing w:val="1"/>
                <w:sz w:val="20"/>
              </w:rPr>
              <w:t xml:space="preserve"> </w:t>
            </w:r>
            <w:r>
              <w:rPr>
                <w:sz w:val="20"/>
              </w:rPr>
              <w:t>specializate auto sau navale în scop de agrement și echipamente pentru</w:t>
            </w:r>
            <w:r>
              <w:rPr>
                <w:spacing w:val="-58"/>
                <w:sz w:val="20"/>
              </w:rPr>
              <w:t xml:space="preserve"> </w:t>
            </w:r>
            <w:r>
              <w:rPr>
                <w:sz w:val="20"/>
              </w:rPr>
              <w:t>servicii prioritare în SDL (ex. Construcții, amenajare teren, servicii de</w:t>
            </w:r>
            <w:r>
              <w:rPr>
                <w:spacing w:val="1"/>
                <w:sz w:val="20"/>
              </w:rPr>
              <w:t xml:space="preserve"> </w:t>
            </w:r>
            <w:r>
              <w:rPr>
                <w:sz w:val="20"/>
              </w:rPr>
              <w:t>spălătorie, servicii medicale și sanitar-veterinare, etc.), consultanță,</w:t>
            </w:r>
            <w:r>
              <w:rPr>
                <w:spacing w:val="1"/>
                <w:sz w:val="20"/>
              </w:rPr>
              <w:t xml:space="preserve"> </w:t>
            </w:r>
            <w:r>
              <w:rPr>
                <w:sz w:val="20"/>
              </w:rPr>
              <w:t>contabilitate, juridice, audit; activități de editare, etc.; servicii în</w:t>
            </w:r>
            <w:r>
              <w:rPr>
                <w:spacing w:val="1"/>
                <w:sz w:val="20"/>
              </w:rPr>
              <w:t xml:space="preserve"> </w:t>
            </w:r>
            <w:r>
              <w:rPr>
                <w:sz w:val="20"/>
              </w:rPr>
              <w:t>tehnologia informației și servicii informatice; servicii tehnice,</w:t>
            </w:r>
            <w:r>
              <w:rPr>
                <w:spacing w:val="1"/>
                <w:sz w:val="20"/>
              </w:rPr>
              <w:t xml:space="preserve"> </w:t>
            </w:r>
            <w:r>
              <w:rPr>
                <w:sz w:val="20"/>
              </w:rPr>
              <w:t>administrative,</w:t>
            </w:r>
            <w:r>
              <w:rPr>
                <w:spacing w:val="-5"/>
                <w:sz w:val="20"/>
              </w:rPr>
              <w:t xml:space="preserve"> </w:t>
            </w:r>
            <w:r>
              <w:rPr>
                <w:sz w:val="20"/>
              </w:rPr>
              <w:t>alte</w:t>
            </w:r>
            <w:r>
              <w:rPr>
                <w:spacing w:val="-2"/>
                <w:sz w:val="20"/>
              </w:rPr>
              <w:t xml:space="preserve"> </w:t>
            </w:r>
            <w:r>
              <w:rPr>
                <w:sz w:val="20"/>
              </w:rPr>
              <w:t>servicii</w:t>
            </w:r>
            <w:r>
              <w:rPr>
                <w:spacing w:val="-4"/>
                <w:sz w:val="20"/>
              </w:rPr>
              <w:t xml:space="preserve"> </w:t>
            </w:r>
            <w:r>
              <w:rPr>
                <w:sz w:val="20"/>
              </w:rPr>
              <w:t>destinate</w:t>
            </w:r>
            <w:r>
              <w:rPr>
                <w:spacing w:val="-3"/>
                <w:sz w:val="20"/>
              </w:rPr>
              <w:t xml:space="preserve"> </w:t>
            </w:r>
            <w:r>
              <w:rPr>
                <w:sz w:val="20"/>
              </w:rPr>
              <w:t>populației</w:t>
            </w:r>
            <w:r>
              <w:rPr>
                <w:spacing w:val="-2"/>
                <w:sz w:val="20"/>
              </w:rPr>
              <w:t xml:space="preserve"> </w:t>
            </w:r>
            <w:r>
              <w:rPr>
                <w:sz w:val="20"/>
              </w:rPr>
              <w:t>din</w:t>
            </w:r>
            <w:r>
              <w:rPr>
                <w:spacing w:val="-7"/>
                <w:sz w:val="20"/>
              </w:rPr>
              <w:t xml:space="preserve"> </w:t>
            </w:r>
            <w:r>
              <w:rPr>
                <w:sz w:val="20"/>
              </w:rPr>
              <w:t>spațiul</w:t>
            </w:r>
            <w:r>
              <w:rPr>
                <w:spacing w:val="-5"/>
                <w:sz w:val="20"/>
              </w:rPr>
              <w:t xml:space="preserve"> </w:t>
            </w:r>
            <w:r>
              <w:rPr>
                <w:sz w:val="20"/>
              </w:rPr>
              <w:t>rural,</w:t>
            </w:r>
            <w:r>
              <w:rPr>
                <w:spacing w:val="-5"/>
                <w:sz w:val="20"/>
              </w:rPr>
              <w:t xml:space="preserve"> </w:t>
            </w:r>
            <w:r>
              <w:rPr>
                <w:sz w:val="20"/>
              </w:rPr>
              <w:t>etc).</w:t>
            </w:r>
          </w:p>
          <w:p w14:paraId="64A8C1FE" w14:textId="77777777" w:rsidR="00BD35D5" w:rsidRDefault="00BD35D5">
            <w:pPr>
              <w:pStyle w:val="TableParagraph"/>
              <w:spacing w:before="1"/>
              <w:rPr>
                <w:b/>
                <w:sz w:val="19"/>
              </w:rPr>
            </w:pPr>
          </w:p>
          <w:p w14:paraId="3927199F" w14:textId="77777777" w:rsidR="00BD35D5" w:rsidRDefault="00000000">
            <w:pPr>
              <w:pStyle w:val="TableParagraph"/>
              <w:ind w:left="110" w:right="231"/>
              <w:rPr>
                <w:sz w:val="20"/>
              </w:rPr>
            </w:pPr>
            <w:r>
              <w:rPr>
                <w:sz w:val="20"/>
              </w:rPr>
              <w:t>Sunt eligibile toate tipurile de operațiuni care sunt în concordanță cu</w:t>
            </w:r>
            <w:r>
              <w:rPr>
                <w:spacing w:val="1"/>
                <w:sz w:val="20"/>
              </w:rPr>
              <w:t xml:space="preserve"> </w:t>
            </w:r>
            <w:r>
              <w:rPr>
                <w:sz w:val="20"/>
              </w:rPr>
              <w:t>regulile</w:t>
            </w:r>
            <w:r>
              <w:rPr>
                <w:spacing w:val="-1"/>
                <w:sz w:val="20"/>
              </w:rPr>
              <w:t xml:space="preserve"> </w:t>
            </w:r>
            <w:r>
              <w:rPr>
                <w:sz w:val="20"/>
              </w:rPr>
              <w:t>generale</w:t>
            </w:r>
            <w:r>
              <w:rPr>
                <w:spacing w:val="-1"/>
                <w:sz w:val="20"/>
              </w:rPr>
              <w:t xml:space="preserve"> </w:t>
            </w:r>
            <w:r>
              <w:rPr>
                <w:sz w:val="20"/>
              </w:rPr>
              <w:t>din</w:t>
            </w:r>
            <w:r>
              <w:rPr>
                <w:spacing w:val="-5"/>
                <w:sz w:val="20"/>
              </w:rPr>
              <w:t xml:space="preserve"> </w:t>
            </w:r>
            <w:r>
              <w:rPr>
                <w:sz w:val="20"/>
              </w:rPr>
              <w:t>Regulamentele</w:t>
            </w:r>
            <w:r>
              <w:rPr>
                <w:spacing w:val="-9"/>
                <w:sz w:val="20"/>
              </w:rPr>
              <w:t xml:space="preserve"> </w:t>
            </w:r>
            <w:r>
              <w:rPr>
                <w:sz w:val="20"/>
              </w:rPr>
              <w:t>Europene,</w:t>
            </w:r>
            <w:r>
              <w:rPr>
                <w:spacing w:val="-4"/>
                <w:sz w:val="20"/>
              </w:rPr>
              <w:t xml:space="preserve"> </w:t>
            </w:r>
            <w:r>
              <w:rPr>
                <w:sz w:val="20"/>
              </w:rPr>
              <w:t>prioritățile stabilite</w:t>
            </w:r>
          </w:p>
          <w:p w14:paraId="2C0EB544" w14:textId="77777777" w:rsidR="00BD35D5" w:rsidRDefault="00000000">
            <w:pPr>
              <w:pStyle w:val="TableParagraph"/>
              <w:spacing w:line="230" w:lineRule="exact"/>
              <w:ind w:left="110" w:right="153"/>
              <w:rPr>
                <w:sz w:val="20"/>
              </w:rPr>
            </w:pPr>
            <w:r>
              <w:rPr>
                <w:sz w:val="20"/>
              </w:rPr>
              <w:t>pentru</w:t>
            </w:r>
            <w:r>
              <w:rPr>
                <w:spacing w:val="-2"/>
                <w:sz w:val="20"/>
              </w:rPr>
              <w:t xml:space="preserve"> </w:t>
            </w:r>
            <w:r>
              <w:rPr>
                <w:sz w:val="20"/>
              </w:rPr>
              <w:t>dezvoltarea</w:t>
            </w:r>
            <w:r>
              <w:rPr>
                <w:spacing w:val="-6"/>
                <w:sz w:val="20"/>
              </w:rPr>
              <w:t xml:space="preserve"> </w:t>
            </w:r>
            <w:r>
              <w:rPr>
                <w:sz w:val="20"/>
              </w:rPr>
              <w:t>locală –</w:t>
            </w:r>
            <w:r>
              <w:rPr>
                <w:spacing w:val="-3"/>
                <w:sz w:val="20"/>
              </w:rPr>
              <w:t xml:space="preserve"> </w:t>
            </w:r>
            <w:r>
              <w:rPr>
                <w:sz w:val="20"/>
              </w:rPr>
              <w:t>LEADER</w:t>
            </w:r>
            <w:r>
              <w:rPr>
                <w:spacing w:val="-8"/>
                <w:sz w:val="20"/>
              </w:rPr>
              <w:t xml:space="preserve"> </w:t>
            </w:r>
            <w:r>
              <w:rPr>
                <w:sz w:val="20"/>
              </w:rPr>
              <w:t>și</w:t>
            </w:r>
            <w:r>
              <w:rPr>
                <w:spacing w:val="-7"/>
                <w:sz w:val="20"/>
              </w:rPr>
              <w:t xml:space="preserve"> </w:t>
            </w:r>
            <w:r>
              <w:rPr>
                <w:sz w:val="20"/>
              </w:rPr>
              <w:t>obiectivele</w:t>
            </w:r>
            <w:r>
              <w:rPr>
                <w:spacing w:val="-1"/>
                <w:sz w:val="20"/>
              </w:rPr>
              <w:t xml:space="preserve"> </w:t>
            </w:r>
            <w:r>
              <w:rPr>
                <w:sz w:val="20"/>
              </w:rPr>
              <w:t>și</w:t>
            </w:r>
            <w:r>
              <w:rPr>
                <w:spacing w:val="-6"/>
                <w:sz w:val="20"/>
              </w:rPr>
              <w:t xml:space="preserve"> </w:t>
            </w:r>
            <w:r>
              <w:rPr>
                <w:sz w:val="20"/>
              </w:rPr>
              <w:t>prioritățile</w:t>
            </w:r>
            <w:r>
              <w:rPr>
                <w:spacing w:val="-1"/>
                <w:sz w:val="20"/>
              </w:rPr>
              <w:t xml:space="preserve"> </w:t>
            </w:r>
            <w:r>
              <w:rPr>
                <w:sz w:val="20"/>
              </w:rPr>
              <w:t>stabilite</w:t>
            </w:r>
            <w:r>
              <w:rPr>
                <w:spacing w:val="-58"/>
                <w:sz w:val="20"/>
              </w:rPr>
              <w:t xml:space="preserve"> </w:t>
            </w:r>
            <w:r>
              <w:rPr>
                <w:sz w:val="20"/>
              </w:rPr>
              <w:t>în</w:t>
            </w:r>
            <w:r>
              <w:rPr>
                <w:spacing w:val="1"/>
                <w:sz w:val="20"/>
              </w:rPr>
              <w:t xml:space="preserve"> </w:t>
            </w:r>
            <w:r>
              <w:rPr>
                <w:sz w:val="20"/>
              </w:rPr>
              <w:t>Strategia</w:t>
            </w:r>
            <w:r>
              <w:rPr>
                <w:spacing w:val="-3"/>
                <w:sz w:val="20"/>
              </w:rPr>
              <w:t xml:space="preserve"> </w:t>
            </w:r>
            <w:r>
              <w:rPr>
                <w:sz w:val="20"/>
              </w:rPr>
              <w:t>de</w:t>
            </w:r>
            <w:r>
              <w:rPr>
                <w:spacing w:val="-3"/>
                <w:sz w:val="20"/>
              </w:rPr>
              <w:t xml:space="preserve"> </w:t>
            </w:r>
            <w:r>
              <w:rPr>
                <w:sz w:val="20"/>
              </w:rPr>
              <w:t>Dezvoltare</w:t>
            </w:r>
            <w:r>
              <w:rPr>
                <w:spacing w:val="2"/>
                <w:sz w:val="20"/>
              </w:rPr>
              <w:t xml:space="preserve"> </w:t>
            </w:r>
            <w:r>
              <w:rPr>
                <w:sz w:val="20"/>
              </w:rPr>
              <w:t>Locală.</w:t>
            </w:r>
          </w:p>
        </w:tc>
        <w:tc>
          <w:tcPr>
            <w:tcW w:w="1205" w:type="dxa"/>
          </w:tcPr>
          <w:p w14:paraId="4B4CB6A3" w14:textId="77777777" w:rsidR="00BD35D5" w:rsidRDefault="00BD35D5">
            <w:pPr>
              <w:pStyle w:val="TableParagraph"/>
              <w:rPr>
                <w:b/>
              </w:rPr>
            </w:pPr>
          </w:p>
          <w:p w14:paraId="59076940" w14:textId="77777777" w:rsidR="00BD35D5" w:rsidRDefault="00BD35D5">
            <w:pPr>
              <w:pStyle w:val="TableParagraph"/>
              <w:rPr>
                <w:b/>
              </w:rPr>
            </w:pPr>
          </w:p>
          <w:p w14:paraId="0C5D9485" w14:textId="77777777" w:rsidR="00BD35D5" w:rsidRDefault="00BD35D5">
            <w:pPr>
              <w:pStyle w:val="TableParagraph"/>
              <w:rPr>
                <w:b/>
              </w:rPr>
            </w:pPr>
          </w:p>
          <w:p w14:paraId="7D1764BD" w14:textId="77777777" w:rsidR="00BD35D5" w:rsidRDefault="00BD35D5">
            <w:pPr>
              <w:pStyle w:val="TableParagraph"/>
              <w:rPr>
                <w:b/>
              </w:rPr>
            </w:pPr>
          </w:p>
          <w:p w14:paraId="0580B03B" w14:textId="77777777" w:rsidR="00BD35D5" w:rsidRDefault="00BD35D5">
            <w:pPr>
              <w:pStyle w:val="TableParagraph"/>
              <w:rPr>
                <w:b/>
              </w:rPr>
            </w:pPr>
          </w:p>
          <w:p w14:paraId="34F58DCB" w14:textId="77777777" w:rsidR="00BD35D5" w:rsidRDefault="00BD35D5">
            <w:pPr>
              <w:pStyle w:val="TableParagraph"/>
              <w:spacing w:before="6"/>
              <w:rPr>
                <w:b/>
                <w:sz w:val="29"/>
              </w:rPr>
            </w:pPr>
          </w:p>
          <w:p w14:paraId="4B4D6DBA" w14:textId="77777777" w:rsidR="00BD35D5" w:rsidRDefault="00000000">
            <w:pPr>
              <w:pStyle w:val="TableParagraph"/>
              <w:ind w:left="1"/>
              <w:jc w:val="center"/>
              <w:rPr>
                <w:rFonts w:ascii="Wingdings" w:hAnsi="Wingdings"/>
                <w:sz w:val="20"/>
              </w:rPr>
            </w:pPr>
            <w:r>
              <w:rPr>
                <w:rFonts w:ascii="Wingdings" w:hAnsi="Wingdings"/>
                <w:sz w:val="20"/>
              </w:rPr>
              <w:t></w:t>
            </w:r>
          </w:p>
          <w:p w14:paraId="74774F42" w14:textId="77777777" w:rsidR="00BD35D5" w:rsidRDefault="00BD35D5">
            <w:pPr>
              <w:pStyle w:val="TableParagraph"/>
              <w:rPr>
                <w:b/>
              </w:rPr>
            </w:pPr>
          </w:p>
          <w:p w14:paraId="20289D40" w14:textId="77777777" w:rsidR="00BD35D5" w:rsidRDefault="00BD35D5">
            <w:pPr>
              <w:pStyle w:val="TableParagraph"/>
              <w:rPr>
                <w:b/>
              </w:rPr>
            </w:pPr>
          </w:p>
          <w:p w14:paraId="512566E8" w14:textId="77777777" w:rsidR="00BD35D5" w:rsidRDefault="00BD35D5">
            <w:pPr>
              <w:pStyle w:val="TableParagraph"/>
              <w:rPr>
                <w:b/>
              </w:rPr>
            </w:pPr>
          </w:p>
          <w:p w14:paraId="22E9B723" w14:textId="77777777" w:rsidR="00BD35D5" w:rsidRDefault="00000000">
            <w:pPr>
              <w:pStyle w:val="TableParagraph"/>
              <w:spacing w:before="164"/>
              <w:ind w:left="1"/>
              <w:jc w:val="center"/>
              <w:rPr>
                <w:rFonts w:ascii="Wingdings" w:hAnsi="Wingdings"/>
                <w:sz w:val="20"/>
              </w:rPr>
            </w:pPr>
            <w:r>
              <w:rPr>
                <w:rFonts w:ascii="Wingdings" w:hAnsi="Wingdings"/>
                <w:sz w:val="20"/>
              </w:rPr>
              <w:t></w:t>
            </w:r>
          </w:p>
        </w:tc>
        <w:tc>
          <w:tcPr>
            <w:tcW w:w="989" w:type="dxa"/>
          </w:tcPr>
          <w:p w14:paraId="7B237FEB" w14:textId="77777777" w:rsidR="00BD35D5" w:rsidRDefault="00BD35D5">
            <w:pPr>
              <w:pStyle w:val="TableParagraph"/>
              <w:rPr>
                <w:b/>
              </w:rPr>
            </w:pPr>
          </w:p>
          <w:p w14:paraId="1BEF6225" w14:textId="77777777" w:rsidR="00BD35D5" w:rsidRDefault="00BD35D5">
            <w:pPr>
              <w:pStyle w:val="TableParagraph"/>
              <w:rPr>
                <w:b/>
              </w:rPr>
            </w:pPr>
          </w:p>
          <w:p w14:paraId="4994DE03" w14:textId="77777777" w:rsidR="00BD35D5" w:rsidRDefault="00BD35D5">
            <w:pPr>
              <w:pStyle w:val="TableParagraph"/>
              <w:rPr>
                <w:b/>
              </w:rPr>
            </w:pPr>
          </w:p>
          <w:p w14:paraId="6F15F83F" w14:textId="77777777" w:rsidR="00BD35D5" w:rsidRDefault="00BD35D5">
            <w:pPr>
              <w:pStyle w:val="TableParagraph"/>
              <w:rPr>
                <w:b/>
              </w:rPr>
            </w:pPr>
          </w:p>
          <w:p w14:paraId="38E17CF4" w14:textId="77777777" w:rsidR="00BD35D5" w:rsidRDefault="00BD35D5">
            <w:pPr>
              <w:pStyle w:val="TableParagraph"/>
              <w:rPr>
                <w:b/>
              </w:rPr>
            </w:pPr>
          </w:p>
          <w:p w14:paraId="3D835E0E" w14:textId="77777777" w:rsidR="00BD35D5" w:rsidRDefault="00BD35D5">
            <w:pPr>
              <w:pStyle w:val="TableParagraph"/>
              <w:spacing w:before="6"/>
              <w:rPr>
                <w:b/>
                <w:sz w:val="29"/>
              </w:rPr>
            </w:pPr>
          </w:p>
          <w:p w14:paraId="73BC0883" w14:textId="77777777" w:rsidR="00BD35D5" w:rsidRDefault="00000000">
            <w:pPr>
              <w:pStyle w:val="TableParagraph"/>
              <w:ind w:left="6"/>
              <w:jc w:val="center"/>
              <w:rPr>
                <w:rFonts w:ascii="Wingdings" w:hAnsi="Wingdings"/>
                <w:sz w:val="20"/>
              </w:rPr>
            </w:pPr>
            <w:r>
              <w:rPr>
                <w:rFonts w:ascii="Wingdings" w:hAnsi="Wingdings"/>
                <w:sz w:val="20"/>
              </w:rPr>
              <w:t></w:t>
            </w:r>
          </w:p>
          <w:p w14:paraId="0F9F8A18" w14:textId="77777777" w:rsidR="00BD35D5" w:rsidRDefault="00BD35D5">
            <w:pPr>
              <w:pStyle w:val="TableParagraph"/>
              <w:rPr>
                <w:b/>
              </w:rPr>
            </w:pPr>
          </w:p>
          <w:p w14:paraId="768181F9" w14:textId="77777777" w:rsidR="00BD35D5" w:rsidRDefault="00BD35D5">
            <w:pPr>
              <w:pStyle w:val="TableParagraph"/>
              <w:rPr>
                <w:b/>
              </w:rPr>
            </w:pPr>
          </w:p>
          <w:p w14:paraId="616423B1" w14:textId="77777777" w:rsidR="00BD35D5" w:rsidRDefault="00BD35D5">
            <w:pPr>
              <w:pStyle w:val="TableParagraph"/>
              <w:rPr>
                <w:b/>
              </w:rPr>
            </w:pPr>
          </w:p>
          <w:p w14:paraId="59BA2F6A" w14:textId="77777777" w:rsidR="00BD35D5" w:rsidRDefault="00000000">
            <w:pPr>
              <w:pStyle w:val="TableParagraph"/>
              <w:spacing w:before="164"/>
              <w:ind w:left="6"/>
              <w:jc w:val="center"/>
              <w:rPr>
                <w:rFonts w:ascii="Wingdings" w:hAnsi="Wingdings"/>
                <w:sz w:val="20"/>
              </w:rPr>
            </w:pPr>
            <w:r>
              <w:rPr>
                <w:rFonts w:ascii="Wingdings" w:hAnsi="Wingdings"/>
                <w:sz w:val="20"/>
              </w:rPr>
              <w:t></w:t>
            </w:r>
          </w:p>
        </w:tc>
        <w:tc>
          <w:tcPr>
            <w:tcW w:w="955" w:type="dxa"/>
          </w:tcPr>
          <w:p w14:paraId="56B9E7D9" w14:textId="77777777" w:rsidR="00BD35D5" w:rsidRDefault="00BD35D5">
            <w:pPr>
              <w:pStyle w:val="TableParagraph"/>
              <w:rPr>
                <w:rFonts w:ascii="Times New Roman"/>
                <w:sz w:val="20"/>
              </w:rPr>
            </w:pPr>
          </w:p>
        </w:tc>
      </w:tr>
      <w:tr w:rsidR="00BD35D5" w14:paraId="24625A74" w14:textId="77777777">
        <w:trPr>
          <w:trHeight w:val="2558"/>
        </w:trPr>
        <w:tc>
          <w:tcPr>
            <w:tcW w:w="6776" w:type="dxa"/>
          </w:tcPr>
          <w:p w14:paraId="682550FF" w14:textId="77777777" w:rsidR="00BD35D5" w:rsidRDefault="00000000">
            <w:pPr>
              <w:pStyle w:val="TableParagraph"/>
              <w:spacing w:line="226" w:lineRule="exact"/>
              <w:ind w:left="110"/>
              <w:rPr>
                <w:sz w:val="20"/>
              </w:rPr>
            </w:pPr>
            <w:r>
              <w:rPr>
                <w:b/>
                <w:sz w:val="20"/>
              </w:rPr>
              <w:t>Baza</w:t>
            </w:r>
            <w:r>
              <w:rPr>
                <w:b/>
                <w:spacing w:val="-1"/>
                <w:sz w:val="20"/>
              </w:rPr>
              <w:t xml:space="preserve"> </w:t>
            </w:r>
            <w:r>
              <w:rPr>
                <w:b/>
                <w:sz w:val="20"/>
              </w:rPr>
              <w:t>de date</w:t>
            </w:r>
            <w:r>
              <w:rPr>
                <w:b/>
                <w:spacing w:val="2"/>
                <w:sz w:val="20"/>
              </w:rPr>
              <w:t xml:space="preserve"> </w:t>
            </w:r>
            <w:r>
              <w:rPr>
                <w:sz w:val="20"/>
              </w:rPr>
              <w:t>a</w:t>
            </w:r>
            <w:r>
              <w:rPr>
                <w:spacing w:val="-5"/>
                <w:sz w:val="20"/>
              </w:rPr>
              <w:t xml:space="preserve"> </w:t>
            </w:r>
            <w:r>
              <w:rPr>
                <w:sz w:val="20"/>
              </w:rPr>
              <w:t>serviciul</w:t>
            </w:r>
            <w:r>
              <w:rPr>
                <w:spacing w:val="-5"/>
                <w:sz w:val="20"/>
              </w:rPr>
              <w:t xml:space="preserve"> </w:t>
            </w:r>
            <w:r>
              <w:rPr>
                <w:sz w:val="20"/>
              </w:rPr>
              <w:t>online</w:t>
            </w:r>
            <w:r>
              <w:rPr>
                <w:spacing w:val="1"/>
                <w:sz w:val="20"/>
              </w:rPr>
              <w:t xml:space="preserve"> </w:t>
            </w:r>
            <w:r>
              <w:rPr>
                <w:sz w:val="20"/>
              </w:rPr>
              <w:t>RECOM</w:t>
            </w:r>
            <w:r>
              <w:rPr>
                <w:spacing w:val="59"/>
                <w:sz w:val="20"/>
              </w:rPr>
              <w:t xml:space="preserve"> </w:t>
            </w:r>
            <w:r>
              <w:rPr>
                <w:sz w:val="20"/>
              </w:rPr>
              <w:t>a</w:t>
            </w:r>
            <w:r>
              <w:rPr>
                <w:spacing w:val="-4"/>
                <w:sz w:val="20"/>
              </w:rPr>
              <w:t xml:space="preserve"> </w:t>
            </w:r>
            <w:r>
              <w:rPr>
                <w:sz w:val="20"/>
              </w:rPr>
              <w:t>ONRC.</w:t>
            </w:r>
          </w:p>
          <w:p w14:paraId="7AA142A4" w14:textId="77777777" w:rsidR="00BD35D5" w:rsidRDefault="00000000">
            <w:pPr>
              <w:pStyle w:val="TableParagraph"/>
              <w:spacing w:line="230" w:lineRule="exact"/>
              <w:ind w:left="110"/>
              <w:rPr>
                <w:sz w:val="20"/>
              </w:rPr>
            </w:pPr>
            <w:r>
              <w:rPr>
                <w:b/>
                <w:sz w:val="20"/>
              </w:rPr>
              <w:t>Anexa</w:t>
            </w:r>
            <w:r>
              <w:rPr>
                <w:b/>
                <w:spacing w:val="-7"/>
                <w:sz w:val="20"/>
              </w:rPr>
              <w:t xml:space="preserve"> </w:t>
            </w:r>
            <w:r>
              <w:rPr>
                <w:b/>
                <w:sz w:val="20"/>
              </w:rPr>
              <w:t>7</w:t>
            </w:r>
            <w:r>
              <w:rPr>
                <w:b/>
                <w:spacing w:val="2"/>
                <w:sz w:val="20"/>
              </w:rPr>
              <w:t xml:space="preserve"> </w:t>
            </w:r>
            <w:r>
              <w:rPr>
                <w:sz w:val="20"/>
              </w:rPr>
              <w:t>Lista</w:t>
            </w:r>
            <w:r>
              <w:rPr>
                <w:spacing w:val="-6"/>
                <w:sz w:val="20"/>
              </w:rPr>
              <w:t xml:space="preserve"> </w:t>
            </w:r>
            <w:r>
              <w:rPr>
                <w:sz w:val="20"/>
              </w:rPr>
              <w:t>codurilor</w:t>
            </w:r>
            <w:r>
              <w:rPr>
                <w:spacing w:val="54"/>
                <w:sz w:val="20"/>
              </w:rPr>
              <w:t xml:space="preserve"> </w:t>
            </w:r>
            <w:r>
              <w:rPr>
                <w:sz w:val="20"/>
              </w:rPr>
              <w:t>CAEN</w:t>
            </w:r>
            <w:r>
              <w:rPr>
                <w:spacing w:val="-4"/>
                <w:sz w:val="20"/>
              </w:rPr>
              <w:t xml:space="preserve"> </w:t>
            </w:r>
            <w:r>
              <w:rPr>
                <w:sz w:val="20"/>
              </w:rPr>
              <w:t>eligibile</w:t>
            </w:r>
            <w:r>
              <w:rPr>
                <w:spacing w:val="1"/>
                <w:sz w:val="20"/>
              </w:rPr>
              <w:t xml:space="preserve"> </w:t>
            </w:r>
            <w:r>
              <w:rPr>
                <w:sz w:val="20"/>
              </w:rPr>
              <w:t>pentru</w:t>
            </w:r>
            <w:r>
              <w:rPr>
                <w:spacing w:val="-5"/>
                <w:sz w:val="20"/>
              </w:rPr>
              <w:t xml:space="preserve"> </w:t>
            </w:r>
            <w:r>
              <w:rPr>
                <w:sz w:val="20"/>
              </w:rPr>
              <w:t>finantare in</w:t>
            </w:r>
            <w:r>
              <w:rPr>
                <w:spacing w:val="-5"/>
                <w:sz w:val="20"/>
              </w:rPr>
              <w:t xml:space="preserve"> </w:t>
            </w:r>
            <w:r>
              <w:rPr>
                <w:sz w:val="20"/>
              </w:rPr>
              <w:t>cadrul</w:t>
            </w:r>
            <w:r>
              <w:rPr>
                <w:spacing w:val="-1"/>
                <w:sz w:val="20"/>
              </w:rPr>
              <w:t xml:space="preserve"> </w:t>
            </w:r>
            <w:r>
              <w:rPr>
                <w:sz w:val="20"/>
              </w:rPr>
              <w:t>sM 6.4</w:t>
            </w:r>
          </w:p>
          <w:p w14:paraId="17867F06" w14:textId="77777777" w:rsidR="00BD35D5" w:rsidRDefault="00000000">
            <w:pPr>
              <w:pStyle w:val="TableParagraph"/>
              <w:spacing w:line="231" w:lineRule="exact"/>
              <w:ind w:left="110"/>
              <w:rPr>
                <w:sz w:val="20"/>
              </w:rPr>
            </w:pPr>
            <w:r>
              <w:rPr>
                <w:b/>
                <w:sz w:val="20"/>
              </w:rPr>
              <w:t xml:space="preserve">Doc.1 </w:t>
            </w:r>
            <w:r>
              <w:rPr>
                <w:sz w:val="20"/>
              </w:rPr>
              <w:t>Studiu</w:t>
            </w:r>
            <w:r>
              <w:rPr>
                <w:spacing w:val="-1"/>
                <w:sz w:val="20"/>
              </w:rPr>
              <w:t xml:space="preserve"> </w:t>
            </w:r>
            <w:r>
              <w:rPr>
                <w:sz w:val="20"/>
              </w:rPr>
              <w:t>de</w:t>
            </w:r>
            <w:r>
              <w:rPr>
                <w:spacing w:val="-6"/>
                <w:sz w:val="20"/>
              </w:rPr>
              <w:t xml:space="preserve"> </w:t>
            </w:r>
            <w:r>
              <w:rPr>
                <w:sz w:val="20"/>
              </w:rPr>
              <w:t>fezabilitate/MJ</w:t>
            </w:r>
          </w:p>
          <w:p w14:paraId="1DC3BCF5" w14:textId="77777777" w:rsidR="00BD35D5" w:rsidRDefault="00000000">
            <w:pPr>
              <w:pStyle w:val="TableParagraph"/>
              <w:spacing w:before="3"/>
              <w:ind w:left="110" w:right="344"/>
              <w:rPr>
                <w:sz w:val="20"/>
              </w:rPr>
            </w:pPr>
            <w:r>
              <w:rPr>
                <w:b/>
                <w:sz w:val="20"/>
              </w:rPr>
              <w:t xml:space="preserve">Doc 3 </w:t>
            </w:r>
            <w:r>
              <w:rPr>
                <w:sz w:val="20"/>
              </w:rPr>
              <w:t>Documente pentru terenurile și/sau clădirile aferente realizării</w:t>
            </w:r>
            <w:r>
              <w:rPr>
                <w:spacing w:val="-58"/>
                <w:sz w:val="20"/>
              </w:rPr>
              <w:t xml:space="preserve"> </w:t>
            </w:r>
            <w:r>
              <w:rPr>
                <w:sz w:val="20"/>
              </w:rPr>
              <w:t>investițiilor</w:t>
            </w:r>
          </w:p>
          <w:p w14:paraId="7934CA2F" w14:textId="77777777" w:rsidR="00BD35D5" w:rsidRDefault="00000000">
            <w:pPr>
              <w:pStyle w:val="TableParagraph"/>
              <w:ind w:left="110" w:right="937"/>
              <w:rPr>
                <w:sz w:val="20"/>
              </w:rPr>
            </w:pPr>
            <w:r>
              <w:rPr>
                <w:b/>
                <w:sz w:val="20"/>
              </w:rPr>
              <w:t xml:space="preserve">Doc.15 </w:t>
            </w:r>
            <w:r>
              <w:rPr>
                <w:sz w:val="20"/>
              </w:rPr>
              <w:t>Aviz specific privind amplasamentul şi functionalitatea</w:t>
            </w:r>
            <w:r>
              <w:rPr>
                <w:spacing w:val="1"/>
                <w:sz w:val="20"/>
              </w:rPr>
              <w:t xml:space="preserve"> </w:t>
            </w:r>
            <w:r>
              <w:rPr>
                <w:sz w:val="20"/>
              </w:rPr>
              <w:t>obiectivului eliberat de ANT pentru construcţia / modernizarea</w:t>
            </w:r>
            <w:r>
              <w:rPr>
                <w:spacing w:val="-58"/>
                <w:sz w:val="20"/>
              </w:rPr>
              <w:t xml:space="preserve"> </w:t>
            </w:r>
            <w:r>
              <w:rPr>
                <w:sz w:val="20"/>
              </w:rPr>
              <w:t>structurii</w:t>
            </w:r>
            <w:r>
              <w:rPr>
                <w:spacing w:val="1"/>
                <w:sz w:val="20"/>
              </w:rPr>
              <w:t xml:space="preserve"> </w:t>
            </w:r>
            <w:r>
              <w:rPr>
                <w:sz w:val="20"/>
              </w:rPr>
              <w:t>de</w:t>
            </w:r>
            <w:r>
              <w:rPr>
                <w:spacing w:val="-3"/>
                <w:sz w:val="20"/>
              </w:rPr>
              <w:t xml:space="preserve"> </w:t>
            </w:r>
            <w:r>
              <w:rPr>
                <w:sz w:val="20"/>
              </w:rPr>
              <w:t>primire</w:t>
            </w:r>
            <w:r>
              <w:rPr>
                <w:spacing w:val="-3"/>
                <w:sz w:val="20"/>
              </w:rPr>
              <w:t xml:space="preserve"> </w:t>
            </w:r>
            <w:r>
              <w:rPr>
                <w:sz w:val="20"/>
              </w:rPr>
              <w:t>turistica,</w:t>
            </w:r>
            <w:r>
              <w:rPr>
                <w:spacing w:val="-7"/>
                <w:sz w:val="20"/>
              </w:rPr>
              <w:t xml:space="preserve"> </w:t>
            </w:r>
            <w:r>
              <w:rPr>
                <w:sz w:val="20"/>
              </w:rPr>
              <w:t>după</w:t>
            </w:r>
            <w:r>
              <w:rPr>
                <w:spacing w:val="1"/>
                <w:sz w:val="20"/>
              </w:rPr>
              <w:t xml:space="preserve"> </w:t>
            </w:r>
            <w:r>
              <w:rPr>
                <w:sz w:val="20"/>
              </w:rPr>
              <w:t>caz,</w:t>
            </w:r>
          </w:p>
          <w:p w14:paraId="793D5C57" w14:textId="77777777" w:rsidR="00BD35D5" w:rsidRDefault="00000000">
            <w:pPr>
              <w:pStyle w:val="TableParagraph"/>
              <w:spacing w:before="1"/>
              <w:ind w:left="110" w:right="517"/>
              <w:rPr>
                <w:sz w:val="20"/>
              </w:rPr>
            </w:pPr>
            <w:r>
              <w:rPr>
                <w:b/>
                <w:sz w:val="20"/>
              </w:rPr>
              <w:t xml:space="preserve">Doc.16 </w:t>
            </w:r>
            <w:r>
              <w:rPr>
                <w:sz w:val="20"/>
              </w:rPr>
              <w:t>Certificat de clasificare eliberat de ANT pentru structura de</w:t>
            </w:r>
            <w:r>
              <w:rPr>
                <w:spacing w:val="-58"/>
                <w:sz w:val="20"/>
              </w:rPr>
              <w:t xml:space="preserve"> </w:t>
            </w:r>
            <w:r>
              <w:rPr>
                <w:sz w:val="20"/>
              </w:rPr>
              <w:t>primire</w:t>
            </w:r>
            <w:r>
              <w:rPr>
                <w:spacing w:val="1"/>
                <w:sz w:val="20"/>
              </w:rPr>
              <w:t xml:space="preserve"> </w:t>
            </w:r>
            <w:r>
              <w:rPr>
                <w:sz w:val="20"/>
              </w:rPr>
              <w:t>turistică respectivă</w:t>
            </w:r>
            <w:r>
              <w:rPr>
                <w:spacing w:val="-5"/>
                <w:sz w:val="20"/>
              </w:rPr>
              <w:t xml:space="preserve"> </w:t>
            </w:r>
            <w:r>
              <w:rPr>
                <w:sz w:val="20"/>
              </w:rPr>
              <w:t>(în</w:t>
            </w:r>
            <w:r>
              <w:rPr>
                <w:spacing w:val="4"/>
                <w:sz w:val="20"/>
              </w:rPr>
              <w:t xml:space="preserve"> </w:t>
            </w:r>
            <w:r>
              <w:rPr>
                <w:sz w:val="20"/>
              </w:rPr>
              <w:t>cazul</w:t>
            </w:r>
            <w:r>
              <w:rPr>
                <w:spacing w:val="-6"/>
                <w:sz w:val="20"/>
              </w:rPr>
              <w:t xml:space="preserve"> </w:t>
            </w:r>
            <w:r>
              <w:rPr>
                <w:sz w:val="20"/>
              </w:rPr>
              <w:t>modernizării).</w:t>
            </w:r>
          </w:p>
          <w:p w14:paraId="420C6BC5" w14:textId="77777777" w:rsidR="00BD35D5" w:rsidRDefault="00000000">
            <w:pPr>
              <w:pStyle w:val="TableParagraph"/>
              <w:spacing w:line="222" w:lineRule="exact"/>
              <w:ind w:left="110"/>
              <w:rPr>
                <w:sz w:val="20"/>
              </w:rPr>
            </w:pPr>
            <w:r>
              <w:rPr>
                <w:sz w:val="20"/>
              </w:rPr>
              <w:t>Site-ul</w:t>
            </w:r>
            <w:r>
              <w:rPr>
                <w:spacing w:val="-2"/>
                <w:sz w:val="20"/>
              </w:rPr>
              <w:t xml:space="preserve"> </w:t>
            </w:r>
            <w:r>
              <w:rPr>
                <w:sz w:val="20"/>
              </w:rPr>
              <w:t>ANSVSA</w:t>
            </w:r>
          </w:p>
        </w:tc>
        <w:tc>
          <w:tcPr>
            <w:tcW w:w="1205" w:type="dxa"/>
          </w:tcPr>
          <w:p w14:paraId="718F2946" w14:textId="77777777" w:rsidR="00BD35D5" w:rsidRDefault="00BD35D5">
            <w:pPr>
              <w:pStyle w:val="TableParagraph"/>
              <w:rPr>
                <w:rFonts w:ascii="Times New Roman"/>
                <w:sz w:val="20"/>
              </w:rPr>
            </w:pPr>
          </w:p>
        </w:tc>
        <w:tc>
          <w:tcPr>
            <w:tcW w:w="989" w:type="dxa"/>
          </w:tcPr>
          <w:p w14:paraId="1C2F51ED" w14:textId="77777777" w:rsidR="00BD35D5" w:rsidRDefault="00BD35D5">
            <w:pPr>
              <w:pStyle w:val="TableParagraph"/>
              <w:rPr>
                <w:rFonts w:ascii="Times New Roman"/>
                <w:sz w:val="20"/>
              </w:rPr>
            </w:pPr>
          </w:p>
        </w:tc>
        <w:tc>
          <w:tcPr>
            <w:tcW w:w="955" w:type="dxa"/>
          </w:tcPr>
          <w:p w14:paraId="5E66AF5D" w14:textId="77777777" w:rsidR="00BD35D5" w:rsidRDefault="00BD35D5">
            <w:pPr>
              <w:pStyle w:val="TableParagraph"/>
              <w:rPr>
                <w:rFonts w:ascii="Times New Roman"/>
                <w:sz w:val="20"/>
              </w:rPr>
            </w:pPr>
          </w:p>
        </w:tc>
      </w:tr>
      <w:tr w:rsidR="00BD35D5" w14:paraId="52764F64" w14:textId="77777777">
        <w:trPr>
          <w:trHeight w:val="556"/>
        </w:trPr>
        <w:tc>
          <w:tcPr>
            <w:tcW w:w="6776" w:type="dxa"/>
            <w:shd w:val="clear" w:color="auto" w:fill="00AFEF"/>
          </w:tcPr>
          <w:p w14:paraId="6C34DB8B" w14:textId="77777777" w:rsidR="00BD35D5" w:rsidRDefault="00000000">
            <w:pPr>
              <w:pStyle w:val="TableParagraph"/>
              <w:spacing w:line="269" w:lineRule="exact"/>
              <w:ind w:left="110"/>
              <w:rPr>
                <w:b/>
                <w:sz w:val="24"/>
              </w:rPr>
            </w:pPr>
            <w:r>
              <w:rPr>
                <w:b/>
                <w:color w:val="006FC0"/>
                <w:sz w:val="24"/>
              </w:rPr>
              <w:t>EG3.</w:t>
            </w:r>
            <w:r>
              <w:rPr>
                <w:b/>
                <w:color w:val="006FC0"/>
                <w:spacing w:val="-7"/>
                <w:sz w:val="24"/>
              </w:rPr>
              <w:t xml:space="preserve"> </w:t>
            </w:r>
            <w:r>
              <w:rPr>
                <w:b/>
                <w:sz w:val="24"/>
              </w:rPr>
              <w:t>Toate</w:t>
            </w:r>
            <w:r>
              <w:rPr>
                <w:b/>
                <w:spacing w:val="-5"/>
                <w:sz w:val="24"/>
              </w:rPr>
              <w:t xml:space="preserve"> </w:t>
            </w:r>
            <w:r>
              <w:rPr>
                <w:b/>
                <w:sz w:val="24"/>
              </w:rPr>
              <w:t>activitățile</w:t>
            </w:r>
            <w:r>
              <w:rPr>
                <w:b/>
                <w:spacing w:val="-10"/>
                <w:sz w:val="24"/>
              </w:rPr>
              <w:t xml:space="preserve"> </w:t>
            </w:r>
            <w:r>
              <w:rPr>
                <w:b/>
                <w:sz w:val="24"/>
              </w:rPr>
              <w:t>aferente</w:t>
            </w:r>
            <w:r>
              <w:rPr>
                <w:b/>
                <w:spacing w:val="-5"/>
                <w:sz w:val="24"/>
              </w:rPr>
              <w:t xml:space="preserve"> </w:t>
            </w:r>
            <w:r>
              <w:rPr>
                <w:b/>
                <w:sz w:val="24"/>
              </w:rPr>
              <w:t>implementării</w:t>
            </w:r>
            <w:r>
              <w:rPr>
                <w:b/>
                <w:spacing w:val="-5"/>
                <w:sz w:val="24"/>
              </w:rPr>
              <w:t xml:space="preserve"> </w:t>
            </w:r>
            <w:r>
              <w:rPr>
                <w:b/>
                <w:sz w:val="24"/>
              </w:rPr>
              <w:t>proiectului</w:t>
            </w:r>
          </w:p>
          <w:p w14:paraId="42D767AB" w14:textId="77777777" w:rsidR="00BD35D5" w:rsidRDefault="00000000">
            <w:pPr>
              <w:pStyle w:val="TableParagraph"/>
              <w:spacing w:line="267" w:lineRule="exact"/>
              <w:ind w:left="110"/>
              <w:rPr>
                <w:b/>
                <w:sz w:val="24"/>
              </w:rPr>
            </w:pPr>
            <w:r>
              <w:rPr>
                <w:b/>
                <w:sz w:val="24"/>
              </w:rPr>
              <w:t>trebuie</w:t>
            </w:r>
            <w:r>
              <w:rPr>
                <w:b/>
                <w:spacing w:val="-2"/>
                <w:sz w:val="24"/>
              </w:rPr>
              <w:t xml:space="preserve"> </w:t>
            </w:r>
            <w:r>
              <w:rPr>
                <w:b/>
                <w:sz w:val="24"/>
              </w:rPr>
              <w:t>să</w:t>
            </w:r>
            <w:r>
              <w:rPr>
                <w:b/>
                <w:spacing w:val="-3"/>
                <w:sz w:val="24"/>
              </w:rPr>
              <w:t xml:space="preserve"> </w:t>
            </w:r>
            <w:r>
              <w:rPr>
                <w:b/>
                <w:sz w:val="24"/>
              </w:rPr>
              <w:t>fie</w:t>
            </w:r>
            <w:r>
              <w:rPr>
                <w:b/>
                <w:spacing w:val="-2"/>
                <w:sz w:val="24"/>
              </w:rPr>
              <w:t xml:space="preserve"> </w:t>
            </w:r>
            <w:r>
              <w:rPr>
                <w:b/>
                <w:sz w:val="24"/>
              </w:rPr>
              <w:t>efectuate</w:t>
            </w:r>
            <w:r>
              <w:rPr>
                <w:b/>
                <w:spacing w:val="-2"/>
                <w:sz w:val="24"/>
              </w:rPr>
              <w:t xml:space="preserve"> </w:t>
            </w:r>
            <w:r>
              <w:rPr>
                <w:b/>
                <w:sz w:val="24"/>
              </w:rPr>
              <w:t>pe</w:t>
            </w:r>
            <w:r>
              <w:rPr>
                <w:b/>
                <w:spacing w:val="-8"/>
                <w:sz w:val="24"/>
              </w:rPr>
              <w:t xml:space="preserve"> </w:t>
            </w:r>
            <w:r>
              <w:rPr>
                <w:b/>
                <w:sz w:val="24"/>
              </w:rPr>
              <w:t>teritoriul</w:t>
            </w:r>
            <w:r>
              <w:rPr>
                <w:b/>
                <w:spacing w:val="-3"/>
                <w:sz w:val="24"/>
              </w:rPr>
              <w:t xml:space="preserve"> </w:t>
            </w:r>
            <w:r>
              <w:rPr>
                <w:b/>
                <w:sz w:val="24"/>
              </w:rPr>
              <w:t>GAL</w:t>
            </w:r>
            <w:r>
              <w:rPr>
                <w:b/>
                <w:spacing w:val="-2"/>
                <w:sz w:val="24"/>
              </w:rPr>
              <w:t xml:space="preserve"> </w:t>
            </w:r>
            <w:r>
              <w:rPr>
                <w:b/>
                <w:sz w:val="24"/>
              </w:rPr>
              <w:t>DD</w:t>
            </w:r>
          </w:p>
        </w:tc>
        <w:tc>
          <w:tcPr>
            <w:tcW w:w="1205" w:type="dxa"/>
          </w:tcPr>
          <w:p w14:paraId="5CB0F4D8" w14:textId="77777777" w:rsidR="00BD35D5" w:rsidRDefault="00000000">
            <w:pPr>
              <w:pStyle w:val="TableParagraph"/>
              <w:spacing w:line="220" w:lineRule="exact"/>
              <w:ind w:left="1"/>
              <w:jc w:val="center"/>
              <w:rPr>
                <w:rFonts w:ascii="Wingdings" w:hAnsi="Wingdings"/>
                <w:sz w:val="20"/>
              </w:rPr>
            </w:pPr>
            <w:r>
              <w:rPr>
                <w:rFonts w:ascii="Wingdings" w:hAnsi="Wingdings"/>
                <w:sz w:val="20"/>
              </w:rPr>
              <w:t></w:t>
            </w:r>
          </w:p>
        </w:tc>
        <w:tc>
          <w:tcPr>
            <w:tcW w:w="989" w:type="dxa"/>
          </w:tcPr>
          <w:p w14:paraId="0BADE7A0" w14:textId="77777777" w:rsidR="00BD35D5" w:rsidRDefault="00000000">
            <w:pPr>
              <w:pStyle w:val="TableParagraph"/>
              <w:spacing w:line="220" w:lineRule="exact"/>
              <w:ind w:left="6"/>
              <w:jc w:val="center"/>
              <w:rPr>
                <w:rFonts w:ascii="Wingdings" w:hAnsi="Wingdings"/>
                <w:sz w:val="20"/>
              </w:rPr>
            </w:pPr>
            <w:r>
              <w:rPr>
                <w:rFonts w:ascii="Wingdings" w:hAnsi="Wingdings"/>
                <w:sz w:val="20"/>
              </w:rPr>
              <w:t></w:t>
            </w:r>
          </w:p>
        </w:tc>
        <w:tc>
          <w:tcPr>
            <w:tcW w:w="955" w:type="dxa"/>
          </w:tcPr>
          <w:p w14:paraId="299BA0D8" w14:textId="77777777" w:rsidR="00BD35D5" w:rsidRDefault="00000000">
            <w:pPr>
              <w:pStyle w:val="TableParagraph"/>
              <w:spacing w:line="220" w:lineRule="exact"/>
              <w:ind w:right="374"/>
              <w:jc w:val="right"/>
              <w:rPr>
                <w:rFonts w:ascii="Wingdings" w:hAnsi="Wingdings"/>
                <w:sz w:val="20"/>
              </w:rPr>
            </w:pPr>
            <w:r>
              <w:rPr>
                <w:rFonts w:ascii="Wingdings" w:hAnsi="Wingdings"/>
                <w:sz w:val="20"/>
              </w:rPr>
              <w:t></w:t>
            </w:r>
          </w:p>
        </w:tc>
      </w:tr>
      <w:tr w:rsidR="00BD35D5" w14:paraId="1643243E" w14:textId="77777777">
        <w:trPr>
          <w:trHeight w:val="1161"/>
        </w:trPr>
        <w:tc>
          <w:tcPr>
            <w:tcW w:w="6776" w:type="dxa"/>
          </w:tcPr>
          <w:p w14:paraId="1FD08FC3" w14:textId="77777777" w:rsidR="00BD35D5" w:rsidRDefault="00000000">
            <w:pPr>
              <w:pStyle w:val="TableParagraph"/>
              <w:spacing w:line="221" w:lineRule="exact"/>
              <w:ind w:left="110"/>
              <w:rPr>
                <w:sz w:val="20"/>
              </w:rPr>
            </w:pPr>
            <w:r>
              <w:rPr>
                <w:b/>
                <w:sz w:val="20"/>
              </w:rPr>
              <w:t>Doc</w:t>
            </w:r>
            <w:r>
              <w:rPr>
                <w:b/>
                <w:spacing w:val="-3"/>
                <w:sz w:val="20"/>
              </w:rPr>
              <w:t xml:space="preserve"> </w:t>
            </w:r>
            <w:r>
              <w:rPr>
                <w:b/>
                <w:sz w:val="20"/>
              </w:rPr>
              <w:t>1</w:t>
            </w:r>
            <w:r>
              <w:rPr>
                <w:b/>
                <w:spacing w:val="-1"/>
                <w:sz w:val="20"/>
              </w:rPr>
              <w:t xml:space="preserve"> </w:t>
            </w:r>
            <w:r>
              <w:rPr>
                <w:sz w:val="20"/>
              </w:rPr>
              <w:t>Studiul</w:t>
            </w:r>
            <w:r>
              <w:rPr>
                <w:spacing w:val="-1"/>
                <w:sz w:val="20"/>
              </w:rPr>
              <w:t xml:space="preserve"> </w:t>
            </w:r>
            <w:r>
              <w:rPr>
                <w:sz w:val="20"/>
              </w:rPr>
              <w:t>de</w:t>
            </w:r>
            <w:r>
              <w:rPr>
                <w:spacing w:val="-4"/>
                <w:sz w:val="20"/>
              </w:rPr>
              <w:t xml:space="preserve"> </w:t>
            </w:r>
            <w:r>
              <w:rPr>
                <w:sz w:val="20"/>
              </w:rPr>
              <w:t>fezabilitate/MJ</w:t>
            </w:r>
          </w:p>
          <w:p w14:paraId="1F27FCEA" w14:textId="77777777" w:rsidR="00BD35D5" w:rsidRDefault="00000000">
            <w:pPr>
              <w:pStyle w:val="TableParagraph"/>
              <w:spacing w:line="242" w:lineRule="auto"/>
              <w:ind w:left="110" w:right="270"/>
              <w:rPr>
                <w:sz w:val="20"/>
              </w:rPr>
            </w:pPr>
            <w:r>
              <w:rPr>
                <w:b/>
                <w:sz w:val="20"/>
              </w:rPr>
              <w:t>Doc 3</w:t>
            </w:r>
            <w:r>
              <w:rPr>
                <w:sz w:val="20"/>
              </w:rPr>
              <w:t>. Documente pentru terenurile și/sau clădirile aferente realizării</w:t>
            </w:r>
            <w:r>
              <w:rPr>
                <w:spacing w:val="-58"/>
                <w:sz w:val="20"/>
              </w:rPr>
              <w:t xml:space="preserve"> </w:t>
            </w:r>
            <w:r>
              <w:rPr>
                <w:sz w:val="20"/>
              </w:rPr>
              <w:t>investițiilor</w:t>
            </w:r>
          </w:p>
          <w:p w14:paraId="5C1E6503" w14:textId="77777777" w:rsidR="00BD35D5" w:rsidRDefault="00000000">
            <w:pPr>
              <w:pStyle w:val="TableParagraph"/>
              <w:spacing w:line="229" w:lineRule="exact"/>
              <w:ind w:left="110"/>
              <w:rPr>
                <w:sz w:val="20"/>
              </w:rPr>
            </w:pPr>
            <w:r>
              <w:rPr>
                <w:b/>
                <w:sz w:val="20"/>
              </w:rPr>
              <w:t>Doc.</w:t>
            </w:r>
            <w:r>
              <w:rPr>
                <w:b/>
                <w:spacing w:val="-8"/>
                <w:sz w:val="20"/>
              </w:rPr>
              <w:t xml:space="preserve"> </w:t>
            </w:r>
            <w:r>
              <w:rPr>
                <w:b/>
                <w:sz w:val="20"/>
              </w:rPr>
              <w:t>14</w:t>
            </w:r>
            <w:r>
              <w:rPr>
                <w:b/>
                <w:spacing w:val="2"/>
                <w:sz w:val="20"/>
              </w:rPr>
              <w:t xml:space="preserve"> </w:t>
            </w:r>
            <w:r>
              <w:rPr>
                <w:sz w:val="20"/>
              </w:rPr>
              <w:t>Certificat de</w:t>
            </w:r>
            <w:r>
              <w:rPr>
                <w:spacing w:val="-6"/>
                <w:sz w:val="20"/>
              </w:rPr>
              <w:t xml:space="preserve"> </w:t>
            </w:r>
            <w:r>
              <w:rPr>
                <w:sz w:val="20"/>
              </w:rPr>
              <w:t>urbanism/Autorizatie</w:t>
            </w:r>
            <w:r>
              <w:rPr>
                <w:spacing w:val="-5"/>
                <w:sz w:val="20"/>
              </w:rPr>
              <w:t xml:space="preserve"> </w:t>
            </w:r>
            <w:r>
              <w:rPr>
                <w:sz w:val="20"/>
              </w:rPr>
              <w:t>de</w:t>
            </w:r>
            <w:r>
              <w:rPr>
                <w:spacing w:val="-5"/>
                <w:sz w:val="20"/>
              </w:rPr>
              <w:t xml:space="preserve"> </w:t>
            </w:r>
            <w:r>
              <w:rPr>
                <w:sz w:val="20"/>
              </w:rPr>
              <w:t>construire</w:t>
            </w:r>
            <w:r>
              <w:rPr>
                <w:spacing w:val="-1"/>
                <w:sz w:val="20"/>
              </w:rPr>
              <w:t xml:space="preserve"> </w:t>
            </w:r>
            <w:r>
              <w:rPr>
                <w:sz w:val="20"/>
              </w:rPr>
              <w:t>(după</w:t>
            </w:r>
            <w:r>
              <w:rPr>
                <w:spacing w:val="-1"/>
                <w:sz w:val="20"/>
              </w:rPr>
              <w:t xml:space="preserve"> </w:t>
            </w:r>
            <w:r>
              <w:rPr>
                <w:sz w:val="20"/>
              </w:rPr>
              <w:t>caz)</w:t>
            </w:r>
          </w:p>
          <w:p w14:paraId="15161349" w14:textId="77777777" w:rsidR="00BD35D5" w:rsidRDefault="00000000">
            <w:pPr>
              <w:pStyle w:val="TableParagraph"/>
              <w:spacing w:before="2" w:line="220" w:lineRule="exact"/>
              <w:ind w:left="110"/>
              <w:rPr>
                <w:b/>
                <w:sz w:val="20"/>
              </w:rPr>
            </w:pPr>
            <w:r>
              <w:rPr>
                <w:b/>
                <w:sz w:val="20"/>
              </w:rPr>
              <w:t>Baza</w:t>
            </w:r>
            <w:r>
              <w:rPr>
                <w:b/>
                <w:spacing w:val="1"/>
                <w:sz w:val="20"/>
              </w:rPr>
              <w:t xml:space="preserve"> </w:t>
            </w:r>
            <w:r>
              <w:rPr>
                <w:b/>
                <w:sz w:val="20"/>
              </w:rPr>
              <w:t>de</w:t>
            </w:r>
            <w:r>
              <w:rPr>
                <w:b/>
                <w:spacing w:val="2"/>
                <w:sz w:val="20"/>
              </w:rPr>
              <w:t xml:space="preserve"> </w:t>
            </w:r>
            <w:r>
              <w:rPr>
                <w:b/>
                <w:sz w:val="20"/>
              </w:rPr>
              <w:t>date</w:t>
            </w:r>
            <w:r>
              <w:rPr>
                <w:b/>
                <w:spacing w:val="2"/>
                <w:sz w:val="20"/>
              </w:rPr>
              <w:t xml:space="preserve"> </w:t>
            </w:r>
            <w:r>
              <w:rPr>
                <w:b/>
                <w:sz w:val="20"/>
              </w:rPr>
              <w:t>a</w:t>
            </w:r>
            <w:r>
              <w:rPr>
                <w:b/>
                <w:spacing w:val="-4"/>
                <w:sz w:val="20"/>
              </w:rPr>
              <w:t xml:space="preserve"> </w:t>
            </w:r>
            <w:r>
              <w:rPr>
                <w:b/>
                <w:sz w:val="20"/>
              </w:rPr>
              <w:t>serviciul</w:t>
            </w:r>
            <w:r>
              <w:rPr>
                <w:b/>
                <w:spacing w:val="-3"/>
                <w:sz w:val="20"/>
              </w:rPr>
              <w:t xml:space="preserve"> </w:t>
            </w:r>
            <w:r>
              <w:rPr>
                <w:b/>
                <w:sz w:val="20"/>
              </w:rPr>
              <w:t>online</w:t>
            </w:r>
            <w:r>
              <w:rPr>
                <w:b/>
                <w:spacing w:val="-3"/>
                <w:sz w:val="20"/>
              </w:rPr>
              <w:t xml:space="preserve"> </w:t>
            </w:r>
            <w:r>
              <w:rPr>
                <w:b/>
                <w:sz w:val="20"/>
              </w:rPr>
              <w:t>RECOM</w:t>
            </w:r>
            <w:r>
              <w:rPr>
                <w:b/>
                <w:spacing w:val="60"/>
                <w:sz w:val="20"/>
              </w:rPr>
              <w:t xml:space="preserve"> </w:t>
            </w:r>
            <w:r>
              <w:rPr>
                <w:b/>
                <w:sz w:val="20"/>
              </w:rPr>
              <w:t>a</w:t>
            </w:r>
            <w:r>
              <w:rPr>
                <w:b/>
                <w:spacing w:val="-4"/>
                <w:sz w:val="20"/>
              </w:rPr>
              <w:t xml:space="preserve"> </w:t>
            </w:r>
            <w:r>
              <w:rPr>
                <w:b/>
                <w:sz w:val="20"/>
              </w:rPr>
              <w:t>ONRC.</w:t>
            </w:r>
          </w:p>
        </w:tc>
        <w:tc>
          <w:tcPr>
            <w:tcW w:w="1205" w:type="dxa"/>
          </w:tcPr>
          <w:p w14:paraId="0AEEA047" w14:textId="77777777" w:rsidR="00BD35D5" w:rsidRDefault="00BD35D5">
            <w:pPr>
              <w:pStyle w:val="TableParagraph"/>
              <w:rPr>
                <w:rFonts w:ascii="Times New Roman"/>
                <w:sz w:val="20"/>
              </w:rPr>
            </w:pPr>
          </w:p>
        </w:tc>
        <w:tc>
          <w:tcPr>
            <w:tcW w:w="989" w:type="dxa"/>
          </w:tcPr>
          <w:p w14:paraId="7F878594" w14:textId="77777777" w:rsidR="00BD35D5" w:rsidRDefault="00BD35D5">
            <w:pPr>
              <w:pStyle w:val="TableParagraph"/>
              <w:rPr>
                <w:rFonts w:ascii="Times New Roman"/>
                <w:sz w:val="20"/>
              </w:rPr>
            </w:pPr>
          </w:p>
        </w:tc>
        <w:tc>
          <w:tcPr>
            <w:tcW w:w="955" w:type="dxa"/>
          </w:tcPr>
          <w:p w14:paraId="0D1C6B0A" w14:textId="77777777" w:rsidR="00BD35D5" w:rsidRDefault="00BD35D5">
            <w:pPr>
              <w:pStyle w:val="TableParagraph"/>
              <w:rPr>
                <w:rFonts w:ascii="Times New Roman"/>
                <w:sz w:val="20"/>
              </w:rPr>
            </w:pPr>
          </w:p>
        </w:tc>
      </w:tr>
      <w:tr w:rsidR="00BD35D5" w14:paraId="5D9A1765" w14:textId="77777777">
        <w:trPr>
          <w:trHeight w:val="557"/>
        </w:trPr>
        <w:tc>
          <w:tcPr>
            <w:tcW w:w="6776" w:type="dxa"/>
            <w:shd w:val="clear" w:color="auto" w:fill="00AFEF"/>
          </w:tcPr>
          <w:p w14:paraId="28D22E8C" w14:textId="77777777" w:rsidR="00BD35D5" w:rsidRDefault="00000000">
            <w:pPr>
              <w:pStyle w:val="TableParagraph"/>
              <w:spacing w:line="270" w:lineRule="exact"/>
              <w:ind w:left="110"/>
              <w:rPr>
                <w:b/>
                <w:sz w:val="24"/>
              </w:rPr>
            </w:pPr>
            <w:r>
              <w:rPr>
                <w:b/>
                <w:color w:val="006FC0"/>
                <w:sz w:val="24"/>
              </w:rPr>
              <w:t>EG4.</w:t>
            </w:r>
            <w:r>
              <w:rPr>
                <w:b/>
                <w:color w:val="006FC0"/>
                <w:spacing w:val="-6"/>
                <w:sz w:val="24"/>
              </w:rPr>
              <w:t xml:space="preserve"> </w:t>
            </w:r>
            <w:r>
              <w:rPr>
                <w:b/>
                <w:sz w:val="24"/>
              </w:rPr>
              <w:t>Solicitantul</w:t>
            </w:r>
            <w:r>
              <w:rPr>
                <w:b/>
                <w:spacing w:val="-5"/>
                <w:sz w:val="24"/>
              </w:rPr>
              <w:t xml:space="preserve"> </w:t>
            </w:r>
            <w:r>
              <w:rPr>
                <w:b/>
                <w:sz w:val="24"/>
              </w:rPr>
              <w:t>trebuie</w:t>
            </w:r>
            <w:r>
              <w:rPr>
                <w:b/>
                <w:spacing w:val="-3"/>
                <w:sz w:val="24"/>
              </w:rPr>
              <w:t xml:space="preserve"> </w:t>
            </w:r>
            <w:r>
              <w:rPr>
                <w:b/>
                <w:sz w:val="24"/>
              </w:rPr>
              <w:t>să</w:t>
            </w:r>
            <w:r>
              <w:rPr>
                <w:b/>
                <w:spacing w:val="-3"/>
                <w:sz w:val="24"/>
              </w:rPr>
              <w:t xml:space="preserve"> </w:t>
            </w:r>
            <w:r>
              <w:rPr>
                <w:b/>
                <w:sz w:val="24"/>
              </w:rPr>
              <w:t>demonstreze</w:t>
            </w:r>
            <w:r>
              <w:rPr>
                <w:b/>
                <w:spacing w:val="-4"/>
                <w:sz w:val="24"/>
              </w:rPr>
              <w:t xml:space="preserve"> </w:t>
            </w:r>
            <w:r>
              <w:rPr>
                <w:b/>
                <w:sz w:val="24"/>
              </w:rPr>
              <w:t>capacitatea</w:t>
            </w:r>
            <w:r>
              <w:rPr>
                <w:b/>
                <w:spacing w:val="-3"/>
                <w:sz w:val="24"/>
              </w:rPr>
              <w:t xml:space="preserve"> </w:t>
            </w:r>
            <w:r>
              <w:rPr>
                <w:b/>
                <w:sz w:val="24"/>
              </w:rPr>
              <w:t>de</w:t>
            </w:r>
            <w:r>
              <w:rPr>
                <w:b/>
                <w:spacing w:val="-4"/>
                <w:sz w:val="24"/>
              </w:rPr>
              <w:t xml:space="preserve"> </w:t>
            </w:r>
            <w:r>
              <w:rPr>
                <w:b/>
                <w:sz w:val="24"/>
              </w:rPr>
              <w:t>a</w:t>
            </w:r>
          </w:p>
          <w:p w14:paraId="22508A67" w14:textId="77777777" w:rsidR="00BD35D5" w:rsidRDefault="00000000">
            <w:pPr>
              <w:pStyle w:val="TableParagraph"/>
              <w:spacing w:line="267" w:lineRule="exact"/>
              <w:ind w:left="110"/>
              <w:rPr>
                <w:b/>
                <w:sz w:val="24"/>
              </w:rPr>
            </w:pPr>
            <w:r>
              <w:rPr>
                <w:b/>
                <w:sz w:val="24"/>
              </w:rPr>
              <w:t>asigura</w:t>
            </w:r>
            <w:r>
              <w:rPr>
                <w:b/>
                <w:spacing w:val="-8"/>
                <w:sz w:val="24"/>
              </w:rPr>
              <w:t xml:space="preserve"> </w:t>
            </w:r>
            <w:r>
              <w:rPr>
                <w:b/>
                <w:sz w:val="24"/>
              </w:rPr>
              <w:t>co-finanțarea</w:t>
            </w:r>
            <w:r>
              <w:rPr>
                <w:b/>
                <w:spacing w:val="-3"/>
                <w:sz w:val="24"/>
              </w:rPr>
              <w:t xml:space="preserve"> </w:t>
            </w:r>
            <w:r>
              <w:rPr>
                <w:b/>
                <w:sz w:val="24"/>
              </w:rPr>
              <w:t>investiției;</w:t>
            </w:r>
          </w:p>
        </w:tc>
        <w:tc>
          <w:tcPr>
            <w:tcW w:w="1205" w:type="dxa"/>
          </w:tcPr>
          <w:p w14:paraId="06DA4738" w14:textId="77777777" w:rsidR="00BD35D5" w:rsidRDefault="00BD35D5">
            <w:pPr>
              <w:pStyle w:val="TableParagraph"/>
              <w:spacing w:before="2"/>
              <w:rPr>
                <w:b/>
                <w:sz w:val="24"/>
              </w:rPr>
            </w:pPr>
          </w:p>
          <w:p w14:paraId="7EEAF2DA" w14:textId="77777777" w:rsidR="00BD35D5" w:rsidRDefault="00000000">
            <w:pPr>
              <w:pStyle w:val="TableParagraph"/>
              <w:ind w:left="1"/>
              <w:jc w:val="center"/>
              <w:rPr>
                <w:rFonts w:ascii="Wingdings" w:hAnsi="Wingdings"/>
                <w:sz w:val="20"/>
              </w:rPr>
            </w:pPr>
            <w:r>
              <w:rPr>
                <w:rFonts w:ascii="Wingdings" w:hAnsi="Wingdings"/>
                <w:sz w:val="20"/>
              </w:rPr>
              <w:t></w:t>
            </w:r>
          </w:p>
        </w:tc>
        <w:tc>
          <w:tcPr>
            <w:tcW w:w="989" w:type="dxa"/>
          </w:tcPr>
          <w:p w14:paraId="1673884A" w14:textId="77777777" w:rsidR="00BD35D5" w:rsidRDefault="00BD35D5">
            <w:pPr>
              <w:pStyle w:val="TableParagraph"/>
              <w:spacing w:before="2"/>
              <w:rPr>
                <w:b/>
                <w:sz w:val="24"/>
              </w:rPr>
            </w:pPr>
          </w:p>
          <w:p w14:paraId="6940325B" w14:textId="77777777" w:rsidR="00BD35D5" w:rsidRDefault="00000000">
            <w:pPr>
              <w:pStyle w:val="TableParagraph"/>
              <w:ind w:left="6"/>
              <w:jc w:val="center"/>
              <w:rPr>
                <w:rFonts w:ascii="Wingdings" w:hAnsi="Wingdings"/>
                <w:sz w:val="20"/>
              </w:rPr>
            </w:pPr>
            <w:r>
              <w:rPr>
                <w:rFonts w:ascii="Wingdings" w:hAnsi="Wingdings"/>
                <w:sz w:val="20"/>
              </w:rPr>
              <w:t></w:t>
            </w:r>
          </w:p>
        </w:tc>
        <w:tc>
          <w:tcPr>
            <w:tcW w:w="955" w:type="dxa"/>
          </w:tcPr>
          <w:p w14:paraId="5ED8C518" w14:textId="77777777" w:rsidR="00BD35D5" w:rsidRDefault="00BD35D5">
            <w:pPr>
              <w:pStyle w:val="TableParagraph"/>
              <w:spacing w:before="8"/>
              <w:rPr>
                <w:b/>
                <w:sz w:val="19"/>
              </w:rPr>
            </w:pPr>
          </w:p>
          <w:p w14:paraId="3D0E031C" w14:textId="77777777" w:rsidR="00BD35D5" w:rsidRDefault="00000000">
            <w:pPr>
              <w:pStyle w:val="TableParagraph"/>
              <w:ind w:right="374"/>
              <w:jc w:val="right"/>
              <w:rPr>
                <w:rFonts w:ascii="Wingdings" w:hAnsi="Wingdings"/>
                <w:sz w:val="20"/>
              </w:rPr>
            </w:pPr>
            <w:r>
              <w:rPr>
                <w:rFonts w:ascii="Wingdings" w:hAnsi="Wingdings"/>
                <w:sz w:val="20"/>
              </w:rPr>
              <w:t></w:t>
            </w:r>
          </w:p>
        </w:tc>
      </w:tr>
      <w:tr w:rsidR="00BD35D5" w14:paraId="21EA2C01" w14:textId="77777777">
        <w:trPr>
          <w:trHeight w:val="465"/>
        </w:trPr>
        <w:tc>
          <w:tcPr>
            <w:tcW w:w="6776" w:type="dxa"/>
          </w:tcPr>
          <w:p w14:paraId="7B806FCE" w14:textId="77777777" w:rsidR="00BD35D5" w:rsidRDefault="00000000">
            <w:pPr>
              <w:pStyle w:val="TableParagraph"/>
              <w:spacing w:line="222" w:lineRule="exact"/>
              <w:ind w:left="110"/>
              <w:rPr>
                <w:b/>
                <w:sz w:val="20"/>
              </w:rPr>
            </w:pPr>
            <w:r>
              <w:rPr>
                <w:b/>
                <w:sz w:val="20"/>
              </w:rPr>
              <w:t>Declaratia</w:t>
            </w:r>
            <w:r>
              <w:rPr>
                <w:b/>
                <w:spacing w:val="-2"/>
                <w:sz w:val="20"/>
              </w:rPr>
              <w:t xml:space="preserve"> </w:t>
            </w:r>
            <w:r>
              <w:rPr>
                <w:b/>
                <w:sz w:val="20"/>
              </w:rPr>
              <w:t>pe</w:t>
            </w:r>
            <w:r>
              <w:rPr>
                <w:b/>
                <w:spacing w:val="-1"/>
                <w:sz w:val="20"/>
              </w:rPr>
              <w:t xml:space="preserve"> </w:t>
            </w:r>
            <w:r>
              <w:rPr>
                <w:b/>
                <w:sz w:val="20"/>
              </w:rPr>
              <w:t>propria</w:t>
            </w:r>
            <w:r>
              <w:rPr>
                <w:b/>
                <w:spacing w:val="-2"/>
                <w:sz w:val="20"/>
              </w:rPr>
              <w:t xml:space="preserve"> </w:t>
            </w:r>
            <w:r>
              <w:rPr>
                <w:b/>
                <w:sz w:val="20"/>
              </w:rPr>
              <w:t>raspundere</w:t>
            </w:r>
            <w:r>
              <w:rPr>
                <w:b/>
                <w:spacing w:val="-6"/>
                <w:sz w:val="20"/>
              </w:rPr>
              <w:t xml:space="preserve"> </w:t>
            </w:r>
            <w:r>
              <w:rPr>
                <w:b/>
                <w:sz w:val="20"/>
              </w:rPr>
              <w:t>nr.</w:t>
            </w:r>
            <w:r>
              <w:rPr>
                <w:b/>
                <w:spacing w:val="-6"/>
                <w:sz w:val="20"/>
              </w:rPr>
              <w:t xml:space="preserve"> </w:t>
            </w:r>
            <w:r>
              <w:rPr>
                <w:b/>
                <w:sz w:val="20"/>
              </w:rPr>
              <w:t>17</w:t>
            </w:r>
            <w:r>
              <w:rPr>
                <w:b/>
                <w:spacing w:val="-3"/>
                <w:sz w:val="20"/>
              </w:rPr>
              <w:t xml:space="preserve"> </w:t>
            </w:r>
            <w:r>
              <w:rPr>
                <w:b/>
                <w:sz w:val="20"/>
              </w:rPr>
              <w:t>din Sectiunea</w:t>
            </w:r>
            <w:r>
              <w:rPr>
                <w:b/>
                <w:spacing w:val="-2"/>
                <w:sz w:val="20"/>
              </w:rPr>
              <w:t xml:space="preserve"> </w:t>
            </w:r>
            <w:r>
              <w:rPr>
                <w:b/>
                <w:sz w:val="20"/>
              </w:rPr>
              <w:t>F</w:t>
            </w:r>
            <w:r>
              <w:rPr>
                <w:b/>
                <w:spacing w:val="3"/>
                <w:sz w:val="20"/>
              </w:rPr>
              <w:t xml:space="preserve"> </w:t>
            </w:r>
            <w:r>
              <w:rPr>
                <w:b/>
                <w:sz w:val="20"/>
              </w:rPr>
              <w:t>din</w:t>
            </w:r>
            <w:r>
              <w:rPr>
                <w:b/>
                <w:spacing w:val="-4"/>
                <w:sz w:val="20"/>
              </w:rPr>
              <w:t xml:space="preserve"> </w:t>
            </w:r>
            <w:r>
              <w:rPr>
                <w:b/>
                <w:sz w:val="20"/>
              </w:rPr>
              <w:t>cuprinsul</w:t>
            </w:r>
          </w:p>
          <w:p w14:paraId="094E242E" w14:textId="77777777" w:rsidR="00BD35D5" w:rsidRDefault="00000000">
            <w:pPr>
              <w:pStyle w:val="TableParagraph"/>
              <w:spacing w:before="3" w:line="220" w:lineRule="exact"/>
              <w:ind w:left="110"/>
              <w:rPr>
                <w:b/>
                <w:sz w:val="20"/>
              </w:rPr>
            </w:pPr>
            <w:r>
              <w:rPr>
                <w:b/>
                <w:sz w:val="20"/>
              </w:rPr>
              <w:t>Cererii</w:t>
            </w:r>
            <w:r>
              <w:rPr>
                <w:b/>
                <w:spacing w:val="-1"/>
                <w:sz w:val="20"/>
              </w:rPr>
              <w:t xml:space="preserve"> </w:t>
            </w:r>
            <w:r>
              <w:rPr>
                <w:b/>
                <w:sz w:val="20"/>
              </w:rPr>
              <w:t>de</w:t>
            </w:r>
            <w:r>
              <w:rPr>
                <w:b/>
                <w:spacing w:val="-4"/>
                <w:sz w:val="20"/>
              </w:rPr>
              <w:t xml:space="preserve"> </w:t>
            </w:r>
            <w:r>
              <w:rPr>
                <w:b/>
                <w:sz w:val="20"/>
              </w:rPr>
              <w:t>Finanțare</w:t>
            </w:r>
          </w:p>
        </w:tc>
        <w:tc>
          <w:tcPr>
            <w:tcW w:w="1205" w:type="dxa"/>
          </w:tcPr>
          <w:p w14:paraId="15CEB362" w14:textId="77777777" w:rsidR="00BD35D5" w:rsidRDefault="00BD35D5">
            <w:pPr>
              <w:pStyle w:val="TableParagraph"/>
              <w:rPr>
                <w:rFonts w:ascii="Times New Roman"/>
                <w:sz w:val="20"/>
              </w:rPr>
            </w:pPr>
          </w:p>
        </w:tc>
        <w:tc>
          <w:tcPr>
            <w:tcW w:w="989" w:type="dxa"/>
          </w:tcPr>
          <w:p w14:paraId="35C472B2" w14:textId="77777777" w:rsidR="00BD35D5" w:rsidRDefault="00BD35D5">
            <w:pPr>
              <w:pStyle w:val="TableParagraph"/>
              <w:rPr>
                <w:rFonts w:ascii="Times New Roman"/>
                <w:sz w:val="20"/>
              </w:rPr>
            </w:pPr>
          </w:p>
        </w:tc>
        <w:tc>
          <w:tcPr>
            <w:tcW w:w="955" w:type="dxa"/>
          </w:tcPr>
          <w:p w14:paraId="4C70E411" w14:textId="77777777" w:rsidR="00BD35D5" w:rsidRDefault="00BD35D5">
            <w:pPr>
              <w:pStyle w:val="TableParagraph"/>
              <w:rPr>
                <w:rFonts w:ascii="Times New Roman"/>
                <w:sz w:val="20"/>
              </w:rPr>
            </w:pPr>
          </w:p>
        </w:tc>
      </w:tr>
      <w:tr w:rsidR="00BD35D5" w14:paraId="3B9ADB1D" w14:textId="77777777">
        <w:trPr>
          <w:trHeight w:val="834"/>
        </w:trPr>
        <w:tc>
          <w:tcPr>
            <w:tcW w:w="6776" w:type="dxa"/>
            <w:shd w:val="clear" w:color="auto" w:fill="00AFEF"/>
          </w:tcPr>
          <w:p w14:paraId="2FA6F54F" w14:textId="77777777" w:rsidR="00BD35D5" w:rsidRDefault="00000000">
            <w:pPr>
              <w:pStyle w:val="TableParagraph"/>
              <w:ind w:left="110" w:right="231"/>
              <w:rPr>
                <w:b/>
                <w:sz w:val="24"/>
              </w:rPr>
            </w:pPr>
            <w:r>
              <w:rPr>
                <w:b/>
                <w:color w:val="006FC0"/>
                <w:sz w:val="24"/>
              </w:rPr>
              <w:t>EG5.</w:t>
            </w:r>
            <w:r>
              <w:rPr>
                <w:b/>
                <w:color w:val="006FC0"/>
                <w:spacing w:val="-6"/>
                <w:sz w:val="24"/>
              </w:rPr>
              <w:t xml:space="preserve"> </w:t>
            </w:r>
            <w:r>
              <w:rPr>
                <w:b/>
                <w:sz w:val="24"/>
              </w:rPr>
              <w:t>Viabilitatea</w:t>
            </w:r>
            <w:r>
              <w:rPr>
                <w:b/>
                <w:spacing w:val="-7"/>
                <w:sz w:val="24"/>
              </w:rPr>
              <w:t xml:space="preserve"> </w:t>
            </w:r>
            <w:r>
              <w:rPr>
                <w:b/>
                <w:sz w:val="24"/>
              </w:rPr>
              <w:t>economică</w:t>
            </w:r>
            <w:r>
              <w:rPr>
                <w:b/>
                <w:spacing w:val="-3"/>
                <w:sz w:val="24"/>
              </w:rPr>
              <w:t xml:space="preserve"> </w:t>
            </w:r>
            <w:r>
              <w:rPr>
                <w:b/>
                <w:sz w:val="24"/>
              </w:rPr>
              <w:t>a</w:t>
            </w:r>
            <w:r>
              <w:rPr>
                <w:b/>
                <w:spacing w:val="-3"/>
                <w:sz w:val="24"/>
              </w:rPr>
              <w:t xml:space="preserve"> </w:t>
            </w:r>
            <w:r>
              <w:rPr>
                <w:b/>
                <w:sz w:val="24"/>
              </w:rPr>
              <w:t>investiției</w:t>
            </w:r>
            <w:r>
              <w:rPr>
                <w:b/>
                <w:spacing w:val="-4"/>
                <w:sz w:val="24"/>
              </w:rPr>
              <w:t xml:space="preserve"> </w:t>
            </w:r>
            <w:r>
              <w:rPr>
                <w:b/>
                <w:sz w:val="24"/>
              </w:rPr>
              <w:t>trebuie</w:t>
            </w:r>
            <w:r>
              <w:rPr>
                <w:b/>
                <w:spacing w:val="-3"/>
                <w:sz w:val="24"/>
              </w:rPr>
              <w:t xml:space="preserve"> </w:t>
            </w:r>
            <w:r>
              <w:rPr>
                <w:b/>
                <w:sz w:val="24"/>
              </w:rPr>
              <w:t>să</w:t>
            </w:r>
            <w:r>
              <w:rPr>
                <w:b/>
                <w:spacing w:val="-2"/>
                <w:sz w:val="24"/>
              </w:rPr>
              <w:t xml:space="preserve"> </w:t>
            </w:r>
            <w:r>
              <w:rPr>
                <w:b/>
                <w:sz w:val="24"/>
              </w:rPr>
              <w:t>fie</w:t>
            </w:r>
            <w:r>
              <w:rPr>
                <w:b/>
                <w:spacing w:val="-70"/>
                <w:sz w:val="24"/>
              </w:rPr>
              <w:t xml:space="preserve"> </w:t>
            </w:r>
            <w:r>
              <w:rPr>
                <w:b/>
                <w:sz w:val="24"/>
              </w:rPr>
              <w:t>demonstrată</w:t>
            </w:r>
            <w:r>
              <w:rPr>
                <w:b/>
                <w:spacing w:val="-2"/>
                <w:sz w:val="24"/>
              </w:rPr>
              <w:t xml:space="preserve"> </w:t>
            </w:r>
            <w:r>
              <w:rPr>
                <w:b/>
                <w:sz w:val="24"/>
              </w:rPr>
              <w:t>pe</w:t>
            </w:r>
            <w:r>
              <w:rPr>
                <w:b/>
                <w:spacing w:val="-2"/>
                <w:sz w:val="24"/>
              </w:rPr>
              <w:t xml:space="preserve"> </w:t>
            </w:r>
            <w:r>
              <w:rPr>
                <w:b/>
                <w:sz w:val="24"/>
              </w:rPr>
              <w:t>baza</w:t>
            </w:r>
            <w:r>
              <w:rPr>
                <w:b/>
                <w:spacing w:val="-2"/>
                <w:sz w:val="24"/>
              </w:rPr>
              <w:t xml:space="preserve"> </w:t>
            </w:r>
            <w:r>
              <w:rPr>
                <w:b/>
                <w:sz w:val="24"/>
              </w:rPr>
              <w:t>prezentării</w:t>
            </w:r>
            <w:r>
              <w:rPr>
                <w:b/>
                <w:spacing w:val="-2"/>
                <w:sz w:val="24"/>
              </w:rPr>
              <w:t xml:space="preserve"> </w:t>
            </w:r>
            <w:r>
              <w:rPr>
                <w:b/>
                <w:sz w:val="24"/>
              </w:rPr>
              <w:t>unei</w:t>
            </w:r>
            <w:r>
              <w:rPr>
                <w:b/>
                <w:spacing w:val="-3"/>
                <w:sz w:val="24"/>
              </w:rPr>
              <w:t xml:space="preserve"> </w:t>
            </w:r>
            <w:r>
              <w:rPr>
                <w:b/>
                <w:sz w:val="24"/>
              </w:rPr>
              <w:t>documentații</w:t>
            </w:r>
          </w:p>
          <w:p w14:paraId="331DB476" w14:textId="77777777" w:rsidR="00BD35D5" w:rsidRDefault="00000000">
            <w:pPr>
              <w:pStyle w:val="TableParagraph"/>
              <w:spacing w:line="267" w:lineRule="exact"/>
              <w:ind w:left="110"/>
              <w:rPr>
                <w:b/>
                <w:sz w:val="24"/>
              </w:rPr>
            </w:pPr>
            <w:r>
              <w:rPr>
                <w:b/>
                <w:sz w:val="24"/>
              </w:rPr>
              <w:t>tehnico-economice;</w:t>
            </w:r>
          </w:p>
        </w:tc>
        <w:tc>
          <w:tcPr>
            <w:tcW w:w="1205" w:type="dxa"/>
          </w:tcPr>
          <w:p w14:paraId="15A0E7C4" w14:textId="77777777" w:rsidR="00BD35D5" w:rsidRDefault="00000000">
            <w:pPr>
              <w:pStyle w:val="TableParagraph"/>
              <w:spacing w:before="189"/>
              <w:ind w:left="1"/>
              <w:jc w:val="center"/>
              <w:rPr>
                <w:rFonts w:ascii="Wingdings" w:hAnsi="Wingdings"/>
                <w:sz w:val="20"/>
              </w:rPr>
            </w:pPr>
            <w:r>
              <w:rPr>
                <w:rFonts w:ascii="Wingdings" w:hAnsi="Wingdings"/>
                <w:sz w:val="20"/>
              </w:rPr>
              <w:t></w:t>
            </w:r>
          </w:p>
        </w:tc>
        <w:tc>
          <w:tcPr>
            <w:tcW w:w="989" w:type="dxa"/>
          </w:tcPr>
          <w:p w14:paraId="58E7F5F6" w14:textId="77777777" w:rsidR="00BD35D5" w:rsidRDefault="00000000">
            <w:pPr>
              <w:pStyle w:val="TableParagraph"/>
              <w:spacing w:before="189"/>
              <w:ind w:left="6"/>
              <w:jc w:val="center"/>
              <w:rPr>
                <w:rFonts w:ascii="Wingdings" w:hAnsi="Wingdings"/>
                <w:sz w:val="20"/>
              </w:rPr>
            </w:pPr>
            <w:r>
              <w:rPr>
                <w:rFonts w:ascii="Wingdings" w:hAnsi="Wingdings"/>
                <w:sz w:val="20"/>
              </w:rPr>
              <w:t></w:t>
            </w:r>
          </w:p>
        </w:tc>
        <w:tc>
          <w:tcPr>
            <w:tcW w:w="955" w:type="dxa"/>
          </w:tcPr>
          <w:p w14:paraId="55D3BB34" w14:textId="77777777" w:rsidR="00BD35D5" w:rsidRDefault="00BD35D5">
            <w:pPr>
              <w:pStyle w:val="TableParagraph"/>
              <w:spacing w:before="7"/>
              <w:rPr>
                <w:b/>
                <w:sz w:val="19"/>
              </w:rPr>
            </w:pPr>
          </w:p>
          <w:p w14:paraId="36C195C1" w14:textId="77777777" w:rsidR="00BD35D5" w:rsidRDefault="00000000">
            <w:pPr>
              <w:pStyle w:val="TableParagraph"/>
              <w:ind w:right="374"/>
              <w:jc w:val="right"/>
              <w:rPr>
                <w:rFonts w:ascii="Wingdings" w:hAnsi="Wingdings"/>
                <w:sz w:val="20"/>
              </w:rPr>
            </w:pPr>
            <w:r>
              <w:rPr>
                <w:rFonts w:ascii="Wingdings" w:hAnsi="Wingdings"/>
                <w:sz w:val="20"/>
              </w:rPr>
              <w:t></w:t>
            </w:r>
          </w:p>
        </w:tc>
      </w:tr>
      <w:tr w:rsidR="00BD35D5" w14:paraId="453DB192" w14:textId="77777777">
        <w:trPr>
          <w:trHeight w:val="695"/>
        </w:trPr>
        <w:tc>
          <w:tcPr>
            <w:tcW w:w="6776" w:type="dxa"/>
          </w:tcPr>
          <w:p w14:paraId="3ED4C4BF" w14:textId="77777777" w:rsidR="00BD35D5" w:rsidRDefault="00000000">
            <w:pPr>
              <w:pStyle w:val="TableParagraph"/>
              <w:spacing w:line="222" w:lineRule="exact"/>
              <w:ind w:left="110"/>
              <w:rPr>
                <w:sz w:val="20"/>
              </w:rPr>
            </w:pPr>
            <w:r>
              <w:rPr>
                <w:b/>
                <w:sz w:val="20"/>
              </w:rPr>
              <w:t>Doc.1</w:t>
            </w:r>
            <w:r>
              <w:rPr>
                <w:sz w:val="20"/>
              </w:rPr>
              <w:t>-</w:t>
            </w:r>
            <w:r>
              <w:rPr>
                <w:spacing w:val="-2"/>
                <w:sz w:val="20"/>
              </w:rPr>
              <w:t xml:space="preserve"> </w:t>
            </w:r>
            <w:r>
              <w:rPr>
                <w:sz w:val="20"/>
              </w:rPr>
              <w:t>Studiul</w:t>
            </w:r>
            <w:r>
              <w:rPr>
                <w:spacing w:val="-2"/>
                <w:sz w:val="20"/>
              </w:rPr>
              <w:t xml:space="preserve"> </w:t>
            </w:r>
            <w:r>
              <w:rPr>
                <w:sz w:val="20"/>
              </w:rPr>
              <w:t>de</w:t>
            </w:r>
            <w:r>
              <w:rPr>
                <w:spacing w:val="-5"/>
                <w:sz w:val="20"/>
              </w:rPr>
              <w:t xml:space="preserve"> </w:t>
            </w:r>
            <w:r>
              <w:rPr>
                <w:sz w:val="20"/>
              </w:rPr>
              <w:t>fezabilitate</w:t>
            </w:r>
          </w:p>
          <w:p w14:paraId="038CABBB" w14:textId="77777777" w:rsidR="00BD35D5" w:rsidRDefault="00000000">
            <w:pPr>
              <w:pStyle w:val="TableParagraph"/>
              <w:spacing w:before="3" w:line="231" w:lineRule="exact"/>
              <w:ind w:left="110"/>
              <w:rPr>
                <w:sz w:val="20"/>
              </w:rPr>
            </w:pPr>
            <w:r>
              <w:rPr>
                <w:b/>
                <w:sz w:val="20"/>
              </w:rPr>
              <w:t>Doc</w:t>
            </w:r>
            <w:r>
              <w:rPr>
                <w:b/>
                <w:spacing w:val="-2"/>
                <w:sz w:val="20"/>
              </w:rPr>
              <w:t xml:space="preserve"> </w:t>
            </w:r>
            <w:r>
              <w:rPr>
                <w:b/>
                <w:sz w:val="20"/>
              </w:rPr>
              <w:t>2</w:t>
            </w:r>
            <w:r>
              <w:rPr>
                <w:b/>
                <w:spacing w:val="-1"/>
                <w:sz w:val="20"/>
              </w:rPr>
              <w:t xml:space="preserve"> </w:t>
            </w:r>
            <w:r>
              <w:rPr>
                <w:sz w:val="20"/>
              </w:rPr>
              <w:t>-</w:t>
            </w:r>
            <w:r>
              <w:rPr>
                <w:spacing w:val="-1"/>
                <w:sz w:val="20"/>
              </w:rPr>
              <w:t xml:space="preserve"> </w:t>
            </w:r>
            <w:r>
              <w:rPr>
                <w:sz w:val="20"/>
              </w:rPr>
              <w:t>Situatii</w:t>
            </w:r>
            <w:r>
              <w:rPr>
                <w:spacing w:val="-4"/>
                <w:sz w:val="20"/>
              </w:rPr>
              <w:t xml:space="preserve"> </w:t>
            </w:r>
            <w:r>
              <w:rPr>
                <w:sz w:val="20"/>
              </w:rPr>
              <w:t>financiare</w:t>
            </w:r>
          </w:p>
          <w:p w14:paraId="46A4DE54" w14:textId="77777777" w:rsidR="00BD35D5" w:rsidRDefault="00000000">
            <w:pPr>
              <w:pStyle w:val="TableParagraph"/>
              <w:spacing w:line="219" w:lineRule="exact"/>
              <w:ind w:left="110"/>
              <w:rPr>
                <w:sz w:val="20"/>
              </w:rPr>
            </w:pPr>
            <w:r>
              <w:rPr>
                <w:b/>
                <w:sz w:val="20"/>
              </w:rPr>
              <w:t>Matricea</w:t>
            </w:r>
            <w:r>
              <w:rPr>
                <w:b/>
                <w:spacing w:val="-4"/>
                <w:sz w:val="20"/>
              </w:rPr>
              <w:t xml:space="preserve"> </w:t>
            </w:r>
            <w:r>
              <w:rPr>
                <w:b/>
                <w:sz w:val="20"/>
              </w:rPr>
              <w:t>de</w:t>
            </w:r>
            <w:r>
              <w:rPr>
                <w:b/>
                <w:spacing w:val="-3"/>
                <w:sz w:val="20"/>
              </w:rPr>
              <w:t xml:space="preserve"> </w:t>
            </w:r>
            <w:r>
              <w:rPr>
                <w:b/>
                <w:sz w:val="20"/>
              </w:rPr>
              <w:t>verificare</w:t>
            </w:r>
            <w:r>
              <w:rPr>
                <w:b/>
                <w:spacing w:val="-6"/>
                <w:sz w:val="20"/>
              </w:rPr>
              <w:t xml:space="preserve"> </w:t>
            </w:r>
            <w:r>
              <w:rPr>
                <w:sz w:val="20"/>
              </w:rPr>
              <w:t>a</w:t>
            </w:r>
            <w:r>
              <w:rPr>
                <w:spacing w:val="-6"/>
                <w:sz w:val="20"/>
              </w:rPr>
              <w:t xml:space="preserve"> </w:t>
            </w:r>
            <w:r>
              <w:rPr>
                <w:sz w:val="20"/>
              </w:rPr>
              <w:t>viabilitatii</w:t>
            </w:r>
            <w:r>
              <w:rPr>
                <w:spacing w:val="-7"/>
                <w:sz w:val="20"/>
              </w:rPr>
              <w:t xml:space="preserve"> </w:t>
            </w:r>
            <w:r>
              <w:rPr>
                <w:sz w:val="20"/>
              </w:rPr>
              <w:t>economico-financiare</w:t>
            </w:r>
            <w:r>
              <w:rPr>
                <w:spacing w:val="-2"/>
                <w:sz w:val="20"/>
              </w:rPr>
              <w:t xml:space="preserve"> </w:t>
            </w:r>
            <w:r>
              <w:rPr>
                <w:sz w:val="20"/>
              </w:rPr>
              <w:t>a</w:t>
            </w:r>
            <w:r>
              <w:rPr>
                <w:spacing w:val="-3"/>
                <w:sz w:val="20"/>
              </w:rPr>
              <w:t xml:space="preserve"> </w:t>
            </w:r>
            <w:r>
              <w:rPr>
                <w:sz w:val="20"/>
              </w:rPr>
              <w:t>proiectului;</w:t>
            </w:r>
          </w:p>
        </w:tc>
        <w:tc>
          <w:tcPr>
            <w:tcW w:w="1205" w:type="dxa"/>
          </w:tcPr>
          <w:p w14:paraId="3DF21B9A" w14:textId="77777777" w:rsidR="00BD35D5" w:rsidRDefault="00BD35D5">
            <w:pPr>
              <w:pStyle w:val="TableParagraph"/>
              <w:rPr>
                <w:rFonts w:ascii="Times New Roman"/>
                <w:sz w:val="20"/>
              </w:rPr>
            </w:pPr>
          </w:p>
        </w:tc>
        <w:tc>
          <w:tcPr>
            <w:tcW w:w="989" w:type="dxa"/>
          </w:tcPr>
          <w:p w14:paraId="0C19A9AE" w14:textId="77777777" w:rsidR="00BD35D5" w:rsidRDefault="00BD35D5">
            <w:pPr>
              <w:pStyle w:val="TableParagraph"/>
              <w:rPr>
                <w:rFonts w:ascii="Times New Roman"/>
                <w:sz w:val="20"/>
              </w:rPr>
            </w:pPr>
          </w:p>
        </w:tc>
        <w:tc>
          <w:tcPr>
            <w:tcW w:w="955" w:type="dxa"/>
          </w:tcPr>
          <w:p w14:paraId="4F8F3DAB" w14:textId="77777777" w:rsidR="00BD35D5" w:rsidRDefault="00BD35D5">
            <w:pPr>
              <w:pStyle w:val="TableParagraph"/>
              <w:rPr>
                <w:rFonts w:ascii="Times New Roman"/>
                <w:sz w:val="20"/>
              </w:rPr>
            </w:pPr>
          </w:p>
        </w:tc>
      </w:tr>
      <w:tr w:rsidR="00BD35D5" w14:paraId="657A975E" w14:textId="77777777">
        <w:trPr>
          <w:trHeight w:val="1118"/>
        </w:trPr>
        <w:tc>
          <w:tcPr>
            <w:tcW w:w="6776" w:type="dxa"/>
            <w:shd w:val="clear" w:color="auto" w:fill="00AFEF"/>
          </w:tcPr>
          <w:p w14:paraId="6AD20FD1" w14:textId="77777777" w:rsidR="00BD35D5" w:rsidRDefault="00000000">
            <w:pPr>
              <w:pStyle w:val="TableParagraph"/>
              <w:ind w:left="110" w:right="153"/>
              <w:rPr>
                <w:b/>
                <w:sz w:val="24"/>
              </w:rPr>
            </w:pPr>
            <w:r>
              <w:rPr>
                <w:b/>
                <w:color w:val="006FC0"/>
                <w:sz w:val="24"/>
              </w:rPr>
              <w:t>EG6.</w:t>
            </w:r>
            <w:r>
              <w:rPr>
                <w:b/>
                <w:color w:val="006FC0"/>
                <w:spacing w:val="1"/>
                <w:sz w:val="24"/>
              </w:rPr>
              <w:t xml:space="preserve"> </w:t>
            </w:r>
            <w:r>
              <w:rPr>
                <w:b/>
                <w:sz w:val="24"/>
              </w:rPr>
              <w:t>Întreprinderea nu trebuie să fie în dificultate în</w:t>
            </w:r>
            <w:r>
              <w:rPr>
                <w:b/>
                <w:spacing w:val="1"/>
                <w:sz w:val="24"/>
              </w:rPr>
              <w:t xml:space="preserve"> </w:t>
            </w:r>
            <w:r>
              <w:rPr>
                <w:b/>
                <w:sz w:val="24"/>
              </w:rPr>
              <w:t>conformitate</w:t>
            </w:r>
            <w:r>
              <w:rPr>
                <w:b/>
                <w:spacing w:val="-5"/>
                <w:sz w:val="24"/>
              </w:rPr>
              <w:t xml:space="preserve"> </w:t>
            </w:r>
            <w:r>
              <w:rPr>
                <w:b/>
                <w:sz w:val="24"/>
              </w:rPr>
              <w:t>cu</w:t>
            </w:r>
            <w:r>
              <w:rPr>
                <w:b/>
                <w:spacing w:val="-7"/>
                <w:sz w:val="24"/>
              </w:rPr>
              <w:t xml:space="preserve"> </w:t>
            </w:r>
            <w:r>
              <w:rPr>
                <w:b/>
                <w:sz w:val="24"/>
              </w:rPr>
              <w:t>Liniile</w:t>
            </w:r>
            <w:r>
              <w:rPr>
                <w:b/>
                <w:spacing w:val="-4"/>
                <w:sz w:val="24"/>
              </w:rPr>
              <w:t xml:space="preserve"> </w:t>
            </w:r>
            <w:r>
              <w:rPr>
                <w:b/>
                <w:sz w:val="24"/>
              </w:rPr>
              <w:t>directoare</w:t>
            </w:r>
            <w:r>
              <w:rPr>
                <w:b/>
                <w:spacing w:val="-5"/>
                <w:sz w:val="24"/>
              </w:rPr>
              <w:t xml:space="preserve"> </w:t>
            </w:r>
            <w:r>
              <w:rPr>
                <w:b/>
                <w:sz w:val="24"/>
              </w:rPr>
              <w:t>privind</w:t>
            </w:r>
            <w:r>
              <w:rPr>
                <w:b/>
                <w:spacing w:val="-4"/>
                <w:sz w:val="24"/>
              </w:rPr>
              <w:t xml:space="preserve"> </w:t>
            </w:r>
            <w:r>
              <w:rPr>
                <w:b/>
                <w:sz w:val="24"/>
              </w:rPr>
              <w:t>ajutorul</w:t>
            </w:r>
            <w:r>
              <w:rPr>
                <w:b/>
                <w:spacing w:val="-4"/>
                <w:sz w:val="24"/>
              </w:rPr>
              <w:t xml:space="preserve"> </w:t>
            </w:r>
            <w:r>
              <w:rPr>
                <w:b/>
                <w:sz w:val="24"/>
              </w:rPr>
              <w:t>de</w:t>
            </w:r>
            <w:r>
              <w:rPr>
                <w:b/>
                <w:spacing w:val="-4"/>
                <w:sz w:val="24"/>
              </w:rPr>
              <w:t xml:space="preserve"> </w:t>
            </w:r>
            <w:r>
              <w:rPr>
                <w:b/>
                <w:sz w:val="24"/>
              </w:rPr>
              <w:t>stat</w:t>
            </w:r>
            <w:r>
              <w:rPr>
                <w:b/>
                <w:spacing w:val="-69"/>
                <w:sz w:val="24"/>
              </w:rPr>
              <w:t xml:space="preserve"> </w:t>
            </w:r>
            <w:r>
              <w:rPr>
                <w:b/>
                <w:sz w:val="24"/>
              </w:rPr>
              <w:t>pentru</w:t>
            </w:r>
            <w:r>
              <w:rPr>
                <w:b/>
                <w:spacing w:val="-1"/>
                <w:sz w:val="24"/>
              </w:rPr>
              <w:t xml:space="preserve"> </w:t>
            </w:r>
            <w:r>
              <w:rPr>
                <w:b/>
                <w:sz w:val="24"/>
              </w:rPr>
              <w:t>salvarea</w:t>
            </w:r>
            <w:r>
              <w:rPr>
                <w:b/>
                <w:spacing w:val="-5"/>
                <w:sz w:val="24"/>
              </w:rPr>
              <w:t xml:space="preserve"> </w:t>
            </w:r>
            <w:r>
              <w:rPr>
                <w:b/>
                <w:sz w:val="24"/>
              </w:rPr>
              <w:t>şi</w:t>
            </w:r>
            <w:r>
              <w:rPr>
                <w:b/>
                <w:spacing w:val="-2"/>
                <w:sz w:val="24"/>
              </w:rPr>
              <w:t xml:space="preserve"> </w:t>
            </w:r>
            <w:r>
              <w:rPr>
                <w:b/>
                <w:sz w:val="24"/>
              </w:rPr>
              <w:t>restructurarea întreprinderilor</w:t>
            </w:r>
            <w:r>
              <w:rPr>
                <w:b/>
                <w:spacing w:val="-4"/>
                <w:sz w:val="24"/>
              </w:rPr>
              <w:t xml:space="preserve"> </w:t>
            </w:r>
            <w:r>
              <w:rPr>
                <w:b/>
                <w:sz w:val="24"/>
              </w:rPr>
              <w:t>în</w:t>
            </w:r>
          </w:p>
          <w:p w14:paraId="17B5C6B4" w14:textId="77777777" w:rsidR="00BD35D5" w:rsidRDefault="00000000">
            <w:pPr>
              <w:pStyle w:val="TableParagraph"/>
              <w:spacing w:line="267" w:lineRule="exact"/>
              <w:ind w:left="110"/>
              <w:rPr>
                <w:b/>
                <w:sz w:val="24"/>
              </w:rPr>
            </w:pPr>
            <w:r>
              <w:rPr>
                <w:b/>
                <w:sz w:val="24"/>
              </w:rPr>
              <w:t>dificultate;</w:t>
            </w:r>
          </w:p>
        </w:tc>
        <w:tc>
          <w:tcPr>
            <w:tcW w:w="1205" w:type="dxa"/>
          </w:tcPr>
          <w:p w14:paraId="3394B1F2" w14:textId="77777777" w:rsidR="00BD35D5" w:rsidRDefault="00BD35D5">
            <w:pPr>
              <w:pStyle w:val="TableParagraph"/>
              <w:spacing w:before="3"/>
              <w:rPr>
                <w:b/>
                <w:sz w:val="28"/>
              </w:rPr>
            </w:pPr>
          </w:p>
          <w:p w14:paraId="6A7B607C" w14:textId="77777777" w:rsidR="00BD35D5" w:rsidRDefault="00000000">
            <w:pPr>
              <w:pStyle w:val="TableParagraph"/>
              <w:ind w:left="1"/>
              <w:jc w:val="center"/>
              <w:rPr>
                <w:rFonts w:ascii="Wingdings" w:hAnsi="Wingdings"/>
                <w:sz w:val="20"/>
              </w:rPr>
            </w:pPr>
            <w:r>
              <w:rPr>
                <w:rFonts w:ascii="Wingdings" w:hAnsi="Wingdings"/>
                <w:sz w:val="20"/>
              </w:rPr>
              <w:t></w:t>
            </w:r>
          </w:p>
        </w:tc>
        <w:tc>
          <w:tcPr>
            <w:tcW w:w="989" w:type="dxa"/>
          </w:tcPr>
          <w:p w14:paraId="1A317181" w14:textId="77777777" w:rsidR="00BD35D5" w:rsidRDefault="00BD35D5">
            <w:pPr>
              <w:pStyle w:val="TableParagraph"/>
              <w:spacing w:before="3"/>
              <w:rPr>
                <w:b/>
                <w:sz w:val="28"/>
              </w:rPr>
            </w:pPr>
          </w:p>
          <w:p w14:paraId="75DC3063" w14:textId="77777777" w:rsidR="00BD35D5" w:rsidRDefault="00000000">
            <w:pPr>
              <w:pStyle w:val="TableParagraph"/>
              <w:ind w:left="6"/>
              <w:jc w:val="center"/>
              <w:rPr>
                <w:rFonts w:ascii="Wingdings" w:hAnsi="Wingdings"/>
                <w:sz w:val="20"/>
              </w:rPr>
            </w:pPr>
            <w:r>
              <w:rPr>
                <w:rFonts w:ascii="Wingdings" w:hAnsi="Wingdings"/>
                <w:sz w:val="20"/>
              </w:rPr>
              <w:t></w:t>
            </w:r>
          </w:p>
        </w:tc>
        <w:tc>
          <w:tcPr>
            <w:tcW w:w="955" w:type="dxa"/>
          </w:tcPr>
          <w:p w14:paraId="1B392D98" w14:textId="77777777" w:rsidR="00BD35D5" w:rsidRDefault="00BD35D5">
            <w:pPr>
              <w:pStyle w:val="TableParagraph"/>
              <w:spacing w:before="3"/>
              <w:rPr>
                <w:b/>
                <w:sz w:val="28"/>
              </w:rPr>
            </w:pPr>
          </w:p>
          <w:p w14:paraId="7B96DBC9" w14:textId="77777777" w:rsidR="00BD35D5" w:rsidRDefault="00000000">
            <w:pPr>
              <w:pStyle w:val="TableParagraph"/>
              <w:ind w:right="374"/>
              <w:jc w:val="right"/>
              <w:rPr>
                <w:rFonts w:ascii="Wingdings" w:hAnsi="Wingdings"/>
                <w:sz w:val="20"/>
              </w:rPr>
            </w:pPr>
            <w:r>
              <w:rPr>
                <w:rFonts w:ascii="Wingdings" w:hAnsi="Wingdings"/>
                <w:sz w:val="20"/>
              </w:rPr>
              <w:t></w:t>
            </w:r>
          </w:p>
        </w:tc>
      </w:tr>
      <w:tr w:rsidR="00BD35D5" w14:paraId="1F0CF285" w14:textId="77777777">
        <w:trPr>
          <w:trHeight w:val="465"/>
        </w:trPr>
        <w:tc>
          <w:tcPr>
            <w:tcW w:w="6776" w:type="dxa"/>
          </w:tcPr>
          <w:p w14:paraId="2B0DD9FA" w14:textId="77777777" w:rsidR="00BD35D5" w:rsidRDefault="00000000">
            <w:pPr>
              <w:pStyle w:val="TableParagraph"/>
              <w:spacing w:line="221" w:lineRule="exact"/>
              <w:ind w:left="110"/>
              <w:rPr>
                <w:sz w:val="20"/>
              </w:rPr>
            </w:pPr>
            <w:r>
              <w:rPr>
                <w:b/>
                <w:sz w:val="20"/>
              </w:rPr>
              <w:t>Doc.</w:t>
            </w:r>
            <w:r>
              <w:rPr>
                <w:b/>
                <w:spacing w:val="-7"/>
                <w:sz w:val="20"/>
              </w:rPr>
              <w:t xml:space="preserve"> </w:t>
            </w:r>
            <w:r>
              <w:rPr>
                <w:b/>
                <w:sz w:val="20"/>
              </w:rPr>
              <w:t>2.-</w:t>
            </w:r>
            <w:r>
              <w:rPr>
                <w:b/>
                <w:spacing w:val="-2"/>
                <w:sz w:val="20"/>
              </w:rPr>
              <w:t xml:space="preserve"> </w:t>
            </w:r>
            <w:r>
              <w:rPr>
                <w:sz w:val="20"/>
              </w:rPr>
              <w:t>Situaţiile</w:t>
            </w:r>
            <w:r>
              <w:rPr>
                <w:spacing w:val="-4"/>
                <w:sz w:val="20"/>
              </w:rPr>
              <w:t xml:space="preserve"> </w:t>
            </w:r>
            <w:r>
              <w:rPr>
                <w:sz w:val="20"/>
              </w:rPr>
              <w:t>financiare</w:t>
            </w:r>
            <w:r>
              <w:rPr>
                <w:spacing w:val="1"/>
                <w:sz w:val="20"/>
              </w:rPr>
              <w:t xml:space="preserve"> </w:t>
            </w:r>
            <w:r>
              <w:rPr>
                <w:sz w:val="20"/>
              </w:rPr>
              <w:t>pentru</w:t>
            </w:r>
            <w:r>
              <w:rPr>
                <w:spacing w:val="-5"/>
                <w:sz w:val="20"/>
              </w:rPr>
              <w:t xml:space="preserve"> </w:t>
            </w:r>
            <w:r>
              <w:rPr>
                <w:sz w:val="20"/>
              </w:rPr>
              <w:t>anii</w:t>
            </w:r>
            <w:r>
              <w:rPr>
                <w:spacing w:val="-3"/>
                <w:sz w:val="20"/>
              </w:rPr>
              <w:t xml:space="preserve"> </w:t>
            </w:r>
            <w:r>
              <w:rPr>
                <w:b/>
                <w:sz w:val="20"/>
              </w:rPr>
              <w:t>n,</w:t>
            </w:r>
            <w:r>
              <w:rPr>
                <w:b/>
                <w:spacing w:val="-2"/>
                <w:sz w:val="20"/>
              </w:rPr>
              <w:t xml:space="preserve"> </w:t>
            </w:r>
            <w:r>
              <w:rPr>
                <w:b/>
                <w:sz w:val="20"/>
              </w:rPr>
              <w:t>si</w:t>
            </w:r>
            <w:r>
              <w:rPr>
                <w:b/>
                <w:spacing w:val="-3"/>
                <w:sz w:val="20"/>
              </w:rPr>
              <w:t xml:space="preserve"> </w:t>
            </w:r>
            <w:r>
              <w:rPr>
                <w:b/>
                <w:sz w:val="20"/>
              </w:rPr>
              <w:t>n-1</w:t>
            </w:r>
            <w:r>
              <w:rPr>
                <w:b/>
                <w:spacing w:val="-2"/>
                <w:sz w:val="20"/>
              </w:rPr>
              <w:t xml:space="preserve"> </w:t>
            </w:r>
            <w:r>
              <w:rPr>
                <w:sz w:val="20"/>
              </w:rPr>
              <w:t>unde n</w:t>
            </w:r>
            <w:r>
              <w:rPr>
                <w:spacing w:val="-4"/>
                <w:sz w:val="20"/>
              </w:rPr>
              <w:t xml:space="preserve"> </w:t>
            </w:r>
            <w:r>
              <w:rPr>
                <w:sz w:val="20"/>
              </w:rPr>
              <w:t>este</w:t>
            </w:r>
            <w:r>
              <w:rPr>
                <w:spacing w:val="1"/>
                <w:sz w:val="20"/>
              </w:rPr>
              <w:t xml:space="preserve"> </w:t>
            </w:r>
            <w:r>
              <w:rPr>
                <w:sz w:val="20"/>
              </w:rPr>
              <w:t>anul</w:t>
            </w:r>
          </w:p>
          <w:p w14:paraId="4D7003B7" w14:textId="77777777" w:rsidR="00BD35D5" w:rsidRDefault="00000000">
            <w:pPr>
              <w:pStyle w:val="TableParagraph"/>
              <w:spacing w:line="224" w:lineRule="exact"/>
              <w:ind w:left="110"/>
              <w:rPr>
                <w:sz w:val="20"/>
              </w:rPr>
            </w:pPr>
            <w:r>
              <w:rPr>
                <w:sz w:val="20"/>
              </w:rPr>
              <w:t>anterior</w:t>
            </w:r>
            <w:r>
              <w:rPr>
                <w:spacing w:val="-5"/>
                <w:sz w:val="20"/>
              </w:rPr>
              <w:t xml:space="preserve"> </w:t>
            </w:r>
            <w:r>
              <w:rPr>
                <w:sz w:val="20"/>
              </w:rPr>
              <w:t>depunerii</w:t>
            </w:r>
            <w:r>
              <w:rPr>
                <w:spacing w:val="-3"/>
                <w:sz w:val="20"/>
              </w:rPr>
              <w:t xml:space="preserve"> </w:t>
            </w:r>
            <w:r>
              <w:rPr>
                <w:sz w:val="20"/>
              </w:rPr>
              <w:t>cererii</w:t>
            </w:r>
            <w:r>
              <w:rPr>
                <w:spacing w:val="-3"/>
                <w:sz w:val="20"/>
              </w:rPr>
              <w:t xml:space="preserve"> </w:t>
            </w:r>
            <w:r>
              <w:rPr>
                <w:sz w:val="20"/>
              </w:rPr>
              <w:t>de</w:t>
            </w:r>
            <w:r>
              <w:rPr>
                <w:spacing w:val="-7"/>
                <w:sz w:val="20"/>
              </w:rPr>
              <w:t xml:space="preserve"> </w:t>
            </w:r>
            <w:r>
              <w:rPr>
                <w:sz w:val="20"/>
              </w:rPr>
              <w:t>finantare;</w:t>
            </w:r>
          </w:p>
        </w:tc>
        <w:tc>
          <w:tcPr>
            <w:tcW w:w="1205" w:type="dxa"/>
          </w:tcPr>
          <w:p w14:paraId="5D4B70A6" w14:textId="77777777" w:rsidR="00BD35D5" w:rsidRDefault="00BD35D5">
            <w:pPr>
              <w:pStyle w:val="TableParagraph"/>
              <w:rPr>
                <w:rFonts w:ascii="Times New Roman"/>
                <w:sz w:val="20"/>
              </w:rPr>
            </w:pPr>
          </w:p>
        </w:tc>
        <w:tc>
          <w:tcPr>
            <w:tcW w:w="989" w:type="dxa"/>
          </w:tcPr>
          <w:p w14:paraId="322D8319" w14:textId="77777777" w:rsidR="00BD35D5" w:rsidRDefault="00BD35D5">
            <w:pPr>
              <w:pStyle w:val="TableParagraph"/>
              <w:rPr>
                <w:rFonts w:ascii="Times New Roman"/>
                <w:sz w:val="20"/>
              </w:rPr>
            </w:pPr>
          </w:p>
        </w:tc>
        <w:tc>
          <w:tcPr>
            <w:tcW w:w="955" w:type="dxa"/>
          </w:tcPr>
          <w:p w14:paraId="170B140D" w14:textId="77777777" w:rsidR="00BD35D5" w:rsidRDefault="00BD35D5">
            <w:pPr>
              <w:pStyle w:val="TableParagraph"/>
              <w:rPr>
                <w:rFonts w:ascii="Times New Roman"/>
                <w:sz w:val="20"/>
              </w:rPr>
            </w:pPr>
          </w:p>
        </w:tc>
      </w:tr>
    </w:tbl>
    <w:p w14:paraId="4EC089D8" w14:textId="77777777" w:rsidR="00BD35D5" w:rsidRDefault="00BD35D5">
      <w:pPr>
        <w:rPr>
          <w:rFonts w:ascii="Times New Roman"/>
          <w:sz w:val="20"/>
        </w:rPr>
        <w:sectPr w:rsidR="00BD35D5">
          <w:headerReference w:type="default" r:id="rId12"/>
          <w:pgSz w:w="11910" w:h="16840"/>
          <w:pgMar w:top="1720" w:right="560" w:bottom="280" w:left="620" w:header="706" w:footer="0" w:gutter="0"/>
          <w:cols w:space="720"/>
        </w:sectPr>
      </w:pPr>
    </w:p>
    <w:tbl>
      <w:tblPr>
        <w:tblW w:w="0" w:type="auto"/>
        <w:tblInd w:w="4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76"/>
        <w:gridCol w:w="1205"/>
        <w:gridCol w:w="989"/>
        <w:gridCol w:w="955"/>
      </w:tblGrid>
      <w:tr w:rsidR="00BD35D5" w14:paraId="32911B0E" w14:textId="77777777">
        <w:trPr>
          <w:trHeight w:val="695"/>
        </w:trPr>
        <w:tc>
          <w:tcPr>
            <w:tcW w:w="6776" w:type="dxa"/>
          </w:tcPr>
          <w:p w14:paraId="4B74FFC8" w14:textId="77777777" w:rsidR="00BD35D5" w:rsidRDefault="00000000">
            <w:pPr>
              <w:pStyle w:val="TableParagraph"/>
              <w:spacing w:line="237" w:lineRule="auto"/>
              <w:ind w:left="110" w:right="153"/>
              <w:rPr>
                <w:sz w:val="20"/>
              </w:rPr>
            </w:pPr>
            <w:r>
              <w:rPr>
                <w:b/>
                <w:sz w:val="20"/>
              </w:rPr>
              <w:lastRenderedPageBreak/>
              <w:t xml:space="preserve">Doc. 17 </w:t>
            </w:r>
            <w:r>
              <w:rPr>
                <w:sz w:val="20"/>
              </w:rPr>
              <w:t>- Declaraţie pe propria răspundere cu privire la neîncadrarea în</w:t>
            </w:r>
            <w:r>
              <w:rPr>
                <w:spacing w:val="-58"/>
                <w:sz w:val="20"/>
              </w:rPr>
              <w:t xml:space="preserve"> </w:t>
            </w:r>
            <w:r>
              <w:rPr>
                <w:sz w:val="20"/>
              </w:rPr>
              <w:t>categoria</w:t>
            </w:r>
            <w:r>
              <w:rPr>
                <w:spacing w:val="-4"/>
                <w:sz w:val="20"/>
              </w:rPr>
              <w:t xml:space="preserve"> </w:t>
            </w:r>
            <w:r>
              <w:rPr>
                <w:sz w:val="20"/>
              </w:rPr>
              <w:t>"firme</w:t>
            </w:r>
            <w:r>
              <w:rPr>
                <w:spacing w:val="-3"/>
                <w:sz w:val="20"/>
              </w:rPr>
              <w:t xml:space="preserve"> </w:t>
            </w:r>
            <w:r>
              <w:rPr>
                <w:sz w:val="20"/>
              </w:rPr>
              <w:t>în</w:t>
            </w:r>
            <w:r>
              <w:rPr>
                <w:spacing w:val="4"/>
                <w:sz w:val="20"/>
              </w:rPr>
              <w:t xml:space="preserve"> </w:t>
            </w:r>
            <w:r>
              <w:rPr>
                <w:sz w:val="20"/>
              </w:rPr>
              <w:t>dificultate"</w:t>
            </w:r>
          </w:p>
          <w:p w14:paraId="62856D1A" w14:textId="77777777" w:rsidR="00BD35D5" w:rsidRDefault="00000000">
            <w:pPr>
              <w:pStyle w:val="TableParagraph"/>
              <w:spacing w:line="220" w:lineRule="exact"/>
              <w:ind w:left="110"/>
              <w:rPr>
                <w:b/>
                <w:sz w:val="20"/>
              </w:rPr>
            </w:pPr>
            <w:r>
              <w:rPr>
                <w:b/>
                <w:sz w:val="20"/>
              </w:rPr>
              <w:t>Baza</w:t>
            </w:r>
            <w:r>
              <w:rPr>
                <w:b/>
                <w:spacing w:val="-1"/>
                <w:sz w:val="20"/>
              </w:rPr>
              <w:t xml:space="preserve"> </w:t>
            </w:r>
            <w:r>
              <w:rPr>
                <w:b/>
                <w:sz w:val="20"/>
              </w:rPr>
              <w:t>de</w:t>
            </w:r>
            <w:r>
              <w:rPr>
                <w:b/>
                <w:spacing w:val="1"/>
                <w:sz w:val="20"/>
              </w:rPr>
              <w:t xml:space="preserve"> </w:t>
            </w:r>
            <w:r>
              <w:rPr>
                <w:b/>
                <w:sz w:val="20"/>
              </w:rPr>
              <w:t>date a</w:t>
            </w:r>
            <w:r>
              <w:rPr>
                <w:b/>
                <w:spacing w:val="-5"/>
                <w:sz w:val="20"/>
              </w:rPr>
              <w:t xml:space="preserve"> </w:t>
            </w:r>
            <w:r>
              <w:rPr>
                <w:b/>
                <w:sz w:val="20"/>
              </w:rPr>
              <w:t>serviciului</w:t>
            </w:r>
            <w:r>
              <w:rPr>
                <w:b/>
                <w:spacing w:val="-2"/>
                <w:sz w:val="20"/>
              </w:rPr>
              <w:t xml:space="preserve"> </w:t>
            </w:r>
            <w:r>
              <w:rPr>
                <w:b/>
                <w:sz w:val="20"/>
              </w:rPr>
              <w:t>online</w:t>
            </w:r>
            <w:r>
              <w:rPr>
                <w:b/>
                <w:spacing w:val="-4"/>
                <w:sz w:val="20"/>
              </w:rPr>
              <w:t xml:space="preserve"> </w:t>
            </w:r>
            <w:r>
              <w:rPr>
                <w:b/>
                <w:sz w:val="20"/>
              </w:rPr>
              <w:t>RECOM</w:t>
            </w:r>
            <w:r>
              <w:rPr>
                <w:b/>
                <w:spacing w:val="56"/>
                <w:sz w:val="20"/>
              </w:rPr>
              <w:t xml:space="preserve"> </w:t>
            </w:r>
            <w:r>
              <w:rPr>
                <w:b/>
                <w:sz w:val="20"/>
              </w:rPr>
              <w:t>a</w:t>
            </w:r>
            <w:r>
              <w:rPr>
                <w:b/>
                <w:spacing w:val="57"/>
                <w:sz w:val="20"/>
              </w:rPr>
              <w:t xml:space="preserve"> </w:t>
            </w:r>
            <w:r>
              <w:rPr>
                <w:b/>
                <w:sz w:val="20"/>
              </w:rPr>
              <w:t>ONRC</w:t>
            </w:r>
          </w:p>
        </w:tc>
        <w:tc>
          <w:tcPr>
            <w:tcW w:w="1205" w:type="dxa"/>
          </w:tcPr>
          <w:p w14:paraId="33B7694B" w14:textId="77777777" w:rsidR="00BD35D5" w:rsidRDefault="00BD35D5">
            <w:pPr>
              <w:pStyle w:val="TableParagraph"/>
              <w:rPr>
                <w:rFonts w:ascii="Times New Roman"/>
              </w:rPr>
            </w:pPr>
          </w:p>
        </w:tc>
        <w:tc>
          <w:tcPr>
            <w:tcW w:w="989" w:type="dxa"/>
          </w:tcPr>
          <w:p w14:paraId="1E4F3CD6" w14:textId="77777777" w:rsidR="00BD35D5" w:rsidRDefault="00BD35D5">
            <w:pPr>
              <w:pStyle w:val="TableParagraph"/>
              <w:rPr>
                <w:rFonts w:ascii="Times New Roman"/>
              </w:rPr>
            </w:pPr>
          </w:p>
        </w:tc>
        <w:tc>
          <w:tcPr>
            <w:tcW w:w="955" w:type="dxa"/>
          </w:tcPr>
          <w:p w14:paraId="60DDA85E" w14:textId="77777777" w:rsidR="00BD35D5" w:rsidRDefault="00BD35D5">
            <w:pPr>
              <w:pStyle w:val="TableParagraph"/>
              <w:rPr>
                <w:rFonts w:ascii="Times New Roman"/>
              </w:rPr>
            </w:pPr>
          </w:p>
        </w:tc>
      </w:tr>
      <w:tr w:rsidR="00BD35D5" w14:paraId="59D9183D" w14:textId="77777777">
        <w:trPr>
          <w:trHeight w:val="835"/>
        </w:trPr>
        <w:tc>
          <w:tcPr>
            <w:tcW w:w="6776" w:type="dxa"/>
            <w:shd w:val="clear" w:color="auto" w:fill="00AFEF"/>
          </w:tcPr>
          <w:p w14:paraId="03C7BA10" w14:textId="77777777" w:rsidR="00BD35D5" w:rsidRDefault="00000000">
            <w:pPr>
              <w:pStyle w:val="TableParagraph"/>
              <w:spacing w:line="269" w:lineRule="exact"/>
              <w:ind w:left="110"/>
              <w:rPr>
                <w:b/>
                <w:sz w:val="24"/>
              </w:rPr>
            </w:pPr>
            <w:r>
              <w:rPr>
                <w:b/>
                <w:color w:val="006FC0"/>
                <w:sz w:val="24"/>
              </w:rPr>
              <w:t>EG7.</w:t>
            </w:r>
            <w:r>
              <w:rPr>
                <w:b/>
                <w:color w:val="006FC0"/>
                <w:spacing w:val="-5"/>
                <w:sz w:val="24"/>
              </w:rPr>
              <w:t xml:space="preserve"> </w:t>
            </w:r>
            <w:r>
              <w:rPr>
                <w:b/>
                <w:sz w:val="24"/>
              </w:rPr>
              <w:t>Solicitanții</w:t>
            </w:r>
            <w:r>
              <w:rPr>
                <w:b/>
                <w:spacing w:val="-2"/>
                <w:sz w:val="24"/>
              </w:rPr>
              <w:t xml:space="preserve"> </w:t>
            </w:r>
            <w:r>
              <w:rPr>
                <w:b/>
                <w:sz w:val="24"/>
              </w:rPr>
              <w:t>trebuie</w:t>
            </w:r>
            <w:r>
              <w:rPr>
                <w:b/>
                <w:spacing w:val="-6"/>
                <w:sz w:val="24"/>
              </w:rPr>
              <w:t xml:space="preserve"> </w:t>
            </w:r>
            <w:r>
              <w:rPr>
                <w:b/>
                <w:sz w:val="24"/>
              </w:rPr>
              <w:t>să</w:t>
            </w:r>
            <w:r>
              <w:rPr>
                <w:b/>
                <w:spacing w:val="-1"/>
                <w:sz w:val="24"/>
              </w:rPr>
              <w:t xml:space="preserve"> </w:t>
            </w:r>
            <w:r>
              <w:rPr>
                <w:b/>
                <w:sz w:val="24"/>
              </w:rPr>
              <w:t>demonstreze</w:t>
            </w:r>
            <w:r>
              <w:rPr>
                <w:b/>
                <w:spacing w:val="-3"/>
                <w:sz w:val="24"/>
              </w:rPr>
              <w:t xml:space="preserve"> </w:t>
            </w:r>
            <w:r>
              <w:rPr>
                <w:b/>
                <w:sz w:val="24"/>
              </w:rPr>
              <w:t>că</w:t>
            </w:r>
            <w:r>
              <w:rPr>
                <w:b/>
                <w:spacing w:val="-6"/>
                <w:sz w:val="24"/>
              </w:rPr>
              <w:t xml:space="preserve"> </w:t>
            </w:r>
            <w:r>
              <w:rPr>
                <w:b/>
                <w:sz w:val="24"/>
              </w:rPr>
              <w:t>au</w:t>
            </w:r>
            <w:r>
              <w:rPr>
                <w:b/>
                <w:spacing w:val="-1"/>
                <w:sz w:val="24"/>
              </w:rPr>
              <w:t xml:space="preserve"> </w:t>
            </w:r>
            <w:r>
              <w:rPr>
                <w:b/>
                <w:sz w:val="24"/>
              </w:rPr>
              <w:t>sediul</w:t>
            </w:r>
          </w:p>
          <w:p w14:paraId="2039A05A" w14:textId="77777777" w:rsidR="00BD35D5" w:rsidRDefault="00000000">
            <w:pPr>
              <w:pStyle w:val="TableParagraph"/>
              <w:spacing w:line="278" w:lineRule="exact"/>
              <w:ind w:left="110" w:right="231"/>
              <w:rPr>
                <w:b/>
                <w:sz w:val="24"/>
              </w:rPr>
            </w:pPr>
            <w:r>
              <w:rPr>
                <w:b/>
                <w:sz w:val="24"/>
              </w:rPr>
              <w:t>și/sau</w:t>
            </w:r>
            <w:r>
              <w:rPr>
                <w:b/>
                <w:spacing w:val="-1"/>
                <w:sz w:val="24"/>
              </w:rPr>
              <w:t xml:space="preserve"> </w:t>
            </w:r>
            <w:r>
              <w:rPr>
                <w:b/>
                <w:sz w:val="24"/>
              </w:rPr>
              <w:t>punctul</w:t>
            </w:r>
            <w:r>
              <w:rPr>
                <w:b/>
                <w:spacing w:val="-3"/>
                <w:sz w:val="24"/>
              </w:rPr>
              <w:t xml:space="preserve"> </w:t>
            </w:r>
            <w:r>
              <w:rPr>
                <w:b/>
                <w:sz w:val="24"/>
              </w:rPr>
              <w:t>de</w:t>
            </w:r>
            <w:r>
              <w:rPr>
                <w:b/>
                <w:spacing w:val="-3"/>
                <w:sz w:val="24"/>
              </w:rPr>
              <w:t xml:space="preserve"> </w:t>
            </w:r>
            <w:r>
              <w:rPr>
                <w:b/>
                <w:sz w:val="24"/>
              </w:rPr>
              <w:t>lucru</w:t>
            </w:r>
            <w:r>
              <w:rPr>
                <w:b/>
                <w:spacing w:val="-2"/>
                <w:sz w:val="24"/>
              </w:rPr>
              <w:t xml:space="preserve"> </w:t>
            </w:r>
            <w:r>
              <w:rPr>
                <w:b/>
                <w:sz w:val="24"/>
              </w:rPr>
              <w:t>în</w:t>
            </w:r>
            <w:r>
              <w:rPr>
                <w:b/>
                <w:spacing w:val="-1"/>
                <w:sz w:val="24"/>
              </w:rPr>
              <w:t xml:space="preserve"> </w:t>
            </w:r>
            <w:r>
              <w:rPr>
                <w:b/>
                <w:sz w:val="24"/>
              </w:rPr>
              <w:t>teritoriul</w:t>
            </w:r>
            <w:r>
              <w:rPr>
                <w:b/>
                <w:spacing w:val="-3"/>
                <w:sz w:val="24"/>
              </w:rPr>
              <w:t xml:space="preserve"> </w:t>
            </w:r>
            <w:r>
              <w:rPr>
                <w:b/>
                <w:sz w:val="24"/>
              </w:rPr>
              <w:t>GAL</w:t>
            </w:r>
            <w:r>
              <w:rPr>
                <w:b/>
                <w:spacing w:val="-2"/>
                <w:sz w:val="24"/>
              </w:rPr>
              <w:t xml:space="preserve"> </w:t>
            </w:r>
            <w:r>
              <w:rPr>
                <w:b/>
                <w:sz w:val="24"/>
              </w:rPr>
              <w:t>DD</w:t>
            </w:r>
            <w:r>
              <w:rPr>
                <w:b/>
                <w:spacing w:val="-9"/>
                <w:sz w:val="24"/>
              </w:rPr>
              <w:t xml:space="preserve"> </w:t>
            </w:r>
            <w:r>
              <w:rPr>
                <w:b/>
                <w:sz w:val="24"/>
              </w:rPr>
              <w:t>și</w:t>
            </w:r>
            <w:r>
              <w:rPr>
                <w:b/>
                <w:spacing w:val="-3"/>
                <w:sz w:val="24"/>
              </w:rPr>
              <w:t xml:space="preserve"> </w:t>
            </w:r>
            <w:r>
              <w:rPr>
                <w:b/>
                <w:sz w:val="24"/>
              </w:rPr>
              <w:t>să</w:t>
            </w:r>
            <w:r>
              <w:rPr>
                <w:b/>
                <w:spacing w:val="-2"/>
                <w:sz w:val="24"/>
              </w:rPr>
              <w:t xml:space="preserve"> </w:t>
            </w:r>
            <w:r>
              <w:rPr>
                <w:b/>
                <w:sz w:val="24"/>
              </w:rPr>
              <w:t>fie</w:t>
            </w:r>
            <w:r>
              <w:rPr>
                <w:b/>
                <w:spacing w:val="-70"/>
                <w:sz w:val="24"/>
              </w:rPr>
              <w:t xml:space="preserve"> </w:t>
            </w:r>
            <w:r>
              <w:rPr>
                <w:b/>
                <w:sz w:val="24"/>
              </w:rPr>
              <w:t>înregistrată de minim</w:t>
            </w:r>
            <w:r>
              <w:rPr>
                <w:b/>
                <w:spacing w:val="-1"/>
                <w:sz w:val="24"/>
              </w:rPr>
              <w:t xml:space="preserve"> </w:t>
            </w:r>
            <w:r>
              <w:rPr>
                <w:b/>
                <w:sz w:val="24"/>
              </w:rPr>
              <w:t>6</w:t>
            </w:r>
            <w:r>
              <w:rPr>
                <w:b/>
                <w:spacing w:val="-1"/>
                <w:sz w:val="24"/>
              </w:rPr>
              <w:t xml:space="preserve"> </w:t>
            </w:r>
            <w:r>
              <w:rPr>
                <w:b/>
                <w:sz w:val="24"/>
              </w:rPr>
              <w:t>luni</w:t>
            </w:r>
          </w:p>
        </w:tc>
        <w:tc>
          <w:tcPr>
            <w:tcW w:w="1205" w:type="dxa"/>
          </w:tcPr>
          <w:p w14:paraId="5DC95A6F" w14:textId="77777777" w:rsidR="00BD35D5" w:rsidRDefault="00000000">
            <w:pPr>
              <w:pStyle w:val="TableParagraph"/>
              <w:spacing w:line="220" w:lineRule="exact"/>
              <w:ind w:left="1"/>
              <w:jc w:val="center"/>
              <w:rPr>
                <w:rFonts w:ascii="Wingdings" w:hAnsi="Wingdings"/>
                <w:sz w:val="20"/>
              </w:rPr>
            </w:pPr>
            <w:r>
              <w:rPr>
                <w:rFonts w:ascii="Wingdings" w:hAnsi="Wingdings"/>
                <w:sz w:val="20"/>
              </w:rPr>
              <w:t></w:t>
            </w:r>
          </w:p>
        </w:tc>
        <w:tc>
          <w:tcPr>
            <w:tcW w:w="989" w:type="dxa"/>
          </w:tcPr>
          <w:p w14:paraId="109F47F1" w14:textId="77777777" w:rsidR="00BD35D5" w:rsidRDefault="00000000">
            <w:pPr>
              <w:pStyle w:val="TableParagraph"/>
              <w:spacing w:line="220" w:lineRule="exact"/>
              <w:ind w:left="16"/>
              <w:jc w:val="center"/>
              <w:rPr>
                <w:rFonts w:ascii="Wingdings" w:hAnsi="Wingdings"/>
                <w:sz w:val="20"/>
              </w:rPr>
            </w:pPr>
            <w:r>
              <w:rPr>
                <w:rFonts w:ascii="Wingdings" w:hAnsi="Wingdings"/>
                <w:sz w:val="20"/>
              </w:rPr>
              <w:t></w:t>
            </w:r>
          </w:p>
        </w:tc>
        <w:tc>
          <w:tcPr>
            <w:tcW w:w="955" w:type="dxa"/>
          </w:tcPr>
          <w:p w14:paraId="4997A671" w14:textId="77777777" w:rsidR="00BD35D5" w:rsidRDefault="00000000">
            <w:pPr>
              <w:pStyle w:val="TableParagraph"/>
              <w:spacing w:line="220" w:lineRule="exact"/>
              <w:ind w:left="12"/>
              <w:jc w:val="center"/>
              <w:rPr>
                <w:rFonts w:ascii="Wingdings" w:hAnsi="Wingdings"/>
                <w:sz w:val="20"/>
              </w:rPr>
            </w:pPr>
            <w:r>
              <w:rPr>
                <w:rFonts w:ascii="Wingdings" w:hAnsi="Wingdings"/>
                <w:sz w:val="20"/>
              </w:rPr>
              <w:t></w:t>
            </w:r>
          </w:p>
        </w:tc>
      </w:tr>
      <w:tr w:rsidR="00BD35D5" w14:paraId="6C200421" w14:textId="77777777">
        <w:trPr>
          <w:trHeight w:val="695"/>
        </w:trPr>
        <w:tc>
          <w:tcPr>
            <w:tcW w:w="6776" w:type="dxa"/>
          </w:tcPr>
          <w:p w14:paraId="7883B82B" w14:textId="77777777" w:rsidR="00BD35D5" w:rsidRDefault="00000000">
            <w:pPr>
              <w:pStyle w:val="TableParagraph"/>
              <w:spacing w:line="222" w:lineRule="exact"/>
              <w:ind w:left="110"/>
              <w:rPr>
                <w:sz w:val="20"/>
              </w:rPr>
            </w:pPr>
            <w:r>
              <w:rPr>
                <w:sz w:val="20"/>
              </w:rPr>
              <w:t>Cererea de</w:t>
            </w:r>
            <w:r>
              <w:rPr>
                <w:spacing w:val="-5"/>
                <w:sz w:val="20"/>
              </w:rPr>
              <w:t xml:space="preserve"> </w:t>
            </w:r>
            <w:r>
              <w:rPr>
                <w:sz w:val="20"/>
              </w:rPr>
              <w:t>Finanțare</w:t>
            </w:r>
          </w:p>
          <w:p w14:paraId="703D4BEB" w14:textId="77777777" w:rsidR="00BD35D5" w:rsidRDefault="00000000">
            <w:pPr>
              <w:pStyle w:val="TableParagraph"/>
              <w:spacing w:before="3" w:line="231" w:lineRule="exact"/>
              <w:ind w:left="110"/>
              <w:rPr>
                <w:sz w:val="20"/>
              </w:rPr>
            </w:pPr>
            <w:r>
              <w:rPr>
                <w:b/>
                <w:sz w:val="20"/>
              </w:rPr>
              <w:t>Doc.1</w:t>
            </w:r>
            <w:r>
              <w:rPr>
                <w:sz w:val="20"/>
              </w:rPr>
              <w:t>-</w:t>
            </w:r>
            <w:r>
              <w:rPr>
                <w:spacing w:val="58"/>
                <w:sz w:val="20"/>
              </w:rPr>
              <w:t xml:space="preserve"> </w:t>
            </w:r>
            <w:r>
              <w:rPr>
                <w:sz w:val="20"/>
              </w:rPr>
              <w:t>Studiul</w:t>
            </w:r>
            <w:r>
              <w:rPr>
                <w:spacing w:val="-2"/>
                <w:sz w:val="20"/>
              </w:rPr>
              <w:t xml:space="preserve"> </w:t>
            </w:r>
            <w:r>
              <w:rPr>
                <w:sz w:val="20"/>
              </w:rPr>
              <w:t>de</w:t>
            </w:r>
            <w:r>
              <w:rPr>
                <w:spacing w:val="-5"/>
                <w:sz w:val="20"/>
              </w:rPr>
              <w:t xml:space="preserve"> </w:t>
            </w:r>
            <w:r>
              <w:rPr>
                <w:sz w:val="20"/>
              </w:rPr>
              <w:t>fezabilitate</w:t>
            </w:r>
          </w:p>
          <w:p w14:paraId="7A9671C6" w14:textId="77777777" w:rsidR="00BD35D5" w:rsidRDefault="00000000">
            <w:pPr>
              <w:pStyle w:val="TableParagraph"/>
              <w:spacing w:line="219" w:lineRule="exact"/>
              <w:ind w:left="110"/>
              <w:rPr>
                <w:sz w:val="20"/>
              </w:rPr>
            </w:pPr>
            <w:r>
              <w:rPr>
                <w:sz w:val="20"/>
              </w:rPr>
              <w:t>Baza</w:t>
            </w:r>
            <w:r>
              <w:rPr>
                <w:spacing w:val="-1"/>
                <w:sz w:val="20"/>
              </w:rPr>
              <w:t xml:space="preserve"> </w:t>
            </w:r>
            <w:r>
              <w:rPr>
                <w:sz w:val="20"/>
              </w:rPr>
              <w:t>de</w:t>
            </w:r>
            <w:r>
              <w:rPr>
                <w:spacing w:val="-5"/>
                <w:sz w:val="20"/>
              </w:rPr>
              <w:t xml:space="preserve"> </w:t>
            </w:r>
            <w:r>
              <w:rPr>
                <w:sz w:val="20"/>
              </w:rPr>
              <w:t>date</w:t>
            </w:r>
            <w:r>
              <w:rPr>
                <w:spacing w:val="1"/>
                <w:sz w:val="20"/>
              </w:rPr>
              <w:t xml:space="preserve"> </w:t>
            </w:r>
            <w:r>
              <w:rPr>
                <w:sz w:val="20"/>
              </w:rPr>
              <w:t>a</w:t>
            </w:r>
            <w:r>
              <w:rPr>
                <w:spacing w:val="-6"/>
                <w:sz w:val="20"/>
              </w:rPr>
              <w:t xml:space="preserve"> </w:t>
            </w:r>
            <w:r>
              <w:rPr>
                <w:sz w:val="20"/>
              </w:rPr>
              <w:t>serviciul</w:t>
            </w:r>
            <w:r>
              <w:rPr>
                <w:spacing w:val="-7"/>
                <w:sz w:val="20"/>
              </w:rPr>
              <w:t xml:space="preserve"> </w:t>
            </w:r>
            <w:r>
              <w:rPr>
                <w:sz w:val="20"/>
              </w:rPr>
              <w:t>online</w:t>
            </w:r>
            <w:r>
              <w:rPr>
                <w:spacing w:val="1"/>
                <w:sz w:val="20"/>
              </w:rPr>
              <w:t xml:space="preserve"> </w:t>
            </w:r>
            <w:r>
              <w:rPr>
                <w:sz w:val="20"/>
              </w:rPr>
              <w:t>RECOM</w:t>
            </w:r>
            <w:r>
              <w:rPr>
                <w:spacing w:val="57"/>
                <w:sz w:val="20"/>
              </w:rPr>
              <w:t xml:space="preserve"> </w:t>
            </w:r>
            <w:r>
              <w:rPr>
                <w:sz w:val="20"/>
              </w:rPr>
              <w:t>a</w:t>
            </w:r>
            <w:r>
              <w:rPr>
                <w:spacing w:val="-1"/>
                <w:sz w:val="20"/>
              </w:rPr>
              <w:t xml:space="preserve"> </w:t>
            </w:r>
            <w:r>
              <w:rPr>
                <w:sz w:val="20"/>
              </w:rPr>
              <w:t>ONRC</w:t>
            </w:r>
          </w:p>
        </w:tc>
        <w:tc>
          <w:tcPr>
            <w:tcW w:w="1205" w:type="dxa"/>
          </w:tcPr>
          <w:p w14:paraId="7897BF6C" w14:textId="77777777" w:rsidR="00BD35D5" w:rsidRDefault="00BD35D5">
            <w:pPr>
              <w:pStyle w:val="TableParagraph"/>
              <w:rPr>
                <w:rFonts w:ascii="Times New Roman"/>
              </w:rPr>
            </w:pPr>
          </w:p>
        </w:tc>
        <w:tc>
          <w:tcPr>
            <w:tcW w:w="989" w:type="dxa"/>
          </w:tcPr>
          <w:p w14:paraId="7097943B" w14:textId="77777777" w:rsidR="00BD35D5" w:rsidRDefault="00BD35D5">
            <w:pPr>
              <w:pStyle w:val="TableParagraph"/>
              <w:rPr>
                <w:rFonts w:ascii="Times New Roman"/>
              </w:rPr>
            </w:pPr>
          </w:p>
        </w:tc>
        <w:tc>
          <w:tcPr>
            <w:tcW w:w="955" w:type="dxa"/>
          </w:tcPr>
          <w:p w14:paraId="021EA156" w14:textId="77777777" w:rsidR="00BD35D5" w:rsidRDefault="00BD35D5">
            <w:pPr>
              <w:pStyle w:val="TableParagraph"/>
              <w:rPr>
                <w:rFonts w:ascii="Times New Roman"/>
              </w:rPr>
            </w:pPr>
          </w:p>
        </w:tc>
      </w:tr>
      <w:tr w:rsidR="00BD35D5" w14:paraId="49537843" w14:textId="77777777">
        <w:trPr>
          <w:trHeight w:val="398"/>
        </w:trPr>
        <w:tc>
          <w:tcPr>
            <w:tcW w:w="6776" w:type="dxa"/>
          </w:tcPr>
          <w:p w14:paraId="234B666B" w14:textId="77777777" w:rsidR="00BD35D5" w:rsidRDefault="00BD35D5">
            <w:pPr>
              <w:pStyle w:val="TableParagraph"/>
              <w:rPr>
                <w:rFonts w:ascii="Times New Roman"/>
              </w:rPr>
            </w:pPr>
          </w:p>
        </w:tc>
        <w:tc>
          <w:tcPr>
            <w:tcW w:w="1205" w:type="dxa"/>
          </w:tcPr>
          <w:p w14:paraId="1EA4EE2A" w14:textId="77777777" w:rsidR="00BD35D5" w:rsidRDefault="00BD35D5">
            <w:pPr>
              <w:pStyle w:val="TableParagraph"/>
              <w:rPr>
                <w:rFonts w:ascii="Times New Roman"/>
              </w:rPr>
            </w:pPr>
          </w:p>
        </w:tc>
        <w:tc>
          <w:tcPr>
            <w:tcW w:w="989" w:type="dxa"/>
          </w:tcPr>
          <w:p w14:paraId="38518C30" w14:textId="77777777" w:rsidR="00BD35D5" w:rsidRDefault="00BD35D5">
            <w:pPr>
              <w:pStyle w:val="TableParagraph"/>
              <w:rPr>
                <w:rFonts w:ascii="Times New Roman"/>
              </w:rPr>
            </w:pPr>
          </w:p>
        </w:tc>
        <w:tc>
          <w:tcPr>
            <w:tcW w:w="955" w:type="dxa"/>
          </w:tcPr>
          <w:p w14:paraId="2B7BD97E" w14:textId="77777777" w:rsidR="00BD35D5" w:rsidRDefault="00BD35D5">
            <w:pPr>
              <w:pStyle w:val="TableParagraph"/>
              <w:rPr>
                <w:rFonts w:ascii="Times New Roman"/>
              </w:rPr>
            </w:pPr>
          </w:p>
        </w:tc>
      </w:tr>
    </w:tbl>
    <w:p w14:paraId="223972BD" w14:textId="77777777" w:rsidR="00BD35D5" w:rsidRDefault="00BD35D5">
      <w:pPr>
        <w:pStyle w:val="BodyText"/>
        <w:spacing w:before="6"/>
        <w:rPr>
          <w:b/>
          <w:sz w:val="14"/>
        </w:rPr>
      </w:pPr>
    </w:p>
    <w:p w14:paraId="10F392AE" w14:textId="77777777" w:rsidR="00BD35D5" w:rsidRDefault="00000000">
      <w:pPr>
        <w:spacing w:before="101" w:line="279" w:lineRule="exact"/>
        <w:ind w:left="518"/>
        <w:rPr>
          <w:sz w:val="24"/>
        </w:rPr>
      </w:pPr>
      <w:r>
        <w:rPr>
          <w:sz w:val="24"/>
        </w:rPr>
        <w:t>OBSERVAȚII:</w:t>
      </w:r>
    </w:p>
    <w:p w14:paraId="6B4EE4C4" w14:textId="77777777" w:rsidR="00BD35D5" w:rsidRDefault="00000000">
      <w:pPr>
        <w:spacing w:line="278" w:lineRule="exact"/>
        <w:ind w:left="518"/>
        <w:rPr>
          <w:sz w:val="24"/>
        </w:rPr>
      </w:pPr>
      <w:r>
        <w:rPr>
          <w:sz w:val="24"/>
        </w:rPr>
        <w:t>..........................................................................................................</w:t>
      </w:r>
    </w:p>
    <w:p w14:paraId="4CAB1EF3" w14:textId="77777777" w:rsidR="00BD35D5" w:rsidRDefault="00000000">
      <w:pPr>
        <w:spacing w:line="278" w:lineRule="exact"/>
        <w:ind w:left="518"/>
        <w:rPr>
          <w:sz w:val="24"/>
        </w:rPr>
      </w:pPr>
      <w:r>
        <w:rPr>
          <w:sz w:val="24"/>
        </w:rPr>
        <w:t>..........................................................................................................</w:t>
      </w:r>
    </w:p>
    <w:p w14:paraId="5BCF31E8" w14:textId="77777777" w:rsidR="00BD35D5" w:rsidRDefault="00000000">
      <w:pPr>
        <w:ind w:left="518"/>
        <w:rPr>
          <w:sz w:val="24"/>
        </w:rPr>
      </w:pPr>
      <w:r>
        <w:rPr>
          <w:sz w:val="24"/>
        </w:rPr>
        <w:t>..........................................................................................................</w:t>
      </w:r>
    </w:p>
    <w:p w14:paraId="36BA851F" w14:textId="77777777" w:rsidR="00BD35D5" w:rsidRDefault="00BD35D5">
      <w:pPr>
        <w:pStyle w:val="BodyText"/>
        <w:rPr>
          <w:sz w:val="20"/>
        </w:rPr>
      </w:pPr>
    </w:p>
    <w:p w14:paraId="2C91C90F" w14:textId="77777777" w:rsidR="00BD35D5" w:rsidRDefault="00BD35D5">
      <w:pPr>
        <w:pStyle w:val="BodyText"/>
        <w:rPr>
          <w:sz w:val="20"/>
        </w:rPr>
      </w:pPr>
    </w:p>
    <w:p w14:paraId="6FDB1345" w14:textId="77777777" w:rsidR="00BD35D5" w:rsidRDefault="00BD35D5">
      <w:pPr>
        <w:pStyle w:val="BodyText"/>
        <w:rPr>
          <w:sz w:val="20"/>
        </w:rPr>
      </w:pPr>
    </w:p>
    <w:p w14:paraId="427F4191" w14:textId="77777777" w:rsidR="00BD35D5" w:rsidRDefault="00BD35D5">
      <w:pPr>
        <w:pStyle w:val="BodyText"/>
        <w:rPr>
          <w:sz w:val="20"/>
        </w:rPr>
      </w:pPr>
    </w:p>
    <w:p w14:paraId="27032920" w14:textId="77777777" w:rsidR="00BD35D5" w:rsidRDefault="00BD35D5">
      <w:pPr>
        <w:pStyle w:val="BodyText"/>
        <w:spacing w:before="8"/>
        <w:rPr>
          <w:sz w:val="16"/>
        </w:rPr>
      </w:pPr>
    </w:p>
    <w:tbl>
      <w:tblPr>
        <w:tblW w:w="0" w:type="auto"/>
        <w:tblInd w:w="4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146"/>
        <w:gridCol w:w="1186"/>
        <w:gridCol w:w="1248"/>
      </w:tblGrid>
      <w:tr w:rsidR="00BD35D5" w14:paraId="2EFD9E23" w14:textId="77777777">
        <w:trPr>
          <w:trHeight w:val="311"/>
        </w:trPr>
        <w:tc>
          <w:tcPr>
            <w:tcW w:w="6146" w:type="dxa"/>
            <w:vMerge w:val="restart"/>
          </w:tcPr>
          <w:p w14:paraId="3F4D751C" w14:textId="77777777" w:rsidR="00BD35D5" w:rsidRDefault="00000000">
            <w:pPr>
              <w:pStyle w:val="TableParagraph"/>
              <w:spacing w:before="134" w:line="242" w:lineRule="auto"/>
              <w:ind w:left="110" w:right="94"/>
              <w:jc w:val="both"/>
              <w:rPr>
                <w:b/>
              </w:rPr>
            </w:pPr>
            <w:r>
              <w:rPr>
                <w:b/>
              </w:rPr>
              <w:t>3.Solicitantul a creat condiţii artificiale necesare pentru</w:t>
            </w:r>
            <w:r>
              <w:rPr>
                <w:b/>
                <w:spacing w:val="1"/>
              </w:rPr>
              <w:t xml:space="preserve"> </w:t>
            </w:r>
            <w:r>
              <w:rPr>
                <w:b/>
              </w:rPr>
              <w:t>a beneficia de plăţi (sprijin) şi a obţine astfel un avantaj</w:t>
            </w:r>
            <w:r>
              <w:rPr>
                <w:b/>
                <w:spacing w:val="1"/>
              </w:rPr>
              <w:t xml:space="preserve"> </w:t>
            </w:r>
            <w:r>
              <w:rPr>
                <w:b/>
              </w:rPr>
              <w:t>care</w:t>
            </w:r>
            <w:r>
              <w:rPr>
                <w:b/>
                <w:spacing w:val="-3"/>
              </w:rPr>
              <w:t xml:space="preserve"> </w:t>
            </w:r>
            <w:r>
              <w:rPr>
                <w:b/>
              </w:rPr>
              <w:t>contravine</w:t>
            </w:r>
            <w:r>
              <w:rPr>
                <w:b/>
                <w:spacing w:val="-2"/>
              </w:rPr>
              <w:t xml:space="preserve"> </w:t>
            </w:r>
            <w:r>
              <w:rPr>
                <w:b/>
              </w:rPr>
              <w:t>obiectivelor</w:t>
            </w:r>
            <w:r>
              <w:rPr>
                <w:b/>
                <w:spacing w:val="-3"/>
              </w:rPr>
              <w:t xml:space="preserve"> </w:t>
            </w:r>
            <w:r>
              <w:rPr>
                <w:b/>
              </w:rPr>
              <w:t>măsurii?</w:t>
            </w:r>
          </w:p>
        </w:tc>
        <w:tc>
          <w:tcPr>
            <w:tcW w:w="1186" w:type="dxa"/>
          </w:tcPr>
          <w:p w14:paraId="19928DC3" w14:textId="77777777" w:rsidR="00BD35D5" w:rsidRDefault="00000000">
            <w:pPr>
              <w:pStyle w:val="TableParagraph"/>
              <w:spacing w:line="245" w:lineRule="exact"/>
              <w:ind w:left="451"/>
              <w:rPr>
                <w:b/>
              </w:rPr>
            </w:pPr>
            <w:r>
              <w:rPr>
                <w:b/>
              </w:rPr>
              <w:t>DA</w:t>
            </w:r>
          </w:p>
        </w:tc>
        <w:tc>
          <w:tcPr>
            <w:tcW w:w="1248" w:type="dxa"/>
          </w:tcPr>
          <w:p w14:paraId="26553C78" w14:textId="77777777" w:rsidR="00BD35D5" w:rsidRDefault="00000000">
            <w:pPr>
              <w:pStyle w:val="TableParagraph"/>
              <w:spacing w:line="245" w:lineRule="exact"/>
              <w:ind w:left="453" w:right="449"/>
              <w:jc w:val="center"/>
              <w:rPr>
                <w:b/>
              </w:rPr>
            </w:pPr>
            <w:r>
              <w:rPr>
                <w:b/>
              </w:rPr>
              <w:t>NU</w:t>
            </w:r>
          </w:p>
        </w:tc>
      </w:tr>
      <w:tr w:rsidR="00BD35D5" w14:paraId="00DBF54B" w14:textId="77777777">
        <w:trPr>
          <w:trHeight w:val="733"/>
        </w:trPr>
        <w:tc>
          <w:tcPr>
            <w:tcW w:w="6146" w:type="dxa"/>
            <w:vMerge/>
            <w:tcBorders>
              <w:top w:val="nil"/>
            </w:tcBorders>
          </w:tcPr>
          <w:p w14:paraId="52A876B0" w14:textId="77777777" w:rsidR="00BD35D5" w:rsidRDefault="00BD35D5">
            <w:pPr>
              <w:rPr>
                <w:sz w:val="2"/>
                <w:szCs w:val="2"/>
              </w:rPr>
            </w:pPr>
          </w:p>
        </w:tc>
        <w:tc>
          <w:tcPr>
            <w:tcW w:w="1186" w:type="dxa"/>
          </w:tcPr>
          <w:p w14:paraId="23DE0CD7" w14:textId="77777777" w:rsidR="00BD35D5" w:rsidRDefault="00BD35D5">
            <w:pPr>
              <w:pStyle w:val="TableParagraph"/>
              <w:spacing w:before="4"/>
              <w:rPr>
                <w:sz w:val="21"/>
              </w:rPr>
            </w:pPr>
          </w:p>
          <w:p w14:paraId="189F51D9" w14:textId="77777777" w:rsidR="00BD35D5" w:rsidRDefault="00000000">
            <w:pPr>
              <w:pStyle w:val="TableParagraph"/>
              <w:ind w:left="490"/>
              <w:rPr>
                <w:rFonts w:ascii="Wingdings" w:hAnsi="Wingdings"/>
              </w:rPr>
            </w:pPr>
            <w:r>
              <w:rPr>
                <w:rFonts w:ascii="Wingdings" w:hAnsi="Wingdings"/>
              </w:rPr>
              <w:t></w:t>
            </w:r>
          </w:p>
        </w:tc>
        <w:tc>
          <w:tcPr>
            <w:tcW w:w="1248" w:type="dxa"/>
          </w:tcPr>
          <w:p w14:paraId="3313BF16" w14:textId="77777777" w:rsidR="00BD35D5" w:rsidRDefault="00BD35D5">
            <w:pPr>
              <w:pStyle w:val="TableParagraph"/>
              <w:spacing w:before="4"/>
              <w:rPr>
                <w:sz w:val="21"/>
              </w:rPr>
            </w:pPr>
          </w:p>
          <w:p w14:paraId="17966CE3" w14:textId="77777777" w:rsidR="00BD35D5" w:rsidRDefault="00000000">
            <w:pPr>
              <w:pStyle w:val="TableParagraph"/>
              <w:ind w:left="6"/>
              <w:jc w:val="center"/>
              <w:rPr>
                <w:rFonts w:ascii="Wingdings" w:hAnsi="Wingdings"/>
              </w:rPr>
            </w:pPr>
            <w:r>
              <w:rPr>
                <w:rFonts w:ascii="Wingdings" w:hAnsi="Wingdings"/>
              </w:rPr>
              <w:t></w:t>
            </w:r>
          </w:p>
        </w:tc>
      </w:tr>
    </w:tbl>
    <w:p w14:paraId="115DF3E6" w14:textId="77777777" w:rsidR="00BD35D5" w:rsidRDefault="00BD35D5">
      <w:pPr>
        <w:pStyle w:val="BodyText"/>
        <w:spacing w:before="6"/>
        <w:rPr>
          <w:sz w:val="14"/>
        </w:rPr>
      </w:pPr>
    </w:p>
    <w:p w14:paraId="5C627421" w14:textId="77777777" w:rsidR="00BD35D5" w:rsidRDefault="00000000">
      <w:pPr>
        <w:spacing w:before="101" w:line="279" w:lineRule="exact"/>
        <w:ind w:left="518"/>
        <w:rPr>
          <w:sz w:val="24"/>
        </w:rPr>
      </w:pPr>
      <w:r>
        <w:rPr>
          <w:sz w:val="24"/>
        </w:rPr>
        <w:t>OBSERVAȚII:</w:t>
      </w:r>
    </w:p>
    <w:p w14:paraId="480DF675" w14:textId="77777777" w:rsidR="00BD35D5" w:rsidRDefault="00000000">
      <w:pPr>
        <w:spacing w:line="278" w:lineRule="exact"/>
        <w:ind w:left="518"/>
        <w:rPr>
          <w:sz w:val="24"/>
        </w:rPr>
      </w:pPr>
      <w:r>
        <w:rPr>
          <w:sz w:val="24"/>
        </w:rPr>
        <w:t>..........................................................................................................</w:t>
      </w:r>
    </w:p>
    <w:p w14:paraId="5AB4CE34" w14:textId="77777777" w:rsidR="00BD35D5" w:rsidRDefault="00000000">
      <w:pPr>
        <w:spacing w:line="278" w:lineRule="exact"/>
        <w:ind w:left="518"/>
        <w:rPr>
          <w:sz w:val="24"/>
        </w:rPr>
      </w:pPr>
      <w:r>
        <w:rPr>
          <w:sz w:val="24"/>
        </w:rPr>
        <w:t>..........................................................................................................</w:t>
      </w:r>
    </w:p>
    <w:p w14:paraId="655789B7" w14:textId="77777777" w:rsidR="00BD35D5" w:rsidRDefault="00000000">
      <w:pPr>
        <w:ind w:left="518"/>
        <w:rPr>
          <w:sz w:val="24"/>
        </w:rPr>
      </w:pPr>
      <w:r>
        <w:pict w14:anchorId="0A3EA8CB">
          <v:shape id="_x0000_s1055" style="position:absolute;left:0;text-align:left;margin-left:375pt;margin-top:28.3pt;width:155.15pt;height:14.7pt;z-index:-20301312;mso-position-horizontal-relative:page" coordorigin="7500,566" coordsize="3103,294" o:spt="100" adj="0,,0" path="m8528,566r-1028,l7500,576r1028,l8528,566xm8615,580r-20,l8595,859r20,l8615,580xm9565,566r-1027,l8538,576r1027,l9565,566xm10603,566r-1028,l9575,576r1028,l10603,566xe" fillcolor="black" stroked="f">
            <v:stroke joinstyle="round"/>
            <v:formulas/>
            <v:path arrowok="t" o:connecttype="segments"/>
            <w10:wrap anchorx="page"/>
          </v:shape>
        </w:pict>
      </w:r>
      <w:r>
        <w:pict w14:anchorId="20DE36CF">
          <v:shape id="_x0000_s1054" style="position:absolute;left:0;text-align:left;margin-left:51.15pt;margin-top:28.3pt;width:323.4pt;height:86.9pt;z-index:-20300800;mso-position-horizontal-relative:page" coordorigin="1023,566" coordsize="6468,1738" o:spt="100" adj="0,,0" path="m1032,2295r-9,l1023,2304r9,l1032,2295xm1032,1459r-9,l1023,1469r,826l1032,2295r,-826l1032,1459xm1032,566r-9,l1023,576r,l1023,1459r9,l1032,576r,l1032,566xm7491,2295r-6459,l1032,2304r6459,l7491,2295xm7491,1459r-6459,l1032,1469r6459,l7491,1459xm7491,566r-6459,l1032,576r6459,l7491,566xe" fillcolor="black" stroked="f">
            <v:stroke joinstyle="round"/>
            <v:formulas/>
            <v:path arrowok="t" o:connecttype="segments"/>
            <w10:wrap anchorx="page"/>
          </v:shape>
        </w:pict>
      </w:r>
      <w:r>
        <w:rPr>
          <w:sz w:val="24"/>
        </w:rPr>
        <w:t>..........................................................................................................</w:t>
      </w:r>
    </w:p>
    <w:p w14:paraId="6A4B0FBD" w14:textId="77777777" w:rsidR="00BD35D5" w:rsidRDefault="00BD35D5">
      <w:pPr>
        <w:pStyle w:val="BodyText"/>
        <w:spacing w:before="1"/>
        <w:rPr>
          <w:sz w:val="25"/>
        </w:rPr>
      </w:pPr>
    </w:p>
    <w:tbl>
      <w:tblPr>
        <w:tblW w:w="0" w:type="auto"/>
        <w:tblInd w:w="2155" w:type="dxa"/>
        <w:tblLayout w:type="fixed"/>
        <w:tblCellMar>
          <w:left w:w="0" w:type="dxa"/>
          <w:right w:w="0" w:type="dxa"/>
        </w:tblCellMar>
        <w:tblLook w:val="01E0" w:firstRow="1" w:lastRow="1" w:firstColumn="1" w:lastColumn="1" w:noHBand="0" w:noVBand="0"/>
      </w:tblPr>
      <w:tblGrid>
        <w:gridCol w:w="4728"/>
        <w:gridCol w:w="72"/>
        <w:gridCol w:w="965"/>
        <w:gridCol w:w="69"/>
        <w:gridCol w:w="967"/>
        <w:gridCol w:w="1037"/>
      </w:tblGrid>
      <w:tr w:rsidR="00BD35D5" w14:paraId="2EC01761" w14:textId="77777777">
        <w:trPr>
          <w:trHeight w:val="893"/>
        </w:trPr>
        <w:tc>
          <w:tcPr>
            <w:tcW w:w="4728" w:type="dxa"/>
            <w:tcBorders>
              <w:right w:val="single" w:sz="4" w:space="0" w:color="000000"/>
            </w:tcBorders>
          </w:tcPr>
          <w:p w14:paraId="5CA7B2D4" w14:textId="77777777" w:rsidR="00BD35D5" w:rsidRDefault="00000000">
            <w:pPr>
              <w:pStyle w:val="TableParagraph"/>
              <w:ind w:left="200"/>
              <w:rPr>
                <w:b/>
                <w:sz w:val="24"/>
              </w:rPr>
            </w:pPr>
            <w:r>
              <w:rPr>
                <w:b/>
                <w:sz w:val="24"/>
              </w:rPr>
              <w:t>VERIFICAREA</w:t>
            </w:r>
            <w:r>
              <w:rPr>
                <w:b/>
                <w:spacing w:val="-3"/>
                <w:sz w:val="24"/>
              </w:rPr>
              <w:t xml:space="preserve"> </w:t>
            </w:r>
            <w:r>
              <w:rPr>
                <w:b/>
                <w:sz w:val="24"/>
              </w:rPr>
              <w:t>PE</w:t>
            </w:r>
            <w:r>
              <w:rPr>
                <w:b/>
                <w:spacing w:val="-7"/>
                <w:sz w:val="24"/>
              </w:rPr>
              <w:t xml:space="preserve"> </w:t>
            </w:r>
            <w:r>
              <w:rPr>
                <w:b/>
                <w:sz w:val="24"/>
              </w:rPr>
              <w:t>TEREN</w:t>
            </w:r>
          </w:p>
        </w:tc>
        <w:tc>
          <w:tcPr>
            <w:tcW w:w="72" w:type="dxa"/>
            <w:tcBorders>
              <w:left w:val="single" w:sz="4" w:space="0" w:color="000000"/>
              <w:right w:val="single" w:sz="8" w:space="0" w:color="000000"/>
            </w:tcBorders>
          </w:tcPr>
          <w:p w14:paraId="288461CF" w14:textId="77777777" w:rsidR="00BD35D5" w:rsidRDefault="00BD35D5">
            <w:pPr>
              <w:pStyle w:val="TableParagraph"/>
              <w:rPr>
                <w:rFonts w:ascii="Times New Roman"/>
              </w:rPr>
            </w:pPr>
          </w:p>
        </w:tc>
        <w:tc>
          <w:tcPr>
            <w:tcW w:w="965" w:type="dxa"/>
            <w:tcBorders>
              <w:left w:val="single" w:sz="8" w:space="0" w:color="000000"/>
              <w:right w:val="single" w:sz="4" w:space="0" w:color="000000"/>
            </w:tcBorders>
          </w:tcPr>
          <w:p w14:paraId="79A90029" w14:textId="77777777" w:rsidR="00BD35D5" w:rsidRDefault="00000000">
            <w:pPr>
              <w:pStyle w:val="TableParagraph"/>
              <w:ind w:right="359"/>
              <w:jc w:val="right"/>
              <w:rPr>
                <w:b/>
                <w:sz w:val="24"/>
              </w:rPr>
            </w:pPr>
            <w:r>
              <w:rPr>
                <w:b/>
                <w:sz w:val="24"/>
              </w:rPr>
              <w:t>DA</w:t>
            </w:r>
          </w:p>
        </w:tc>
        <w:tc>
          <w:tcPr>
            <w:tcW w:w="69" w:type="dxa"/>
            <w:tcBorders>
              <w:left w:val="single" w:sz="4" w:space="0" w:color="000000"/>
            </w:tcBorders>
          </w:tcPr>
          <w:p w14:paraId="63782D69" w14:textId="77777777" w:rsidR="00BD35D5" w:rsidRDefault="00BD35D5">
            <w:pPr>
              <w:pStyle w:val="TableParagraph"/>
              <w:rPr>
                <w:rFonts w:ascii="Times New Roman"/>
              </w:rPr>
            </w:pPr>
          </w:p>
        </w:tc>
        <w:tc>
          <w:tcPr>
            <w:tcW w:w="967" w:type="dxa"/>
            <w:tcBorders>
              <w:right w:val="single" w:sz="4" w:space="0" w:color="000000"/>
            </w:tcBorders>
          </w:tcPr>
          <w:p w14:paraId="1473138D" w14:textId="77777777" w:rsidR="00BD35D5" w:rsidRDefault="00000000">
            <w:pPr>
              <w:pStyle w:val="TableParagraph"/>
              <w:ind w:right="347"/>
              <w:jc w:val="right"/>
              <w:rPr>
                <w:b/>
                <w:sz w:val="24"/>
              </w:rPr>
            </w:pPr>
            <w:r>
              <w:rPr>
                <w:b/>
                <w:sz w:val="24"/>
              </w:rPr>
              <w:t>NU</w:t>
            </w:r>
          </w:p>
        </w:tc>
        <w:tc>
          <w:tcPr>
            <w:tcW w:w="1037" w:type="dxa"/>
            <w:tcBorders>
              <w:left w:val="single" w:sz="4" w:space="0" w:color="000000"/>
              <w:right w:val="single" w:sz="4" w:space="0" w:color="000000"/>
            </w:tcBorders>
          </w:tcPr>
          <w:p w14:paraId="1DC1CC1C" w14:textId="77777777" w:rsidR="00BD35D5" w:rsidRDefault="00000000">
            <w:pPr>
              <w:pStyle w:val="TableParagraph"/>
              <w:ind w:left="150" w:right="143" w:firstLine="2"/>
              <w:jc w:val="center"/>
              <w:rPr>
                <w:b/>
                <w:sz w:val="24"/>
              </w:rPr>
            </w:pPr>
            <w:r>
              <w:rPr>
                <w:b/>
                <w:sz w:val="24"/>
              </w:rPr>
              <w:t>NU</w:t>
            </w:r>
            <w:r>
              <w:rPr>
                <w:b/>
                <w:spacing w:val="1"/>
                <w:sz w:val="24"/>
              </w:rPr>
              <w:t xml:space="preserve"> </w:t>
            </w:r>
            <w:r>
              <w:rPr>
                <w:b/>
                <w:sz w:val="24"/>
              </w:rPr>
              <w:t>ESTE</w:t>
            </w:r>
            <w:r>
              <w:rPr>
                <w:b/>
                <w:spacing w:val="1"/>
                <w:sz w:val="24"/>
              </w:rPr>
              <w:t xml:space="preserve"> </w:t>
            </w:r>
            <w:r>
              <w:rPr>
                <w:b/>
                <w:sz w:val="24"/>
              </w:rPr>
              <w:t>CAZUL</w:t>
            </w:r>
          </w:p>
        </w:tc>
      </w:tr>
      <w:tr w:rsidR="00BD35D5" w14:paraId="5AFBADE8" w14:textId="77777777">
        <w:trPr>
          <w:trHeight w:val="835"/>
        </w:trPr>
        <w:tc>
          <w:tcPr>
            <w:tcW w:w="4728" w:type="dxa"/>
            <w:tcBorders>
              <w:right w:val="single" w:sz="4" w:space="0" w:color="000000"/>
            </w:tcBorders>
          </w:tcPr>
          <w:p w14:paraId="1A4DA97A" w14:textId="77777777" w:rsidR="00BD35D5" w:rsidRDefault="00BD35D5">
            <w:pPr>
              <w:pStyle w:val="TableParagraph"/>
              <w:rPr>
                <w:rFonts w:ascii="Times New Roman"/>
              </w:rPr>
            </w:pPr>
          </w:p>
        </w:tc>
        <w:tc>
          <w:tcPr>
            <w:tcW w:w="72" w:type="dxa"/>
            <w:tcBorders>
              <w:left w:val="single" w:sz="4" w:space="0" w:color="000000"/>
            </w:tcBorders>
          </w:tcPr>
          <w:p w14:paraId="306B5A81" w14:textId="77777777" w:rsidR="00BD35D5" w:rsidRDefault="00BD35D5">
            <w:pPr>
              <w:pStyle w:val="TableParagraph"/>
              <w:rPr>
                <w:rFonts w:ascii="Times New Roman"/>
              </w:rPr>
            </w:pPr>
          </w:p>
        </w:tc>
        <w:tc>
          <w:tcPr>
            <w:tcW w:w="965" w:type="dxa"/>
          </w:tcPr>
          <w:p w14:paraId="217BCEA6" w14:textId="77777777" w:rsidR="00BD35D5" w:rsidRDefault="00BD35D5">
            <w:pPr>
              <w:pStyle w:val="TableParagraph"/>
              <w:spacing w:before="11"/>
              <w:rPr>
                <w:sz w:val="23"/>
              </w:rPr>
            </w:pPr>
          </w:p>
          <w:p w14:paraId="25B36A3B" w14:textId="77777777" w:rsidR="00BD35D5" w:rsidRDefault="00000000">
            <w:pPr>
              <w:pStyle w:val="TableParagraph"/>
              <w:ind w:right="374"/>
              <w:jc w:val="right"/>
              <w:rPr>
                <w:rFonts w:ascii="Wingdings" w:hAnsi="Wingdings"/>
                <w:sz w:val="24"/>
              </w:rPr>
            </w:pPr>
            <w:r>
              <w:rPr>
                <w:rFonts w:ascii="Wingdings" w:hAnsi="Wingdings"/>
                <w:sz w:val="24"/>
              </w:rPr>
              <w:t></w:t>
            </w:r>
          </w:p>
        </w:tc>
        <w:tc>
          <w:tcPr>
            <w:tcW w:w="69" w:type="dxa"/>
            <w:tcBorders>
              <w:right w:val="single" w:sz="4" w:space="0" w:color="000000"/>
            </w:tcBorders>
          </w:tcPr>
          <w:p w14:paraId="6EFF2E8D" w14:textId="77777777" w:rsidR="00BD35D5" w:rsidRDefault="00BD35D5">
            <w:pPr>
              <w:pStyle w:val="TableParagraph"/>
              <w:rPr>
                <w:rFonts w:ascii="Times New Roman"/>
              </w:rPr>
            </w:pPr>
          </w:p>
        </w:tc>
        <w:tc>
          <w:tcPr>
            <w:tcW w:w="967" w:type="dxa"/>
            <w:tcBorders>
              <w:left w:val="single" w:sz="4" w:space="0" w:color="000000"/>
              <w:right w:val="single" w:sz="4" w:space="0" w:color="000000"/>
            </w:tcBorders>
          </w:tcPr>
          <w:p w14:paraId="4EA9BE40" w14:textId="77777777" w:rsidR="00BD35D5" w:rsidRDefault="00BD35D5">
            <w:pPr>
              <w:pStyle w:val="TableParagraph"/>
              <w:spacing w:before="11"/>
              <w:rPr>
                <w:sz w:val="23"/>
              </w:rPr>
            </w:pPr>
          </w:p>
          <w:p w14:paraId="60F46DCC" w14:textId="77777777" w:rsidR="00BD35D5" w:rsidRDefault="00000000">
            <w:pPr>
              <w:pStyle w:val="TableParagraph"/>
              <w:ind w:right="368"/>
              <w:jc w:val="right"/>
              <w:rPr>
                <w:rFonts w:ascii="Wingdings" w:hAnsi="Wingdings"/>
                <w:sz w:val="24"/>
              </w:rPr>
            </w:pPr>
            <w:r>
              <w:rPr>
                <w:rFonts w:ascii="Wingdings" w:hAnsi="Wingdings"/>
                <w:sz w:val="24"/>
              </w:rPr>
              <w:t></w:t>
            </w:r>
          </w:p>
        </w:tc>
        <w:tc>
          <w:tcPr>
            <w:tcW w:w="1037" w:type="dxa"/>
            <w:tcBorders>
              <w:left w:val="single" w:sz="4" w:space="0" w:color="000000"/>
              <w:right w:val="single" w:sz="4" w:space="0" w:color="000000"/>
            </w:tcBorders>
          </w:tcPr>
          <w:p w14:paraId="1C250F11" w14:textId="77777777" w:rsidR="00BD35D5" w:rsidRDefault="00BD35D5">
            <w:pPr>
              <w:pStyle w:val="TableParagraph"/>
              <w:spacing w:before="11"/>
              <w:rPr>
                <w:sz w:val="23"/>
              </w:rPr>
            </w:pPr>
          </w:p>
          <w:p w14:paraId="54BFBE7D" w14:textId="77777777" w:rsidR="00BD35D5" w:rsidRDefault="00000000">
            <w:pPr>
              <w:pStyle w:val="TableParagraph"/>
              <w:ind w:left="6"/>
              <w:jc w:val="center"/>
              <w:rPr>
                <w:rFonts w:ascii="Wingdings" w:hAnsi="Wingdings"/>
                <w:sz w:val="24"/>
              </w:rPr>
            </w:pPr>
            <w:r>
              <w:rPr>
                <w:rFonts w:ascii="Wingdings" w:hAnsi="Wingdings"/>
                <w:sz w:val="24"/>
              </w:rPr>
              <w:t></w:t>
            </w:r>
          </w:p>
        </w:tc>
      </w:tr>
    </w:tbl>
    <w:p w14:paraId="044B77B9" w14:textId="77777777" w:rsidR="00BD35D5" w:rsidRDefault="00000000">
      <w:pPr>
        <w:pStyle w:val="BodyText"/>
        <w:spacing w:line="20" w:lineRule="exact"/>
        <w:ind w:left="6880"/>
        <w:rPr>
          <w:sz w:val="2"/>
        </w:rPr>
      </w:pPr>
      <w:r>
        <w:rPr>
          <w:sz w:val="2"/>
        </w:rPr>
      </w:r>
      <w:r>
        <w:rPr>
          <w:sz w:val="2"/>
        </w:rPr>
        <w:pict w14:anchorId="20F376E3">
          <v:group id="_x0000_s1052" style="width:155.15pt;height:.5pt;mso-position-horizontal-relative:char;mso-position-vertical-relative:line" coordsize="3103,10">
            <v:shape id="_x0000_s1053" style="position:absolute;width:3103;height:10" coordsize="3103,10" o:spt="100" adj="0,,0" path="m1095,l,,,10r1095,l1095,xm2065,l1105,r,10l2065,10r,-10xm3102,l2075,r,10l3102,10r,-10xe" fillcolor="black" stroked="f">
              <v:stroke joinstyle="round"/>
              <v:formulas/>
              <v:path arrowok="t" o:connecttype="segments"/>
            </v:shape>
            <w10:anchorlock/>
          </v:group>
        </w:pict>
      </w:r>
    </w:p>
    <w:p w14:paraId="5E3CB0E6" w14:textId="77777777" w:rsidR="00BD35D5" w:rsidRDefault="00BD35D5">
      <w:pPr>
        <w:pStyle w:val="BodyText"/>
        <w:spacing w:before="10"/>
        <w:rPr>
          <w:sz w:val="21"/>
        </w:rPr>
      </w:pPr>
    </w:p>
    <w:p w14:paraId="595B4656" w14:textId="77777777" w:rsidR="00BD35D5" w:rsidRDefault="00000000">
      <w:pPr>
        <w:pStyle w:val="Heading1"/>
        <w:ind w:left="518" w:right="4051"/>
      </w:pPr>
      <w:r>
        <w:pict w14:anchorId="3724B1E4">
          <v:shape id="_x0000_s1051" style="position:absolute;left:0;text-align:left;margin-left:375pt;margin-top:-55.7pt;width:155.15pt;height:.5pt;z-index:-20300288;mso-position-horizontal-relative:page" coordorigin="7500,-1114" coordsize="3103,10" o:spt="100" adj="0,,0" path="m8528,-1114r-1028,l7500,-1105r1028,l8528,-1114xm8595,-1114r-57,l8538,-1105r57,l8595,-1114xm9565,-1114r-960,l8605,-1105r960,l9565,-1114xm10603,-1114r-1028,l9575,-1105r1028,l10603,-1114xe" fillcolor="black" stroked="f">
            <v:stroke joinstyle="round"/>
            <v:formulas/>
            <v:path arrowok="t" o:connecttype="segments"/>
            <w10:wrap anchorx="page"/>
          </v:shape>
        </w:pict>
      </w:r>
      <w:r>
        <w:t>DECIZIA REFERITOARE LA ELIGIBILITATEA PROIECTULUI</w:t>
      </w:r>
      <w:r>
        <w:rPr>
          <w:spacing w:val="-70"/>
        </w:rPr>
        <w:t xml:space="preserve"> </w:t>
      </w:r>
      <w:r>
        <w:t>PROIECTUL ESTE:</w:t>
      </w:r>
    </w:p>
    <w:p w14:paraId="1DA648D5" w14:textId="77777777" w:rsidR="00BD35D5" w:rsidRDefault="00000000">
      <w:pPr>
        <w:pStyle w:val="ListParagraph"/>
        <w:numPr>
          <w:ilvl w:val="0"/>
          <w:numId w:val="47"/>
        </w:numPr>
        <w:tabs>
          <w:tab w:val="left" w:pos="1238"/>
          <w:tab w:val="left" w:pos="1239"/>
        </w:tabs>
        <w:spacing w:line="292" w:lineRule="exact"/>
        <w:jc w:val="left"/>
        <w:rPr>
          <w:b/>
          <w:sz w:val="24"/>
        </w:rPr>
      </w:pPr>
      <w:r>
        <w:rPr>
          <w:b/>
          <w:sz w:val="24"/>
        </w:rPr>
        <w:t>ELIGIBIL</w:t>
      </w:r>
    </w:p>
    <w:p w14:paraId="0F44C2F6" w14:textId="77777777" w:rsidR="00BD35D5" w:rsidRDefault="00000000">
      <w:pPr>
        <w:pStyle w:val="Heading1"/>
        <w:numPr>
          <w:ilvl w:val="0"/>
          <w:numId w:val="47"/>
        </w:numPr>
        <w:tabs>
          <w:tab w:val="left" w:pos="1238"/>
          <w:tab w:val="left" w:pos="1239"/>
        </w:tabs>
        <w:spacing w:line="294" w:lineRule="exact"/>
      </w:pPr>
      <w:r>
        <w:t>NEELIGIBIL</w:t>
      </w:r>
    </w:p>
    <w:p w14:paraId="5BF817F4" w14:textId="77777777" w:rsidR="00BD35D5" w:rsidRDefault="00BD35D5">
      <w:pPr>
        <w:pStyle w:val="BodyText"/>
        <w:spacing w:before="4"/>
        <w:rPr>
          <w:b/>
          <w:sz w:val="24"/>
        </w:rPr>
      </w:pPr>
    </w:p>
    <w:p w14:paraId="57BBDB82" w14:textId="77777777" w:rsidR="00BD35D5" w:rsidRDefault="00000000">
      <w:pPr>
        <w:spacing w:line="232" w:lineRule="exact"/>
        <w:ind w:left="518"/>
        <w:rPr>
          <w:i/>
          <w:sz w:val="20"/>
        </w:rPr>
      </w:pPr>
      <w:r>
        <w:rPr>
          <w:i/>
          <w:sz w:val="20"/>
        </w:rPr>
        <w:t>Dacă</w:t>
      </w:r>
      <w:r>
        <w:rPr>
          <w:i/>
          <w:spacing w:val="-2"/>
          <w:sz w:val="20"/>
        </w:rPr>
        <w:t xml:space="preserve"> </w:t>
      </w:r>
      <w:r>
        <w:rPr>
          <w:i/>
          <w:sz w:val="20"/>
        </w:rPr>
        <w:t>toate</w:t>
      </w:r>
      <w:r>
        <w:rPr>
          <w:i/>
          <w:spacing w:val="-4"/>
          <w:sz w:val="20"/>
        </w:rPr>
        <w:t xml:space="preserve"> </w:t>
      </w:r>
      <w:r>
        <w:rPr>
          <w:i/>
          <w:sz w:val="20"/>
        </w:rPr>
        <w:t>criteriile</w:t>
      </w:r>
      <w:r>
        <w:rPr>
          <w:i/>
          <w:spacing w:val="1"/>
          <w:sz w:val="20"/>
        </w:rPr>
        <w:t xml:space="preserve"> </w:t>
      </w:r>
      <w:r>
        <w:rPr>
          <w:i/>
          <w:sz w:val="20"/>
        </w:rPr>
        <w:t>de</w:t>
      </w:r>
      <w:r>
        <w:rPr>
          <w:i/>
          <w:spacing w:val="-4"/>
          <w:sz w:val="20"/>
        </w:rPr>
        <w:t xml:space="preserve"> </w:t>
      </w:r>
      <w:r>
        <w:rPr>
          <w:i/>
          <w:sz w:val="20"/>
        </w:rPr>
        <w:t>eligibilitate</w:t>
      </w:r>
      <w:r>
        <w:rPr>
          <w:i/>
          <w:spacing w:val="1"/>
          <w:sz w:val="20"/>
        </w:rPr>
        <w:t xml:space="preserve"> </w:t>
      </w:r>
      <w:r>
        <w:rPr>
          <w:i/>
          <w:sz w:val="20"/>
        </w:rPr>
        <w:t>aplicate</w:t>
      </w:r>
      <w:r>
        <w:rPr>
          <w:i/>
          <w:spacing w:val="-4"/>
          <w:sz w:val="20"/>
        </w:rPr>
        <w:t xml:space="preserve"> </w:t>
      </w:r>
      <w:r>
        <w:rPr>
          <w:i/>
          <w:sz w:val="20"/>
        </w:rPr>
        <w:t>proiectului</w:t>
      </w:r>
      <w:r>
        <w:rPr>
          <w:i/>
          <w:spacing w:val="-1"/>
          <w:sz w:val="20"/>
        </w:rPr>
        <w:t xml:space="preserve"> </w:t>
      </w:r>
      <w:r>
        <w:rPr>
          <w:i/>
          <w:sz w:val="20"/>
        </w:rPr>
        <w:t>au</w:t>
      </w:r>
      <w:r>
        <w:rPr>
          <w:i/>
          <w:spacing w:val="-3"/>
          <w:sz w:val="20"/>
        </w:rPr>
        <w:t xml:space="preserve"> </w:t>
      </w:r>
      <w:r>
        <w:rPr>
          <w:i/>
          <w:sz w:val="20"/>
        </w:rPr>
        <w:t>fost</w:t>
      </w:r>
      <w:r>
        <w:rPr>
          <w:i/>
          <w:spacing w:val="-4"/>
          <w:sz w:val="20"/>
        </w:rPr>
        <w:t xml:space="preserve"> </w:t>
      </w:r>
      <w:r>
        <w:rPr>
          <w:i/>
          <w:sz w:val="20"/>
        </w:rPr>
        <w:t>îndeplinite,</w:t>
      </w:r>
      <w:r>
        <w:rPr>
          <w:i/>
          <w:spacing w:val="-4"/>
          <w:sz w:val="20"/>
        </w:rPr>
        <w:t xml:space="preserve"> </w:t>
      </w:r>
      <w:r>
        <w:rPr>
          <w:i/>
          <w:sz w:val="20"/>
        </w:rPr>
        <w:t>proiectul</w:t>
      </w:r>
      <w:r>
        <w:rPr>
          <w:i/>
          <w:spacing w:val="-7"/>
          <w:sz w:val="20"/>
        </w:rPr>
        <w:t xml:space="preserve"> </w:t>
      </w:r>
      <w:r>
        <w:rPr>
          <w:i/>
          <w:sz w:val="20"/>
        </w:rPr>
        <w:t>este</w:t>
      </w:r>
      <w:r>
        <w:rPr>
          <w:i/>
          <w:spacing w:val="-4"/>
          <w:sz w:val="20"/>
        </w:rPr>
        <w:t xml:space="preserve"> </w:t>
      </w:r>
      <w:r>
        <w:rPr>
          <w:i/>
          <w:sz w:val="20"/>
        </w:rPr>
        <w:t>eligibil.</w:t>
      </w:r>
    </w:p>
    <w:p w14:paraId="5CE0EB55" w14:textId="77777777" w:rsidR="00BD35D5" w:rsidRDefault="00000000">
      <w:pPr>
        <w:spacing w:line="242" w:lineRule="auto"/>
        <w:ind w:left="518" w:right="829"/>
        <w:rPr>
          <w:i/>
          <w:sz w:val="20"/>
        </w:rPr>
      </w:pPr>
      <w:r>
        <w:rPr>
          <w:i/>
          <w:sz w:val="20"/>
        </w:rPr>
        <w:t>În</w:t>
      </w:r>
      <w:r>
        <w:rPr>
          <w:i/>
          <w:spacing w:val="13"/>
          <w:sz w:val="20"/>
        </w:rPr>
        <w:t xml:space="preserve"> </w:t>
      </w:r>
      <w:r>
        <w:rPr>
          <w:i/>
          <w:sz w:val="20"/>
        </w:rPr>
        <w:t>cazul</w:t>
      </w:r>
      <w:r>
        <w:rPr>
          <w:i/>
          <w:spacing w:val="12"/>
          <w:sz w:val="20"/>
        </w:rPr>
        <w:t xml:space="preserve"> </w:t>
      </w:r>
      <w:r>
        <w:rPr>
          <w:i/>
          <w:sz w:val="20"/>
        </w:rPr>
        <w:t>proiectelor</w:t>
      </w:r>
      <w:r>
        <w:rPr>
          <w:i/>
          <w:spacing w:val="12"/>
          <w:sz w:val="20"/>
        </w:rPr>
        <w:t xml:space="preserve"> </w:t>
      </w:r>
      <w:r>
        <w:rPr>
          <w:i/>
          <w:sz w:val="20"/>
        </w:rPr>
        <w:t>neeligibile</w:t>
      </w:r>
      <w:r>
        <w:rPr>
          <w:i/>
          <w:spacing w:val="11"/>
          <w:sz w:val="20"/>
        </w:rPr>
        <w:t xml:space="preserve"> </w:t>
      </w:r>
      <w:r>
        <w:rPr>
          <w:i/>
          <w:sz w:val="20"/>
        </w:rPr>
        <w:t>se</w:t>
      </w:r>
      <w:r>
        <w:rPr>
          <w:i/>
          <w:spacing w:val="10"/>
          <w:sz w:val="20"/>
        </w:rPr>
        <w:t xml:space="preserve"> </w:t>
      </w:r>
      <w:r>
        <w:rPr>
          <w:i/>
          <w:sz w:val="20"/>
        </w:rPr>
        <w:t>va</w:t>
      </w:r>
      <w:r>
        <w:rPr>
          <w:i/>
          <w:spacing w:val="14"/>
          <w:sz w:val="20"/>
        </w:rPr>
        <w:t xml:space="preserve"> </w:t>
      </w:r>
      <w:r>
        <w:rPr>
          <w:i/>
          <w:sz w:val="20"/>
        </w:rPr>
        <w:t>completa</w:t>
      </w:r>
      <w:r>
        <w:rPr>
          <w:i/>
          <w:spacing w:val="9"/>
          <w:sz w:val="20"/>
        </w:rPr>
        <w:t xml:space="preserve"> </w:t>
      </w:r>
      <w:r>
        <w:rPr>
          <w:i/>
          <w:sz w:val="20"/>
        </w:rPr>
        <w:t>rubrica</w:t>
      </w:r>
      <w:r>
        <w:rPr>
          <w:i/>
          <w:spacing w:val="14"/>
          <w:sz w:val="20"/>
        </w:rPr>
        <w:t xml:space="preserve"> </w:t>
      </w:r>
      <w:r>
        <w:rPr>
          <w:i/>
          <w:sz w:val="20"/>
        </w:rPr>
        <w:t>Observaţii</w:t>
      </w:r>
      <w:r>
        <w:rPr>
          <w:i/>
          <w:spacing w:val="10"/>
          <w:sz w:val="20"/>
        </w:rPr>
        <w:t xml:space="preserve"> </w:t>
      </w:r>
      <w:r>
        <w:rPr>
          <w:i/>
          <w:sz w:val="20"/>
        </w:rPr>
        <w:t>cu</w:t>
      </w:r>
      <w:r>
        <w:rPr>
          <w:i/>
          <w:spacing w:val="7"/>
          <w:sz w:val="20"/>
        </w:rPr>
        <w:t xml:space="preserve"> </w:t>
      </w:r>
      <w:r>
        <w:rPr>
          <w:i/>
          <w:sz w:val="20"/>
        </w:rPr>
        <w:t>toate</w:t>
      </w:r>
      <w:r>
        <w:rPr>
          <w:i/>
          <w:spacing w:val="10"/>
          <w:sz w:val="20"/>
        </w:rPr>
        <w:t xml:space="preserve"> </w:t>
      </w:r>
      <w:r>
        <w:rPr>
          <w:i/>
          <w:sz w:val="20"/>
        </w:rPr>
        <w:t>motivele</w:t>
      </w:r>
      <w:r>
        <w:rPr>
          <w:i/>
          <w:spacing w:val="16"/>
          <w:sz w:val="20"/>
        </w:rPr>
        <w:t xml:space="preserve"> </w:t>
      </w:r>
      <w:r>
        <w:rPr>
          <w:i/>
          <w:sz w:val="20"/>
        </w:rPr>
        <w:t>de</w:t>
      </w:r>
      <w:r>
        <w:rPr>
          <w:i/>
          <w:spacing w:val="16"/>
          <w:sz w:val="20"/>
        </w:rPr>
        <w:t xml:space="preserve"> </w:t>
      </w:r>
      <w:r>
        <w:rPr>
          <w:i/>
          <w:sz w:val="20"/>
        </w:rPr>
        <w:t>neeligibilitate</w:t>
      </w:r>
      <w:r>
        <w:rPr>
          <w:i/>
          <w:spacing w:val="-57"/>
          <w:sz w:val="20"/>
        </w:rPr>
        <w:t xml:space="preserve"> </w:t>
      </w:r>
      <w:r>
        <w:rPr>
          <w:i/>
          <w:sz w:val="20"/>
        </w:rPr>
        <w:t>ale</w:t>
      </w:r>
      <w:r>
        <w:rPr>
          <w:i/>
          <w:spacing w:val="6"/>
          <w:sz w:val="20"/>
        </w:rPr>
        <w:t xml:space="preserve"> </w:t>
      </w:r>
      <w:r>
        <w:rPr>
          <w:i/>
          <w:sz w:val="20"/>
        </w:rPr>
        <w:t>proiectului.</w:t>
      </w:r>
    </w:p>
    <w:p w14:paraId="3BB1054E" w14:textId="77777777" w:rsidR="00BD35D5" w:rsidRDefault="00BD35D5">
      <w:pPr>
        <w:pStyle w:val="BodyText"/>
        <w:rPr>
          <w:i/>
          <w:sz w:val="20"/>
        </w:rPr>
      </w:pPr>
    </w:p>
    <w:p w14:paraId="11254A9E" w14:textId="77777777" w:rsidR="00BD35D5" w:rsidRDefault="00000000">
      <w:pPr>
        <w:pStyle w:val="BodyText"/>
        <w:spacing w:before="1"/>
        <w:rPr>
          <w:i/>
          <w:sz w:val="25"/>
        </w:rPr>
      </w:pPr>
      <w:r>
        <w:pict w14:anchorId="15C93FFD">
          <v:shapetype id="_x0000_t202" coordsize="21600,21600" o:spt="202" path="m,l,21600r21600,l21600,xe">
            <v:stroke joinstyle="miter"/>
            <v:path gradientshapeok="t" o:connecttype="rect"/>
          </v:shapetype>
          <v:shape id="_x0000_s1050" type="#_x0000_t202" style="position:absolute;margin-left:54.25pt;margin-top:16.75pt;width:476.4pt;height:60.75pt;z-index:-15728128;mso-wrap-distance-left:0;mso-wrap-distance-right:0;mso-position-horizontal-relative:page" filled="f" strokeweight=".16936mm">
            <v:textbox inset="0,0,0,0">
              <w:txbxContent>
                <w:p w14:paraId="2621DA1A" w14:textId="77777777" w:rsidR="00BD35D5" w:rsidRDefault="00000000">
                  <w:pPr>
                    <w:spacing w:before="9"/>
                    <w:ind w:left="47"/>
                    <w:rPr>
                      <w:sz w:val="20"/>
                    </w:rPr>
                  </w:pPr>
                  <w:r>
                    <w:rPr>
                      <w:sz w:val="20"/>
                      <w:u w:val="single"/>
                    </w:rPr>
                    <w:t>Observatii:</w:t>
                  </w:r>
                </w:p>
                <w:p w14:paraId="7BB8E9B7" w14:textId="77777777" w:rsidR="00BD35D5" w:rsidRDefault="00000000">
                  <w:pPr>
                    <w:spacing w:before="3" w:line="231" w:lineRule="exact"/>
                    <w:ind w:left="47"/>
                    <w:rPr>
                      <w:sz w:val="20"/>
                    </w:rPr>
                  </w:pPr>
                  <w:r>
                    <w:rPr>
                      <w:sz w:val="20"/>
                    </w:rPr>
                    <w:t>Se</w:t>
                  </w:r>
                  <w:r>
                    <w:rPr>
                      <w:spacing w:val="-1"/>
                      <w:sz w:val="20"/>
                    </w:rPr>
                    <w:t xml:space="preserve"> </w:t>
                  </w:r>
                  <w:r>
                    <w:rPr>
                      <w:sz w:val="20"/>
                    </w:rPr>
                    <w:t>detaliază:</w:t>
                  </w:r>
                </w:p>
                <w:p w14:paraId="7FEAFC40" w14:textId="77777777" w:rsidR="00BD35D5" w:rsidRDefault="00000000">
                  <w:pPr>
                    <w:numPr>
                      <w:ilvl w:val="0"/>
                      <w:numId w:val="46"/>
                    </w:numPr>
                    <w:tabs>
                      <w:tab w:val="left" w:pos="183"/>
                    </w:tabs>
                    <w:spacing w:line="242" w:lineRule="auto"/>
                    <w:ind w:left="47" w:right="598" w:firstLine="0"/>
                    <w:rPr>
                      <w:sz w:val="20"/>
                    </w:rPr>
                  </w:pPr>
                  <w:r>
                    <w:rPr>
                      <w:sz w:val="20"/>
                    </w:rPr>
                    <w:t>pentru</w:t>
                  </w:r>
                  <w:r>
                    <w:rPr>
                      <w:spacing w:val="-6"/>
                      <w:sz w:val="20"/>
                    </w:rPr>
                    <w:t xml:space="preserve"> </w:t>
                  </w:r>
                  <w:r>
                    <w:rPr>
                      <w:sz w:val="20"/>
                    </w:rPr>
                    <w:t>fiecare</w:t>
                  </w:r>
                  <w:r>
                    <w:rPr>
                      <w:spacing w:val="-5"/>
                      <w:sz w:val="20"/>
                    </w:rPr>
                    <w:t xml:space="preserve"> </w:t>
                  </w:r>
                  <w:r>
                    <w:rPr>
                      <w:sz w:val="20"/>
                    </w:rPr>
                    <w:t>criteriu</w:t>
                  </w:r>
                  <w:r>
                    <w:rPr>
                      <w:spacing w:val="-1"/>
                      <w:sz w:val="20"/>
                    </w:rPr>
                    <w:t xml:space="preserve"> </w:t>
                  </w:r>
                  <w:r>
                    <w:rPr>
                      <w:sz w:val="20"/>
                    </w:rPr>
                    <w:t>de</w:t>
                  </w:r>
                  <w:r>
                    <w:rPr>
                      <w:spacing w:val="-5"/>
                      <w:sz w:val="20"/>
                    </w:rPr>
                    <w:t xml:space="preserve"> </w:t>
                  </w:r>
                  <w:r>
                    <w:rPr>
                      <w:sz w:val="20"/>
                    </w:rPr>
                    <w:t>eligibilitate</w:t>
                  </w:r>
                  <w:r>
                    <w:rPr>
                      <w:spacing w:val="-6"/>
                      <w:sz w:val="20"/>
                    </w:rPr>
                    <w:t xml:space="preserve"> </w:t>
                  </w:r>
                  <w:r>
                    <w:rPr>
                      <w:sz w:val="20"/>
                    </w:rPr>
                    <w:t>care</w:t>
                  </w:r>
                  <w:r>
                    <w:rPr>
                      <w:spacing w:val="-5"/>
                      <w:sz w:val="20"/>
                    </w:rPr>
                    <w:t xml:space="preserve"> </w:t>
                  </w:r>
                  <w:r>
                    <w:rPr>
                      <w:sz w:val="20"/>
                    </w:rPr>
                    <w:t>nu</w:t>
                  </w:r>
                  <w:r>
                    <w:rPr>
                      <w:spacing w:val="-6"/>
                      <w:sz w:val="20"/>
                    </w:rPr>
                    <w:t xml:space="preserve"> </w:t>
                  </w:r>
                  <w:r>
                    <w:rPr>
                      <w:sz w:val="20"/>
                    </w:rPr>
                    <w:t>a</w:t>
                  </w:r>
                  <w:r>
                    <w:rPr>
                      <w:spacing w:val="-5"/>
                      <w:sz w:val="20"/>
                    </w:rPr>
                    <w:t xml:space="preserve"> </w:t>
                  </w:r>
                  <w:r>
                    <w:rPr>
                      <w:sz w:val="20"/>
                    </w:rPr>
                    <w:t>fost</w:t>
                  </w:r>
                  <w:r>
                    <w:rPr>
                      <w:spacing w:val="-4"/>
                      <w:sz w:val="20"/>
                    </w:rPr>
                    <w:t xml:space="preserve"> </w:t>
                  </w:r>
                  <w:r>
                    <w:rPr>
                      <w:sz w:val="20"/>
                    </w:rPr>
                    <w:t>îndeplinit,</w:t>
                  </w:r>
                  <w:r>
                    <w:rPr>
                      <w:spacing w:val="-4"/>
                      <w:sz w:val="20"/>
                    </w:rPr>
                    <w:t xml:space="preserve"> </w:t>
                  </w:r>
                  <w:r>
                    <w:rPr>
                      <w:sz w:val="20"/>
                    </w:rPr>
                    <w:t>motivul</w:t>
                  </w:r>
                  <w:r>
                    <w:rPr>
                      <w:spacing w:val="-2"/>
                      <w:sz w:val="20"/>
                    </w:rPr>
                    <w:t xml:space="preserve"> </w:t>
                  </w:r>
                  <w:r>
                    <w:rPr>
                      <w:sz w:val="20"/>
                    </w:rPr>
                    <w:t>neeligibilităţii,</w:t>
                  </w:r>
                  <w:r>
                    <w:rPr>
                      <w:spacing w:val="-3"/>
                      <w:sz w:val="20"/>
                    </w:rPr>
                    <w:t xml:space="preserve"> </w:t>
                  </w:r>
                  <w:r>
                    <w:rPr>
                      <w:sz w:val="20"/>
                    </w:rPr>
                    <w:t>dacă</w:t>
                  </w:r>
                  <w:r>
                    <w:rPr>
                      <w:spacing w:val="-6"/>
                      <w:sz w:val="20"/>
                    </w:rPr>
                    <w:t xml:space="preserve"> </w:t>
                  </w:r>
                  <w:r>
                    <w:rPr>
                      <w:sz w:val="20"/>
                    </w:rPr>
                    <w:t>este</w:t>
                  </w:r>
                  <w:r>
                    <w:rPr>
                      <w:spacing w:val="-58"/>
                      <w:sz w:val="20"/>
                    </w:rPr>
                    <w:t xml:space="preserve"> </w:t>
                  </w:r>
                  <w:r>
                    <w:rPr>
                      <w:sz w:val="20"/>
                    </w:rPr>
                    <w:t>cazul,</w:t>
                  </w:r>
                </w:p>
                <w:p w14:paraId="74DC1D4E" w14:textId="77777777" w:rsidR="00BD35D5" w:rsidRDefault="00000000">
                  <w:pPr>
                    <w:numPr>
                      <w:ilvl w:val="0"/>
                      <w:numId w:val="46"/>
                    </w:numPr>
                    <w:tabs>
                      <w:tab w:val="left" w:pos="183"/>
                    </w:tabs>
                    <w:spacing w:line="229" w:lineRule="exact"/>
                    <w:ind w:left="182" w:hanging="136"/>
                    <w:rPr>
                      <w:sz w:val="20"/>
                    </w:rPr>
                  </w:pPr>
                  <w:r>
                    <w:rPr>
                      <w:sz w:val="20"/>
                    </w:rPr>
                    <w:t>motivul</w:t>
                  </w:r>
                  <w:r>
                    <w:rPr>
                      <w:spacing w:val="-3"/>
                      <w:sz w:val="20"/>
                    </w:rPr>
                    <w:t xml:space="preserve"> </w:t>
                  </w:r>
                  <w:r>
                    <w:rPr>
                      <w:sz w:val="20"/>
                    </w:rPr>
                    <w:t>neeligibilităţii</w:t>
                  </w:r>
                  <w:r>
                    <w:rPr>
                      <w:spacing w:val="-1"/>
                      <w:sz w:val="20"/>
                    </w:rPr>
                    <w:t xml:space="preserve"> </w:t>
                  </w:r>
                  <w:r>
                    <w:rPr>
                      <w:sz w:val="20"/>
                    </w:rPr>
                    <w:t>din</w:t>
                  </w:r>
                  <w:r>
                    <w:rPr>
                      <w:spacing w:val="-6"/>
                      <w:sz w:val="20"/>
                    </w:rPr>
                    <w:t xml:space="preserve"> </w:t>
                  </w:r>
                  <w:r>
                    <w:rPr>
                      <w:sz w:val="20"/>
                    </w:rPr>
                    <w:t>punct de</w:t>
                  </w:r>
                  <w:r>
                    <w:rPr>
                      <w:spacing w:val="-6"/>
                      <w:sz w:val="20"/>
                    </w:rPr>
                    <w:t xml:space="preserve"> </w:t>
                  </w:r>
                  <w:r>
                    <w:rPr>
                      <w:sz w:val="20"/>
                    </w:rPr>
                    <w:t>vedere</w:t>
                  </w:r>
                  <w:r>
                    <w:rPr>
                      <w:spacing w:val="-1"/>
                      <w:sz w:val="20"/>
                    </w:rPr>
                    <w:t xml:space="preserve"> </w:t>
                  </w:r>
                  <w:r>
                    <w:rPr>
                      <w:sz w:val="20"/>
                    </w:rPr>
                    <w:t>al</w:t>
                  </w:r>
                  <w:r>
                    <w:rPr>
                      <w:spacing w:val="-8"/>
                      <w:sz w:val="20"/>
                    </w:rPr>
                    <w:t xml:space="preserve"> </w:t>
                  </w:r>
                  <w:r>
                    <w:rPr>
                      <w:sz w:val="20"/>
                    </w:rPr>
                    <w:t>verificării</w:t>
                  </w:r>
                  <w:r>
                    <w:rPr>
                      <w:spacing w:val="-1"/>
                      <w:sz w:val="20"/>
                    </w:rPr>
                    <w:t xml:space="preserve"> </w:t>
                  </w:r>
                  <w:r>
                    <w:rPr>
                      <w:sz w:val="20"/>
                    </w:rPr>
                    <w:t>pe</w:t>
                  </w:r>
                  <w:r>
                    <w:rPr>
                      <w:spacing w:val="-6"/>
                      <w:sz w:val="20"/>
                    </w:rPr>
                    <w:t xml:space="preserve"> </w:t>
                  </w:r>
                  <w:r>
                    <w:rPr>
                      <w:sz w:val="20"/>
                    </w:rPr>
                    <w:t>teren,</w:t>
                  </w:r>
                  <w:r>
                    <w:rPr>
                      <w:spacing w:val="-3"/>
                      <w:sz w:val="20"/>
                    </w:rPr>
                    <w:t xml:space="preserve"> </w:t>
                  </w:r>
                  <w:r>
                    <w:rPr>
                      <w:sz w:val="20"/>
                    </w:rPr>
                    <w:t>dacă</w:t>
                  </w:r>
                  <w:r>
                    <w:rPr>
                      <w:spacing w:val="-2"/>
                      <w:sz w:val="20"/>
                    </w:rPr>
                    <w:t xml:space="preserve"> </w:t>
                  </w:r>
                  <w:r>
                    <w:rPr>
                      <w:sz w:val="20"/>
                    </w:rPr>
                    <w:t>este</w:t>
                  </w:r>
                  <w:r>
                    <w:rPr>
                      <w:spacing w:val="1"/>
                      <w:sz w:val="20"/>
                    </w:rPr>
                    <w:t xml:space="preserve"> </w:t>
                  </w:r>
                  <w:r>
                    <w:rPr>
                      <w:sz w:val="20"/>
                    </w:rPr>
                    <w:t>cazul.</w:t>
                  </w:r>
                </w:p>
              </w:txbxContent>
            </v:textbox>
            <w10:wrap type="topAndBottom" anchorx="page"/>
          </v:shape>
        </w:pict>
      </w:r>
    </w:p>
    <w:p w14:paraId="5EAC5B99" w14:textId="77777777" w:rsidR="00BD35D5" w:rsidRDefault="00BD35D5">
      <w:pPr>
        <w:rPr>
          <w:sz w:val="25"/>
        </w:rPr>
        <w:sectPr w:rsidR="00BD35D5">
          <w:pgSz w:w="11910" w:h="16840"/>
          <w:pgMar w:top="1720" w:right="560" w:bottom="280" w:left="620" w:header="706" w:footer="0" w:gutter="0"/>
          <w:cols w:space="720"/>
        </w:sectPr>
      </w:pPr>
    </w:p>
    <w:p w14:paraId="1542F25F" w14:textId="77777777" w:rsidR="00BD35D5" w:rsidRDefault="00BD35D5">
      <w:pPr>
        <w:pStyle w:val="BodyText"/>
        <w:rPr>
          <w:i/>
          <w:sz w:val="20"/>
        </w:rPr>
      </w:pPr>
    </w:p>
    <w:p w14:paraId="4458EEAB" w14:textId="77777777" w:rsidR="00BD35D5" w:rsidRDefault="00BD35D5">
      <w:pPr>
        <w:pStyle w:val="BodyText"/>
        <w:rPr>
          <w:i/>
          <w:sz w:val="20"/>
        </w:rPr>
      </w:pPr>
    </w:p>
    <w:p w14:paraId="22C8ECE4" w14:textId="77777777" w:rsidR="00BD35D5" w:rsidRDefault="00BD35D5">
      <w:pPr>
        <w:pStyle w:val="BodyText"/>
        <w:rPr>
          <w:i/>
          <w:sz w:val="20"/>
        </w:rPr>
      </w:pPr>
    </w:p>
    <w:p w14:paraId="1134A758" w14:textId="77777777" w:rsidR="00BD35D5" w:rsidRDefault="00BD35D5">
      <w:pPr>
        <w:pStyle w:val="BodyText"/>
        <w:spacing w:before="2"/>
        <w:rPr>
          <w:i/>
          <w:sz w:val="11"/>
        </w:rPr>
      </w:pPr>
    </w:p>
    <w:tbl>
      <w:tblPr>
        <w:tblW w:w="0" w:type="auto"/>
        <w:tblInd w:w="599" w:type="dxa"/>
        <w:tblLayout w:type="fixed"/>
        <w:tblCellMar>
          <w:left w:w="0" w:type="dxa"/>
          <w:right w:w="0" w:type="dxa"/>
        </w:tblCellMar>
        <w:tblLook w:val="01E0" w:firstRow="1" w:lastRow="1" w:firstColumn="1" w:lastColumn="1" w:noHBand="0" w:noVBand="0"/>
      </w:tblPr>
      <w:tblGrid>
        <w:gridCol w:w="4935"/>
        <w:gridCol w:w="4892"/>
      </w:tblGrid>
      <w:tr w:rsidR="00BD35D5" w14:paraId="53C74497" w14:textId="77777777">
        <w:trPr>
          <w:trHeight w:val="1670"/>
        </w:trPr>
        <w:tc>
          <w:tcPr>
            <w:tcW w:w="4935" w:type="dxa"/>
          </w:tcPr>
          <w:p w14:paraId="2C049D82" w14:textId="77777777" w:rsidR="00BD35D5" w:rsidRDefault="00000000">
            <w:pPr>
              <w:pStyle w:val="TableParagraph"/>
              <w:spacing w:line="279" w:lineRule="exact"/>
              <w:ind w:left="200"/>
              <w:rPr>
                <w:sz w:val="24"/>
              </w:rPr>
            </w:pPr>
            <w:r>
              <w:rPr>
                <w:sz w:val="24"/>
              </w:rPr>
              <w:t>Verificat:</w:t>
            </w:r>
            <w:r>
              <w:rPr>
                <w:spacing w:val="-6"/>
                <w:sz w:val="24"/>
              </w:rPr>
              <w:t xml:space="preserve"> </w:t>
            </w:r>
            <w:r>
              <w:rPr>
                <w:sz w:val="24"/>
              </w:rPr>
              <w:t>Expert</w:t>
            </w:r>
            <w:r>
              <w:rPr>
                <w:spacing w:val="-3"/>
                <w:sz w:val="24"/>
              </w:rPr>
              <w:t xml:space="preserve"> </w:t>
            </w:r>
            <w:r>
              <w:rPr>
                <w:sz w:val="24"/>
              </w:rPr>
              <w:t>2</w:t>
            </w:r>
            <w:r>
              <w:rPr>
                <w:spacing w:val="-5"/>
                <w:sz w:val="24"/>
              </w:rPr>
              <w:t xml:space="preserve"> </w:t>
            </w:r>
            <w:r>
              <w:rPr>
                <w:sz w:val="24"/>
              </w:rPr>
              <w:t>GAL</w:t>
            </w:r>
            <w:r>
              <w:rPr>
                <w:spacing w:val="-1"/>
                <w:sz w:val="24"/>
              </w:rPr>
              <w:t xml:space="preserve"> </w:t>
            </w:r>
            <w:r>
              <w:rPr>
                <w:sz w:val="24"/>
              </w:rPr>
              <w:t>DELTA</w:t>
            </w:r>
            <w:r>
              <w:rPr>
                <w:spacing w:val="-6"/>
                <w:sz w:val="24"/>
              </w:rPr>
              <w:t xml:space="preserve"> </w:t>
            </w:r>
            <w:r>
              <w:rPr>
                <w:sz w:val="24"/>
              </w:rPr>
              <w:t>DUNARII</w:t>
            </w:r>
          </w:p>
          <w:p w14:paraId="481B4317" w14:textId="77777777" w:rsidR="00BD35D5" w:rsidRDefault="00000000">
            <w:pPr>
              <w:pStyle w:val="TableParagraph"/>
              <w:ind w:left="200"/>
              <w:rPr>
                <w:i/>
                <w:sz w:val="24"/>
              </w:rPr>
            </w:pPr>
            <w:r>
              <w:rPr>
                <w:i/>
                <w:sz w:val="24"/>
              </w:rPr>
              <w:t>Nume/Prenume</w:t>
            </w:r>
            <w:r>
              <w:rPr>
                <w:i/>
                <w:spacing w:val="-10"/>
                <w:sz w:val="24"/>
              </w:rPr>
              <w:t xml:space="preserve"> </w:t>
            </w:r>
            <w:r>
              <w:rPr>
                <w:i/>
                <w:sz w:val="24"/>
              </w:rPr>
              <w:t>……………………......</w:t>
            </w:r>
          </w:p>
          <w:p w14:paraId="58E9B267" w14:textId="77777777" w:rsidR="00BD35D5" w:rsidRDefault="00BD35D5">
            <w:pPr>
              <w:pStyle w:val="TableParagraph"/>
              <w:spacing w:before="10"/>
              <w:rPr>
                <w:i/>
                <w:sz w:val="23"/>
              </w:rPr>
            </w:pPr>
          </w:p>
          <w:p w14:paraId="186E0C96" w14:textId="77777777" w:rsidR="00BD35D5" w:rsidRDefault="00000000">
            <w:pPr>
              <w:pStyle w:val="TableParagraph"/>
              <w:spacing w:before="1"/>
              <w:ind w:left="200"/>
              <w:rPr>
                <w:i/>
                <w:sz w:val="24"/>
              </w:rPr>
            </w:pPr>
            <w:r>
              <w:rPr>
                <w:i/>
                <w:sz w:val="24"/>
              </w:rPr>
              <w:t>Semnătura....................................</w:t>
            </w:r>
          </w:p>
          <w:p w14:paraId="50E590F0" w14:textId="77777777" w:rsidR="00BD35D5" w:rsidRDefault="00BD35D5">
            <w:pPr>
              <w:pStyle w:val="TableParagraph"/>
              <w:spacing w:before="11"/>
              <w:rPr>
                <w:i/>
                <w:sz w:val="23"/>
              </w:rPr>
            </w:pPr>
          </w:p>
          <w:p w14:paraId="11F614BE" w14:textId="77777777" w:rsidR="00BD35D5" w:rsidRDefault="00000000">
            <w:pPr>
              <w:pStyle w:val="TableParagraph"/>
              <w:spacing w:line="259" w:lineRule="exact"/>
              <w:ind w:left="200"/>
              <w:rPr>
                <w:i/>
                <w:sz w:val="24"/>
              </w:rPr>
            </w:pPr>
            <w:r>
              <w:rPr>
                <w:i/>
                <w:sz w:val="24"/>
              </w:rPr>
              <w:t>Data……........................................</w:t>
            </w:r>
          </w:p>
        </w:tc>
        <w:tc>
          <w:tcPr>
            <w:tcW w:w="4892" w:type="dxa"/>
          </w:tcPr>
          <w:p w14:paraId="2886706D" w14:textId="77777777" w:rsidR="00BD35D5" w:rsidRDefault="00000000">
            <w:pPr>
              <w:pStyle w:val="TableParagraph"/>
              <w:spacing w:line="279" w:lineRule="exact"/>
              <w:ind w:left="364"/>
              <w:rPr>
                <w:sz w:val="24"/>
              </w:rPr>
            </w:pPr>
            <w:r>
              <w:rPr>
                <w:sz w:val="24"/>
              </w:rPr>
              <w:t>Întocmit:</w:t>
            </w:r>
            <w:r>
              <w:rPr>
                <w:spacing w:val="-4"/>
                <w:sz w:val="24"/>
              </w:rPr>
              <w:t xml:space="preserve"> </w:t>
            </w:r>
            <w:r>
              <w:rPr>
                <w:sz w:val="24"/>
              </w:rPr>
              <w:t>Expert</w:t>
            </w:r>
            <w:r>
              <w:rPr>
                <w:spacing w:val="68"/>
                <w:sz w:val="24"/>
              </w:rPr>
              <w:t xml:space="preserve"> </w:t>
            </w:r>
            <w:r>
              <w:rPr>
                <w:sz w:val="24"/>
              </w:rPr>
              <w:t>1</w:t>
            </w:r>
            <w:r>
              <w:rPr>
                <w:spacing w:val="-4"/>
                <w:sz w:val="24"/>
              </w:rPr>
              <w:t xml:space="preserve"> </w:t>
            </w:r>
            <w:r>
              <w:rPr>
                <w:sz w:val="24"/>
              </w:rPr>
              <w:t>GAL</w:t>
            </w:r>
            <w:r>
              <w:rPr>
                <w:spacing w:val="-4"/>
                <w:sz w:val="24"/>
              </w:rPr>
              <w:t xml:space="preserve"> </w:t>
            </w:r>
            <w:r>
              <w:rPr>
                <w:sz w:val="24"/>
              </w:rPr>
              <w:t>DELTA</w:t>
            </w:r>
            <w:r>
              <w:rPr>
                <w:spacing w:val="-5"/>
                <w:sz w:val="24"/>
              </w:rPr>
              <w:t xml:space="preserve"> </w:t>
            </w:r>
            <w:r>
              <w:rPr>
                <w:sz w:val="24"/>
              </w:rPr>
              <w:t>DUNARII</w:t>
            </w:r>
          </w:p>
          <w:p w14:paraId="4893D04D" w14:textId="77777777" w:rsidR="00BD35D5" w:rsidRDefault="00000000">
            <w:pPr>
              <w:pStyle w:val="TableParagraph"/>
              <w:ind w:left="364"/>
              <w:rPr>
                <w:i/>
                <w:sz w:val="24"/>
              </w:rPr>
            </w:pPr>
            <w:r>
              <w:rPr>
                <w:i/>
                <w:sz w:val="24"/>
              </w:rPr>
              <w:t>Nume/Prenume</w:t>
            </w:r>
            <w:r>
              <w:rPr>
                <w:i/>
                <w:spacing w:val="-11"/>
                <w:sz w:val="24"/>
              </w:rPr>
              <w:t xml:space="preserve"> </w:t>
            </w:r>
            <w:r>
              <w:rPr>
                <w:i/>
                <w:sz w:val="24"/>
              </w:rPr>
              <w:t>……………………......</w:t>
            </w:r>
          </w:p>
          <w:p w14:paraId="69AAF77B" w14:textId="77777777" w:rsidR="00BD35D5" w:rsidRDefault="00BD35D5">
            <w:pPr>
              <w:pStyle w:val="TableParagraph"/>
              <w:spacing w:before="10"/>
              <w:rPr>
                <w:i/>
                <w:sz w:val="23"/>
              </w:rPr>
            </w:pPr>
          </w:p>
          <w:p w14:paraId="5EE51DE5" w14:textId="77777777" w:rsidR="00BD35D5" w:rsidRDefault="00000000">
            <w:pPr>
              <w:pStyle w:val="TableParagraph"/>
              <w:spacing w:before="1"/>
              <w:ind w:left="364"/>
              <w:rPr>
                <w:i/>
                <w:sz w:val="24"/>
              </w:rPr>
            </w:pPr>
            <w:r>
              <w:rPr>
                <w:i/>
                <w:sz w:val="24"/>
              </w:rPr>
              <w:t>Semnătura....................................</w:t>
            </w:r>
          </w:p>
          <w:p w14:paraId="16B8CFD5" w14:textId="77777777" w:rsidR="00BD35D5" w:rsidRDefault="00BD35D5">
            <w:pPr>
              <w:pStyle w:val="TableParagraph"/>
              <w:spacing w:before="11"/>
              <w:rPr>
                <w:i/>
                <w:sz w:val="23"/>
              </w:rPr>
            </w:pPr>
          </w:p>
          <w:p w14:paraId="4B09D899" w14:textId="77777777" w:rsidR="00BD35D5" w:rsidRDefault="00000000">
            <w:pPr>
              <w:pStyle w:val="TableParagraph"/>
              <w:spacing w:line="259" w:lineRule="exact"/>
              <w:ind w:left="364"/>
              <w:rPr>
                <w:i/>
                <w:sz w:val="24"/>
              </w:rPr>
            </w:pPr>
            <w:r>
              <w:rPr>
                <w:i/>
                <w:sz w:val="24"/>
              </w:rPr>
              <w:t>Data……......................................</w:t>
            </w:r>
          </w:p>
        </w:tc>
      </w:tr>
    </w:tbl>
    <w:p w14:paraId="1E9F3AFC" w14:textId="77777777" w:rsidR="00BD35D5" w:rsidRDefault="00BD35D5">
      <w:pPr>
        <w:spacing w:line="259" w:lineRule="exact"/>
        <w:rPr>
          <w:sz w:val="24"/>
        </w:rPr>
        <w:sectPr w:rsidR="00BD35D5">
          <w:pgSz w:w="11910" w:h="16840"/>
          <w:pgMar w:top="1720" w:right="560" w:bottom="280" w:left="620" w:header="706" w:footer="0" w:gutter="0"/>
          <w:cols w:space="720"/>
        </w:sectPr>
      </w:pPr>
    </w:p>
    <w:p w14:paraId="5DA69F20" w14:textId="77777777" w:rsidR="00BD35D5" w:rsidRDefault="00BD35D5">
      <w:pPr>
        <w:pStyle w:val="BodyText"/>
        <w:rPr>
          <w:i/>
          <w:sz w:val="20"/>
        </w:rPr>
      </w:pPr>
    </w:p>
    <w:p w14:paraId="5C3376B3" w14:textId="77777777" w:rsidR="00BD35D5" w:rsidRDefault="00BD35D5">
      <w:pPr>
        <w:pStyle w:val="BodyText"/>
        <w:spacing w:before="2"/>
        <w:rPr>
          <w:i/>
        </w:rPr>
      </w:pPr>
    </w:p>
    <w:p w14:paraId="3D5D9655" w14:textId="77777777" w:rsidR="00BD35D5" w:rsidRDefault="00000000">
      <w:pPr>
        <w:pStyle w:val="ListParagraph"/>
        <w:numPr>
          <w:ilvl w:val="0"/>
          <w:numId w:val="45"/>
        </w:numPr>
        <w:tabs>
          <w:tab w:val="left" w:pos="387"/>
          <w:tab w:val="left" w:leader="dot" w:pos="5269"/>
        </w:tabs>
        <w:rPr>
          <w:b/>
          <w:sz w:val="20"/>
        </w:rPr>
      </w:pPr>
      <w:r>
        <w:rPr>
          <w:b/>
          <w:sz w:val="20"/>
        </w:rPr>
        <w:t>Buget</w:t>
      </w:r>
      <w:r>
        <w:rPr>
          <w:b/>
          <w:spacing w:val="-4"/>
          <w:sz w:val="20"/>
        </w:rPr>
        <w:t xml:space="preserve"> </w:t>
      </w:r>
      <w:r>
        <w:rPr>
          <w:b/>
          <w:sz w:val="20"/>
        </w:rPr>
        <w:t>indicativ</w:t>
      </w:r>
      <w:r>
        <w:rPr>
          <w:b/>
          <w:spacing w:val="-6"/>
          <w:sz w:val="20"/>
        </w:rPr>
        <w:t xml:space="preserve"> </w:t>
      </w:r>
      <w:r>
        <w:rPr>
          <w:b/>
          <w:sz w:val="20"/>
        </w:rPr>
        <w:t>(intensitate</w:t>
      </w:r>
      <w:r>
        <w:rPr>
          <w:b/>
          <w:spacing w:val="-1"/>
          <w:sz w:val="20"/>
        </w:rPr>
        <w:t xml:space="preserve"> </w:t>
      </w:r>
      <w:r>
        <w:rPr>
          <w:b/>
          <w:sz w:val="20"/>
        </w:rPr>
        <w:t>a</w:t>
      </w:r>
      <w:r>
        <w:rPr>
          <w:b/>
          <w:spacing w:val="-7"/>
          <w:sz w:val="20"/>
        </w:rPr>
        <w:t xml:space="preserve"> </w:t>
      </w:r>
      <w:r>
        <w:rPr>
          <w:b/>
          <w:sz w:val="20"/>
        </w:rPr>
        <w:t>sprijinului</w:t>
      </w:r>
      <w:r>
        <w:rPr>
          <w:b/>
          <w:sz w:val="20"/>
        </w:rPr>
        <w:tab/>
        <w:t>%) euro conform</w:t>
      </w:r>
      <w:r>
        <w:rPr>
          <w:b/>
          <w:spacing w:val="-2"/>
          <w:sz w:val="20"/>
        </w:rPr>
        <w:t xml:space="preserve"> </w:t>
      </w:r>
      <w:r>
        <w:rPr>
          <w:b/>
          <w:sz w:val="20"/>
        </w:rPr>
        <w:t>HG</w:t>
      </w:r>
      <w:r>
        <w:rPr>
          <w:b/>
          <w:spacing w:val="-3"/>
          <w:sz w:val="20"/>
        </w:rPr>
        <w:t xml:space="preserve"> </w:t>
      </w:r>
      <w:r>
        <w:rPr>
          <w:b/>
          <w:sz w:val="20"/>
        </w:rPr>
        <w:t>907/</w:t>
      </w:r>
      <w:r>
        <w:rPr>
          <w:b/>
          <w:spacing w:val="-4"/>
          <w:sz w:val="20"/>
        </w:rPr>
        <w:t xml:space="preserve"> </w:t>
      </w:r>
      <w:r>
        <w:rPr>
          <w:b/>
          <w:sz w:val="20"/>
        </w:rPr>
        <w:t>2016</w:t>
      </w:r>
    </w:p>
    <w:p w14:paraId="4A5D0488" w14:textId="77777777" w:rsidR="00BD35D5" w:rsidRDefault="00BD35D5">
      <w:pPr>
        <w:pStyle w:val="BodyText"/>
        <w:spacing w:before="1"/>
        <w:rPr>
          <w:b/>
          <w:sz w:val="20"/>
        </w:rPr>
      </w:pPr>
    </w:p>
    <w:p w14:paraId="6D83C473" w14:textId="77777777" w:rsidR="00BD35D5" w:rsidRDefault="00000000">
      <w:pPr>
        <w:tabs>
          <w:tab w:val="left" w:pos="9396"/>
          <w:tab w:val="left" w:leader="dot" w:pos="11360"/>
        </w:tabs>
        <w:spacing w:line="232" w:lineRule="exact"/>
        <w:ind w:left="6014"/>
        <w:rPr>
          <w:sz w:val="20"/>
        </w:rPr>
      </w:pPr>
      <w:r>
        <w:rPr>
          <w:sz w:val="20"/>
        </w:rPr>
        <w:t>S-a</w:t>
      </w:r>
      <w:r>
        <w:rPr>
          <w:spacing w:val="-1"/>
          <w:sz w:val="20"/>
        </w:rPr>
        <w:t xml:space="preserve"> </w:t>
      </w:r>
      <w:r>
        <w:rPr>
          <w:sz w:val="20"/>
        </w:rPr>
        <w:t>utilizat</w:t>
      </w:r>
      <w:r>
        <w:rPr>
          <w:spacing w:val="-3"/>
          <w:sz w:val="20"/>
        </w:rPr>
        <w:t xml:space="preserve"> </w:t>
      </w:r>
      <w:r>
        <w:rPr>
          <w:sz w:val="20"/>
        </w:rPr>
        <w:t>cursul</w:t>
      </w:r>
      <w:r>
        <w:rPr>
          <w:spacing w:val="-1"/>
          <w:sz w:val="20"/>
        </w:rPr>
        <w:t xml:space="preserve"> </w:t>
      </w:r>
      <w:r>
        <w:rPr>
          <w:sz w:val="20"/>
        </w:rPr>
        <w:t>de</w:t>
      </w:r>
      <w:r>
        <w:rPr>
          <w:spacing w:val="-4"/>
          <w:sz w:val="20"/>
        </w:rPr>
        <w:t xml:space="preserve"> </w:t>
      </w:r>
      <w:r>
        <w:rPr>
          <w:sz w:val="20"/>
        </w:rPr>
        <w:t>schimb</w:t>
      </w:r>
      <w:r>
        <w:rPr>
          <w:sz w:val="20"/>
        </w:rPr>
        <w:tab/>
        <w:t>1</w:t>
      </w:r>
      <w:r>
        <w:rPr>
          <w:spacing w:val="-3"/>
          <w:sz w:val="20"/>
        </w:rPr>
        <w:t xml:space="preserve"> </w:t>
      </w:r>
      <w:r>
        <w:rPr>
          <w:sz w:val="20"/>
        </w:rPr>
        <w:t>Euro</w:t>
      </w:r>
      <w:r>
        <w:rPr>
          <w:spacing w:val="2"/>
          <w:sz w:val="20"/>
        </w:rPr>
        <w:t xml:space="preserve"> </w:t>
      </w:r>
      <w:r>
        <w:rPr>
          <w:sz w:val="20"/>
        </w:rPr>
        <w:t>=</w:t>
      </w:r>
      <w:r>
        <w:rPr>
          <w:rFonts w:ascii="Times New Roman"/>
          <w:sz w:val="20"/>
        </w:rPr>
        <w:tab/>
      </w:r>
      <w:r>
        <w:rPr>
          <w:sz w:val="20"/>
        </w:rPr>
        <w:t>LEI</w:t>
      </w:r>
    </w:p>
    <w:p w14:paraId="731450F5" w14:textId="77777777" w:rsidR="00BD35D5" w:rsidRDefault="00000000">
      <w:pPr>
        <w:tabs>
          <w:tab w:val="left" w:pos="7890"/>
          <w:tab w:val="left" w:pos="8519"/>
          <w:tab w:val="left" w:pos="9726"/>
        </w:tabs>
        <w:spacing w:line="232" w:lineRule="exact"/>
        <w:ind w:left="6374"/>
        <w:rPr>
          <w:sz w:val="20"/>
        </w:rPr>
      </w:pPr>
      <w:r>
        <w:rPr>
          <w:sz w:val="20"/>
        </w:rPr>
        <w:t>din</w:t>
      </w:r>
      <w:r>
        <w:rPr>
          <w:spacing w:val="1"/>
          <w:sz w:val="20"/>
        </w:rPr>
        <w:t xml:space="preserve"> </w:t>
      </w:r>
      <w:r>
        <w:rPr>
          <w:sz w:val="20"/>
        </w:rPr>
        <w:t>data</w:t>
      </w:r>
      <w:r>
        <w:rPr>
          <w:spacing w:val="-5"/>
          <w:sz w:val="20"/>
        </w:rPr>
        <w:t xml:space="preserve"> </w:t>
      </w:r>
      <w:r>
        <w:rPr>
          <w:sz w:val="20"/>
        </w:rPr>
        <w:t>de:</w:t>
      </w:r>
      <w:r>
        <w:rPr>
          <w:sz w:val="20"/>
          <w:u w:val="single"/>
        </w:rPr>
        <w:tab/>
      </w:r>
      <w:r>
        <w:rPr>
          <w:sz w:val="20"/>
        </w:rPr>
        <w:t>/</w:t>
      </w:r>
      <w:r>
        <w:rPr>
          <w:sz w:val="20"/>
          <w:u w:val="single"/>
        </w:rPr>
        <w:tab/>
      </w:r>
      <w:r>
        <w:rPr>
          <w:sz w:val="20"/>
        </w:rPr>
        <w:t>/</w:t>
      </w:r>
      <w:r>
        <w:rPr>
          <w:sz w:val="20"/>
          <w:u w:val="single"/>
        </w:rPr>
        <w:t xml:space="preserve"> </w:t>
      </w:r>
      <w:r>
        <w:rPr>
          <w:sz w:val="20"/>
          <w:u w:val="single"/>
        </w:rPr>
        <w:tab/>
      </w:r>
    </w:p>
    <w:p w14:paraId="6D72B778" w14:textId="77777777" w:rsidR="00BD35D5" w:rsidRDefault="00BD35D5">
      <w:pPr>
        <w:pStyle w:val="BodyText"/>
        <w:rPr>
          <w:sz w:val="20"/>
        </w:rPr>
      </w:pPr>
    </w:p>
    <w:p w14:paraId="64F56928" w14:textId="77777777" w:rsidR="00BD35D5" w:rsidRDefault="00BD35D5">
      <w:pPr>
        <w:pStyle w:val="BodyText"/>
        <w:rPr>
          <w:sz w:val="20"/>
        </w:rPr>
      </w:pPr>
    </w:p>
    <w:p w14:paraId="35D01965" w14:textId="77777777" w:rsidR="00BD35D5" w:rsidRDefault="00BD35D5">
      <w:pPr>
        <w:pStyle w:val="BodyText"/>
        <w:rPr>
          <w:sz w:val="20"/>
        </w:rPr>
      </w:pPr>
    </w:p>
    <w:p w14:paraId="0B6B06D2" w14:textId="77777777" w:rsidR="00BD35D5" w:rsidRDefault="00BD35D5">
      <w:pPr>
        <w:pStyle w:val="BodyText"/>
        <w:spacing w:before="11"/>
        <w:rPr>
          <w:sz w:val="20"/>
        </w:rPr>
      </w:pPr>
    </w:p>
    <w:tbl>
      <w:tblPr>
        <w:tblW w:w="0" w:type="auto"/>
        <w:tblInd w:w="272" w:type="dxa"/>
        <w:tblBorders>
          <w:top w:val="single" w:sz="8" w:space="0" w:color="008080"/>
          <w:left w:val="single" w:sz="8" w:space="0" w:color="008080"/>
          <w:bottom w:val="single" w:sz="8" w:space="0" w:color="008080"/>
          <w:right w:val="single" w:sz="8" w:space="0" w:color="008080"/>
          <w:insideH w:val="single" w:sz="8" w:space="0" w:color="008080"/>
          <w:insideV w:val="single" w:sz="8" w:space="0" w:color="008080"/>
        </w:tblBorders>
        <w:tblLayout w:type="fixed"/>
        <w:tblCellMar>
          <w:left w:w="0" w:type="dxa"/>
          <w:right w:w="0" w:type="dxa"/>
        </w:tblCellMar>
        <w:tblLook w:val="01E0" w:firstRow="1" w:lastRow="1" w:firstColumn="1" w:lastColumn="1" w:noHBand="0" w:noVBand="0"/>
      </w:tblPr>
      <w:tblGrid>
        <w:gridCol w:w="8359"/>
        <w:gridCol w:w="1133"/>
        <w:gridCol w:w="994"/>
        <w:gridCol w:w="1133"/>
        <w:gridCol w:w="994"/>
        <w:gridCol w:w="1133"/>
        <w:gridCol w:w="990"/>
      </w:tblGrid>
      <w:tr w:rsidR="00BD35D5" w14:paraId="75AC4DC2" w14:textId="77777777">
        <w:trPr>
          <w:trHeight w:val="462"/>
        </w:trPr>
        <w:tc>
          <w:tcPr>
            <w:tcW w:w="8359" w:type="dxa"/>
            <w:tcBorders>
              <w:bottom w:val="single" w:sz="4" w:space="0" w:color="008080"/>
            </w:tcBorders>
          </w:tcPr>
          <w:p w14:paraId="23F15293" w14:textId="77777777" w:rsidR="00BD35D5" w:rsidRDefault="00BD35D5">
            <w:pPr>
              <w:pStyle w:val="TableParagraph"/>
              <w:spacing w:before="4"/>
              <w:rPr>
                <w:sz w:val="19"/>
              </w:rPr>
            </w:pPr>
          </w:p>
          <w:p w14:paraId="7BF99249" w14:textId="77777777" w:rsidR="00BD35D5" w:rsidRDefault="00000000">
            <w:pPr>
              <w:pStyle w:val="TableParagraph"/>
              <w:spacing w:line="218" w:lineRule="exact"/>
              <w:ind w:left="110"/>
              <w:rPr>
                <w:b/>
                <w:sz w:val="20"/>
              </w:rPr>
            </w:pPr>
            <w:r>
              <w:rPr>
                <w:b/>
                <w:sz w:val="20"/>
              </w:rPr>
              <w:t>Buget</w:t>
            </w:r>
            <w:r>
              <w:rPr>
                <w:b/>
                <w:spacing w:val="-3"/>
                <w:sz w:val="20"/>
              </w:rPr>
              <w:t xml:space="preserve"> </w:t>
            </w:r>
            <w:r>
              <w:rPr>
                <w:b/>
                <w:sz w:val="20"/>
              </w:rPr>
              <w:t>Indicativ</w:t>
            </w:r>
            <w:r>
              <w:rPr>
                <w:b/>
                <w:spacing w:val="-5"/>
                <w:sz w:val="20"/>
              </w:rPr>
              <w:t xml:space="preserve"> </w:t>
            </w:r>
            <w:r>
              <w:rPr>
                <w:b/>
                <w:sz w:val="20"/>
              </w:rPr>
              <w:t>al</w:t>
            </w:r>
            <w:r>
              <w:rPr>
                <w:b/>
                <w:spacing w:val="-1"/>
                <w:sz w:val="20"/>
              </w:rPr>
              <w:t xml:space="preserve"> </w:t>
            </w:r>
            <w:r>
              <w:rPr>
                <w:b/>
                <w:sz w:val="20"/>
              </w:rPr>
              <w:t>Proiectului</w:t>
            </w:r>
            <w:r>
              <w:rPr>
                <w:b/>
                <w:spacing w:val="3"/>
                <w:sz w:val="20"/>
              </w:rPr>
              <w:t xml:space="preserve"> </w:t>
            </w:r>
            <w:r>
              <w:rPr>
                <w:b/>
                <w:sz w:val="20"/>
              </w:rPr>
              <w:t>(Valori</w:t>
            </w:r>
            <w:r>
              <w:rPr>
                <w:b/>
                <w:spacing w:val="-2"/>
                <w:sz w:val="20"/>
              </w:rPr>
              <w:t xml:space="preserve"> </w:t>
            </w:r>
            <w:r>
              <w:rPr>
                <w:b/>
                <w:sz w:val="20"/>
              </w:rPr>
              <w:t>fără</w:t>
            </w:r>
            <w:r>
              <w:rPr>
                <w:b/>
                <w:spacing w:val="-6"/>
                <w:sz w:val="20"/>
              </w:rPr>
              <w:t xml:space="preserve"> </w:t>
            </w:r>
            <w:r>
              <w:rPr>
                <w:b/>
                <w:sz w:val="20"/>
              </w:rPr>
              <w:t>TVA</w:t>
            </w:r>
            <w:r>
              <w:rPr>
                <w:b/>
                <w:spacing w:val="-3"/>
                <w:sz w:val="20"/>
              </w:rPr>
              <w:t xml:space="preserve"> </w:t>
            </w:r>
            <w:r>
              <w:rPr>
                <w:b/>
                <w:sz w:val="20"/>
              </w:rPr>
              <w:t>)</w:t>
            </w:r>
          </w:p>
        </w:tc>
        <w:tc>
          <w:tcPr>
            <w:tcW w:w="2127" w:type="dxa"/>
            <w:gridSpan w:val="2"/>
            <w:vMerge w:val="restart"/>
            <w:tcBorders>
              <w:bottom w:val="single" w:sz="4" w:space="0" w:color="008080"/>
            </w:tcBorders>
          </w:tcPr>
          <w:p w14:paraId="306E0643" w14:textId="77777777" w:rsidR="00BD35D5" w:rsidRDefault="00BD35D5">
            <w:pPr>
              <w:pStyle w:val="TableParagraph"/>
              <w:spacing w:before="1"/>
              <w:rPr>
                <w:sz w:val="30"/>
              </w:rPr>
            </w:pPr>
          </w:p>
          <w:p w14:paraId="07F3090B" w14:textId="77777777" w:rsidR="00BD35D5" w:rsidRDefault="00000000">
            <w:pPr>
              <w:pStyle w:val="TableParagraph"/>
              <w:ind w:left="128" w:right="107" w:firstLine="58"/>
              <w:rPr>
                <w:b/>
                <w:sz w:val="20"/>
              </w:rPr>
            </w:pPr>
            <w:r>
              <w:rPr>
                <w:b/>
                <w:sz w:val="20"/>
              </w:rPr>
              <w:t>Cheltuieli conform</w:t>
            </w:r>
            <w:r>
              <w:rPr>
                <w:b/>
                <w:spacing w:val="1"/>
                <w:sz w:val="20"/>
              </w:rPr>
              <w:t xml:space="preserve"> </w:t>
            </w:r>
            <w:r>
              <w:rPr>
                <w:b/>
                <w:sz w:val="20"/>
              </w:rPr>
              <w:t>Cererii</w:t>
            </w:r>
            <w:r>
              <w:rPr>
                <w:b/>
                <w:spacing w:val="-1"/>
                <w:sz w:val="20"/>
              </w:rPr>
              <w:t xml:space="preserve"> </w:t>
            </w:r>
            <w:r>
              <w:rPr>
                <w:b/>
                <w:sz w:val="20"/>
              </w:rPr>
              <w:t>de</w:t>
            </w:r>
            <w:r>
              <w:rPr>
                <w:b/>
                <w:spacing w:val="-4"/>
                <w:sz w:val="20"/>
              </w:rPr>
              <w:t xml:space="preserve"> </w:t>
            </w:r>
            <w:r>
              <w:rPr>
                <w:b/>
                <w:sz w:val="20"/>
              </w:rPr>
              <w:t>finanţare</w:t>
            </w:r>
          </w:p>
        </w:tc>
        <w:tc>
          <w:tcPr>
            <w:tcW w:w="4250" w:type="dxa"/>
            <w:gridSpan w:val="4"/>
          </w:tcPr>
          <w:p w14:paraId="11AE902A" w14:textId="77777777" w:rsidR="00BD35D5" w:rsidRDefault="00000000">
            <w:pPr>
              <w:pStyle w:val="TableParagraph"/>
              <w:spacing w:line="222" w:lineRule="exact"/>
              <w:ind w:left="119" w:right="-15"/>
              <w:jc w:val="center"/>
              <w:rPr>
                <w:b/>
                <w:i/>
                <w:sz w:val="20"/>
              </w:rPr>
            </w:pPr>
            <w:r>
              <w:rPr>
                <w:b/>
                <w:sz w:val="20"/>
              </w:rPr>
              <w:t>Verificare</w:t>
            </w:r>
            <w:r>
              <w:rPr>
                <w:b/>
                <w:spacing w:val="-4"/>
                <w:sz w:val="20"/>
              </w:rPr>
              <w:t xml:space="preserve"> </w:t>
            </w:r>
            <w:r>
              <w:rPr>
                <w:b/>
                <w:i/>
                <w:sz w:val="20"/>
              </w:rPr>
              <w:t>OJFIR/CRFIR/AFIR-verificare</w:t>
            </w:r>
            <w:r>
              <w:rPr>
                <w:b/>
                <w:i/>
                <w:spacing w:val="-8"/>
                <w:sz w:val="20"/>
              </w:rPr>
              <w:t xml:space="preserve"> </w:t>
            </w:r>
            <w:r>
              <w:rPr>
                <w:b/>
                <w:i/>
                <w:sz w:val="20"/>
              </w:rPr>
              <w:t>prin</w:t>
            </w:r>
          </w:p>
          <w:p w14:paraId="70DD5254" w14:textId="77777777" w:rsidR="00BD35D5" w:rsidRDefault="00000000">
            <w:pPr>
              <w:pStyle w:val="TableParagraph"/>
              <w:spacing w:before="3" w:line="218" w:lineRule="exact"/>
              <w:ind w:left="1840" w:right="1716"/>
              <w:jc w:val="center"/>
              <w:rPr>
                <w:b/>
                <w:i/>
                <w:sz w:val="20"/>
              </w:rPr>
            </w:pPr>
            <w:r>
              <w:rPr>
                <w:b/>
                <w:i/>
                <w:sz w:val="20"/>
              </w:rPr>
              <w:t>sondaj</w:t>
            </w:r>
          </w:p>
        </w:tc>
      </w:tr>
      <w:tr w:rsidR="00BD35D5" w14:paraId="0ED21A34" w14:textId="77777777">
        <w:trPr>
          <w:trHeight w:val="698"/>
        </w:trPr>
        <w:tc>
          <w:tcPr>
            <w:tcW w:w="8359" w:type="dxa"/>
            <w:tcBorders>
              <w:top w:val="single" w:sz="4" w:space="0" w:color="008080"/>
              <w:bottom w:val="single" w:sz="4" w:space="0" w:color="008080"/>
            </w:tcBorders>
          </w:tcPr>
          <w:p w14:paraId="6E300562" w14:textId="77777777" w:rsidR="00BD35D5" w:rsidRDefault="00BD35D5">
            <w:pPr>
              <w:pStyle w:val="TableParagraph"/>
              <w:spacing w:before="6"/>
              <w:rPr>
                <w:sz w:val="19"/>
              </w:rPr>
            </w:pPr>
          </w:p>
          <w:p w14:paraId="434B6ED2" w14:textId="77777777" w:rsidR="00BD35D5" w:rsidRDefault="00000000">
            <w:pPr>
              <w:pStyle w:val="TableParagraph"/>
              <w:ind w:left="2157" w:right="2139"/>
              <w:jc w:val="center"/>
              <w:rPr>
                <w:b/>
                <w:sz w:val="20"/>
              </w:rPr>
            </w:pPr>
            <w:r>
              <w:rPr>
                <w:b/>
                <w:sz w:val="20"/>
              </w:rPr>
              <w:t>Denumirea</w:t>
            </w:r>
            <w:r>
              <w:rPr>
                <w:b/>
                <w:spacing w:val="-5"/>
                <w:sz w:val="20"/>
              </w:rPr>
              <w:t xml:space="preserve"> </w:t>
            </w:r>
            <w:r>
              <w:rPr>
                <w:b/>
                <w:sz w:val="20"/>
              </w:rPr>
              <w:t>capitolelor</w:t>
            </w:r>
            <w:r>
              <w:rPr>
                <w:b/>
                <w:spacing w:val="-3"/>
                <w:sz w:val="20"/>
              </w:rPr>
              <w:t xml:space="preserve"> </w:t>
            </w:r>
            <w:r>
              <w:rPr>
                <w:b/>
                <w:sz w:val="20"/>
              </w:rPr>
              <w:t>de</w:t>
            </w:r>
            <w:r>
              <w:rPr>
                <w:b/>
                <w:spacing w:val="-4"/>
                <w:sz w:val="20"/>
              </w:rPr>
              <w:t xml:space="preserve"> </w:t>
            </w:r>
            <w:r>
              <w:rPr>
                <w:b/>
                <w:sz w:val="20"/>
              </w:rPr>
              <w:t>cheltuieli</w:t>
            </w:r>
          </w:p>
        </w:tc>
        <w:tc>
          <w:tcPr>
            <w:tcW w:w="2127" w:type="dxa"/>
            <w:gridSpan w:val="2"/>
            <w:vMerge/>
            <w:tcBorders>
              <w:top w:val="nil"/>
              <w:bottom w:val="single" w:sz="4" w:space="0" w:color="008080"/>
            </w:tcBorders>
          </w:tcPr>
          <w:p w14:paraId="3FE74F9F" w14:textId="77777777" w:rsidR="00BD35D5" w:rsidRDefault="00BD35D5">
            <w:pPr>
              <w:rPr>
                <w:sz w:val="2"/>
                <w:szCs w:val="2"/>
              </w:rPr>
            </w:pPr>
          </w:p>
        </w:tc>
        <w:tc>
          <w:tcPr>
            <w:tcW w:w="2127" w:type="dxa"/>
            <w:gridSpan w:val="2"/>
            <w:tcBorders>
              <w:bottom w:val="single" w:sz="4" w:space="0" w:color="008080"/>
            </w:tcBorders>
          </w:tcPr>
          <w:p w14:paraId="27E65EBB" w14:textId="77777777" w:rsidR="00BD35D5" w:rsidRDefault="00000000">
            <w:pPr>
              <w:pStyle w:val="TableParagraph"/>
              <w:spacing w:line="224" w:lineRule="exact"/>
              <w:ind w:left="234" w:hanging="48"/>
              <w:rPr>
                <w:b/>
                <w:sz w:val="20"/>
              </w:rPr>
            </w:pPr>
            <w:r>
              <w:rPr>
                <w:b/>
                <w:sz w:val="20"/>
              </w:rPr>
              <w:t>Cheltuieli</w:t>
            </w:r>
            <w:r>
              <w:rPr>
                <w:b/>
                <w:spacing w:val="-6"/>
                <w:sz w:val="20"/>
              </w:rPr>
              <w:t xml:space="preserve"> </w:t>
            </w:r>
            <w:r>
              <w:rPr>
                <w:b/>
                <w:sz w:val="20"/>
              </w:rPr>
              <w:t>conform</w:t>
            </w:r>
          </w:p>
          <w:p w14:paraId="4BCCE8DA" w14:textId="77777777" w:rsidR="00BD35D5" w:rsidRDefault="00000000">
            <w:pPr>
              <w:pStyle w:val="TableParagraph"/>
              <w:spacing w:line="230" w:lineRule="exact"/>
              <w:ind w:left="134" w:right="112" w:firstLine="100"/>
              <w:rPr>
                <w:b/>
                <w:sz w:val="20"/>
              </w:rPr>
            </w:pPr>
            <w:r>
              <w:rPr>
                <w:b/>
                <w:sz w:val="20"/>
              </w:rPr>
              <w:t>SF</w:t>
            </w:r>
            <w:r>
              <w:rPr>
                <w:b/>
                <w:spacing w:val="1"/>
                <w:sz w:val="20"/>
              </w:rPr>
              <w:t xml:space="preserve"> </w:t>
            </w:r>
            <w:r>
              <w:rPr>
                <w:b/>
                <w:sz w:val="20"/>
              </w:rPr>
              <w:t>(documentatie</w:t>
            </w:r>
            <w:r>
              <w:rPr>
                <w:b/>
                <w:spacing w:val="1"/>
                <w:sz w:val="20"/>
              </w:rPr>
              <w:t xml:space="preserve"> </w:t>
            </w:r>
            <w:r>
              <w:rPr>
                <w:b/>
                <w:sz w:val="20"/>
              </w:rPr>
              <w:t>tehnico-economica)</w:t>
            </w:r>
          </w:p>
        </w:tc>
        <w:tc>
          <w:tcPr>
            <w:tcW w:w="2123" w:type="dxa"/>
            <w:gridSpan w:val="2"/>
            <w:tcBorders>
              <w:bottom w:val="single" w:sz="4" w:space="0" w:color="008080"/>
            </w:tcBorders>
          </w:tcPr>
          <w:p w14:paraId="0F0DC086" w14:textId="77777777" w:rsidR="00BD35D5" w:rsidRDefault="00000000">
            <w:pPr>
              <w:pStyle w:val="TableParagraph"/>
              <w:spacing w:line="224" w:lineRule="exact"/>
              <w:ind w:left="237" w:right="220"/>
              <w:jc w:val="center"/>
              <w:rPr>
                <w:b/>
                <w:sz w:val="20"/>
              </w:rPr>
            </w:pPr>
            <w:r>
              <w:rPr>
                <w:b/>
                <w:sz w:val="20"/>
              </w:rPr>
              <w:t>Diferenţe</w:t>
            </w:r>
            <w:r>
              <w:rPr>
                <w:b/>
                <w:spacing w:val="-4"/>
                <w:sz w:val="20"/>
              </w:rPr>
              <w:t xml:space="preserve"> </w:t>
            </w:r>
            <w:r>
              <w:rPr>
                <w:b/>
                <w:sz w:val="20"/>
              </w:rPr>
              <w:t>faţă</w:t>
            </w:r>
            <w:r>
              <w:rPr>
                <w:b/>
                <w:spacing w:val="1"/>
                <w:sz w:val="20"/>
              </w:rPr>
              <w:t xml:space="preserve"> </w:t>
            </w:r>
            <w:r>
              <w:rPr>
                <w:b/>
                <w:sz w:val="20"/>
              </w:rPr>
              <w:t>de</w:t>
            </w:r>
          </w:p>
          <w:p w14:paraId="1D9F998B" w14:textId="77777777" w:rsidR="00BD35D5" w:rsidRDefault="00000000">
            <w:pPr>
              <w:pStyle w:val="TableParagraph"/>
              <w:spacing w:line="230" w:lineRule="exact"/>
              <w:ind w:left="235" w:right="220"/>
              <w:jc w:val="center"/>
              <w:rPr>
                <w:b/>
                <w:sz w:val="20"/>
              </w:rPr>
            </w:pPr>
            <w:r>
              <w:rPr>
                <w:b/>
                <w:sz w:val="20"/>
              </w:rPr>
              <w:t>Cererea de</w:t>
            </w:r>
            <w:r>
              <w:rPr>
                <w:b/>
                <w:spacing w:val="-58"/>
                <w:sz w:val="20"/>
              </w:rPr>
              <w:t xml:space="preserve"> </w:t>
            </w:r>
            <w:r>
              <w:rPr>
                <w:b/>
                <w:sz w:val="20"/>
              </w:rPr>
              <w:t>finanţare</w:t>
            </w:r>
          </w:p>
        </w:tc>
      </w:tr>
      <w:tr w:rsidR="00BD35D5" w14:paraId="3CC4DE81" w14:textId="77777777">
        <w:trPr>
          <w:trHeight w:val="316"/>
        </w:trPr>
        <w:tc>
          <w:tcPr>
            <w:tcW w:w="8359" w:type="dxa"/>
            <w:tcBorders>
              <w:top w:val="single" w:sz="4" w:space="0" w:color="008080"/>
              <w:bottom w:val="single" w:sz="4" w:space="0" w:color="008080"/>
            </w:tcBorders>
          </w:tcPr>
          <w:p w14:paraId="2D43F2EA" w14:textId="77777777" w:rsidR="00BD35D5" w:rsidRDefault="00BD35D5">
            <w:pPr>
              <w:pStyle w:val="TableParagraph"/>
              <w:rPr>
                <w:rFonts w:ascii="Times New Roman"/>
                <w:sz w:val="20"/>
              </w:rPr>
            </w:pPr>
          </w:p>
        </w:tc>
        <w:tc>
          <w:tcPr>
            <w:tcW w:w="1133" w:type="dxa"/>
            <w:tcBorders>
              <w:top w:val="single" w:sz="4" w:space="0" w:color="008080"/>
              <w:bottom w:val="single" w:sz="4" w:space="0" w:color="008080"/>
              <w:right w:val="single" w:sz="4" w:space="0" w:color="008080"/>
            </w:tcBorders>
          </w:tcPr>
          <w:p w14:paraId="22CAD36D" w14:textId="77777777" w:rsidR="00BD35D5" w:rsidRDefault="00000000">
            <w:pPr>
              <w:pStyle w:val="TableParagraph"/>
              <w:spacing w:before="33"/>
              <w:ind w:left="503"/>
              <w:rPr>
                <w:b/>
                <w:sz w:val="20"/>
              </w:rPr>
            </w:pPr>
            <w:r>
              <w:rPr>
                <w:b/>
                <w:sz w:val="20"/>
              </w:rPr>
              <w:t>E</w:t>
            </w:r>
          </w:p>
        </w:tc>
        <w:tc>
          <w:tcPr>
            <w:tcW w:w="994" w:type="dxa"/>
            <w:tcBorders>
              <w:top w:val="single" w:sz="4" w:space="0" w:color="008080"/>
              <w:left w:val="single" w:sz="4" w:space="0" w:color="008080"/>
              <w:bottom w:val="single" w:sz="4" w:space="0" w:color="008080"/>
            </w:tcBorders>
          </w:tcPr>
          <w:p w14:paraId="5A1DBCF6" w14:textId="77777777" w:rsidR="00BD35D5" w:rsidRDefault="00000000">
            <w:pPr>
              <w:pStyle w:val="TableParagraph"/>
              <w:spacing w:before="33"/>
              <w:ind w:left="19"/>
              <w:jc w:val="center"/>
              <w:rPr>
                <w:b/>
                <w:sz w:val="20"/>
              </w:rPr>
            </w:pPr>
            <w:r>
              <w:rPr>
                <w:b/>
                <w:sz w:val="20"/>
              </w:rPr>
              <w:t>N</w:t>
            </w:r>
          </w:p>
        </w:tc>
        <w:tc>
          <w:tcPr>
            <w:tcW w:w="1133" w:type="dxa"/>
            <w:tcBorders>
              <w:top w:val="single" w:sz="4" w:space="0" w:color="008080"/>
              <w:bottom w:val="single" w:sz="4" w:space="0" w:color="008080"/>
              <w:right w:val="single" w:sz="4" w:space="0" w:color="008080"/>
            </w:tcBorders>
          </w:tcPr>
          <w:p w14:paraId="41E70455" w14:textId="77777777" w:rsidR="00BD35D5" w:rsidRDefault="00000000">
            <w:pPr>
              <w:pStyle w:val="TableParagraph"/>
              <w:spacing w:before="33"/>
              <w:ind w:left="4"/>
              <w:jc w:val="center"/>
              <w:rPr>
                <w:b/>
                <w:sz w:val="20"/>
              </w:rPr>
            </w:pPr>
            <w:r>
              <w:rPr>
                <w:b/>
                <w:sz w:val="20"/>
              </w:rPr>
              <w:t>E</w:t>
            </w:r>
          </w:p>
        </w:tc>
        <w:tc>
          <w:tcPr>
            <w:tcW w:w="994" w:type="dxa"/>
            <w:tcBorders>
              <w:top w:val="single" w:sz="4" w:space="0" w:color="008080"/>
              <w:left w:val="single" w:sz="4" w:space="0" w:color="008080"/>
              <w:bottom w:val="single" w:sz="4" w:space="0" w:color="008080"/>
            </w:tcBorders>
          </w:tcPr>
          <w:p w14:paraId="569DF7FC" w14:textId="77777777" w:rsidR="00BD35D5" w:rsidRDefault="00000000">
            <w:pPr>
              <w:pStyle w:val="TableParagraph"/>
              <w:spacing w:before="33"/>
              <w:ind w:left="19"/>
              <w:jc w:val="center"/>
              <w:rPr>
                <w:b/>
                <w:sz w:val="20"/>
              </w:rPr>
            </w:pPr>
            <w:r>
              <w:rPr>
                <w:b/>
                <w:sz w:val="20"/>
              </w:rPr>
              <w:t>N</w:t>
            </w:r>
          </w:p>
        </w:tc>
        <w:tc>
          <w:tcPr>
            <w:tcW w:w="1133" w:type="dxa"/>
            <w:tcBorders>
              <w:top w:val="single" w:sz="4" w:space="0" w:color="008080"/>
              <w:bottom w:val="single" w:sz="4" w:space="0" w:color="008080"/>
              <w:right w:val="single" w:sz="4" w:space="0" w:color="008080"/>
            </w:tcBorders>
          </w:tcPr>
          <w:p w14:paraId="053F66DA" w14:textId="77777777" w:rsidR="00BD35D5" w:rsidRDefault="00000000">
            <w:pPr>
              <w:pStyle w:val="TableParagraph"/>
              <w:spacing w:before="33"/>
              <w:ind w:left="503"/>
              <w:rPr>
                <w:b/>
                <w:sz w:val="20"/>
              </w:rPr>
            </w:pPr>
            <w:r>
              <w:rPr>
                <w:b/>
                <w:sz w:val="20"/>
              </w:rPr>
              <w:t>E</w:t>
            </w:r>
          </w:p>
        </w:tc>
        <w:tc>
          <w:tcPr>
            <w:tcW w:w="990" w:type="dxa"/>
            <w:tcBorders>
              <w:top w:val="single" w:sz="4" w:space="0" w:color="008080"/>
              <w:left w:val="single" w:sz="4" w:space="0" w:color="008080"/>
              <w:bottom w:val="single" w:sz="4" w:space="0" w:color="008080"/>
            </w:tcBorders>
          </w:tcPr>
          <w:p w14:paraId="6C5966AD" w14:textId="77777777" w:rsidR="00BD35D5" w:rsidRDefault="00000000">
            <w:pPr>
              <w:pStyle w:val="TableParagraph"/>
              <w:spacing w:before="33"/>
              <w:ind w:left="14"/>
              <w:jc w:val="center"/>
              <w:rPr>
                <w:b/>
                <w:sz w:val="20"/>
              </w:rPr>
            </w:pPr>
            <w:r>
              <w:rPr>
                <w:b/>
                <w:sz w:val="20"/>
              </w:rPr>
              <w:t>N</w:t>
            </w:r>
          </w:p>
        </w:tc>
      </w:tr>
      <w:tr w:rsidR="00BD35D5" w14:paraId="0821F87A" w14:textId="77777777">
        <w:trPr>
          <w:trHeight w:val="254"/>
        </w:trPr>
        <w:tc>
          <w:tcPr>
            <w:tcW w:w="8359" w:type="dxa"/>
            <w:tcBorders>
              <w:top w:val="single" w:sz="4" w:space="0" w:color="008080"/>
              <w:bottom w:val="single" w:sz="4" w:space="0" w:color="008080"/>
            </w:tcBorders>
          </w:tcPr>
          <w:p w14:paraId="6798C4D1" w14:textId="77777777" w:rsidR="00BD35D5" w:rsidRDefault="00000000">
            <w:pPr>
              <w:pStyle w:val="TableParagraph"/>
              <w:spacing w:line="231" w:lineRule="exact"/>
              <w:ind w:left="16"/>
              <w:jc w:val="center"/>
              <w:rPr>
                <w:b/>
                <w:sz w:val="20"/>
              </w:rPr>
            </w:pPr>
            <w:r>
              <w:rPr>
                <w:b/>
                <w:sz w:val="20"/>
              </w:rPr>
              <w:t>1</w:t>
            </w:r>
          </w:p>
        </w:tc>
        <w:tc>
          <w:tcPr>
            <w:tcW w:w="1133" w:type="dxa"/>
            <w:tcBorders>
              <w:top w:val="single" w:sz="4" w:space="0" w:color="008080"/>
              <w:bottom w:val="single" w:sz="4" w:space="0" w:color="008080"/>
              <w:right w:val="single" w:sz="4" w:space="0" w:color="008080"/>
            </w:tcBorders>
          </w:tcPr>
          <w:p w14:paraId="6AC36A7A" w14:textId="77777777" w:rsidR="00BD35D5" w:rsidRDefault="00000000">
            <w:pPr>
              <w:pStyle w:val="TableParagraph"/>
              <w:spacing w:line="231" w:lineRule="exact"/>
              <w:ind w:left="503"/>
              <w:rPr>
                <w:b/>
                <w:sz w:val="20"/>
              </w:rPr>
            </w:pPr>
            <w:r>
              <w:rPr>
                <w:b/>
                <w:sz w:val="20"/>
              </w:rPr>
              <w:t>2</w:t>
            </w:r>
          </w:p>
        </w:tc>
        <w:tc>
          <w:tcPr>
            <w:tcW w:w="994" w:type="dxa"/>
            <w:tcBorders>
              <w:top w:val="single" w:sz="4" w:space="0" w:color="008080"/>
              <w:left w:val="single" w:sz="4" w:space="0" w:color="008080"/>
              <w:bottom w:val="single" w:sz="4" w:space="0" w:color="008080"/>
            </w:tcBorders>
          </w:tcPr>
          <w:p w14:paraId="65D8C161" w14:textId="77777777" w:rsidR="00BD35D5" w:rsidRDefault="00000000">
            <w:pPr>
              <w:pStyle w:val="TableParagraph"/>
              <w:spacing w:line="231" w:lineRule="exact"/>
              <w:ind w:left="21"/>
              <w:jc w:val="center"/>
              <w:rPr>
                <w:b/>
                <w:sz w:val="20"/>
              </w:rPr>
            </w:pPr>
            <w:r>
              <w:rPr>
                <w:b/>
                <w:sz w:val="20"/>
              </w:rPr>
              <w:t>3</w:t>
            </w:r>
          </w:p>
        </w:tc>
        <w:tc>
          <w:tcPr>
            <w:tcW w:w="1133" w:type="dxa"/>
            <w:tcBorders>
              <w:top w:val="single" w:sz="4" w:space="0" w:color="008080"/>
              <w:bottom w:val="single" w:sz="4" w:space="0" w:color="008080"/>
              <w:right w:val="single" w:sz="4" w:space="0" w:color="008080"/>
            </w:tcBorders>
          </w:tcPr>
          <w:p w14:paraId="477F9821" w14:textId="77777777" w:rsidR="00BD35D5" w:rsidRDefault="00000000">
            <w:pPr>
              <w:pStyle w:val="TableParagraph"/>
              <w:spacing w:line="231" w:lineRule="exact"/>
              <w:ind w:left="7"/>
              <w:jc w:val="center"/>
              <w:rPr>
                <w:b/>
                <w:sz w:val="20"/>
              </w:rPr>
            </w:pPr>
            <w:r>
              <w:rPr>
                <w:b/>
                <w:sz w:val="20"/>
              </w:rPr>
              <w:t>2</w:t>
            </w:r>
          </w:p>
        </w:tc>
        <w:tc>
          <w:tcPr>
            <w:tcW w:w="994" w:type="dxa"/>
            <w:tcBorders>
              <w:top w:val="single" w:sz="4" w:space="0" w:color="008080"/>
              <w:left w:val="single" w:sz="4" w:space="0" w:color="008080"/>
              <w:bottom w:val="single" w:sz="4" w:space="0" w:color="008080"/>
            </w:tcBorders>
          </w:tcPr>
          <w:p w14:paraId="04FC076E" w14:textId="77777777" w:rsidR="00BD35D5" w:rsidRDefault="00000000">
            <w:pPr>
              <w:pStyle w:val="TableParagraph"/>
              <w:spacing w:line="231" w:lineRule="exact"/>
              <w:ind w:left="21"/>
              <w:jc w:val="center"/>
              <w:rPr>
                <w:b/>
                <w:sz w:val="20"/>
              </w:rPr>
            </w:pPr>
            <w:r>
              <w:rPr>
                <w:b/>
                <w:sz w:val="20"/>
              </w:rPr>
              <w:t>3</w:t>
            </w:r>
          </w:p>
        </w:tc>
        <w:tc>
          <w:tcPr>
            <w:tcW w:w="1133" w:type="dxa"/>
            <w:tcBorders>
              <w:top w:val="single" w:sz="4" w:space="0" w:color="008080"/>
              <w:bottom w:val="single" w:sz="4" w:space="0" w:color="008080"/>
              <w:right w:val="single" w:sz="4" w:space="0" w:color="008080"/>
            </w:tcBorders>
          </w:tcPr>
          <w:p w14:paraId="53B5A77B" w14:textId="77777777" w:rsidR="00BD35D5" w:rsidRDefault="00000000">
            <w:pPr>
              <w:pStyle w:val="TableParagraph"/>
              <w:spacing w:line="231" w:lineRule="exact"/>
              <w:ind w:left="503"/>
              <w:rPr>
                <w:b/>
                <w:sz w:val="20"/>
              </w:rPr>
            </w:pPr>
            <w:r>
              <w:rPr>
                <w:b/>
                <w:sz w:val="20"/>
              </w:rPr>
              <w:t>2</w:t>
            </w:r>
          </w:p>
        </w:tc>
        <w:tc>
          <w:tcPr>
            <w:tcW w:w="990" w:type="dxa"/>
            <w:tcBorders>
              <w:top w:val="single" w:sz="4" w:space="0" w:color="008080"/>
              <w:left w:val="single" w:sz="4" w:space="0" w:color="008080"/>
              <w:bottom w:val="single" w:sz="4" w:space="0" w:color="008080"/>
            </w:tcBorders>
          </w:tcPr>
          <w:p w14:paraId="7AE6ED13" w14:textId="77777777" w:rsidR="00BD35D5" w:rsidRDefault="00000000">
            <w:pPr>
              <w:pStyle w:val="TableParagraph"/>
              <w:spacing w:line="231" w:lineRule="exact"/>
              <w:ind w:left="16"/>
              <w:jc w:val="center"/>
              <w:rPr>
                <w:b/>
                <w:sz w:val="20"/>
              </w:rPr>
            </w:pPr>
            <w:r>
              <w:rPr>
                <w:b/>
                <w:sz w:val="20"/>
              </w:rPr>
              <w:t>3</w:t>
            </w:r>
          </w:p>
        </w:tc>
      </w:tr>
      <w:tr w:rsidR="00BD35D5" w14:paraId="252C861D" w14:textId="77777777">
        <w:trPr>
          <w:trHeight w:val="253"/>
        </w:trPr>
        <w:tc>
          <w:tcPr>
            <w:tcW w:w="8359" w:type="dxa"/>
            <w:tcBorders>
              <w:top w:val="single" w:sz="4" w:space="0" w:color="008080"/>
              <w:bottom w:val="single" w:sz="4" w:space="0" w:color="008080"/>
            </w:tcBorders>
          </w:tcPr>
          <w:p w14:paraId="1A461C7E" w14:textId="77777777" w:rsidR="00BD35D5" w:rsidRDefault="00000000">
            <w:pPr>
              <w:pStyle w:val="TableParagraph"/>
              <w:spacing w:before="13" w:line="220" w:lineRule="exact"/>
              <w:ind w:left="172"/>
              <w:rPr>
                <w:b/>
                <w:sz w:val="20"/>
              </w:rPr>
            </w:pPr>
            <w:r>
              <w:rPr>
                <w:b/>
                <w:sz w:val="20"/>
              </w:rPr>
              <w:t>Capitolul</w:t>
            </w:r>
            <w:r>
              <w:rPr>
                <w:b/>
                <w:spacing w:val="-8"/>
                <w:sz w:val="20"/>
              </w:rPr>
              <w:t xml:space="preserve"> </w:t>
            </w:r>
            <w:r>
              <w:rPr>
                <w:b/>
                <w:sz w:val="20"/>
              </w:rPr>
              <w:t>1</w:t>
            </w:r>
            <w:r>
              <w:rPr>
                <w:b/>
                <w:spacing w:val="-3"/>
                <w:sz w:val="20"/>
              </w:rPr>
              <w:t xml:space="preserve"> </w:t>
            </w:r>
            <w:r>
              <w:rPr>
                <w:b/>
                <w:sz w:val="20"/>
              </w:rPr>
              <w:t>Cheltuieli</w:t>
            </w:r>
            <w:r>
              <w:rPr>
                <w:b/>
                <w:spacing w:val="1"/>
                <w:sz w:val="20"/>
              </w:rPr>
              <w:t xml:space="preserve"> </w:t>
            </w:r>
            <w:r>
              <w:rPr>
                <w:b/>
                <w:sz w:val="20"/>
              </w:rPr>
              <w:t>pentru</w:t>
            </w:r>
            <w:r>
              <w:rPr>
                <w:b/>
                <w:spacing w:val="-4"/>
                <w:sz w:val="20"/>
              </w:rPr>
              <w:t xml:space="preserve"> </w:t>
            </w:r>
            <w:r>
              <w:rPr>
                <w:b/>
                <w:sz w:val="20"/>
              </w:rPr>
              <w:t>obţinerea</w:t>
            </w:r>
            <w:r>
              <w:rPr>
                <w:b/>
                <w:spacing w:val="-4"/>
                <w:sz w:val="20"/>
              </w:rPr>
              <w:t xml:space="preserve"> </w:t>
            </w:r>
            <w:r>
              <w:rPr>
                <w:b/>
                <w:sz w:val="20"/>
              </w:rPr>
              <w:t>şi</w:t>
            </w:r>
            <w:r>
              <w:rPr>
                <w:b/>
                <w:spacing w:val="2"/>
                <w:sz w:val="20"/>
              </w:rPr>
              <w:t xml:space="preserve"> </w:t>
            </w:r>
            <w:r>
              <w:rPr>
                <w:b/>
                <w:sz w:val="20"/>
              </w:rPr>
              <w:t>amenajarea</w:t>
            </w:r>
            <w:r>
              <w:rPr>
                <w:b/>
                <w:spacing w:val="-4"/>
                <w:sz w:val="20"/>
              </w:rPr>
              <w:t xml:space="preserve"> </w:t>
            </w:r>
            <w:r>
              <w:rPr>
                <w:b/>
                <w:sz w:val="20"/>
              </w:rPr>
              <w:t>terenului</w:t>
            </w:r>
            <w:r>
              <w:rPr>
                <w:b/>
                <w:spacing w:val="7"/>
                <w:sz w:val="20"/>
              </w:rPr>
              <w:t xml:space="preserve"> </w:t>
            </w:r>
            <w:r>
              <w:rPr>
                <w:b/>
                <w:sz w:val="20"/>
              </w:rPr>
              <w:t>-</w:t>
            </w:r>
            <w:r>
              <w:rPr>
                <w:b/>
                <w:spacing w:val="-7"/>
                <w:sz w:val="20"/>
              </w:rPr>
              <w:t xml:space="preserve"> </w:t>
            </w:r>
            <w:r>
              <w:rPr>
                <w:b/>
                <w:sz w:val="20"/>
              </w:rPr>
              <w:t>total,</w:t>
            </w:r>
            <w:r>
              <w:rPr>
                <w:b/>
                <w:spacing w:val="-3"/>
                <w:sz w:val="20"/>
              </w:rPr>
              <w:t xml:space="preserve"> </w:t>
            </w:r>
            <w:r>
              <w:rPr>
                <w:b/>
                <w:sz w:val="20"/>
              </w:rPr>
              <w:t>din</w:t>
            </w:r>
            <w:r>
              <w:rPr>
                <w:b/>
                <w:spacing w:val="-5"/>
                <w:sz w:val="20"/>
              </w:rPr>
              <w:t xml:space="preserve"> </w:t>
            </w:r>
            <w:r>
              <w:rPr>
                <w:b/>
                <w:sz w:val="20"/>
              </w:rPr>
              <w:t>care:</w:t>
            </w:r>
          </w:p>
        </w:tc>
        <w:tc>
          <w:tcPr>
            <w:tcW w:w="1133" w:type="dxa"/>
            <w:tcBorders>
              <w:top w:val="single" w:sz="4" w:space="0" w:color="008080"/>
              <w:bottom w:val="single" w:sz="4" w:space="0" w:color="008080"/>
              <w:right w:val="single" w:sz="4" w:space="0" w:color="008080"/>
            </w:tcBorders>
          </w:tcPr>
          <w:p w14:paraId="0EBFBBC8"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6C93AF5C"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78BB561A"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45E3230C"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35C46A16"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4B26A8F4" w14:textId="77777777" w:rsidR="00BD35D5" w:rsidRDefault="00BD35D5">
            <w:pPr>
              <w:pStyle w:val="TableParagraph"/>
              <w:rPr>
                <w:rFonts w:ascii="Times New Roman"/>
                <w:sz w:val="18"/>
              </w:rPr>
            </w:pPr>
          </w:p>
        </w:tc>
      </w:tr>
      <w:tr w:rsidR="00BD35D5" w14:paraId="64F0E90F" w14:textId="77777777">
        <w:trPr>
          <w:trHeight w:val="258"/>
        </w:trPr>
        <w:tc>
          <w:tcPr>
            <w:tcW w:w="8359" w:type="dxa"/>
            <w:tcBorders>
              <w:top w:val="single" w:sz="4" w:space="0" w:color="008080"/>
              <w:bottom w:val="single" w:sz="4" w:space="0" w:color="008080"/>
            </w:tcBorders>
          </w:tcPr>
          <w:p w14:paraId="3821C879" w14:textId="77777777" w:rsidR="00BD35D5" w:rsidRDefault="00000000">
            <w:pPr>
              <w:pStyle w:val="TableParagraph"/>
              <w:spacing w:before="4"/>
              <w:ind w:left="110"/>
              <w:rPr>
                <w:b/>
                <w:sz w:val="20"/>
              </w:rPr>
            </w:pPr>
            <w:r>
              <w:rPr>
                <w:sz w:val="20"/>
              </w:rPr>
              <w:t>1.1Cheltuieli</w:t>
            </w:r>
            <w:r>
              <w:rPr>
                <w:spacing w:val="-6"/>
                <w:sz w:val="20"/>
              </w:rPr>
              <w:t xml:space="preserve"> </w:t>
            </w:r>
            <w:r>
              <w:rPr>
                <w:sz w:val="20"/>
              </w:rPr>
              <w:t>pentru</w:t>
            </w:r>
            <w:r>
              <w:rPr>
                <w:spacing w:val="-6"/>
                <w:sz w:val="20"/>
              </w:rPr>
              <w:t xml:space="preserve"> </w:t>
            </w:r>
            <w:r>
              <w:rPr>
                <w:sz w:val="20"/>
              </w:rPr>
              <w:t>obţinerea</w:t>
            </w:r>
            <w:r>
              <w:rPr>
                <w:spacing w:val="54"/>
                <w:sz w:val="20"/>
              </w:rPr>
              <w:t xml:space="preserve"> </w:t>
            </w:r>
            <w:r>
              <w:rPr>
                <w:sz w:val="20"/>
              </w:rPr>
              <w:t>terenului</w:t>
            </w:r>
            <w:r>
              <w:rPr>
                <w:spacing w:val="2"/>
                <w:sz w:val="20"/>
              </w:rPr>
              <w:t xml:space="preserve"> </w:t>
            </w:r>
            <w:r>
              <w:rPr>
                <w:b/>
                <w:sz w:val="20"/>
              </w:rPr>
              <w:t>(N)</w:t>
            </w:r>
          </w:p>
        </w:tc>
        <w:tc>
          <w:tcPr>
            <w:tcW w:w="1133" w:type="dxa"/>
            <w:tcBorders>
              <w:top w:val="single" w:sz="4" w:space="0" w:color="008080"/>
              <w:bottom w:val="single" w:sz="4" w:space="0" w:color="008080"/>
              <w:right w:val="single" w:sz="4" w:space="0" w:color="008080"/>
            </w:tcBorders>
          </w:tcPr>
          <w:p w14:paraId="03149DCE"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48F6A521"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3929ACCC"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0ED6D55F"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62C44705"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1EE57CC9" w14:textId="77777777" w:rsidR="00BD35D5" w:rsidRDefault="00BD35D5">
            <w:pPr>
              <w:pStyle w:val="TableParagraph"/>
              <w:rPr>
                <w:rFonts w:ascii="Times New Roman"/>
                <w:sz w:val="18"/>
              </w:rPr>
            </w:pPr>
          </w:p>
        </w:tc>
      </w:tr>
      <w:tr w:rsidR="00BD35D5" w14:paraId="4B936BCA" w14:textId="77777777">
        <w:trPr>
          <w:trHeight w:val="254"/>
        </w:trPr>
        <w:tc>
          <w:tcPr>
            <w:tcW w:w="8359" w:type="dxa"/>
            <w:tcBorders>
              <w:top w:val="single" w:sz="4" w:space="0" w:color="008080"/>
              <w:bottom w:val="single" w:sz="4" w:space="0" w:color="008080"/>
            </w:tcBorders>
          </w:tcPr>
          <w:p w14:paraId="0929CD94" w14:textId="77777777" w:rsidR="00BD35D5" w:rsidRDefault="00000000">
            <w:pPr>
              <w:pStyle w:val="TableParagraph"/>
              <w:spacing w:line="232" w:lineRule="exact"/>
              <w:ind w:left="110"/>
              <w:rPr>
                <w:sz w:val="20"/>
              </w:rPr>
            </w:pPr>
            <w:r>
              <w:rPr>
                <w:sz w:val="20"/>
              </w:rPr>
              <w:t>1.2</w:t>
            </w:r>
            <w:r>
              <w:rPr>
                <w:spacing w:val="-3"/>
                <w:sz w:val="20"/>
              </w:rPr>
              <w:t xml:space="preserve"> </w:t>
            </w:r>
            <w:r>
              <w:rPr>
                <w:sz w:val="20"/>
              </w:rPr>
              <w:t>Cheltuieli</w:t>
            </w:r>
            <w:r>
              <w:rPr>
                <w:spacing w:val="-3"/>
                <w:sz w:val="20"/>
              </w:rPr>
              <w:t xml:space="preserve"> </w:t>
            </w:r>
            <w:r>
              <w:rPr>
                <w:sz w:val="20"/>
              </w:rPr>
              <w:t>pentru</w:t>
            </w:r>
            <w:r>
              <w:rPr>
                <w:spacing w:val="-7"/>
                <w:sz w:val="20"/>
              </w:rPr>
              <w:t xml:space="preserve"> </w:t>
            </w:r>
            <w:r>
              <w:rPr>
                <w:sz w:val="20"/>
              </w:rPr>
              <w:t>amenajarea</w:t>
            </w:r>
            <w:r>
              <w:rPr>
                <w:spacing w:val="-6"/>
                <w:sz w:val="20"/>
              </w:rPr>
              <w:t xml:space="preserve"> </w:t>
            </w:r>
            <w:r>
              <w:rPr>
                <w:sz w:val="20"/>
              </w:rPr>
              <w:t>terenului</w:t>
            </w:r>
          </w:p>
        </w:tc>
        <w:tc>
          <w:tcPr>
            <w:tcW w:w="1133" w:type="dxa"/>
            <w:tcBorders>
              <w:top w:val="single" w:sz="4" w:space="0" w:color="008080"/>
              <w:bottom w:val="single" w:sz="4" w:space="0" w:color="008080"/>
              <w:right w:val="single" w:sz="4" w:space="0" w:color="008080"/>
            </w:tcBorders>
          </w:tcPr>
          <w:p w14:paraId="23C0542D"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2469F8AC"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1075AC6A"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0D640E64"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5288C86D"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647DDCFB" w14:textId="77777777" w:rsidR="00BD35D5" w:rsidRDefault="00BD35D5">
            <w:pPr>
              <w:pStyle w:val="TableParagraph"/>
              <w:rPr>
                <w:rFonts w:ascii="Times New Roman"/>
                <w:sz w:val="18"/>
              </w:rPr>
            </w:pPr>
          </w:p>
        </w:tc>
      </w:tr>
      <w:tr w:rsidR="00BD35D5" w14:paraId="2BA0A75C" w14:textId="77777777">
        <w:trPr>
          <w:trHeight w:val="254"/>
        </w:trPr>
        <w:tc>
          <w:tcPr>
            <w:tcW w:w="8359" w:type="dxa"/>
            <w:tcBorders>
              <w:top w:val="single" w:sz="4" w:space="0" w:color="008080"/>
              <w:bottom w:val="single" w:sz="4" w:space="0" w:color="008080"/>
            </w:tcBorders>
          </w:tcPr>
          <w:p w14:paraId="719AFFB8" w14:textId="77777777" w:rsidR="00BD35D5" w:rsidRDefault="00000000">
            <w:pPr>
              <w:pStyle w:val="TableParagraph"/>
              <w:spacing w:line="231" w:lineRule="exact"/>
              <w:ind w:left="110"/>
              <w:rPr>
                <w:sz w:val="20"/>
              </w:rPr>
            </w:pPr>
            <w:r>
              <w:rPr>
                <w:sz w:val="20"/>
              </w:rPr>
              <w:t>1.3</w:t>
            </w:r>
            <w:r>
              <w:rPr>
                <w:spacing w:val="-2"/>
                <w:sz w:val="20"/>
              </w:rPr>
              <w:t xml:space="preserve"> </w:t>
            </w:r>
            <w:r>
              <w:rPr>
                <w:sz w:val="20"/>
              </w:rPr>
              <w:t>Cheltuieli</w:t>
            </w:r>
            <w:r>
              <w:rPr>
                <w:spacing w:val="-6"/>
                <w:sz w:val="20"/>
              </w:rPr>
              <w:t xml:space="preserve"> </w:t>
            </w:r>
            <w:r>
              <w:rPr>
                <w:sz w:val="20"/>
              </w:rPr>
              <w:t>cu</w:t>
            </w:r>
            <w:r>
              <w:rPr>
                <w:spacing w:val="-1"/>
                <w:sz w:val="20"/>
              </w:rPr>
              <w:t xml:space="preserve"> </w:t>
            </w:r>
            <w:r>
              <w:rPr>
                <w:sz w:val="20"/>
              </w:rPr>
              <w:t>amenajări</w:t>
            </w:r>
            <w:r>
              <w:rPr>
                <w:spacing w:val="-5"/>
                <w:sz w:val="20"/>
              </w:rPr>
              <w:t xml:space="preserve"> </w:t>
            </w:r>
            <w:r>
              <w:rPr>
                <w:sz w:val="20"/>
              </w:rPr>
              <w:t>pentru</w:t>
            </w:r>
            <w:r>
              <w:rPr>
                <w:spacing w:val="54"/>
                <w:sz w:val="20"/>
              </w:rPr>
              <w:t xml:space="preserve"> </w:t>
            </w:r>
            <w:r>
              <w:rPr>
                <w:sz w:val="20"/>
              </w:rPr>
              <w:t>protecţia</w:t>
            </w:r>
            <w:r>
              <w:rPr>
                <w:spacing w:val="-6"/>
                <w:sz w:val="20"/>
              </w:rPr>
              <w:t xml:space="preserve"> </w:t>
            </w:r>
            <w:r>
              <w:rPr>
                <w:sz w:val="20"/>
              </w:rPr>
              <w:t>mediului</w:t>
            </w:r>
            <w:r>
              <w:rPr>
                <w:spacing w:val="-5"/>
                <w:sz w:val="20"/>
              </w:rPr>
              <w:t xml:space="preserve"> </w:t>
            </w:r>
            <w:r>
              <w:rPr>
                <w:sz w:val="20"/>
              </w:rPr>
              <w:t>şi</w:t>
            </w:r>
            <w:r>
              <w:rPr>
                <w:spacing w:val="-1"/>
                <w:sz w:val="20"/>
              </w:rPr>
              <w:t xml:space="preserve"> </w:t>
            </w:r>
            <w:r>
              <w:rPr>
                <w:sz w:val="20"/>
              </w:rPr>
              <w:t>aducerea</w:t>
            </w:r>
            <w:r>
              <w:rPr>
                <w:spacing w:val="-6"/>
                <w:sz w:val="20"/>
              </w:rPr>
              <w:t xml:space="preserve"> </w:t>
            </w:r>
            <w:r>
              <w:rPr>
                <w:sz w:val="20"/>
              </w:rPr>
              <w:t>la</w:t>
            </w:r>
            <w:r>
              <w:rPr>
                <w:spacing w:val="-1"/>
                <w:sz w:val="20"/>
              </w:rPr>
              <w:t xml:space="preserve"> </w:t>
            </w:r>
            <w:r>
              <w:rPr>
                <w:sz w:val="20"/>
              </w:rPr>
              <w:t>starea</w:t>
            </w:r>
            <w:r>
              <w:rPr>
                <w:spacing w:val="-1"/>
                <w:sz w:val="20"/>
              </w:rPr>
              <w:t xml:space="preserve"> </w:t>
            </w:r>
            <w:r>
              <w:rPr>
                <w:sz w:val="20"/>
              </w:rPr>
              <w:t>iniţială</w:t>
            </w:r>
          </w:p>
        </w:tc>
        <w:tc>
          <w:tcPr>
            <w:tcW w:w="1133" w:type="dxa"/>
            <w:tcBorders>
              <w:top w:val="single" w:sz="4" w:space="0" w:color="008080"/>
              <w:bottom w:val="single" w:sz="4" w:space="0" w:color="008080"/>
              <w:right w:val="single" w:sz="4" w:space="0" w:color="008080"/>
            </w:tcBorders>
          </w:tcPr>
          <w:p w14:paraId="62511FCA"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5D3D8297"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1BC7BE83"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58E47165"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4EDF064F"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5D01DDA3" w14:textId="77777777" w:rsidR="00BD35D5" w:rsidRDefault="00BD35D5">
            <w:pPr>
              <w:pStyle w:val="TableParagraph"/>
              <w:rPr>
                <w:rFonts w:ascii="Times New Roman"/>
                <w:sz w:val="18"/>
              </w:rPr>
            </w:pPr>
          </w:p>
        </w:tc>
      </w:tr>
      <w:tr w:rsidR="00BD35D5" w14:paraId="374A585B" w14:textId="77777777">
        <w:trPr>
          <w:trHeight w:val="253"/>
        </w:trPr>
        <w:tc>
          <w:tcPr>
            <w:tcW w:w="8359" w:type="dxa"/>
            <w:tcBorders>
              <w:top w:val="single" w:sz="4" w:space="0" w:color="008080"/>
              <w:bottom w:val="single" w:sz="4" w:space="0" w:color="008080"/>
            </w:tcBorders>
          </w:tcPr>
          <w:p w14:paraId="4D413289" w14:textId="77777777" w:rsidR="00BD35D5" w:rsidRDefault="00000000">
            <w:pPr>
              <w:pStyle w:val="TableParagraph"/>
              <w:spacing w:line="231" w:lineRule="exact"/>
              <w:ind w:left="110"/>
              <w:rPr>
                <w:sz w:val="20"/>
              </w:rPr>
            </w:pPr>
            <w:r>
              <w:rPr>
                <w:sz w:val="20"/>
              </w:rPr>
              <w:t>1.4</w:t>
            </w:r>
            <w:r>
              <w:rPr>
                <w:spacing w:val="-6"/>
                <w:sz w:val="20"/>
              </w:rPr>
              <w:t xml:space="preserve"> </w:t>
            </w:r>
            <w:r>
              <w:rPr>
                <w:sz w:val="20"/>
              </w:rPr>
              <w:t>Cheltuieli</w:t>
            </w:r>
            <w:r>
              <w:rPr>
                <w:spacing w:val="-5"/>
                <w:sz w:val="20"/>
              </w:rPr>
              <w:t xml:space="preserve"> </w:t>
            </w:r>
            <w:r>
              <w:rPr>
                <w:sz w:val="20"/>
              </w:rPr>
              <w:t>pentru</w:t>
            </w:r>
            <w:r>
              <w:rPr>
                <w:spacing w:val="-5"/>
                <w:sz w:val="20"/>
              </w:rPr>
              <w:t xml:space="preserve"> </w:t>
            </w:r>
            <w:r>
              <w:rPr>
                <w:sz w:val="20"/>
              </w:rPr>
              <w:t>relocarea/protecţia</w:t>
            </w:r>
            <w:r>
              <w:rPr>
                <w:spacing w:val="-9"/>
                <w:sz w:val="20"/>
              </w:rPr>
              <w:t xml:space="preserve"> </w:t>
            </w:r>
            <w:r>
              <w:rPr>
                <w:sz w:val="20"/>
              </w:rPr>
              <w:t>utilităţilor</w:t>
            </w:r>
          </w:p>
        </w:tc>
        <w:tc>
          <w:tcPr>
            <w:tcW w:w="1133" w:type="dxa"/>
            <w:tcBorders>
              <w:top w:val="single" w:sz="4" w:space="0" w:color="008080"/>
              <w:bottom w:val="single" w:sz="4" w:space="0" w:color="008080"/>
              <w:right w:val="single" w:sz="4" w:space="0" w:color="008080"/>
            </w:tcBorders>
          </w:tcPr>
          <w:p w14:paraId="593CA1DC"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061A6AF0"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3E852FE3"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168AE1DF"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6907E9A6"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6F9B63A3" w14:textId="77777777" w:rsidR="00BD35D5" w:rsidRDefault="00BD35D5">
            <w:pPr>
              <w:pStyle w:val="TableParagraph"/>
              <w:rPr>
                <w:rFonts w:ascii="Times New Roman"/>
                <w:sz w:val="18"/>
              </w:rPr>
            </w:pPr>
          </w:p>
        </w:tc>
      </w:tr>
      <w:tr w:rsidR="00BD35D5" w14:paraId="1A74081E" w14:textId="77777777">
        <w:trPr>
          <w:trHeight w:val="451"/>
        </w:trPr>
        <w:tc>
          <w:tcPr>
            <w:tcW w:w="8359" w:type="dxa"/>
            <w:tcBorders>
              <w:top w:val="single" w:sz="4" w:space="0" w:color="008080"/>
              <w:bottom w:val="single" w:sz="4" w:space="0" w:color="008080"/>
            </w:tcBorders>
          </w:tcPr>
          <w:p w14:paraId="3A2C6384" w14:textId="77777777" w:rsidR="00BD35D5" w:rsidRDefault="00000000">
            <w:pPr>
              <w:pStyle w:val="TableParagraph"/>
              <w:spacing w:before="100"/>
              <w:ind w:left="172"/>
              <w:rPr>
                <w:b/>
                <w:sz w:val="20"/>
              </w:rPr>
            </w:pPr>
            <w:r>
              <w:rPr>
                <w:b/>
                <w:sz w:val="20"/>
              </w:rPr>
              <w:t>Capitolul</w:t>
            </w:r>
            <w:r>
              <w:rPr>
                <w:b/>
                <w:spacing w:val="-6"/>
                <w:sz w:val="20"/>
              </w:rPr>
              <w:t xml:space="preserve"> </w:t>
            </w:r>
            <w:r>
              <w:rPr>
                <w:b/>
                <w:sz w:val="20"/>
              </w:rPr>
              <w:t>2</w:t>
            </w:r>
            <w:r>
              <w:rPr>
                <w:b/>
                <w:spacing w:val="-2"/>
                <w:sz w:val="20"/>
              </w:rPr>
              <w:t xml:space="preserve"> </w:t>
            </w:r>
            <w:r>
              <w:rPr>
                <w:b/>
                <w:sz w:val="20"/>
              </w:rPr>
              <w:t>Cheltuieli</w:t>
            </w:r>
            <w:r>
              <w:rPr>
                <w:b/>
                <w:spacing w:val="3"/>
                <w:sz w:val="20"/>
              </w:rPr>
              <w:t xml:space="preserve"> </w:t>
            </w:r>
            <w:r>
              <w:rPr>
                <w:b/>
                <w:sz w:val="20"/>
              </w:rPr>
              <w:t>pentru</w:t>
            </w:r>
            <w:r>
              <w:rPr>
                <w:b/>
                <w:spacing w:val="-3"/>
                <w:sz w:val="20"/>
              </w:rPr>
              <w:t xml:space="preserve"> </w:t>
            </w:r>
            <w:r>
              <w:rPr>
                <w:b/>
                <w:sz w:val="20"/>
              </w:rPr>
              <w:t>asigurarea</w:t>
            </w:r>
            <w:r>
              <w:rPr>
                <w:b/>
                <w:spacing w:val="-5"/>
                <w:sz w:val="20"/>
              </w:rPr>
              <w:t xml:space="preserve"> </w:t>
            </w:r>
            <w:r>
              <w:rPr>
                <w:b/>
                <w:sz w:val="20"/>
              </w:rPr>
              <w:t>utilitaţilor</w:t>
            </w:r>
            <w:r>
              <w:rPr>
                <w:b/>
                <w:spacing w:val="-4"/>
                <w:sz w:val="20"/>
              </w:rPr>
              <w:t xml:space="preserve"> </w:t>
            </w:r>
            <w:r>
              <w:rPr>
                <w:b/>
                <w:sz w:val="20"/>
              </w:rPr>
              <w:t>necesare</w:t>
            </w:r>
            <w:r>
              <w:rPr>
                <w:b/>
                <w:spacing w:val="-5"/>
                <w:sz w:val="20"/>
              </w:rPr>
              <w:t xml:space="preserve"> </w:t>
            </w:r>
            <w:r>
              <w:rPr>
                <w:b/>
                <w:sz w:val="20"/>
              </w:rPr>
              <w:t>obiectivului -</w:t>
            </w:r>
            <w:r>
              <w:rPr>
                <w:b/>
                <w:spacing w:val="-6"/>
                <w:sz w:val="20"/>
              </w:rPr>
              <w:t xml:space="preserve"> </w:t>
            </w:r>
            <w:r>
              <w:rPr>
                <w:b/>
                <w:sz w:val="20"/>
              </w:rPr>
              <w:t>total</w:t>
            </w:r>
          </w:p>
        </w:tc>
        <w:tc>
          <w:tcPr>
            <w:tcW w:w="1133" w:type="dxa"/>
            <w:tcBorders>
              <w:top w:val="single" w:sz="4" w:space="0" w:color="008080"/>
              <w:bottom w:val="single" w:sz="4" w:space="0" w:color="008080"/>
              <w:right w:val="single" w:sz="4" w:space="0" w:color="008080"/>
            </w:tcBorders>
          </w:tcPr>
          <w:p w14:paraId="53F28B3B" w14:textId="77777777" w:rsidR="00BD35D5" w:rsidRDefault="00BD35D5">
            <w:pPr>
              <w:pStyle w:val="TableParagraph"/>
              <w:rPr>
                <w:rFonts w:ascii="Times New Roman"/>
                <w:sz w:val="20"/>
              </w:rPr>
            </w:pPr>
          </w:p>
        </w:tc>
        <w:tc>
          <w:tcPr>
            <w:tcW w:w="994" w:type="dxa"/>
            <w:tcBorders>
              <w:top w:val="single" w:sz="4" w:space="0" w:color="008080"/>
              <w:left w:val="single" w:sz="4" w:space="0" w:color="008080"/>
              <w:bottom w:val="single" w:sz="4" w:space="0" w:color="008080"/>
            </w:tcBorders>
          </w:tcPr>
          <w:p w14:paraId="1AD42CD4" w14:textId="77777777" w:rsidR="00BD35D5" w:rsidRDefault="00BD35D5">
            <w:pPr>
              <w:pStyle w:val="TableParagraph"/>
              <w:rPr>
                <w:rFonts w:ascii="Times New Roman"/>
                <w:sz w:val="20"/>
              </w:rPr>
            </w:pPr>
          </w:p>
        </w:tc>
        <w:tc>
          <w:tcPr>
            <w:tcW w:w="1133" w:type="dxa"/>
            <w:tcBorders>
              <w:top w:val="single" w:sz="4" w:space="0" w:color="008080"/>
              <w:bottom w:val="single" w:sz="4" w:space="0" w:color="008080"/>
              <w:right w:val="single" w:sz="4" w:space="0" w:color="008080"/>
            </w:tcBorders>
          </w:tcPr>
          <w:p w14:paraId="58C8850D" w14:textId="77777777" w:rsidR="00BD35D5" w:rsidRDefault="00BD35D5">
            <w:pPr>
              <w:pStyle w:val="TableParagraph"/>
              <w:rPr>
                <w:rFonts w:ascii="Times New Roman"/>
                <w:sz w:val="20"/>
              </w:rPr>
            </w:pPr>
          </w:p>
        </w:tc>
        <w:tc>
          <w:tcPr>
            <w:tcW w:w="994" w:type="dxa"/>
            <w:tcBorders>
              <w:top w:val="single" w:sz="4" w:space="0" w:color="008080"/>
              <w:left w:val="single" w:sz="4" w:space="0" w:color="008080"/>
              <w:bottom w:val="single" w:sz="4" w:space="0" w:color="008080"/>
            </w:tcBorders>
          </w:tcPr>
          <w:p w14:paraId="1FA51ADE" w14:textId="77777777" w:rsidR="00BD35D5" w:rsidRDefault="00BD35D5">
            <w:pPr>
              <w:pStyle w:val="TableParagraph"/>
              <w:rPr>
                <w:rFonts w:ascii="Times New Roman"/>
                <w:sz w:val="20"/>
              </w:rPr>
            </w:pPr>
          </w:p>
        </w:tc>
        <w:tc>
          <w:tcPr>
            <w:tcW w:w="1133" w:type="dxa"/>
            <w:tcBorders>
              <w:top w:val="single" w:sz="4" w:space="0" w:color="008080"/>
              <w:bottom w:val="single" w:sz="4" w:space="0" w:color="008080"/>
              <w:right w:val="single" w:sz="4" w:space="0" w:color="008080"/>
            </w:tcBorders>
          </w:tcPr>
          <w:p w14:paraId="1C0473A5" w14:textId="77777777" w:rsidR="00BD35D5" w:rsidRDefault="00BD35D5">
            <w:pPr>
              <w:pStyle w:val="TableParagraph"/>
              <w:rPr>
                <w:rFonts w:ascii="Times New Roman"/>
                <w:sz w:val="20"/>
              </w:rPr>
            </w:pPr>
          </w:p>
        </w:tc>
        <w:tc>
          <w:tcPr>
            <w:tcW w:w="990" w:type="dxa"/>
            <w:tcBorders>
              <w:top w:val="single" w:sz="4" w:space="0" w:color="008080"/>
              <w:left w:val="single" w:sz="4" w:space="0" w:color="008080"/>
              <w:bottom w:val="single" w:sz="4" w:space="0" w:color="008080"/>
            </w:tcBorders>
          </w:tcPr>
          <w:p w14:paraId="71D52EDF" w14:textId="77777777" w:rsidR="00BD35D5" w:rsidRDefault="00BD35D5">
            <w:pPr>
              <w:pStyle w:val="TableParagraph"/>
              <w:rPr>
                <w:rFonts w:ascii="Times New Roman"/>
                <w:sz w:val="20"/>
              </w:rPr>
            </w:pPr>
          </w:p>
        </w:tc>
      </w:tr>
      <w:tr w:rsidR="00BD35D5" w14:paraId="7174DF8D" w14:textId="77777777">
        <w:trPr>
          <w:trHeight w:val="268"/>
        </w:trPr>
        <w:tc>
          <w:tcPr>
            <w:tcW w:w="8359" w:type="dxa"/>
            <w:tcBorders>
              <w:top w:val="single" w:sz="4" w:space="0" w:color="008080"/>
              <w:bottom w:val="single" w:sz="4" w:space="0" w:color="008080"/>
            </w:tcBorders>
          </w:tcPr>
          <w:p w14:paraId="706817F9" w14:textId="77777777" w:rsidR="00BD35D5" w:rsidRDefault="00000000">
            <w:pPr>
              <w:pStyle w:val="TableParagraph"/>
              <w:spacing w:line="222" w:lineRule="exact"/>
              <w:ind w:left="172"/>
              <w:rPr>
                <w:sz w:val="20"/>
              </w:rPr>
            </w:pPr>
            <w:r>
              <w:rPr>
                <w:sz w:val="20"/>
              </w:rPr>
              <w:t>2.1.</w:t>
            </w:r>
            <w:r>
              <w:rPr>
                <w:spacing w:val="-5"/>
                <w:sz w:val="20"/>
              </w:rPr>
              <w:t xml:space="preserve"> </w:t>
            </w:r>
            <w:r>
              <w:rPr>
                <w:sz w:val="20"/>
              </w:rPr>
              <w:t>Cheltuieli</w:t>
            </w:r>
            <w:r>
              <w:rPr>
                <w:spacing w:val="-4"/>
                <w:sz w:val="20"/>
              </w:rPr>
              <w:t xml:space="preserve"> </w:t>
            </w:r>
            <w:r>
              <w:rPr>
                <w:sz w:val="20"/>
              </w:rPr>
              <w:t>pentru</w:t>
            </w:r>
            <w:r>
              <w:rPr>
                <w:spacing w:val="-6"/>
                <w:sz w:val="20"/>
              </w:rPr>
              <w:t xml:space="preserve"> </w:t>
            </w:r>
            <w:r>
              <w:rPr>
                <w:sz w:val="20"/>
              </w:rPr>
              <w:t>asigurarea</w:t>
            </w:r>
            <w:r>
              <w:rPr>
                <w:spacing w:val="-7"/>
                <w:sz w:val="20"/>
              </w:rPr>
              <w:t xml:space="preserve"> </w:t>
            </w:r>
            <w:r>
              <w:rPr>
                <w:sz w:val="20"/>
              </w:rPr>
              <w:t>utilităţilor</w:t>
            </w:r>
            <w:r>
              <w:rPr>
                <w:spacing w:val="-9"/>
                <w:sz w:val="20"/>
              </w:rPr>
              <w:t xml:space="preserve"> </w:t>
            </w:r>
            <w:r>
              <w:rPr>
                <w:sz w:val="20"/>
              </w:rPr>
              <w:t>necesare</w:t>
            </w:r>
            <w:r>
              <w:rPr>
                <w:spacing w:val="-7"/>
                <w:sz w:val="20"/>
              </w:rPr>
              <w:t xml:space="preserve"> </w:t>
            </w:r>
            <w:r>
              <w:rPr>
                <w:sz w:val="20"/>
              </w:rPr>
              <w:t>obiectivului</w:t>
            </w:r>
          </w:p>
        </w:tc>
        <w:tc>
          <w:tcPr>
            <w:tcW w:w="1133" w:type="dxa"/>
            <w:tcBorders>
              <w:top w:val="single" w:sz="4" w:space="0" w:color="008080"/>
              <w:bottom w:val="single" w:sz="4" w:space="0" w:color="008080"/>
              <w:right w:val="single" w:sz="4" w:space="0" w:color="008080"/>
            </w:tcBorders>
          </w:tcPr>
          <w:p w14:paraId="646CAAAF"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37DCE5E6"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306C78BB"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4C605F0C"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282B2348"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19F5456B" w14:textId="77777777" w:rsidR="00BD35D5" w:rsidRDefault="00BD35D5">
            <w:pPr>
              <w:pStyle w:val="TableParagraph"/>
              <w:rPr>
                <w:rFonts w:ascii="Times New Roman"/>
                <w:sz w:val="18"/>
              </w:rPr>
            </w:pPr>
          </w:p>
        </w:tc>
      </w:tr>
      <w:tr w:rsidR="00BD35D5" w14:paraId="1BF6E26D" w14:textId="77777777">
        <w:trPr>
          <w:trHeight w:val="254"/>
        </w:trPr>
        <w:tc>
          <w:tcPr>
            <w:tcW w:w="8359" w:type="dxa"/>
            <w:tcBorders>
              <w:top w:val="single" w:sz="4" w:space="0" w:color="008080"/>
              <w:bottom w:val="single" w:sz="4" w:space="0" w:color="008080"/>
            </w:tcBorders>
          </w:tcPr>
          <w:p w14:paraId="2BB12194" w14:textId="77777777" w:rsidR="00BD35D5" w:rsidRDefault="00000000">
            <w:pPr>
              <w:pStyle w:val="TableParagraph"/>
              <w:spacing w:before="9" w:line="225" w:lineRule="exact"/>
              <w:ind w:left="172"/>
              <w:rPr>
                <w:b/>
                <w:sz w:val="20"/>
              </w:rPr>
            </w:pPr>
            <w:r>
              <w:rPr>
                <w:b/>
                <w:sz w:val="20"/>
              </w:rPr>
              <w:t>Capitolul</w:t>
            </w:r>
            <w:r>
              <w:rPr>
                <w:b/>
                <w:spacing w:val="-6"/>
                <w:sz w:val="20"/>
              </w:rPr>
              <w:t xml:space="preserve"> </w:t>
            </w:r>
            <w:r>
              <w:rPr>
                <w:b/>
                <w:sz w:val="20"/>
              </w:rPr>
              <w:t>3</w:t>
            </w:r>
            <w:r>
              <w:rPr>
                <w:b/>
                <w:spacing w:val="-2"/>
                <w:sz w:val="20"/>
              </w:rPr>
              <w:t xml:space="preserve"> </w:t>
            </w:r>
            <w:r>
              <w:rPr>
                <w:b/>
                <w:sz w:val="20"/>
              </w:rPr>
              <w:t>Cheltuieli</w:t>
            </w:r>
            <w:r>
              <w:rPr>
                <w:b/>
                <w:spacing w:val="3"/>
                <w:sz w:val="20"/>
              </w:rPr>
              <w:t xml:space="preserve"> </w:t>
            </w:r>
            <w:r>
              <w:rPr>
                <w:b/>
                <w:sz w:val="20"/>
              </w:rPr>
              <w:t>pentru</w:t>
            </w:r>
            <w:r>
              <w:rPr>
                <w:b/>
                <w:spacing w:val="-2"/>
                <w:sz w:val="20"/>
              </w:rPr>
              <w:t xml:space="preserve"> </w:t>
            </w:r>
            <w:r>
              <w:rPr>
                <w:b/>
                <w:sz w:val="20"/>
              </w:rPr>
              <w:t>proiectare</w:t>
            </w:r>
            <w:r>
              <w:rPr>
                <w:b/>
                <w:spacing w:val="-5"/>
                <w:sz w:val="20"/>
              </w:rPr>
              <w:t xml:space="preserve"> </w:t>
            </w:r>
            <w:r>
              <w:rPr>
                <w:b/>
                <w:sz w:val="20"/>
              </w:rPr>
              <w:t>şi</w:t>
            </w:r>
            <w:r>
              <w:rPr>
                <w:b/>
                <w:spacing w:val="-2"/>
                <w:sz w:val="20"/>
              </w:rPr>
              <w:t xml:space="preserve"> </w:t>
            </w:r>
            <w:r>
              <w:rPr>
                <w:b/>
                <w:sz w:val="20"/>
              </w:rPr>
              <w:t>asistenţă</w:t>
            </w:r>
            <w:r>
              <w:rPr>
                <w:b/>
                <w:spacing w:val="-6"/>
                <w:sz w:val="20"/>
              </w:rPr>
              <w:t xml:space="preserve"> </w:t>
            </w:r>
            <w:r>
              <w:rPr>
                <w:b/>
                <w:sz w:val="20"/>
              </w:rPr>
              <w:t>tehnică</w:t>
            </w:r>
            <w:r>
              <w:rPr>
                <w:b/>
                <w:spacing w:val="6"/>
                <w:sz w:val="20"/>
              </w:rPr>
              <w:t xml:space="preserve"> </w:t>
            </w:r>
            <w:r>
              <w:rPr>
                <w:b/>
                <w:sz w:val="20"/>
              </w:rPr>
              <w:t>-</w:t>
            </w:r>
            <w:r>
              <w:rPr>
                <w:b/>
                <w:spacing w:val="-6"/>
                <w:sz w:val="20"/>
              </w:rPr>
              <w:t xml:space="preserve"> </w:t>
            </w:r>
            <w:r>
              <w:rPr>
                <w:b/>
                <w:sz w:val="20"/>
              </w:rPr>
              <w:t>total,</w:t>
            </w:r>
            <w:r>
              <w:rPr>
                <w:b/>
                <w:spacing w:val="-2"/>
                <w:sz w:val="20"/>
              </w:rPr>
              <w:t xml:space="preserve"> </w:t>
            </w:r>
            <w:r>
              <w:rPr>
                <w:b/>
                <w:sz w:val="20"/>
              </w:rPr>
              <w:t>din</w:t>
            </w:r>
            <w:r>
              <w:rPr>
                <w:b/>
                <w:spacing w:val="-3"/>
                <w:sz w:val="20"/>
              </w:rPr>
              <w:t xml:space="preserve"> </w:t>
            </w:r>
            <w:r>
              <w:rPr>
                <w:b/>
                <w:sz w:val="20"/>
              </w:rPr>
              <w:t>care:</w:t>
            </w:r>
          </w:p>
        </w:tc>
        <w:tc>
          <w:tcPr>
            <w:tcW w:w="1133" w:type="dxa"/>
            <w:tcBorders>
              <w:top w:val="single" w:sz="4" w:space="0" w:color="008080"/>
              <w:bottom w:val="single" w:sz="4" w:space="0" w:color="008080"/>
              <w:right w:val="single" w:sz="4" w:space="0" w:color="008080"/>
            </w:tcBorders>
          </w:tcPr>
          <w:p w14:paraId="45620042"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5BB0C77B"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27E19BEB"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15273EDF"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1DA3A2D7"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29AAE3EE" w14:textId="77777777" w:rsidR="00BD35D5" w:rsidRDefault="00BD35D5">
            <w:pPr>
              <w:pStyle w:val="TableParagraph"/>
              <w:rPr>
                <w:rFonts w:ascii="Times New Roman"/>
                <w:sz w:val="18"/>
              </w:rPr>
            </w:pPr>
          </w:p>
        </w:tc>
      </w:tr>
      <w:tr w:rsidR="00BD35D5" w14:paraId="00B2C2FA" w14:textId="77777777">
        <w:trPr>
          <w:trHeight w:val="253"/>
        </w:trPr>
        <w:tc>
          <w:tcPr>
            <w:tcW w:w="8359" w:type="dxa"/>
            <w:tcBorders>
              <w:top w:val="single" w:sz="4" w:space="0" w:color="008080"/>
              <w:bottom w:val="single" w:sz="4" w:space="0" w:color="008080"/>
            </w:tcBorders>
          </w:tcPr>
          <w:p w14:paraId="69593594" w14:textId="77777777" w:rsidR="00BD35D5" w:rsidRDefault="00000000">
            <w:pPr>
              <w:pStyle w:val="TableParagraph"/>
              <w:spacing w:before="13" w:line="220" w:lineRule="exact"/>
              <w:ind w:left="110"/>
              <w:rPr>
                <w:sz w:val="20"/>
              </w:rPr>
            </w:pPr>
            <w:r>
              <w:rPr>
                <w:sz w:val="20"/>
              </w:rPr>
              <w:t>3.1 Studii</w:t>
            </w:r>
            <w:r>
              <w:rPr>
                <w:spacing w:val="-3"/>
                <w:sz w:val="20"/>
              </w:rPr>
              <w:t xml:space="preserve"> </w:t>
            </w:r>
            <w:r>
              <w:rPr>
                <w:sz w:val="20"/>
              </w:rPr>
              <w:t>de</w:t>
            </w:r>
            <w:r>
              <w:rPr>
                <w:spacing w:val="-4"/>
                <w:sz w:val="20"/>
              </w:rPr>
              <w:t xml:space="preserve"> </w:t>
            </w:r>
            <w:r>
              <w:rPr>
                <w:sz w:val="20"/>
              </w:rPr>
              <w:t>teren</w:t>
            </w:r>
          </w:p>
        </w:tc>
        <w:tc>
          <w:tcPr>
            <w:tcW w:w="1133" w:type="dxa"/>
            <w:tcBorders>
              <w:top w:val="single" w:sz="4" w:space="0" w:color="008080"/>
              <w:bottom w:val="single" w:sz="4" w:space="0" w:color="008080"/>
              <w:right w:val="single" w:sz="4" w:space="0" w:color="008080"/>
            </w:tcBorders>
          </w:tcPr>
          <w:p w14:paraId="1E6961A2"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4BD348C9"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039C250F"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1846625B"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5F37EF7C"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7FEB4B40" w14:textId="77777777" w:rsidR="00BD35D5" w:rsidRDefault="00BD35D5">
            <w:pPr>
              <w:pStyle w:val="TableParagraph"/>
              <w:rPr>
                <w:rFonts w:ascii="Times New Roman"/>
                <w:sz w:val="18"/>
              </w:rPr>
            </w:pPr>
          </w:p>
        </w:tc>
      </w:tr>
      <w:tr w:rsidR="00BD35D5" w14:paraId="2FA0A96C" w14:textId="77777777">
        <w:trPr>
          <w:trHeight w:val="253"/>
        </w:trPr>
        <w:tc>
          <w:tcPr>
            <w:tcW w:w="8359" w:type="dxa"/>
            <w:tcBorders>
              <w:top w:val="single" w:sz="4" w:space="0" w:color="008080"/>
              <w:bottom w:val="single" w:sz="4" w:space="0" w:color="008080"/>
            </w:tcBorders>
          </w:tcPr>
          <w:p w14:paraId="64EE9383" w14:textId="77777777" w:rsidR="00BD35D5" w:rsidRDefault="00000000">
            <w:pPr>
              <w:pStyle w:val="TableParagraph"/>
              <w:spacing w:before="13" w:line="220" w:lineRule="exact"/>
              <w:ind w:left="110"/>
              <w:rPr>
                <w:sz w:val="20"/>
              </w:rPr>
            </w:pPr>
            <w:r>
              <w:rPr>
                <w:sz w:val="20"/>
              </w:rPr>
              <w:t>3.1.1.</w:t>
            </w:r>
            <w:r>
              <w:rPr>
                <w:spacing w:val="-4"/>
                <w:sz w:val="20"/>
              </w:rPr>
              <w:t xml:space="preserve"> </w:t>
            </w:r>
            <w:r>
              <w:rPr>
                <w:sz w:val="20"/>
              </w:rPr>
              <w:t>Studii de</w:t>
            </w:r>
            <w:r>
              <w:rPr>
                <w:spacing w:val="-5"/>
                <w:sz w:val="20"/>
              </w:rPr>
              <w:t xml:space="preserve"> </w:t>
            </w:r>
            <w:r>
              <w:rPr>
                <w:sz w:val="20"/>
              </w:rPr>
              <w:t>teren</w:t>
            </w:r>
          </w:p>
        </w:tc>
        <w:tc>
          <w:tcPr>
            <w:tcW w:w="1133" w:type="dxa"/>
            <w:tcBorders>
              <w:top w:val="single" w:sz="4" w:space="0" w:color="008080"/>
              <w:bottom w:val="single" w:sz="4" w:space="0" w:color="008080"/>
              <w:right w:val="single" w:sz="4" w:space="0" w:color="008080"/>
            </w:tcBorders>
          </w:tcPr>
          <w:p w14:paraId="2F9DE641"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57970C80"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58C76FE0"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761BDB5C"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25BB4359"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1C13689A" w14:textId="77777777" w:rsidR="00BD35D5" w:rsidRDefault="00BD35D5">
            <w:pPr>
              <w:pStyle w:val="TableParagraph"/>
              <w:rPr>
                <w:rFonts w:ascii="Times New Roman"/>
                <w:sz w:val="18"/>
              </w:rPr>
            </w:pPr>
          </w:p>
        </w:tc>
      </w:tr>
      <w:tr w:rsidR="00BD35D5" w14:paraId="58183399" w14:textId="77777777">
        <w:trPr>
          <w:trHeight w:val="254"/>
        </w:trPr>
        <w:tc>
          <w:tcPr>
            <w:tcW w:w="8359" w:type="dxa"/>
            <w:tcBorders>
              <w:top w:val="single" w:sz="4" w:space="0" w:color="008080"/>
              <w:bottom w:val="single" w:sz="4" w:space="0" w:color="008080"/>
            </w:tcBorders>
          </w:tcPr>
          <w:p w14:paraId="41906708" w14:textId="77777777" w:rsidR="00BD35D5" w:rsidRDefault="00000000">
            <w:pPr>
              <w:pStyle w:val="TableParagraph"/>
              <w:spacing w:before="14" w:line="220" w:lineRule="exact"/>
              <w:ind w:left="110"/>
              <w:rPr>
                <w:sz w:val="20"/>
              </w:rPr>
            </w:pPr>
            <w:r>
              <w:rPr>
                <w:sz w:val="20"/>
              </w:rPr>
              <w:t>3.1.2.</w:t>
            </w:r>
            <w:r>
              <w:rPr>
                <w:spacing w:val="-5"/>
                <w:sz w:val="20"/>
              </w:rPr>
              <w:t xml:space="preserve"> </w:t>
            </w:r>
            <w:r>
              <w:rPr>
                <w:sz w:val="20"/>
              </w:rPr>
              <w:t>Raport</w:t>
            </w:r>
            <w:r>
              <w:rPr>
                <w:spacing w:val="-1"/>
                <w:sz w:val="20"/>
              </w:rPr>
              <w:t xml:space="preserve"> </w:t>
            </w:r>
            <w:r>
              <w:rPr>
                <w:sz w:val="20"/>
              </w:rPr>
              <w:t>privind</w:t>
            </w:r>
            <w:r>
              <w:rPr>
                <w:spacing w:val="-4"/>
                <w:sz w:val="20"/>
              </w:rPr>
              <w:t xml:space="preserve"> </w:t>
            </w:r>
            <w:r>
              <w:rPr>
                <w:sz w:val="20"/>
              </w:rPr>
              <w:t>impactul</w:t>
            </w:r>
            <w:r>
              <w:rPr>
                <w:spacing w:val="-4"/>
                <w:sz w:val="20"/>
              </w:rPr>
              <w:t xml:space="preserve"> </w:t>
            </w:r>
            <w:r>
              <w:rPr>
                <w:sz w:val="20"/>
              </w:rPr>
              <w:t>asupra</w:t>
            </w:r>
            <w:r>
              <w:rPr>
                <w:spacing w:val="-7"/>
                <w:sz w:val="20"/>
              </w:rPr>
              <w:t xml:space="preserve"> </w:t>
            </w:r>
            <w:r>
              <w:rPr>
                <w:sz w:val="20"/>
              </w:rPr>
              <w:t>mediului</w:t>
            </w:r>
          </w:p>
        </w:tc>
        <w:tc>
          <w:tcPr>
            <w:tcW w:w="1133" w:type="dxa"/>
            <w:tcBorders>
              <w:top w:val="single" w:sz="4" w:space="0" w:color="008080"/>
              <w:bottom w:val="single" w:sz="4" w:space="0" w:color="008080"/>
              <w:right w:val="single" w:sz="4" w:space="0" w:color="008080"/>
            </w:tcBorders>
          </w:tcPr>
          <w:p w14:paraId="5BCD6CBB"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72D11F11"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5BA1C6E9"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6858BCAC"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2F4AFF22"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6B2A7D5C" w14:textId="77777777" w:rsidR="00BD35D5" w:rsidRDefault="00BD35D5">
            <w:pPr>
              <w:pStyle w:val="TableParagraph"/>
              <w:rPr>
                <w:rFonts w:ascii="Times New Roman"/>
                <w:sz w:val="18"/>
              </w:rPr>
            </w:pPr>
          </w:p>
        </w:tc>
      </w:tr>
      <w:tr w:rsidR="00BD35D5" w14:paraId="7651467E" w14:textId="77777777">
        <w:trPr>
          <w:trHeight w:val="258"/>
        </w:trPr>
        <w:tc>
          <w:tcPr>
            <w:tcW w:w="8359" w:type="dxa"/>
            <w:tcBorders>
              <w:top w:val="single" w:sz="4" w:space="0" w:color="008080"/>
              <w:bottom w:val="single" w:sz="4" w:space="0" w:color="008080"/>
            </w:tcBorders>
          </w:tcPr>
          <w:p w14:paraId="3380541E" w14:textId="77777777" w:rsidR="00BD35D5" w:rsidRDefault="00000000">
            <w:pPr>
              <w:pStyle w:val="TableParagraph"/>
              <w:spacing w:before="13" w:line="225" w:lineRule="exact"/>
              <w:ind w:left="110"/>
              <w:rPr>
                <w:sz w:val="20"/>
              </w:rPr>
            </w:pPr>
            <w:r>
              <w:rPr>
                <w:sz w:val="20"/>
              </w:rPr>
              <w:t>3.1.3.</w:t>
            </w:r>
            <w:r>
              <w:rPr>
                <w:spacing w:val="-3"/>
                <w:sz w:val="20"/>
              </w:rPr>
              <w:t xml:space="preserve"> </w:t>
            </w:r>
            <w:r>
              <w:rPr>
                <w:sz w:val="20"/>
              </w:rPr>
              <w:t>Alte</w:t>
            </w:r>
            <w:r>
              <w:rPr>
                <w:spacing w:val="-4"/>
                <w:sz w:val="20"/>
              </w:rPr>
              <w:t xml:space="preserve"> </w:t>
            </w:r>
            <w:r>
              <w:rPr>
                <w:sz w:val="20"/>
              </w:rPr>
              <w:t>studii</w:t>
            </w:r>
            <w:r>
              <w:rPr>
                <w:spacing w:val="-4"/>
                <w:sz w:val="20"/>
              </w:rPr>
              <w:t xml:space="preserve"> </w:t>
            </w:r>
            <w:r>
              <w:rPr>
                <w:sz w:val="20"/>
              </w:rPr>
              <w:t>specifice</w:t>
            </w:r>
          </w:p>
        </w:tc>
        <w:tc>
          <w:tcPr>
            <w:tcW w:w="1133" w:type="dxa"/>
            <w:tcBorders>
              <w:top w:val="single" w:sz="4" w:space="0" w:color="008080"/>
              <w:bottom w:val="single" w:sz="4" w:space="0" w:color="008080"/>
              <w:right w:val="single" w:sz="4" w:space="0" w:color="008080"/>
            </w:tcBorders>
          </w:tcPr>
          <w:p w14:paraId="5D27CD13"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5AF34B5C"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429EF31F"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66E1B8E9"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7C7FBBE0"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4B577C88" w14:textId="77777777" w:rsidR="00BD35D5" w:rsidRDefault="00BD35D5">
            <w:pPr>
              <w:pStyle w:val="TableParagraph"/>
              <w:rPr>
                <w:rFonts w:ascii="Times New Roman"/>
                <w:sz w:val="18"/>
              </w:rPr>
            </w:pPr>
          </w:p>
        </w:tc>
      </w:tr>
      <w:tr w:rsidR="00BD35D5" w14:paraId="5D8BC111" w14:textId="77777777">
        <w:trPr>
          <w:trHeight w:val="335"/>
        </w:trPr>
        <w:tc>
          <w:tcPr>
            <w:tcW w:w="8359" w:type="dxa"/>
            <w:tcBorders>
              <w:top w:val="single" w:sz="4" w:space="0" w:color="008080"/>
              <w:bottom w:val="single" w:sz="4" w:space="0" w:color="008080"/>
            </w:tcBorders>
          </w:tcPr>
          <w:p w14:paraId="270A4EDB" w14:textId="77777777" w:rsidR="00BD35D5" w:rsidRDefault="00000000">
            <w:pPr>
              <w:pStyle w:val="TableParagraph"/>
              <w:spacing w:before="42"/>
              <w:ind w:left="110"/>
              <w:rPr>
                <w:sz w:val="20"/>
              </w:rPr>
            </w:pPr>
            <w:r>
              <w:rPr>
                <w:sz w:val="20"/>
              </w:rPr>
              <w:t>3.2</w:t>
            </w:r>
            <w:r>
              <w:rPr>
                <w:spacing w:val="-2"/>
                <w:sz w:val="20"/>
              </w:rPr>
              <w:t xml:space="preserve"> </w:t>
            </w:r>
            <w:r>
              <w:rPr>
                <w:sz w:val="20"/>
              </w:rPr>
              <w:t>Documentaţii-suport</w:t>
            </w:r>
            <w:r>
              <w:rPr>
                <w:spacing w:val="-5"/>
                <w:sz w:val="20"/>
              </w:rPr>
              <w:t xml:space="preserve"> </w:t>
            </w:r>
            <w:r>
              <w:rPr>
                <w:sz w:val="20"/>
              </w:rPr>
              <w:t>şi</w:t>
            </w:r>
            <w:r>
              <w:rPr>
                <w:spacing w:val="-7"/>
                <w:sz w:val="20"/>
              </w:rPr>
              <w:t xml:space="preserve"> </w:t>
            </w:r>
            <w:r>
              <w:rPr>
                <w:sz w:val="20"/>
              </w:rPr>
              <w:t>cheltuieli</w:t>
            </w:r>
            <w:r>
              <w:rPr>
                <w:spacing w:val="-2"/>
                <w:sz w:val="20"/>
              </w:rPr>
              <w:t xml:space="preserve"> </w:t>
            </w:r>
            <w:r>
              <w:rPr>
                <w:sz w:val="20"/>
              </w:rPr>
              <w:t>pentru</w:t>
            </w:r>
            <w:r>
              <w:rPr>
                <w:spacing w:val="-5"/>
                <w:sz w:val="20"/>
              </w:rPr>
              <w:t xml:space="preserve"> </w:t>
            </w:r>
            <w:r>
              <w:rPr>
                <w:sz w:val="20"/>
              </w:rPr>
              <w:t>obţinere</w:t>
            </w:r>
            <w:r>
              <w:rPr>
                <w:spacing w:val="-10"/>
                <w:sz w:val="20"/>
              </w:rPr>
              <w:t xml:space="preserve"> </w:t>
            </w:r>
            <w:r>
              <w:rPr>
                <w:sz w:val="20"/>
              </w:rPr>
              <w:t>de</w:t>
            </w:r>
            <w:r>
              <w:rPr>
                <w:spacing w:val="-2"/>
                <w:sz w:val="20"/>
              </w:rPr>
              <w:t xml:space="preserve"> </w:t>
            </w:r>
            <w:r>
              <w:rPr>
                <w:sz w:val="20"/>
              </w:rPr>
              <w:t>avize,</w:t>
            </w:r>
            <w:r>
              <w:rPr>
                <w:spacing w:val="-4"/>
                <w:sz w:val="20"/>
              </w:rPr>
              <w:t xml:space="preserve"> </w:t>
            </w:r>
            <w:r>
              <w:rPr>
                <w:sz w:val="20"/>
              </w:rPr>
              <w:t>acorduri</w:t>
            </w:r>
            <w:r>
              <w:rPr>
                <w:spacing w:val="-3"/>
                <w:sz w:val="20"/>
              </w:rPr>
              <w:t xml:space="preserve"> </w:t>
            </w:r>
            <w:r>
              <w:rPr>
                <w:sz w:val="20"/>
              </w:rPr>
              <w:t>şi</w:t>
            </w:r>
            <w:r>
              <w:rPr>
                <w:spacing w:val="-2"/>
                <w:sz w:val="20"/>
              </w:rPr>
              <w:t xml:space="preserve"> </w:t>
            </w:r>
            <w:r>
              <w:rPr>
                <w:sz w:val="20"/>
              </w:rPr>
              <w:t>autorizaţii</w:t>
            </w:r>
          </w:p>
        </w:tc>
        <w:tc>
          <w:tcPr>
            <w:tcW w:w="1133" w:type="dxa"/>
            <w:tcBorders>
              <w:top w:val="single" w:sz="4" w:space="0" w:color="008080"/>
              <w:bottom w:val="single" w:sz="4" w:space="0" w:color="008080"/>
              <w:right w:val="single" w:sz="4" w:space="0" w:color="008080"/>
            </w:tcBorders>
          </w:tcPr>
          <w:p w14:paraId="517FDD6E" w14:textId="77777777" w:rsidR="00BD35D5" w:rsidRDefault="00BD35D5">
            <w:pPr>
              <w:pStyle w:val="TableParagraph"/>
              <w:rPr>
                <w:rFonts w:ascii="Times New Roman"/>
                <w:sz w:val="20"/>
              </w:rPr>
            </w:pPr>
          </w:p>
        </w:tc>
        <w:tc>
          <w:tcPr>
            <w:tcW w:w="994" w:type="dxa"/>
            <w:tcBorders>
              <w:top w:val="single" w:sz="4" w:space="0" w:color="008080"/>
              <w:left w:val="single" w:sz="4" w:space="0" w:color="008080"/>
              <w:bottom w:val="single" w:sz="4" w:space="0" w:color="008080"/>
            </w:tcBorders>
          </w:tcPr>
          <w:p w14:paraId="315EB5CE" w14:textId="77777777" w:rsidR="00BD35D5" w:rsidRDefault="00BD35D5">
            <w:pPr>
              <w:pStyle w:val="TableParagraph"/>
              <w:rPr>
                <w:rFonts w:ascii="Times New Roman"/>
                <w:sz w:val="20"/>
              </w:rPr>
            </w:pPr>
          </w:p>
        </w:tc>
        <w:tc>
          <w:tcPr>
            <w:tcW w:w="1133" w:type="dxa"/>
            <w:tcBorders>
              <w:top w:val="single" w:sz="4" w:space="0" w:color="008080"/>
              <w:bottom w:val="single" w:sz="4" w:space="0" w:color="008080"/>
              <w:right w:val="single" w:sz="4" w:space="0" w:color="008080"/>
            </w:tcBorders>
          </w:tcPr>
          <w:p w14:paraId="19716872" w14:textId="77777777" w:rsidR="00BD35D5" w:rsidRDefault="00BD35D5">
            <w:pPr>
              <w:pStyle w:val="TableParagraph"/>
              <w:rPr>
                <w:rFonts w:ascii="Times New Roman"/>
                <w:sz w:val="20"/>
              </w:rPr>
            </w:pPr>
          </w:p>
        </w:tc>
        <w:tc>
          <w:tcPr>
            <w:tcW w:w="994" w:type="dxa"/>
            <w:tcBorders>
              <w:top w:val="single" w:sz="4" w:space="0" w:color="008080"/>
              <w:left w:val="single" w:sz="4" w:space="0" w:color="008080"/>
              <w:bottom w:val="single" w:sz="4" w:space="0" w:color="008080"/>
            </w:tcBorders>
          </w:tcPr>
          <w:p w14:paraId="2EC09144" w14:textId="77777777" w:rsidR="00BD35D5" w:rsidRDefault="00BD35D5">
            <w:pPr>
              <w:pStyle w:val="TableParagraph"/>
              <w:rPr>
                <w:rFonts w:ascii="Times New Roman"/>
                <w:sz w:val="20"/>
              </w:rPr>
            </w:pPr>
          </w:p>
        </w:tc>
        <w:tc>
          <w:tcPr>
            <w:tcW w:w="1133" w:type="dxa"/>
            <w:tcBorders>
              <w:top w:val="single" w:sz="4" w:space="0" w:color="008080"/>
              <w:bottom w:val="single" w:sz="4" w:space="0" w:color="008080"/>
              <w:right w:val="single" w:sz="4" w:space="0" w:color="008080"/>
            </w:tcBorders>
          </w:tcPr>
          <w:p w14:paraId="2C91ABDB" w14:textId="77777777" w:rsidR="00BD35D5" w:rsidRDefault="00BD35D5">
            <w:pPr>
              <w:pStyle w:val="TableParagraph"/>
              <w:rPr>
                <w:rFonts w:ascii="Times New Roman"/>
                <w:sz w:val="20"/>
              </w:rPr>
            </w:pPr>
          </w:p>
        </w:tc>
        <w:tc>
          <w:tcPr>
            <w:tcW w:w="990" w:type="dxa"/>
            <w:tcBorders>
              <w:top w:val="single" w:sz="4" w:space="0" w:color="008080"/>
              <w:left w:val="single" w:sz="4" w:space="0" w:color="008080"/>
              <w:bottom w:val="single" w:sz="4" w:space="0" w:color="008080"/>
            </w:tcBorders>
          </w:tcPr>
          <w:p w14:paraId="6B7AB557" w14:textId="77777777" w:rsidR="00BD35D5" w:rsidRDefault="00BD35D5">
            <w:pPr>
              <w:pStyle w:val="TableParagraph"/>
              <w:rPr>
                <w:rFonts w:ascii="Times New Roman"/>
                <w:sz w:val="20"/>
              </w:rPr>
            </w:pPr>
          </w:p>
        </w:tc>
      </w:tr>
      <w:tr w:rsidR="00BD35D5" w14:paraId="3B86944B" w14:textId="77777777">
        <w:trPr>
          <w:trHeight w:val="258"/>
        </w:trPr>
        <w:tc>
          <w:tcPr>
            <w:tcW w:w="8359" w:type="dxa"/>
            <w:tcBorders>
              <w:top w:val="single" w:sz="4" w:space="0" w:color="008080"/>
              <w:bottom w:val="single" w:sz="4" w:space="0" w:color="008080"/>
            </w:tcBorders>
          </w:tcPr>
          <w:p w14:paraId="557A89C2" w14:textId="77777777" w:rsidR="00BD35D5" w:rsidRDefault="00000000">
            <w:pPr>
              <w:pStyle w:val="TableParagraph"/>
              <w:spacing w:before="4"/>
              <w:ind w:left="110"/>
              <w:rPr>
                <w:sz w:val="20"/>
              </w:rPr>
            </w:pPr>
            <w:r>
              <w:rPr>
                <w:sz w:val="20"/>
              </w:rPr>
              <w:t>3.3</w:t>
            </w:r>
            <w:r>
              <w:rPr>
                <w:spacing w:val="-1"/>
                <w:sz w:val="20"/>
              </w:rPr>
              <w:t xml:space="preserve"> </w:t>
            </w:r>
            <w:r>
              <w:rPr>
                <w:sz w:val="20"/>
              </w:rPr>
              <w:t>Expertizare</w:t>
            </w:r>
            <w:r>
              <w:rPr>
                <w:spacing w:val="-4"/>
                <w:sz w:val="20"/>
              </w:rPr>
              <w:t xml:space="preserve"> </w:t>
            </w:r>
            <w:r>
              <w:rPr>
                <w:sz w:val="20"/>
              </w:rPr>
              <w:t>tehnică</w:t>
            </w:r>
          </w:p>
        </w:tc>
        <w:tc>
          <w:tcPr>
            <w:tcW w:w="1133" w:type="dxa"/>
            <w:tcBorders>
              <w:top w:val="single" w:sz="4" w:space="0" w:color="008080"/>
              <w:bottom w:val="single" w:sz="4" w:space="0" w:color="008080"/>
              <w:right w:val="single" w:sz="4" w:space="0" w:color="008080"/>
            </w:tcBorders>
          </w:tcPr>
          <w:p w14:paraId="5903B67C"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7E7C992C"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0D0D1CEE"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4B1B9853"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7CAF7507"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72297551" w14:textId="77777777" w:rsidR="00BD35D5" w:rsidRDefault="00BD35D5">
            <w:pPr>
              <w:pStyle w:val="TableParagraph"/>
              <w:rPr>
                <w:rFonts w:ascii="Times New Roman"/>
                <w:sz w:val="18"/>
              </w:rPr>
            </w:pPr>
          </w:p>
        </w:tc>
      </w:tr>
      <w:tr w:rsidR="00BD35D5" w14:paraId="3F8D22AD" w14:textId="77777777">
        <w:trPr>
          <w:trHeight w:val="254"/>
        </w:trPr>
        <w:tc>
          <w:tcPr>
            <w:tcW w:w="8359" w:type="dxa"/>
            <w:tcBorders>
              <w:top w:val="single" w:sz="4" w:space="0" w:color="008080"/>
              <w:bottom w:val="single" w:sz="4" w:space="0" w:color="008080"/>
            </w:tcBorders>
          </w:tcPr>
          <w:p w14:paraId="34F3E26E" w14:textId="77777777" w:rsidR="00BD35D5" w:rsidRDefault="00000000">
            <w:pPr>
              <w:pStyle w:val="TableParagraph"/>
              <w:spacing w:line="232" w:lineRule="exact"/>
              <w:ind w:left="110"/>
              <w:rPr>
                <w:sz w:val="20"/>
              </w:rPr>
            </w:pPr>
            <w:r>
              <w:rPr>
                <w:sz w:val="20"/>
              </w:rPr>
              <w:t>3.4</w:t>
            </w:r>
            <w:r>
              <w:rPr>
                <w:spacing w:val="-1"/>
                <w:sz w:val="20"/>
              </w:rPr>
              <w:t xml:space="preserve"> </w:t>
            </w:r>
            <w:r>
              <w:rPr>
                <w:sz w:val="20"/>
              </w:rPr>
              <w:t>Certificarea</w:t>
            </w:r>
            <w:r>
              <w:rPr>
                <w:spacing w:val="-1"/>
                <w:sz w:val="20"/>
              </w:rPr>
              <w:t xml:space="preserve"> </w:t>
            </w:r>
            <w:r>
              <w:rPr>
                <w:sz w:val="20"/>
              </w:rPr>
              <w:t>performanţei</w:t>
            </w:r>
            <w:r>
              <w:rPr>
                <w:spacing w:val="-1"/>
                <w:sz w:val="20"/>
              </w:rPr>
              <w:t xml:space="preserve"> </w:t>
            </w:r>
            <w:r>
              <w:rPr>
                <w:sz w:val="20"/>
              </w:rPr>
              <w:t>energetice</w:t>
            </w:r>
            <w:r>
              <w:rPr>
                <w:spacing w:val="-6"/>
                <w:sz w:val="20"/>
              </w:rPr>
              <w:t xml:space="preserve"> </w:t>
            </w:r>
            <w:r>
              <w:rPr>
                <w:sz w:val="20"/>
              </w:rPr>
              <w:t>şi</w:t>
            </w:r>
            <w:r>
              <w:rPr>
                <w:spacing w:val="-5"/>
                <w:sz w:val="20"/>
              </w:rPr>
              <w:t xml:space="preserve"> </w:t>
            </w:r>
            <w:r>
              <w:rPr>
                <w:sz w:val="20"/>
              </w:rPr>
              <w:t>auditul</w:t>
            </w:r>
            <w:r>
              <w:rPr>
                <w:spacing w:val="-8"/>
                <w:sz w:val="20"/>
              </w:rPr>
              <w:t xml:space="preserve"> </w:t>
            </w:r>
            <w:r>
              <w:rPr>
                <w:sz w:val="20"/>
              </w:rPr>
              <w:t>energetic</w:t>
            </w:r>
            <w:r>
              <w:rPr>
                <w:spacing w:val="-4"/>
                <w:sz w:val="20"/>
              </w:rPr>
              <w:t xml:space="preserve"> </w:t>
            </w:r>
            <w:r>
              <w:rPr>
                <w:sz w:val="20"/>
              </w:rPr>
              <w:t>al</w:t>
            </w:r>
            <w:r>
              <w:rPr>
                <w:spacing w:val="-8"/>
                <w:sz w:val="20"/>
              </w:rPr>
              <w:t xml:space="preserve"> </w:t>
            </w:r>
            <w:r>
              <w:rPr>
                <w:sz w:val="20"/>
              </w:rPr>
              <w:t>clădirilor</w:t>
            </w:r>
          </w:p>
        </w:tc>
        <w:tc>
          <w:tcPr>
            <w:tcW w:w="1133" w:type="dxa"/>
            <w:tcBorders>
              <w:top w:val="single" w:sz="4" w:space="0" w:color="008080"/>
              <w:bottom w:val="single" w:sz="4" w:space="0" w:color="008080"/>
              <w:right w:val="single" w:sz="4" w:space="0" w:color="008080"/>
            </w:tcBorders>
          </w:tcPr>
          <w:p w14:paraId="0B425FFE"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0C695870"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407266E7"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7FE277D1"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2E1B8D34"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7204DC87" w14:textId="77777777" w:rsidR="00BD35D5" w:rsidRDefault="00BD35D5">
            <w:pPr>
              <w:pStyle w:val="TableParagraph"/>
              <w:rPr>
                <w:rFonts w:ascii="Times New Roman"/>
                <w:sz w:val="18"/>
              </w:rPr>
            </w:pPr>
          </w:p>
        </w:tc>
      </w:tr>
      <w:tr w:rsidR="00BD35D5" w14:paraId="0CD1333A" w14:textId="77777777">
        <w:trPr>
          <w:trHeight w:val="254"/>
        </w:trPr>
        <w:tc>
          <w:tcPr>
            <w:tcW w:w="8359" w:type="dxa"/>
            <w:tcBorders>
              <w:top w:val="single" w:sz="4" w:space="0" w:color="008080"/>
              <w:bottom w:val="single" w:sz="4" w:space="0" w:color="008080"/>
            </w:tcBorders>
          </w:tcPr>
          <w:p w14:paraId="24781599" w14:textId="77777777" w:rsidR="00BD35D5" w:rsidRDefault="00000000">
            <w:pPr>
              <w:pStyle w:val="TableParagraph"/>
              <w:spacing w:before="4" w:line="230" w:lineRule="exact"/>
              <w:ind w:left="110"/>
              <w:rPr>
                <w:sz w:val="20"/>
              </w:rPr>
            </w:pPr>
            <w:r>
              <w:rPr>
                <w:sz w:val="20"/>
              </w:rPr>
              <w:t>3.5 Proiectare</w:t>
            </w:r>
          </w:p>
        </w:tc>
        <w:tc>
          <w:tcPr>
            <w:tcW w:w="1133" w:type="dxa"/>
            <w:tcBorders>
              <w:top w:val="single" w:sz="4" w:space="0" w:color="008080"/>
              <w:bottom w:val="single" w:sz="4" w:space="0" w:color="008080"/>
              <w:right w:val="single" w:sz="4" w:space="0" w:color="008080"/>
            </w:tcBorders>
          </w:tcPr>
          <w:p w14:paraId="2DE164C0"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3AE2EF3E"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2F010108"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54914BC6"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6514C9C9"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698E2292" w14:textId="77777777" w:rsidR="00BD35D5" w:rsidRDefault="00BD35D5">
            <w:pPr>
              <w:pStyle w:val="TableParagraph"/>
              <w:rPr>
                <w:rFonts w:ascii="Times New Roman"/>
                <w:sz w:val="18"/>
              </w:rPr>
            </w:pPr>
          </w:p>
        </w:tc>
      </w:tr>
    </w:tbl>
    <w:p w14:paraId="50A6F908" w14:textId="77777777" w:rsidR="00BD35D5" w:rsidRDefault="00BD35D5">
      <w:pPr>
        <w:rPr>
          <w:rFonts w:ascii="Times New Roman"/>
          <w:sz w:val="18"/>
        </w:rPr>
        <w:sectPr w:rsidR="00BD35D5">
          <w:headerReference w:type="default" r:id="rId13"/>
          <w:pgSz w:w="16840" w:h="11910" w:orient="landscape"/>
          <w:pgMar w:top="1720" w:right="700" w:bottom="280" w:left="1020" w:header="706" w:footer="0" w:gutter="0"/>
          <w:cols w:space="720"/>
        </w:sectPr>
      </w:pPr>
    </w:p>
    <w:tbl>
      <w:tblPr>
        <w:tblW w:w="0" w:type="auto"/>
        <w:tblInd w:w="272" w:type="dxa"/>
        <w:tblBorders>
          <w:top w:val="single" w:sz="8" w:space="0" w:color="008080"/>
          <w:left w:val="single" w:sz="8" w:space="0" w:color="008080"/>
          <w:bottom w:val="single" w:sz="8" w:space="0" w:color="008080"/>
          <w:right w:val="single" w:sz="8" w:space="0" w:color="008080"/>
          <w:insideH w:val="single" w:sz="8" w:space="0" w:color="008080"/>
          <w:insideV w:val="single" w:sz="8" w:space="0" w:color="008080"/>
        </w:tblBorders>
        <w:tblLayout w:type="fixed"/>
        <w:tblCellMar>
          <w:left w:w="0" w:type="dxa"/>
          <w:right w:w="0" w:type="dxa"/>
        </w:tblCellMar>
        <w:tblLook w:val="01E0" w:firstRow="1" w:lastRow="1" w:firstColumn="1" w:lastColumn="1" w:noHBand="0" w:noVBand="0"/>
      </w:tblPr>
      <w:tblGrid>
        <w:gridCol w:w="8359"/>
        <w:gridCol w:w="1133"/>
        <w:gridCol w:w="994"/>
        <w:gridCol w:w="1133"/>
        <w:gridCol w:w="994"/>
        <w:gridCol w:w="1133"/>
        <w:gridCol w:w="990"/>
      </w:tblGrid>
      <w:tr w:rsidR="00BD35D5" w14:paraId="76C09B14" w14:textId="77777777">
        <w:trPr>
          <w:trHeight w:val="254"/>
        </w:trPr>
        <w:tc>
          <w:tcPr>
            <w:tcW w:w="8359" w:type="dxa"/>
            <w:tcBorders>
              <w:top w:val="nil"/>
              <w:bottom w:val="single" w:sz="4" w:space="0" w:color="008080"/>
            </w:tcBorders>
          </w:tcPr>
          <w:p w14:paraId="30AC9441" w14:textId="77777777" w:rsidR="00BD35D5" w:rsidRDefault="00000000">
            <w:pPr>
              <w:pStyle w:val="TableParagraph"/>
              <w:spacing w:line="232" w:lineRule="exact"/>
              <w:ind w:left="110"/>
              <w:rPr>
                <w:sz w:val="20"/>
              </w:rPr>
            </w:pPr>
            <w:r>
              <w:rPr>
                <w:sz w:val="20"/>
              </w:rPr>
              <w:lastRenderedPageBreak/>
              <w:t>3.5.1.</w:t>
            </w:r>
            <w:r>
              <w:rPr>
                <w:spacing w:val="-3"/>
                <w:sz w:val="20"/>
              </w:rPr>
              <w:t xml:space="preserve"> </w:t>
            </w:r>
            <w:r>
              <w:rPr>
                <w:sz w:val="20"/>
              </w:rPr>
              <w:t>Temă</w:t>
            </w:r>
            <w:r>
              <w:rPr>
                <w:spacing w:val="-1"/>
                <w:sz w:val="20"/>
              </w:rPr>
              <w:t xml:space="preserve"> </w:t>
            </w:r>
            <w:r>
              <w:rPr>
                <w:sz w:val="20"/>
              </w:rPr>
              <w:t>de</w:t>
            </w:r>
            <w:r>
              <w:rPr>
                <w:spacing w:val="-4"/>
                <w:sz w:val="20"/>
              </w:rPr>
              <w:t xml:space="preserve"> </w:t>
            </w:r>
            <w:r>
              <w:rPr>
                <w:sz w:val="20"/>
              </w:rPr>
              <w:t>proiectare</w:t>
            </w:r>
          </w:p>
        </w:tc>
        <w:tc>
          <w:tcPr>
            <w:tcW w:w="1133" w:type="dxa"/>
            <w:tcBorders>
              <w:top w:val="single" w:sz="4" w:space="0" w:color="008080"/>
              <w:bottom w:val="single" w:sz="4" w:space="0" w:color="008080"/>
              <w:right w:val="single" w:sz="4" w:space="0" w:color="008080"/>
            </w:tcBorders>
          </w:tcPr>
          <w:p w14:paraId="67C04E1D" w14:textId="77777777" w:rsidR="00BD35D5" w:rsidRDefault="00BD35D5">
            <w:pPr>
              <w:pStyle w:val="TableParagraph"/>
              <w:rPr>
                <w:rFonts w:ascii="Times New Roman"/>
                <w:sz w:val="18"/>
              </w:rPr>
            </w:pPr>
          </w:p>
        </w:tc>
        <w:tc>
          <w:tcPr>
            <w:tcW w:w="994" w:type="dxa"/>
            <w:tcBorders>
              <w:top w:val="nil"/>
              <w:left w:val="single" w:sz="4" w:space="0" w:color="008080"/>
              <w:bottom w:val="single" w:sz="4" w:space="0" w:color="008080"/>
            </w:tcBorders>
          </w:tcPr>
          <w:p w14:paraId="578199D5"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21F75E6B" w14:textId="77777777" w:rsidR="00BD35D5" w:rsidRDefault="00BD35D5">
            <w:pPr>
              <w:pStyle w:val="TableParagraph"/>
              <w:rPr>
                <w:rFonts w:ascii="Times New Roman"/>
                <w:sz w:val="18"/>
              </w:rPr>
            </w:pPr>
          </w:p>
        </w:tc>
        <w:tc>
          <w:tcPr>
            <w:tcW w:w="994" w:type="dxa"/>
            <w:tcBorders>
              <w:top w:val="nil"/>
              <w:left w:val="single" w:sz="4" w:space="0" w:color="008080"/>
              <w:bottom w:val="single" w:sz="4" w:space="0" w:color="008080"/>
            </w:tcBorders>
          </w:tcPr>
          <w:p w14:paraId="29EDE0C6"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25D4E4B9" w14:textId="77777777" w:rsidR="00BD35D5" w:rsidRDefault="00BD35D5">
            <w:pPr>
              <w:pStyle w:val="TableParagraph"/>
              <w:rPr>
                <w:rFonts w:ascii="Times New Roman"/>
                <w:sz w:val="18"/>
              </w:rPr>
            </w:pPr>
          </w:p>
        </w:tc>
        <w:tc>
          <w:tcPr>
            <w:tcW w:w="990" w:type="dxa"/>
            <w:tcBorders>
              <w:top w:val="nil"/>
              <w:left w:val="single" w:sz="4" w:space="0" w:color="008080"/>
              <w:bottom w:val="single" w:sz="4" w:space="0" w:color="008080"/>
            </w:tcBorders>
          </w:tcPr>
          <w:p w14:paraId="73574A0C" w14:textId="77777777" w:rsidR="00BD35D5" w:rsidRDefault="00BD35D5">
            <w:pPr>
              <w:pStyle w:val="TableParagraph"/>
              <w:rPr>
                <w:rFonts w:ascii="Times New Roman"/>
                <w:sz w:val="18"/>
              </w:rPr>
            </w:pPr>
          </w:p>
        </w:tc>
      </w:tr>
      <w:tr w:rsidR="00BD35D5" w14:paraId="585D16A1" w14:textId="77777777">
        <w:trPr>
          <w:trHeight w:val="253"/>
        </w:trPr>
        <w:tc>
          <w:tcPr>
            <w:tcW w:w="8359" w:type="dxa"/>
            <w:tcBorders>
              <w:top w:val="single" w:sz="4" w:space="0" w:color="008080"/>
              <w:bottom w:val="single" w:sz="4" w:space="0" w:color="008080"/>
            </w:tcBorders>
          </w:tcPr>
          <w:p w14:paraId="560A3DAF" w14:textId="77777777" w:rsidR="00BD35D5" w:rsidRDefault="00000000">
            <w:pPr>
              <w:pStyle w:val="TableParagraph"/>
              <w:spacing w:line="231" w:lineRule="exact"/>
              <w:ind w:left="110"/>
              <w:rPr>
                <w:sz w:val="20"/>
              </w:rPr>
            </w:pPr>
            <w:r>
              <w:rPr>
                <w:sz w:val="20"/>
              </w:rPr>
              <w:t>3.5.2.</w:t>
            </w:r>
            <w:r>
              <w:rPr>
                <w:spacing w:val="-5"/>
                <w:sz w:val="20"/>
              </w:rPr>
              <w:t xml:space="preserve"> </w:t>
            </w:r>
            <w:r>
              <w:rPr>
                <w:sz w:val="20"/>
              </w:rPr>
              <w:t>Studiu</w:t>
            </w:r>
            <w:r>
              <w:rPr>
                <w:spacing w:val="-2"/>
                <w:sz w:val="20"/>
              </w:rPr>
              <w:t xml:space="preserve"> </w:t>
            </w:r>
            <w:r>
              <w:rPr>
                <w:sz w:val="20"/>
              </w:rPr>
              <w:t>de</w:t>
            </w:r>
            <w:r>
              <w:rPr>
                <w:spacing w:val="-6"/>
                <w:sz w:val="20"/>
              </w:rPr>
              <w:t xml:space="preserve"> </w:t>
            </w:r>
            <w:r>
              <w:rPr>
                <w:sz w:val="20"/>
              </w:rPr>
              <w:t>prefezabilitate</w:t>
            </w:r>
          </w:p>
        </w:tc>
        <w:tc>
          <w:tcPr>
            <w:tcW w:w="1133" w:type="dxa"/>
            <w:tcBorders>
              <w:top w:val="single" w:sz="4" w:space="0" w:color="008080"/>
              <w:bottom w:val="single" w:sz="4" w:space="0" w:color="008080"/>
              <w:right w:val="single" w:sz="4" w:space="0" w:color="008080"/>
            </w:tcBorders>
          </w:tcPr>
          <w:p w14:paraId="61ED404F"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65C8F974"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6A16C06A"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05E08438"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113D066E"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6D2C5245" w14:textId="77777777" w:rsidR="00BD35D5" w:rsidRDefault="00BD35D5">
            <w:pPr>
              <w:pStyle w:val="TableParagraph"/>
              <w:rPr>
                <w:rFonts w:ascii="Times New Roman"/>
                <w:sz w:val="18"/>
              </w:rPr>
            </w:pPr>
          </w:p>
        </w:tc>
      </w:tr>
      <w:tr w:rsidR="00BD35D5" w14:paraId="5AE74890" w14:textId="77777777">
        <w:trPr>
          <w:trHeight w:val="465"/>
        </w:trPr>
        <w:tc>
          <w:tcPr>
            <w:tcW w:w="8359" w:type="dxa"/>
            <w:tcBorders>
              <w:top w:val="single" w:sz="4" w:space="0" w:color="008080"/>
              <w:bottom w:val="single" w:sz="4" w:space="0" w:color="008080"/>
            </w:tcBorders>
          </w:tcPr>
          <w:p w14:paraId="0639F82E" w14:textId="77777777" w:rsidR="00BD35D5" w:rsidRDefault="00000000">
            <w:pPr>
              <w:pStyle w:val="TableParagraph"/>
              <w:spacing w:line="222" w:lineRule="exact"/>
              <w:ind w:left="110"/>
              <w:rPr>
                <w:sz w:val="20"/>
              </w:rPr>
            </w:pPr>
            <w:r>
              <w:rPr>
                <w:sz w:val="20"/>
              </w:rPr>
              <w:t>3.5.3.</w:t>
            </w:r>
            <w:r>
              <w:rPr>
                <w:spacing w:val="-5"/>
                <w:sz w:val="20"/>
              </w:rPr>
              <w:t xml:space="preserve"> </w:t>
            </w:r>
            <w:r>
              <w:rPr>
                <w:sz w:val="20"/>
              </w:rPr>
              <w:t>Studiu</w:t>
            </w:r>
            <w:r>
              <w:rPr>
                <w:spacing w:val="-2"/>
                <w:sz w:val="20"/>
              </w:rPr>
              <w:t xml:space="preserve"> </w:t>
            </w:r>
            <w:r>
              <w:rPr>
                <w:sz w:val="20"/>
              </w:rPr>
              <w:t>de</w:t>
            </w:r>
            <w:r>
              <w:rPr>
                <w:spacing w:val="-7"/>
                <w:sz w:val="20"/>
              </w:rPr>
              <w:t xml:space="preserve"> </w:t>
            </w:r>
            <w:r>
              <w:rPr>
                <w:sz w:val="20"/>
              </w:rPr>
              <w:t>fezabilitate/documentaţie</w:t>
            </w:r>
            <w:r>
              <w:rPr>
                <w:spacing w:val="-2"/>
                <w:sz w:val="20"/>
              </w:rPr>
              <w:t xml:space="preserve"> </w:t>
            </w:r>
            <w:r>
              <w:rPr>
                <w:sz w:val="20"/>
              </w:rPr>
              <w:t>de</w:t>
            </w:r>
            <w:r>
              <w:rPr>
                <w:spacing w:val="-7"/>
                <w:sz w:val="20"/>
              </w:rPr>
              <w:t xml:space="preserve"> </w:t>
            </w:r>
            <w:r>
              <w:rPr>
                <w:sz w:val="20"/>
              </w:rPr>
              <w:t>avizare</w:t>
            </w:r>
            <w:r>
              <w:rPr>
                <w:spacing w:val="-6"/>
                <w:sz w:val="20"/>
              </w:rPr>
              <w:t xml:space="preserve"> </w:t>
            </w:r>
            <w:r>
              <w:rPr>
                <w:sz w:val="20"/>
              </w:rPr>
              <w:t>a</w:t>
            </w:r>
            <w:r>
              <w:rPr>
                <w:spacing w:val="-3"/>
                <w:sz w:val="20"/>
              </w:rPr>
              <w:t xml:space="preserve"> </w:t>
            </w:r>
            <w:r>
              <w:rPr>
                <w:sz w:val="20"/>
              </w:rPr>
              <w:t>lucrărilor</w:t>
            </w:r>
            <w:r>
              <w:rPr>
                <w:spacing w:val="-4"/>
                <w:sz w:val="20"/>
              </w:rPr>
              <w:t xml:space="preserve"> </w:t>
            </w:r>
            <w:r>
              <w:rPr>
                <w:sz w:val="20"/>
              </w:rPr>
              <w:t>de</w:t>
            </w:r>
            <w:r>
              <w:rPr>
                <w:spacing w:val="-2"/>
                <w:sz w:val="20"/>
              </w:rPr>
              <w:t xml:space="preserve"> </w:t>
            </w:r>
            <w:r>
              <w:rPr>
                <w:sz w:val="20"/>
              </w:rPr>
              <w:t>intervenţii</w:t>
            </w:r>
            <w:r>
              <w:rPr>
                <w:spacing w:val="-7"/>
                <w:sz w:val="20"/>
              </w:rPr>
              <w:t xml:space="preserve"> </w:t>
            </w:r>
            <w:r>
              <w:rPr>
                <w:sz w:val="20"/>
              </w:rPr>
              <w:t>şi</w:t>
            </w:r>
            <w:r>
              <w:rPr>
                <w:spacing w:val="-2"/>
                <w:sz w:val="20"/>
              </w:rPr>
              <w:t xml:space="preserve"> </w:t>
            </w:r>
            <w:r>
              <w:rPr>
                <w:sz w:val="20"/>
              </w:rPr>
              <w:t>deviz</w:t>
            </w:r>
          </w:p>
          <w:p w14:paraId="78F2C071" w14:textId="77777777" w:rsidR="00BD35D5" w:rsidRDefault="00000000">
            <w:pPr>
              <w:pStyle w:val="TableParagraph"/>
              <w:spacing w:before="3" w:line="220" w:lineRule="exact"/>
              <w:ind w:left="110"/>
              <w:rPr>
                <w:sz w:val="20"/>
              </w:rPr>
            </w:pPr>
            <w:r>
              <w:rPr>
                <w:sz w:val="20"/>
              </w:rPr>
              <w:t>general</w:t>
            </w:r>
          </w:p>
        </w:tc>
        <w:tc>
          <w:tcPr>
            <w:tcW w:w="1133" w:type="dxa"/>
            <w:tcBorders>
              <w:top w:val="single" w:sz="4" w:space="0" w:color="008080"/>
              <w:bottom w:val="single" w:sz="4" w:space="0" w:color="008080"/>
              <w:right w:val="single" w:sz="4" w:space="0" w:color="008080"/>
            </w:tcBorders>
          </w:tcPr>
          <w:p w14:paraId="13CDB70C" w14:textId="77777777" w:rsidR="00BD35D5" w:rsidRDefault="00BD35D5">
            <w:pPr>
              <w:pStyle w:val="TableParagraph"/>
              <w:rPr>
                <w:rFonts w:ascii="Times New Roman"/>
                <w:sz w:val="20"/>
              </w:rPr>
            </w:pPr>
          </w:p>
        </w:tc>
        <w:tc>
          <w:tcPr>
            <w:tcW w:w="994" w:type="dxa"/>
            <w:tcBorders>
              <w:top w:val="single" w:sz="4" w:space="0" w:color="008080"/>
              <w:left w:val="single" w:sz="4" w:space="0" w:color="008080"/>
              <w:bottom w:val="single" w:sz="4" w:space="0" w:color="008080"/>
            </w:tcBorders>
          </w:tcPr>
          <w:p w14:paraId="55F414E9" w14:textId="77777777" w:rsidR="00BD35D5" w:rsidRDefault="00BD35D5">
            <w:pPr>
              <w:pStyle w:val="TableParagraph"/>
              <w:rPr>
                <w:rFonts w:ascii="Times New Roman"/>
                <w:sz w:val="20"/>
              </w:rPr>
            </w:pPr>
          </w:p>
        </w:tc>
        <w:tc>
          <w:tcPr>
            <w:tcW w:w="1133" w:type="dxa"/>
            <w:tcBorders>
              <w:top w:val="single" w:sz="4" w:space="0" w:color="008080"/>
              <w:bottom w:val="single" w:sz="4" w:space="0" w:color="008080"/>
              <w:right w:val="single" w:sz="4" w:space="0" w:color="008080"/>
            </w:tcBorders>
          </w:tcPr>
          <w:p w14:paraId="0FD30869" w14:textId="77777777" w:rsidR="00BD35D5" w:rsidRDefault="00BD35D5">
            <w:pPr>
              <w:pStyle w:val="TableParagraph"/>
              <w:rPr>
                <w:rFonts w:ascii="Times New Roman"/>
                <w:sz w:val="20"/>
              </w:rPr>
            </w:pPr>
          </w:p>
        </w:tc>
        <w:tc>
          <w:tcPr>
            <w:tcW w:w="994" w:type="dxa"/>
            <w:tcBorders>
              <w:top w:val="single" w:sz="4" w:space="0" w:color="008080"/>
              <w:left w:val="single" w:sz="4" w:space="0" w:color="008080"/>
              <w:bottom w:val="single" w:sz="4" w:space="0" w:color="008080"/>
            </w:tcBorders>
          </w:tcPr>
          <w:p w14:paraId="2DF66ED9" w14:textId="77777777" w:rsidR="00BD35D5" w:rsidRDefault="00BD35D5">
            <w:pPr>
              <w:pStyle w:val="TableParagraph"/>
              <w:rPr>
                <w:rFonts w:ascii="Times New Roman"/>
                <w:sz w:val="20"/>
              </w:rPr>
            </w:pPr>
          </w:p>
        </w:tc>
        <w:tc>
          <w:tcPr>
            <w:tcW w:w="1133" w:type="dxa"/>
            <w:tcBorders>
              <w:top w:val="single" w:sz="4" w:space="0" w:color="008080"/>
              <w:bottom w:val="single" w:sz="4" w:space="0" w:color="008080"/>
              <w:right w:val="single" w:sz="4" w:space="0" w:color="008080"/>
            </w:tcBorders>
          </w:tcPr>
          <w:p w14:paraId="62075857" w14:textId="77777777" w:rsidR="00BD35D5" w:rsidRDefault="00BD35D5">
            <w:pPr>
              <w:pStyle w:val="TableParagraph"/>
              <w:rPr>
                <w:rFonts w:ascii="Times New Roman"/>
                <w:sz w:val="20"/>
              </w:rPr>
            </w:pPr>
          </w:p>
        </w:tc>
        <w:tc>
          <w:tcPr>
            <w:tcW w:w="990" w:type="dxa"/>
            <w:tcBorders>
              <w:top w:val="single" w:sz="4" w:space="0" w:color="008080"/>
              <w:left w:val="single" w:sz="4" w:space="0" w:color="008080"/>
              <w:bottom w:val="single" w:sz="4" w:space="0" w:color="008080"/>
            </w:tcBorders>
          </w:tcPr>
          <w:p w14:paraId="4ED4F5D2" w14:textId="77777777" w:rsidR="00BD35D5" w:rsidRDefault="00BD35D5">
            <w:pPr>
              <w:pStyle w:val="TableParagraph"/>
              <w:rPr>
                <w:rFonts w:ascii="Times New Roman"/>
                <w:sz w:val="20"/>
              </w:rPr>
            </w:pPr>
          </w:p>
        </w:tc>
      </w:tr>
      <w:tr w:rsidR="00BD35D5" w14:paraId="36EF27AA" w14:textId="77777777">
        <w:trPr>
          <w:trHeight w:val="465"/>
        </w:trPr>
        <w:tc>
          <w:tcPr>
            <w:tcW w:w="8359" w:type="dxa"/>
            <w:tcBorders>
              <w:top w:val="single" w:sz="4" w:space="0" w:color="008080"/>
              <w:bottom w:val="single" w:sz="4" w:space="0" w:color="008080"/>
            </w:tcBorders>
          </w:tcPr>
          <w:p w14:paraId="75D79CE4" w14:textId="77777777" w:rsidR="00BD35D5" w:rsidRDefault="00000000">
            <w:pPr>
              <w:pStyle w:val="TableParagraph"/>
              <w:spacing w:line="221" w:lineRule="exact"/>
              <w:ind w:left="110"/>
              <w:rPr>
                <w:sz w:val="20"/>
              </w:rPr>
            </w:pPr>
            <w:r>
              <w:rPr>
                <w:sz w:val="20"/>
              </w:rPr>
              <w:t>3.5.4.</w:t>
            </w:r>
            <w:r>
              <w:rPr>
                <w:spacing w:val="-4"/>
                <w:sz w:val="20"/>
              </w:rPr>
              <w:t xml:space="preserve"> </w:t>
            </w:r>
            <w:r>
              <w:rPr>
                <w:sz w:val="20"/>
              </w:rPr>
              <w:t>Documentaţiile</w:t>
            </w:r>
            <w:r>
              <w:rPr>
                <w:spacing w:val="-6"/>
                <w:sz w:val="20"/>
              </w:rPr>
              <w:t xml:space="preserve"> </w:t>
            </w:r>
            <w:r>
              <w:rPr>
                <w:sz w:val="20"/>
              </w:rPr>
              <w:t>tehnice</w:t>
            </w:r>
            <w:r>
              <w:rPr>
                <w:spacing w:val="-7"/>
                <w:sz w:val="20"/>
              </w:rPr>
              <w:t xml:space="preserve"> </w:t>
            </w:r>
            <w:r>
              <w:rPr>
                <w:sz w:val="20"/>
              </w:rPr>
              <w:t>necesare</w:t>
            </w:r>
            <w:r>
              <w:rPr>
                <w:spacing w:val="-6"/>
                <w:sz w:val="20"/>
              </w:rPr>
              <w:t xml:space="preserve"> </w:t>
            </w:r>
            <w:r>
              <w:rPr>
                <w:sz w:val="20"/>
              </w:rPr>
              <w:t>în</w:t>
            </w:r>
            <w:r>
              <w:rPr>
                <w:spacing w:val="-6"/>
                <w:sz w:val="20"/>
              </w:rPr>
              <w:t xml:space="preserve"> </w:t>
            </w:r>
            <w:r>
              <w:rPr>
                <w:sz w:val="20"/>
              </w:rPr>
              <w:t>vederea</w:t>
            </w:r>
            <w:r>
              <w:rPr>
                <w:spacing w:val="-6"/>
                <w:sz w:val="20"/>
              </w:rPr>
              <w:t xml:space="preserve"> </w:t>
            </w:r>
            <w:r>
              <w:rPr>
                <w:sz w:val="20"/>
              </w:rPr>
              <w:t>obţinerii</w:t>
            </w:r>
          </w:p>
          <w:p w14:paraId="6BAADC33" w14:textId="77777777" w:rsidR="00BD35D5" w:rsidRDefault="00000000">
            <w:pPr>
              <w:pStyle w:val="TableParagraph"/>
              <w:spacing w:line="224" w:lineRule="exact"/>
              <w:ind w:left="110"/>
              <w:rPr>
                <w:sz w:val="20"/>
              </w:rPr>
            </w:pPr>
            <w:r>
              <w:rPr>
                <w:sz w:val="20"/>
              </w:rPr>
              <w:t>avizelor/acordurilor/autorizaţiilor</w:t>
            </w:r>
          </w:p>
        </w:tc>
        <w:tc>
          <w:tcPr>
            <w:tcW w:w="1133" w:type="dxa"/>
            <w:tcBorders>
              <w:top w:val="single" w:sz="4" w:space="0" w:color="008080"/>
              <w:bottom w:val="single" w:sz="4" w:space="0" w:color="008080"/>
              <w:right w:val="single" w:sz="4" w:space="0" w:color="008080"/>
            </w:tcBorders>
          </w:tcPr>
          <w:p w14:paraId="14CE76A8" w14:textId="77777777" w:rsidR="00BD35D5" w:rsidRDefault="00BD35D5">
            <w:pPr>
              <w:pStyle w:val="TableParagraph"/>
              <w:rPr>
                <w:rFonts w:ascii="Times New Roman"/>
                <w:sz w:val="20"/>
              </w:rPr>
            </w:pPr>
          </w:p>
        </w:tc>
        <w:tc>
          <w:tcPr>
            <w:tcW w:w="994" w:type="dxa"/>
            <w:tcBorders>
              <w:top w:val="single" w:sz="4" w:space="0" w:color="008080"/>
              <w:left w:val="single" w:sz="4" w:space="0" w:color="008080"/>
              <w:bottom w:val="single" w:sz="4" w:space="0" w:color="008080"/>
            </w:tcBorders>
          </w:tcPr>
          <w:p w14:paraId="4FAAD4AF" w14:textId="77777777" w:rsidR="00BD35D5" w:rsidRDefault="00BD35D5">
            <w:pPr>
              <w:pStyle w:val="TableParagraph"/>
              <w:rPr>
                <w:rFonts w:ascii="Times New Roman"/>
                <w:sz w:val="20"/>
              </w:rPr>
            </w:pPr>
          </w:p>
        </w:tc>
        <w:tc>
          <w:tcPr>
            <w:tcW w:w="1133" w:type="dxa"/>
            <w:tcBorders>
              <w:top w:val="single" w:sz="4" w:space="0" w:color="008080"/>
              <w:bottom w:val="single" w:sz="4" w:space="0" w:color="008080"/>
              <w:right w:val="single" w:sz="4" w:space="0" w:color="008080"/>
            </w:tcBorders>
          </w:tcPr>
          <w:p w14:paraId="67AE2C9E" w14:textId="77777777" w:rsidR="00BD35D5" w:rsidRDefault="00BD35D5">
            <w:pPr>
              <w:pStyle w:val="TableParagraph"/>
              <w:rPr>
                <w:rFonts w:ascii="Times New Roman"/>
                <w:sz w:val="20"/>
              </w:rPr>
            </w:pPr>
          </w:p>
        </w:tc>
        <w:tc>
          <w:tcPr>
            <w:tcW w:w="994" w:type="dxa"/>
            <w:tcBorders>
              <w:top w:val="single" w:sz="4" w:space="0" w:color="008080"/>
              <w:left w:val="single" w:sz="4" w:space="0" w:color="008080"/>
              <w:bottom w:val="single" w:sz="4" w:space="0" w:color="008080"/>
            </w:tcBorders>
          </w:tcPr>
          <w:p w14:paraId="1FF28A95" w14:textId="77777777" w:rsidR="00BD35D5" w:rsidRDefault="00BD35D5">
            <w:pPr>
              <w:pStyle w:val="TableParagraph"/>
              <w:rPr>
                <w:rFonts w:ascii="Times New Roman"/>
                <w:sz w:val="20"/>
              </w:rPr>
            </w:pPr>
          </w:p>
        </w:tc>
        <w:tc>
          <w:tcPr>
            <w:tcW w:w="1133" w:type="dxa"/>
            <w:tcBorders>
              <w:top w:val="single" w:sz="4" w:space="0" w:color="008080"/>
              <w:bottom w:val="single" w:sz="4" w:space="0" w:color="008080"/>
              <w:right w:val="single" w:sz="4" w:space="0" w:color="008080"/>
            </w:tcBorders>
          </w:tcPr>
          <w:p w14:paraId="36BB4029" w14:textId="77777777" w:rsidR="00BD35D5" w:rsidRDefault="00BD35D5">
            <w:pPr>
              <w:pStyle w:val="TableParagraph"/>
              <w:rPr>
                <w:rFonts w:ascii="Times New Roman"/>
                <w:sz w:val="20"/>
              </w:rPr>
            </w:pPr>
          </w:p>
        </w:tc>
        <w:tc>
          <w:tcPr>
            <w:tcW w:w="990" w:type="dxa"/>
            <w:tcBorders>
              <w:top w:val="single" w:sz="4" w:space="0" w:color="008080"/>
              <w:left w:val="single" w:sz="4" w:space="0" w:color="008080"/>
              <w:bottom w:val="single" w:sz="4" w:space="0" w:color="008080"/>
            </w:tcBorders>
          </w:tcPr>
          <w:p w14:paraId="48992A0E" w14:textId="77777777" w:rsidR="00BD35D5" w:rsidRDefault="00BD35D5">
            <w:pPr>
              <w:pStyle w:val="TableParagraph"/>
              <w:rPr>
                <w:rFonts w:ascii="Times New Roman"/>
                <w:sz w:val="20"/>
              </w:rPr>
            </w:pPr>
          </w:p>
        </w:tc>
      </w:tr>
      <w:tr w:rsidR="00BD35D5" w14:paraId="737DAE47" w14:textId="77777777">
        <w:trPr>
          <w:trHeight w:val="253"/>
        </w:trPr>
        <w:tc>
          <w:tcPr>
            <w:tcW w:w="8359" w:type="dxa"/>
            <w:tcBorders>
              <w:top w:val="single" w:sz="4" w:space="0" w:color="008080"/>
              <w:bottom w:val="single" w:sz="4" w:space="0" w:color="008080"/>
            </w:tcBorders>
          </w:tcPr>
          <w:p w14:paraId="0FD170AA" w14:textId="77777777" w:rsidR="00BD35D5" w:rsidRDefault="00000000">
            <w:pPr>
              <w:pStyle w:val="TableParagraph"/>
              <w:spacing w:line="231" w:lineRule="exact"/>
              <w:ind w:left="110"/>
              <w:rPr>
                <w:sz w:val="20"/>
              </w:rPr>
            </w:pPr>
            <w:r>
              <w:rPr>
                <w:sz w:val="20"/>
              </w:rPr>
              <w:t>3.5.5.</w:t>
            </w:r>
            <w:r>
              <w:rPr>
                <w:spacing w:val="-4"/>
                <w:sz w:val="20"/>
              </w:rPr>
              <w:t xml:space="preserve"> </w:t>
            </w:r>
            <w:r>
              <w:rPr>
                <w:sz w:val="20"/>
              </w:rPr>
              <w:t>Verificarea</w:t>
            </w:r>
            <w:r>
              <w:rPr>
                <w:spacing w:val="-5"/>
                <w:sz w:val="20"/>
              </w:rPr>
              <w:t xml:space="preserve"> </w:t>
            </w:r>
            <w:r>
              <w:rPr>
                <w:sz w:val="20"/>
              </w:rPr>
              <w:t>tehnică</w:t>
            </w:r>
            <w:r>
              <w:rPr>
                <w:spacing w:val="-6"/>
                <w:sz w:val="20"/>
              </w:rPr>
              <w:t xml:space="preserve"> </w:t>
            </w:r>
            <w:r>
              <w:rPr>
                <w:sz w:val="20"/>
              </w:rPr>
              <w:t>de</w:t>
            </w:r>
            <w:r>
              <w:rPr>
                <w:spacing w:val="-5"/>
                <w:sz w:val="20"/>
              </w:rPr>
              <w:t xml:space="preserve"> </w:t>
            </w:r>
            <w:r>
              <w:rPr>
                <w:sz w:val="20"/>
              </w:rPr>
              <w:t>calitate</w:t>
            </w:r>
            <w:r>
              <w:rPr>
                <w:spacing w:val="-5"/>
                <w:sz w:val="20"/>
              </w:rPr>
              <w:t xml:space="preserve"> </w:t>
            </w:r>
            <w:r>
              <w:rPr>
                <w:sz w:val="20"/>
              </w:rPr>
              <w:t>a</w:t>
            </w:r>
            <w:r>
              <w:rPr>
                <w:spacing w:val="-1"/>
                <w:sz w:val="20"/>
              </w:rPr>
              <w:t xml:space="preserve"> </w:t>
            </w:r>
            <w:r>
              <w:rPr>
                <w:sz w:val="20"/>
              </w:rPr>
              <w:t>proiectului</w:t>
            </w:r>
            <w:r>
              <w:rPr>
                <w:spacing w:val="-6"/>
                <w:sz w:val="20"/>
              </w:rPr>
              <w:t xml:space="preserve"> </w:t>
            </w:r>
            <w:r>
              <w:rPr>
                <w:sz w:val="20"/>
              </w:rPr>
              <w:t>tehnic</w:t>
            </w:r>
            <w:r>
              <w:rPr>
                <w:spacing w:val="1"/>
                <w:sz w:val="20"/>
              </w:rPr>
              <w:t xml:space="preserve"> </w:t>
            </w:r>
            <w:r>
              <w:rPr>
                <w:sz w:val="20"/>
              </w:rPr>
              <w:t>şi</w:t>
            </w:r>
            <w:r>
              <w:rPr>
                <w:spacing w:val="-5"/>
                <w:sz w:val="20"/>
              </w:rPr>
              <w:t xml:space="preserve"> </w:t>
            </w:r>
            <w:r>
              <w:rPr>
                <w:sz w:val="20"/>
              </w:rPr>
              <w:t>a</w:t>
            </w:r>
            <w:r>
              <w:rPr>
                <w:spacing w:val="-1"/>
                <w:sz w:val="20"/>
              </w:rPr>
              <w:t xml:space="preserve"> </w:t>
            </w:r>
            <w:r>
              <w:rPr>
                <w:sz w:val="20"/>
              </w:rPr>
              <w:t>detaliilor</w:t>
            </w:r>
            <w:r>
              <w:rPr>
                <w:spacing w:val="-7"/>
                <w:sz w:val="20"/>
              </w:rPr>
              <w:t xml:space="preserve"> </w:t>
            </w:r>
            <w:r>
              <w:rPr>
                <w:sz w:val="20"/>
              </w:rPr>
              <w:t>de</w:t>
            </w:r>
            <w:r>
              <w:rPr>
                <w:spacing w:val="-1"/>
                <w:sz w:val="20"/>
              </w:rPr>
              <w:t xml:space="preserve"> </w:t>
            </w:r>
            <w:r>
              <w:rPr>
                <w:sz w:val="20"/>
              </w:rPr>
              <w:t>execuţie</w:t>
            </w:r>
          </w:p>
        </w:tc>
        <w:tc>
          <w:tcPr>
            <w:tcW w:w="1133" w:type="dxa"/>
            <w:tcBorders>
              <w:top w:val="single" w:sz="4" w:space="0" w:color="008080"/>
              <w:bottom w:val="single" w:sz="4" w:space="0" w:color="008080"/>
              <w:right w:val="single" w:sz="4" w:space="0" w:color="008080"/>
            </w:tcBorders>
          </w:tcPr>
          <w:p w14:paraId="70DBDD4E"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3DC5F857"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6ED4F6F2"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7B129DD8"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143E5218"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35E0287A" w14:textId="77777777" w:rsidR="00BD35D5" w:rsidRDefault="00BD35D5">
            <w:pPr>
              <w:pStyle w:val="TableParagraph"/>
              <w:rPr>
                <w:rFonts w:ascii="Times New Roman"/>
                <w:sz w:val="18"/>
              </w:rPr>
            </w:pPr>
          </w:p>
        </w:tc>
      </w:tr>
      <w:tr w:rsidR="00BD35D5" w14:paraId="6DF07F3E" w14:textId="77777777">
        <w:trPr>
          <w:trHeight w:val="253"/>
        </w:trPr>
        <w:tc>
          <w:tcPr>
            <w:tcW w:w="8359" w:type="dxa"/>
            <w:tcBorders>
              <w:top w:val="single" w:sz="4" w:space="0" w:color="008080"/>
              <w:bottom w:val="single" w:sz="4" w:space="0" w:color="008080"/>
            </w:tcBorders>
          </w:tcPr>
          <w:p w14:paraId="3793D174" w14:textId="77777777" w:rsidR="00BD35D5" w:rsidRDefault="00000000">
            <w:pPr>
              <w:pStyle w:val="TableParagraph"/>
              <w:spacing w:line="231" w:lineRule="exact"/>
              <w:ind w:left="110"/>
              <w:rPr>
                <w:sz w:val="20"/>
              </w:rPr>
            </w:pPr>
            <w:r>
              <w:rPr>
                <w:sz w:val="20"/>
              </w:rPr>
              <w:t>3.5.6.</w:t>
            </w:r>
            <w:r>
              <w:rPr>
                <w:spacing w:val="-4"/>
                <w:sz w:val="20"/>
              </w:rPr>
              <w:t xml:space="preserve"> </w:t>
            </w:r>
            <w:r>
              <w:rPr>
                <w:sz w:val="20"/>
              </w:rPr>
              <w:t>Proiect</w:t>
            </w:r>
            <w:r>
              <w:rPr>
                <w:spacing w:val="-4"/>
                <w:sz w:val="20"/>
              </w:rPr>
              <w:t xml:space="preserve"> </w:t>
            </w:r>
            <w:r>
              <w:rPr>
                <w:sz w:val="20"/>
              </w:rPr>
              <w:t>tehnic şi</w:t>
            </w:r>
            <w:r>
              <w:rPr>
                <w:spacing w:val="-5"/>
                <w:sz w:val="20"/>
              </w:rPr>
              <w:t xml:space="preserve"> </w:t>
            </w:r>
            <w:r>
              <w:rPr>
                <w:sz w:val="20"/>
              </w:rPr>
              <w:t>detalii</w:t>
            </w:r>
            <w:r>
              <w:rPr>
                <w:spacing w:val="-5"/>
                <w:sz w:val="20"/>
              </w:rPr>
              <w:t xml:space="preserve"> </w:t>
            </w:r>
            <w:r>
              <w:rPr>
                <w:sz w:val="20"/>
              </w:rPr>
              <w:t>de</w:t>
            </w:r>
            <w:r>
              <w:rPr>
                <w:spacing w:val="-5"/>
                <w:sz w:val="20"/>
              </w:rPr>
              <w:t xml:space="preserve"> </w:t>
            </w:r>
            <w:r>
              <w:rPr>
                <w:sz w:val="20"/>
              </w:rPr>
              <w:t>execuţie</w:t>
            </w:r>
          </w:p>
        </w:tc>
        <w:tc>
          <w:tcPr>
            <w:tcW w:w="1133" w:type="dxa"/>
            <w:tcBorders>
              <w:top w:val="single" w:sz="4" w:space="0" w:color="008080"/>
              <w:bottom w:val="single" w:sz="4" w:space="0" w:color="008080"/>
              <w:right w:val="single" w:sz="4" w:space="0" w:color="008080"/>
            </w:tcBorders>
          </w:tcPr>
          <w:p w14:paraId="3CD72C21"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25C4B16D"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05D7685C"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33CB4905"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18BD161E"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29063373" w14:textId="77777777" w:rsidR="00BD35D5" w:rsidRDefault="00BD35D5">
            <w:pPr>
              <w:pStyle w:val="TableParagraph"/>
              <w:rPr>
                <w:rFonts w:ascii="Times New Roman"/>
                <w:sz w:val="18"/>
              </w:rPr>
            </w:pPr>
          </w:p>
        </w:tc>
      </w:tr>
      <w:tr w:rsidR="00BD35D5" w14:paraId="535A335A" w14:textId="77777777">
        <w:trPr>
          <w:trHeight w:val="254"/>
        </w:trPr>
        <w:tc>
          <w:tcPr>
            <w:tcW w:w="8359" w:type="dxa"/>
            <w:tcBorders>
              <w:top w:val="single" w:sz="4" w:space="0" w:color="008080"/>
              <w:bottom w:val="single" w:sz="4" w:space="0" w:color="000000"/>
            </w:tcBorders>
          </w:tcPr>
          <w:p w14:paraId="3E4E5DC4" w14:textId="77777777" w:rsidR="00BD35D5" w:rsidRDefault="00000000">
            <w:pPr>
              <w:pStyle w:val="TableParagraph"/>
              <w:spacing w:before="4" w:line="230" w:lineRule="exact"/>
              <w:ind w:left="110"/>
              <w:rPr>
                <w:sz w:val="20"/>
              </w:rPr>
            </w:pPr>
            <w:r>
              <w:rPr>
                <w:sz w:val="20"/>
              </w:rPr>
              <w:t>3.6</w:t>
            </w:r>
            <w:r>
              <w:rPr>
                <w:spacing w:val="-1"/>
                <w:sz w:val="20"/>
              </w:rPr>
              <w:t xml:space="preserve"> </w:t>
            </w:r>
            <w:r>
              <w:rPr>
                <w:sz w:val="20"/>
              </w:rPr>
              <w:t>Organizarea</w:t>
            </w:r>
            <w:r>
              <w:rPr>
                <w:spacing w:val="-6"/>
                <w:sz w:val="20"/>
              </w:rPr>
              <w:t xml:space="preserve"> </w:t>
            </w:r>
            <w:r>
              <w:rPr>
                <w:sz w:val="20"/>
              </w:rPr>
              <w:t>procedurilor</w:t>
            </w:r>
            <w:r>
              <w:rPr>
                <w:spacing w:val="-2"/>
                <w:sz w:val="20"/>
              </w:rPr>
              <w:t xml:space="preserve"> </w:t>
            </w:r>
            <w:r>
              <w:rPr>
                <w:sz w:val="20"/>
              </w:rPr>
              <w:t>de</w:t>
            </w:r>
            <w:r>
              <w:rPr>
                <w:spacing w:val="-6"/>
                <w:sz w:val="20"/>
              </w:rPr>
              <w:t xml:space="preserve"> </w:t>
            </w:r>
            <w:r>
              <w:rPr>
                <w:sz w:val="20"/>
              </w:rPr>
              <w:t>achiziţie</w:t>
            </w:r>
            <w:r>
              <w:rPr>
                <w:spacing w:val="1"/>
                <w:sz w:val="20"/>
              </w:rPr>
              <w:t xml:space="preserve"> </w:t>
            </w:r>
            <w:r>
              <w:rPr>
                <w:sz w:val="20"/>
              </w:rPr>
              <w:t>(N)</w:t>
            </w:r>
          </w:p>
        </w:tc>
        <w:tc>
          <w:tcPr>
            <w:tcW w:w="1133" w:type="dxa"/>
            <w:tcBorders>
              <w:top w:val="single" w:sz="4" w:space="0" w:color="008080"/>
              <w:bottom w:val="single" w:sz="4" w:space="0" w:color="000000"/>
              <w:right w:val="single" w:sz="4" w:space="0" w:color="008080"/>
            </w:tcBorders>
          </w:tcPr>
          <w:p w14:paraId="5F7005F0"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0000"/>
            </w:tcBorders>
          </w:tcPr>
          <w:p w14:paraId="67A0AAF1" w14:textId="77777777" w:rsidR="00BD35D5" w:rsidRDefault="00BD35D5">
            <w:pPr>
              <w:pStyle w:val="TableParagraph"/>
              <w:rPr>
                <w:rFonts w:ascii="Times New Roman"/>
                <w:sz w:val="18"/>
              </w:rPr>
            </w:pPr>
          </w:p>
        </w:tc>
        <w:tc>
          <w:tcPr>
            <w:tcW w:w="1133" w:type="dxa"/>
            <w:tcBorders>
              <w:top w:val="single" w:sz="4" w:space="0" w:color="008080"/>
              <w:bottom w:val="single" w:sz="4" w:space="0" w:color="000000"/>
              <w:right w:val="single" w:sz="4" w:space="0" w:color="008080"/>
            </w:tcBorders>
          </w:tcPr>
          <w:p w14:paraId="19CAC8D4"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0000"/>
            </w:tcBorders>
          </w:tcPr>
          <w:p w14:paraId="1387285D" w14:textId="77777777" w:rsidR="00BD35D5" w:rsidRDefault="00BD35D5">
            <w:pPr>
              <w:pStyle w:val="TableParagraph"/>
              <w:rPr>
                <w:rFonts w:ascii="Times New Roman"/>
                <w:sz w:val="18"/>
              </w:rPr>
            </w:pPr>
          </w:p>
        </w:tc>
        <w:tc>
          <w:tcPr>
            <w:tcW w:w="1133" w:type="dxa"/>
            <w:tcBorders>
              <w:top w:val="single" w:sz="4" w:space="0" w:color="008080"/>
              <w:bottom w:val="single" w:sz="4" w:space="0" w:color="000000"/>
              <w:right w:val="single" w:sz="4" w:space="0" w:color="008080"/>
            </w:tcBorders>
          </w:tcPr>
          <w:p w14:paraId="432425DE"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0000"/>
            </w:tcBorders>
          </w:tcPr>
          <w:p w14:paraId="5CCD8452" w14:textId="77777777" w:rsidR="00BD35D5" w:rsidRDefault="00BD35D5">
            <w:pPr>
              <w:pStyle w:val="TableParagraph"/>
              <w:rPr>
                <w:rFonts w:ascii="Times New Roman"/>
                <w:sz w:val="18"/>
              </w:rPr>
            </w:pPr>
          </w:p>
        </w:tc>
      </w:tr>
      <w:tr w:rsidR="00BD35D5" w14:paraId="5722489D" w14:textId="77777777">
        <w:trPr>
          <w:trHeight w:val="259"/>
        </w:trPr>
        <w:tc>
          <w:tcPr>
            <w:tcW w:w="8359" w:type="dxa"/>
            <w:tcBorders>
              <w:top w:val="single" w:sz="4" w:space="0" w:color="000000"/>
              <w:bottom w:val="single" w:sz="4" w:space="0" w:color="000000"/>
            </w:tcBorders>
          </w:tcPr>
          <w:p w14:paraId="4670DD4F" w14:textId="77777777" w:rsidR="00BD35D5" w:rsidRDefault="00000000">
            <w:pPr>
              <w:pStyle w:val="TableParagraph"/>
              <w:spacing w:before="4"/>
              <w:ind w:left="110"/>
              <w:rPr>
                <w:sz w:val="20"/>
              </w:rPr>
            </w:pPr>
            <w:r>
              <w:rPr>
                <w:sz w:val="20"/>
              </w:rPr>
              <w:t>3.7</w:t>
            </w:r>
            <w:r>
              <w:rPr>
                <w:spacing w:val="-2"/>
                <w:sz w:val="20"/>
              </w:rPr>
              <w:t xml:space="preserve"> </w:t>
            </w:r>
            <w:r>
              <w:rPr>
                <w:sz w:val="20"/>
              </w:rPr>
              <w:t>Consultanţă</w:t>
            </w:r>
          </w:p>
        </w:tc>
        <w:tc>
          <w:tcPr>
            <w:tcW w:w="1133" w:type="dxa"/>
            <w:tcBorders>
              <w:top w:val="single" w:sz="4" w:space="0" w:color="000000"/>
              <w:bottom w:val="single" w:sz="4" w:space="0" w:color="000000"/>
              <w:right w:val="single" w:sz="4" w:space="0" w:color="008080"/>
            </w:tcBorders>
          </w:tcPr>
          <w:p w14:paraId="72E702D4" w14:textId="77777777" w:rsidR="00BD35D5" w:rsidRDefault="00BD35D5">
            <w:pPr>
              <w:pStyle w:val="TableParagraph"/>
              <w:rPr>
                <w:rFonts w:ascii="Times New Roman"/>
                <w:sz w:val="18"/>
              </w:rPr>
            </w:pPr>
          </w:p>
        </w:tc>
        <w:tc>
          <w:tcPr>
            <w:tcW w:w="994" w:type="dxa"/>
            <w:tcBorders>
              <w:top w:val="single" w:sz="4" w:space="0" w:color="000000"/>
              <w:left w:val="single" w:sz="4" w:space="0" w:color="008080"/>
              <w:bottom w:val="single" w:sz="4" w:space="0" w:color="000000"/>
            </w:tcBorders>
          </w:tcPr>
          <w:p w14:paraId="236464C5" w14:textId="77777777" w:rsidR="00BD35D5" w:rsidRDefault="00BD35D5">
            <w:pPr>
              <w:pStyle w:val="TableParagraph"/>
              <w:rPr>
                <w:rFonts w:ascii="Times New Roman"/>
                <w:sz w:val="18"/>
              </w:rPr>
            </w:pPr>
          </w:p>
        </w:tc>
        <w:tc>
          <w:tcPr>
            <w:tcW w:w="1133" w:type="dxa"/>
            <w:tcBorders>
              <w:top w:val="single" w:sz="4" w:space="0" w:color="000000"/>
              <w:bottom w:val="single" w:sz="4" w:space="0" w:color="000000"/>
              <w:right w:val="single" w:sz="4" w:space="0" w:color="008080"/>
            </w:tcBorders>
          </w:tcPr>
          <w:p w14:paraId="5D7AA6D1" w14:textId="77777777" w:rsidR="00BD35D5" w:rsidRDefault="00BD35D5">
            <w:pPr>
              <w:pStyle w:val="TableParagraph"/>
              <w:rPr>
                <w:rFonts w:ascii="Times New Roman"/>
                <w:sz w:val="18"/>
              </w:rPr>
            </w:pPr>
          </w:p>
        </w:tc>
        <w:tc>
          <w:tcPr>
            <w:tcW w:w="994" w:type="dxa"/>
            <w:tcBorders>
              <w:top w:val="single" w:sz="4" w:space="0" w:color="000000"/>
              <w:left w:val="single" w:sz="4" w:space="0" w:color="008080"/>
              <w:bottom w:val="single" w:sz="4" w:space="0" w:color="000000"/>
            </w:tcBorders>
          </w:tcPr>
          <w:p w14:paraId="455E842E" w14:textId="77777777" w:rsidR="00BD35D5" w:rsidRDefault="00BD35D5">
            <w:pPr>
              <w:pStyle w:val="TableParagraph"/>
              <w:rPr>
                <w:rFonts w:ascii="Times New Roman"/>
                <w:sz w:val="18"/>
              </w:rPr>
            </w:pPr>
          </w:p>
        </w:tc>
        <w:tc>
          <w:tcPr>
            <w:tcW w:w="1133" w:type="dxa"/>
            <w:tcBorders>
              <w:top w:val="single" w:sz="4" w:space="0" w:color="000000"/>
              <w:bottom w:val="single" w:sz="4" w:space="0" w:color="000000"/>
              <w:right w:val="single" w:sz="4" w:space="0" w:color="008080"/>
            </w:tcBorders>
          </w:tcPr>
          <w:p w14:paraId="5601B3E6" w14:textId="77777777" w:rsidR="00BD35D5" w:rsidRDefault="00BD35D5">
            <w:pPr>
              <w:pStyle w:val="TableParagraph"/>
              <w:rPr>
                <w:rFonts w:ascii="Times New Roman"/>
                <w:sz w:val="18"/>
              </w:rPr>
            </w:pPr>
          </w:p>
        </w:tc>
        <w:tc>
          <w:tcPr>
            <w:tcW w:w="990" w:type="dxa"/>
            <w:tcBorders>
              <w:top w:val="single" w:sz="4" w:space="0" w:color="000000"/>
              <w:left w:val="single" w:sz="4" w:space="0" w:color="008080"/>
              <w:bottom w:val="single" w:sz="4" w:space="0" w:color="000000"/>
            </w:tcBorders>
          </w:tcPr>
          <w:p w14:paraId="1A5F5A92" w14:textId="77777777" w:rsidR="00BD35D5" w:rsidRDefault="00BD35D5">
            <w:pPr>
              <w:pStyle w:val="TableParagraph"/>
              <w:rPr>
                <w:rFonts w:ascii="Times New Roman"/>
                <w:sz w:val="18"/>
              </w:rPr>
            </w:pPr>
          </w:p>
        </w:tc>
      </w:tr>
      <w:tr w:rsidR="00BD35D5" w14:paraId="5371EFFB" w14:textId="77777777">
        <w:trPr>
          <w:trHeight w:val="253"/>
        </w:trPr>
        <w:tc>
          <w:tcPr>
            <w:tcW w:w="8359" w:type="dxa"/>
            <w:tcBorders>
              <w:top w:val="single" w:sz="4" w:space="0" w:color="000000"/>
              <w:bottom w:val="single" w:sz="4" w:space="0" w:color="000000"/>
            </w:tcBorders>
          </w:tcPr>
          <w:p w14:paraId="59488401" w14:textId="77777777" w:rsidR="00BD35D5" w:rsidRDefault="00000000">
            <w:pPr>
              <w:pStyle w:val="TableParagraph"/>
              <w:spacing w:line="231" w:lineRule="exact"/>
              <w:ind w:left="110"/>
              <w:rPr>
                <w:sz w:val="20"/>
              </w:rPr>
            </w:pPr>
            <w:r>
              <w:rPr>
                <w:sz w:val="20"/>
              </w:rPr>
              <w:t>3.7.1.</w:t>
            </w:r>
            <w:r>
              <w:rPr>
                <w:spacing w:val="-4"/>
                <w:sz w:val="20"/>
              </w:rPr>
              <w:t xml:space="preserve"> </w:t>
            </w:r>
            <w:r>
              <w:rPr>
                <w:sz w:val="20"/>
              </w:rPr>
              <w:t>Managementul</w:t>
            </w:r>
            <w:r>
              <w:rPr>
                <w:spacing w:val="-3"/>
                <w:sz w:val="20"/>
              </w:rPr>
              <w:t xml:space="preserve"> </w:t>
            </w:r>
            <w:r>
              <w:rPr>
                <w:sz w:val="20"/>
              </w:rPr>
              <w:t>de</w:t>
            </w:r>
            <w:r>
              <w:rPr>
                <w:spacing w:val="-6"/>
                <w:sz w:val="20"/>
              </w:rPr>
              <w:t xml:space="preserve"> </w:t>
            </w:r>
            <w:r>
              <w:rPr>
                <w:sz w:val="20"/>
              </w:rPr>
              <w:t>proiect</w:t>
            </w:r>
            <w:r>
              <w:rPr>
                <w:spacing w:val="-5"/>
                <w:sz w:val="20"/>
              </w:rPr>
              <w:t xml:space="preserve"> </w:t>
            </w:r>
            <w:r>
              <w:rPr>
                <w:sz w:val="20"/>
              </w:rPr>
              <w:t>pentru</w:t>
            </w:r>
            <w:r>
              <w:rPr>
                <w:spacing w:val="-5"/>
                <w:sz w:val="20"/>
              </w:rPr>
              <w:t xml:space="preserve"> </w:t>
            </w:r>
            <w:r>
              <w:rPr>
                <w:sz w:val="20"/>
              </w:rPr>
              <w:t>obiectivul</w:t>
            </w:r>
            <w:r>
              <w:rPr>
                <w:spacing w:val="-8"/>
                <w:sz w:val="20"/>
              </w:rPr>
              <w:t xml:space="preserve"> </w:t>
            </w:r>
            <w:r>
              <w:rPr>
                <w:sz w:val="20"/>
              </w:rPr>
              <w:t>de</w:t>
            </w:r>
            <w:r>
              <w:rPr>
                <w:spacing w:val="-1"/>
                <w:sz w:val="20"/>
              </w:rPr>
              <w:t xml:space="preserve"> </w:t>
            </w:r>
            <w:r>
              <w:rPr>
                <w:sz w:val="20"/>
              </w:rPr>
              <w:t>investiţii</w:t>
            </w:r>
          </w:p>
        </w:tc>
        <w:tc>
          <w:tcPr>
            <w:tcW w:w="1133" w:type="dxa"/>
            <w:tcBorders>
              <w:top w:val="single" w:sz="4" w:space="0" w:color="000000"/>
              <w:bottom w:val="single" w:sz="4" w:space="0" w:color="000000"/>
              <w:right w:val="single" w:sz="4" w:space="0" w:color="008080"/>
            </w:tcBorders>
          </w:tcPr>
          <w:p w14:paraId="4DFCF374" w14:textId="77777777" w:rsidR="00BD35D5" w:rsidRDefault="00BD35D5">
            <w:pPr>
              <w:pStyle w:val="TableParagraph"/>
              <w:rPr>
                <w:rFonts w:ascii="Times New Roman"/>
                <w:sz w:val="18"/>
              </w:rPr>
            </w:pPr>
          </w:p>
        </w:tc>
        <w:tc>
          <w:tcPr>
            <w:tcW w:w="994" w:type="dxa"/>
            <w:tcBorders>
              <w:top w:val="single" w:sz="4" w:space="0" w:color="000000"/>
              <w:left w:val="single" w:sz="4" w:space="0" w:color="008080"/>
              <w:bottom w:val="single" w:sz="4" w:space="0" w:color="000000"/>
            </w:tcBorders>
          </w:tcPr>
          <w:p w14:paraId="7C1481DA" w14:textId="77777777" w:rsidR="00BD35D5" w:rsidRDefault="00BD35D5">
            <w:pPr>
              <w:pStyle w:val="TableParagraph"/>
              <w:rPr>
                <w:rFonts w:ascii="Times New Roman"/>
                <w:sz w:val="18"/>
              </w:rPr>
            </w:pPr>
          </w:p>
        </w:tc>
        <w:tc>
          <w:tcPr>
            <w:tcW w:w="1133" w:type="dxa"/>
            <w:tcBorders>
              <w:top w:val="single" w:sz="4" w:space="0" w:color="000000"/>
              <w:bottom w:val="single" w:sz="4" w:space="0" w:color="000000"/>
              <w:right w:val="single" w:sz="4" w:space="0" w:color="008080"/>
            </w:tcBorders>
          </w:tcPr>
          <w:p w14:paraId="39C68ACC" w14:textId="77777777" w:rsidR="00BD35D5" w:rsidRDefault="00BD35D5">
            <w:pPr>
              <w:pStyle w:val="TableParagraph"/>
              <w:rPr>
                <w:rFonts w:ascii="Times New Roman"/>
                <w:sz w:val="18"/>
              </w:rPr>
            </w:pPr>
          </w:p>
        </w:tc>
        <w:tc>
          <w:tcPr>
            <w:tcW w:w="994" w:type="dxa"/>
            <w:tcBorders>
              <w:top w:val="single" w:sz="4" w:space="0" w:color="000000"/>
              <w:left w:val="single" w:sz="4" w:space="0" w:color="008080"/>
              <w:bottom w:val="single" w:sz="4" w:space="0" w:color="000000"/>
            </w:tcBorders>
          </w:tcPr>
          <w:p w14:paraId="10C77EAB" w14:textId="77777777" w:rsidR="00BD35D5" w:rsidRDefault="00BD35D5">
            <w:pPr>
              <w:pStyle w:val="TableParagraph"/>
              <w:rPr>
                <w:rFonts w:ascii="Times New Roman"/>
                <w:sz w:val="18"/>
              </w:rPr>
            </w:pPr>
          </w:p>
        </w:tc>
        <w:tc>
          <w:tcPr>
            <w:tcW w:w="1133" w:type="dxa"/>
            <w:tcBorders>
              <w:top w:val="single" w:sz="4" w:space="0" w:color="000000"/>
              <w:bottom w:val="single" w:sz="4" w:space="0" w:color="000000"/>
              <w:right w:val="single" w:sz="4" w:space="0" w:color="008080"/>
            </w:tcBorders>
          </w:tcPr>
          <w:p w14:paraId="50530F55" w14:textId="77777777" w:rsidR="00BD35D5" w:rsidRDefault="00BD35D5">
            <w:pPr>
              <w:pStyle w:val="TableParagraph"/>
              <w:rPr>
                <w:rFonts w:ascii="Times New Roman"/>
                <w:sz w:val="18"/>
              </w:rPr>
            </w:pPr>
          </w:p>
        </w:tc>
        <w:tc>
          <w:tcPr>
            <w:tcW w:w="990" w:type="dxa"/>
            <w:tcBorders>
              <w:top w:val="single" w:sz="4" w:space="0" w:color="000000"/>
              <w:left w:val="single" w:sz="4" w:space="0" w:color="008080"/>
              <w:bottom w:val="single" w:sz="4" w:space="0" w:color="000000"/>
            </w:tcBorders>
          </w:tcPr>
          <w:p w14:paraId="1D8005F9" w14:textId="77777777" w:rsidR="00BD35D5" w:rsidRDefault="00BD35D5">
            <w:pPr>
              <w:pStyle w:val="TableParagraph"/>
              <w:rPr>
                <w:rFonts w:ascii="Times New Roman"/>
                <w:sz w:val="18"/>
              </w:rPr>
            </w:pPr>
          </w:p>
        </w:tc>
      </w:tr>
      <w:tr w:rsidR="00BD35D5" w14:paraId="4E033B1E" w14:textId="77777777">
        <w:trPr>
          <w:trHeight w:val="253"/>
        </w:trPr>
        <w:tc>
          <w:tcPr>
            <w:tcW w:w="8359" w:type="dxa"/>
            <w:tcBorders>
              <w:top w:val="single" w:sz="4" w:space="0" w:color="000000"/>
              <w:bottom w:val="single" w:sz="4" w:space="0" w:color="000000"/>
            </w:tcBorders>
          </w:tcPr>
          <w:p w14:paraId="551057CF" w14:textId="77777777" w:rsidR="00BD35D5" w:rsidRDefault="00000000">
            <w:pPr>
              <w:pStyle w:val="TableParagraph"/>
              <w:spacing w:line="231" w:lineRule="exact"/>
              <w:ind w:left="110"/>
              <w:rPr>
                <w:sz w:val="20"/>
              </w:rPr>
            </w:pPr>
            <w:r>
              <w:rPr>
                <w:sz w:val="20"/>
              </w:rPr>
              <w:t>3.7.2.</w:t>
            </w:r>
            <w:r>
              <w:rPr>
                <w:spacing w:val="-3"/>
                <w:sz w:val="20"/>
              </w:rPr>
              <w:t xml:space="preserve"> </w:t>
            </w:r>
            <w:r>
              <w:rPr>
                <w:sz w:val="20"/>
              </w:rPr>
              <w:t>Auditul</w:t>
            </w:r>
            <w:r>
              <w:rPr>
                <w:spacing w:val="-6"/>
                <w:sz w:val="20"/>
              </w:rPr>
              <w:t xml:space="preserve"> </w:t>
            </w:r>
            <w:r>
              <w:rPr>
                <w:sz w:val="20"/>
              </w:rPr>
              <w:t>financiar</w:t>
            </w:r>
            <w:r>
              <w:rPr>
                <w:spacing w:val="-5"/>
                <w:sz w:val="20"/>
              </w:rPr>
              <w:t xml:space="preserve"> </w:t>
            </w:r>
            <w:r>
              <w:rPr>
                <w:sz w:val="20"/>
              </w:rPr>
              <w:t>(N)</w:t>
            </w:r>
          </w:p>
        </w:tc>
        <w:tc>
          <w:tcPr>
            <w:tcW w:w="1133" w:type="dxa"/>
            <w:tcBorders>
              <w:top w:val="single" w:sz="4" w:space="0" w:color="000000"/>
              <w:bottom w:val="single" w:sz="4" w:space="0" w:color="000000"/>
              <w:right w:val="single" w:sz="4" w:space="0" w:color="008080"/>
            </w:tcBorders>
          </w:tcPr>
          <w:p w14:paraId="6F05820E" w14:textId="77777777" w:rsidR="00BD35D5" w:rsidRDefault="00BD35D5">
            <w:pPr>
              <w:pStyle w:val="TableParagraph"/>
              <w:rPr>
                <w:rFonts w:ascii="Times New Roman"/>
                <w:sz w:val="18"/>
              </w:rPr>
            </w:pPr>
          </w:p>
        </w:tc>
        <w:tc>
          <w:tcPr>
            <w:tcW w:w="994" w:type="dxa"/>
            <w:tcBorders>
              <w:top w:val="single" w:sz="4" w:space="0" w:color="000000"/>
              <w:left w:val="single" w:sz="4" w:space="0" w:color="008080"/>
              <w:bottom w:val="single" w:sz="4" w:space="0" w:color="000000"/>
            </w:tcBorders>
          </w:tcPr>
          <w:p w14:paraId="415B3578" w14:textId="77777777" w:rsidR="00BD35D5" w:rsidRDefault="00BD35D5">
            <w:pPr>
              <w:pStyle w:val="TableParagraph"/>
              <w:rPr>
                <w:rFonts w:ascii="Times New Roman"/>
                <w:sz w:val="18"/>
              </w:rPr>
            </w:pPr>
          </w:p>
        </w:tc>
        <w:tc>
          <w:tcPr>
            <w:tcW w:w="1133" w:type="dxa"/>
            <w:tcBorders>
              <w:top w:val="single" w:sz="4" w:space="0" w:color="000000"/>
              <w:bottom w:val="single" w:sz="4" w:space="0" w:color="000000"/>
              <w:right w:val="single" w:sz="4" w:space="0" w:color="008080"/>
            </w:tcBorders>
          </w:tcPr>
          <w:p w14:paraId="631F0319" w14:textId="77777777" w:rsidR="00BD35D5" w:rsidRDefault="00BD35D5">
            <w:pPr>
              <w:pStyle w:val="TableParagraph"/>
              <w:rPr>
                <w:rFonts w:ascii="Times New Roman"/>
                <w:sz w:val="18"/>
              </w:rPr>
            </w:pPr>
          </w:p>
        </w:tc>
        <w:tc>
          <w:tcPr>
            <w:tcW w:w="994" w:type="dxa"/>
            <w:tcBorders>
              <w:top w:val="single" w:sz="4" w:space="0" w:color="000000"/>
              <w:left w:val="single" w:sz="4" w:space="0" w:color="008080"/>
              <w:bottom w:val="single" w:sz="4" w:space="0" w:color="000000"/>
            </w:tcBorders>
          </w:tcPr>
          <w:p w14:paraId="37C6D35D" w14:textId="77777777" w:rsidR="00BD35D5" w:rsidRDefault="00BD35D5">
            <w:pPr>
              <w:pStyle w:val="TableParagraph"/>
              <w:rPr>
                <w:rFonts w:ascii="Times New Roman"/>
                <w:sz w:val="18"/>
              </w:rPr>
            </w:pPr>
          </w:p>
        </w:tc>
        <w:tc>
          <w:tcPr>
            <w:tcW w:w="1133" w:type="dxa"/>
            <w:tcBorders>
              <w:top w:val="single" w:sz="4" w:space="0" w:color="000000"/>
              <w:bottom w:val="single" w:sz="4" w:space="0" w:color="000000"/>
              <w:right w:val="single" w:sz="4" w:space="0" w:color="008080"/>
            </w:tcBorders>
          </w:tcPr>
          <w:p w14:paraId="61A7653C" w14:textId="77777777" w:rsidR="00BD35D5" w:rsidRDefault="00BD35D5">
            <w:pPr>
              <w:pStyle w:val="TableParagraph"/>
              <w:rPr>
                <w:rFonts w:ascii="Times New Roman"/>
                <w:sz w:val="18"/>
              </w:rPr>
            </w:pPr>
          </w:p>
        </w:tc>
        <w:tc>
          <w:tcPr>
            <w:tcW w:w="990" w:type="dxa"/>
            <w:tcBorders>
              <w:top w:val="single" w:sz="4" w:space="0" w:color="000000"/>
              <w:left w:val="single" w:sz="4" w:space="0" w:color="008080"/>
              <w:bottom w:val="single" w:sz="4" w:space="0" w:color="000000"/>
            </w:tcBorders>
          </w:tcPr>
          <w:p w14:paraId="6DE38F74" w14:textId="77777777" w:rsidR="00BD35D5" w:rsidRDefault="00BD35D5">
            <w:pPr>
              <w:pStyle w:val="TableParagraph"/>
              <w:rPr>
                <w:rFonts w:ascii="Times New Roman"/>
                <w:sz w:val="18"/>
              </w:rPr>
            </w:pPr>
          </w:p>
        </w:tc>
      </w:tr>
      <w:tr w:rsidR="00BD35D5" w14:paraId="1DCB3087" w14:textId="77777777">
        <w:trPr>
          <w:trHeight w:val="254"/>
        </w:trPr>
        <w:tc>
          <w:tcPr>
            <w:tcW w:w="8359" w:type="dxa"/>
            <w:tcBorders>
              <w:top w:val="single" w:sz="4" w:space="0" w:color="000000"/>
              <w:bottom w:val="single" w:sz="4" w:space="0" w:color="000000"/>
            </w:tcBorders>
          </w:tcPr>
          <w:p w14:paraId="6CFFCFFA" w14:textId="77777777" w:rsidR="00BD35D5" w:rsidRDefault="00000000">
            <w:pPr>
              <w:pStyle w:val="TableParagraph"/>
              <w:spacing w:line="231" w:lineRule="exact"/>
              <w:ind w:left="110"/>
              <w:rPr>
                <w:sz w:val="20"/>
              </w:rPr>
            </w:pPr>
            <w:r>
              <w:rPr>
                <w:sz w:val="20"/>
              </w:rPr>
              <w:t>3.8</w:t>
            </w:r>
            <w:r>
              <w:rPr>
                <w:spacing w:val="-1"/>
                <w:sz w:val="20"/>
              </w:rPr>
              <w:t xml:space="preserve"> </w:t>
            </w:r>
            <w:r>
              <w:rPr>
                <w:sz w:val="20"/>
              </w:rPr>
              <w:t>Asistenţă</w:t>
            </w:r>
            <w:r>
              <w:rPr>
                <w:spacing w:val="-5"/>
                <w:sz w:val="20"/>
              </w:rPr>
              <w:t xml:space="preserve"> </w:t>
            </w:r>
            <w:r>
              <w:rPr>
                <w:sz w:val="20"/>
              </w:rPr>
              <w:t>tehnică</w:t>
            </w:r>
          </w:p>
        </w:tc>
        <w:tc>
          <w:tcPr>
            <w:tcW w:w="1133" w:type="dxa"/>
            <w:tcBorders>
              <w:top w:val="single" w:sz="4" w:space="0" w:color="000000"/>
              <w:bottom w:val="single" w:sz="4" w:space="0" w:color="000000"/>
              <w:right w:val="single" w:sz="4" w:space="0" w:color="008080"/>
            </w:tcBorders>
          </w:tcPr>
          <w:p w14:paraId="2CDAA11C" w14:textId="77777777" w:rsidR="00BD35D5" w:rsidRDefault="00BD35D5">
            <w:pPr>
              <w:pStyle w:val="TableParagraph"/>
              <w:rPr>
                <w:rFonts w:ascii="Times New Roman"/>
                <w:sz w:val="18"/>
              </w:rPr>
            </w:pPr>
          </w:p>
        </w:tc>
        <w:tc>
          <w:tcPr>
            <w:tcW w:w="994" w:type="dxa"/>
            <w:tcBorders>
              <w:top w:val="single" w:sz="4" w:space="0" w:color="000000"/>
              <w:left w:val="single" w:sz="4" w:space="0" w:color="008080"/>
              <w:bottom w:val="single" w:sz="4" w:space="0" w:color="000000"/>
            </w:tcBorders>
          </w:tcPr>
          <w:p w14:paraId="5A63693D" w14:textId="77777777" w:rsidR="00BD35D5" w:rsidRDefault="00BD35D5">
            <w:pPr>
              <w:pStyle w:val="TableParagraph"/>
              <w:rPr>
                <w:rFonts w:ascii="Times New Roman"/>
                <w:sz w:val="18"/>
              </w:rPr>
            </w:pPr>
          </w:p>
        </w:tc>
        <w:tc>
          <w:tcPr>
            <w:tcW w:w="1133" w:type="dxa"/>
            <w:tcBorders>
              <w:top w:val="single" w:sz="4" w:space="0" w:color="000000"/>
              <w:bottom w:val="single" w:sz="4" w:space="0" w:color="000000"/>
              <w:right w:val="single" w:sz="4" w:space="0" w:color="008080"/>
            </w:tcBorders>
          </w:tcPr>
          <w:p w14:paraId="32C94099" w14:textId="77777777" w:rsidR="00BD35D5" w:rsidRDefault="00BD35D5">
            <w:pPr>
              <w:pStyle w:val="TableParagraph"/>
              <w:rPr>
                <w:rFonts w:ascii="Times New Roman"/>
                <w:sz w:val="18"/>
              </w:rPr>
            </w:pPr>
          </w:p>
        </w:tc>
        <w:tc>
          <w:tcPr>
            <w:tcW w:w="994" w:type="dxa"/>
            <w:tcBorders>
              <w:top w:val="single" w:sz="4" w:space="0" w:color="000000"/>
              <w:left w:val="single" w:sz="4" w:space="0" w:color="008080"/>
              <w:bottom w:val="single" w:sz="4" w:space="0" w:color="000000"/>
            </w:tcBorders>
          </w:tcPr>
          <w:p w14:paraId="6DBFF596" w14:textId="77777777" w:rsidR="00BD35D5" w:rsidRDefault="00BD35D5">
            <w:pPr>
              <w:pStyle w:val="TableParagraph"/>
              <w:rPr>
                <w:rFonts w:ascii="Times New Roman"/>
                <w:sz w:val="18"/>
              </w:rPr>
            </w:pPr>
          </w:p>
        </w:tc>
        <w:tc>
          <w:tcPr>
            <w:tcW w:w="1133" w:type="dxa"/>
            <w:tcBorders>
              <w:top w:val="single" w:sz="4" w:space="0" w:color="000000"/>
              <w:bottom w:val="single" w:sz="4" w:space="0" w:color="000000"/>
              <w:right w:val="single" w:sz="4" w:space="0" w:color="008080"/>
            </w:tcBorders>
          </w:tcPr>
          <w:p w14:paraId="783D6AAF" w14:textId="77777777" w:rsidR="00BD35D5" w:rsidRDefault="00BD35D5">
            <w:pPr>
              <w:pStyle w:val="TableParagraph"/>
              <w:rPr>
                <w:rFonts w:ascii="Times New Roman"/>
                <w:sz w:val="18"/>
              </w:rPr>
            </w:pPr>
          </w:p>
        </w:tc>
        <w:tc>
          <w:tcPr>
            <w:tcW w:w="990" w:type="dxa"/>
            <w:tcBorders>
              <w:top w:val="single" w:sz="4" w:space="0" w:color="000000"/>
              <w:left w:val="single" w:sz="4" w:space="0" w:color="008080"/>
              <w:bottom w:val="single" w:sz="4" w:space="0" w:color="000000"/>
            </w:tcBorders>
          </w:tcPr>
          <w:p w14:paraId="6732AAB1" w14:textId="77777777" w:rsidR="00BD35D5" w:rsidRDefault="00BD35D5">
            <w:pPr>
              <w:pStyle w:val="TableParagraph"/>
              <w:rPr>
                <w:rFonts w:ascii="Times New Roman"/>
                <w:sz w:val="18"/>
              </w:rPr>
            </w:pPr>
          </w:p>
        </w:tc>
      </w:tr>
      <w:tr w:rsidR="00BD35D5" w14:paraId="0FC9F640" w14:textId="77777777">
        <w:trPr>
          <w:trHeight w:val="254"/>
        </w:trPr>
        <w:tc>
          <w:tcPr>
            <w:tcW w:w="8359" w:type="dxa"/>
            <w:tcBorders>
              <w:top w:val="single" w:sz="4" w:space="0" w:color="000000"/>
              <w:bottom w:val="single" w:sz="4" w:space="0" w:color="000000"/>
            </w:tcBorders>
          </w:tcPr>
          <w:p w14:paraId="171177EC" w14:textId="77777777" w:rsidR="00BD35D5" w:rsidRDefault="00000000">
            <w:pPr>
              <w:pStyle w:val="TableParagraph"/>
              <w:spacing w:before="4" w:line="230" w:lineRule="exact"/>
              <w:ind w:left="110"/>
              <w:rPr>
                <w:sz w:val="20"/>
              </w:rPr>
            </w:pPr>
            <w:r>
              <w:rPr>
                <w:sz w:val="20"/>
              </w:rPr>
              <w:t>3.8.1.</w:t>
            </w:r>
            <w:r>
              <w:rPr>
                <w:spacing w:val="-4"/>
                <w:sz w:val="20"/>
              </w:rPr>
              <w:t xml:space="preserve"> </w:t>
            </w:r>
            <w:r>
              <w:rPr>
                <w:sz w:val="20"/>
              </w:rPr>
              <w:t>Asistenţă</w:t>
            </w:r>
            <w:r>
              <w:rPr>
                <w:spacing w:val="-7"/>
                <w:sz w:val="20"/>
              </w:rPr>
              <w:t xml:space="preserve"> </w:t>
            </w:r>
            <w:r>
              <w:rPr>
                <w:sz w:val="20"/>
              </w:rPr>
              <w:t>tehnică</w:t>
            </w:r>
            <w:r>
              <w:rPr>
                <w:spacing w:val="-1"/>
                <w:sz w:val="20"/>
              </w:rPr>
              <w:t xml:space="preserve"> </w:t>
            </w:r>
            <w:r>
              <w:rPr>
                <w:sz w:val="20"/>
              </w:rPr>
              <w:t>din</w:t>
            </w:r>
            <w:r>
              <w:rPr>
                <w:spacing w:val="-6"/>
                <w:sz w:val="20"/>
              </w:rPr>
              <w:t xml:space="preserve"> </w:t>
            </w:r>
            <w:r>
              <w:rPr>
                <w:sz w:val="20"/>
              </w:rPr>
              <w:t>partea</w:t>
            </w:r>
            <w:r>
              <w:rPr>
                <w:spacing w:val="-5"/>
                <w:sz w:val="20"/>
              </w:rPr>
              <w:t xml:space="preserve"> </w:t>
            </w:r>
            <w:r>
              <w:rPr>
                <w:sz w:val="20"/>
              </w:rPr>
              <w:t>proiectantului</w:t>
            </w:r>
          </w:p>
        </w:tc>
        <w:tc>
          <w:tcPr>
            <w:tcW w:w="1133" w:type="dxa"/>
            <w:tcBorders>
              <w:top w:val="single" w:sz="4" w:space="0" w:color="000000"/>
              <w:bottom w:val="single" w:sz="4" w:space="0" w:color="000000"/>
              <w:right w:val="single" w:sz="4" w:space="0" w:color="008080"/>
            </w:tcBorders>
          </w:tcPr>
          <w:p w14:paraId="14325A26" w14:textId="77777777" w:rsidR="00BD35D5" w:rsidRDefault="00BD35D5">
            <w:pPr>
              <w:pStyle w:val="TableParagraph"/>
              <w:rPr>
                <w:rFonts w:ascii="Times New Roman"/>
                <w:sz w:val="18"/>
              </w:rPr>
            </w:pPr>
          </w:p>
        </w:tc>
        <w:tc>
          <w:tcPr>
            <w:tcW w:w="994" w:type="dxa"/>
            <w:tcBorders>
              <w:top w:val="single" w:sz="4" w:space="0" w:color="000000"/>
              <w:left w:val="single" w:sz="4" w:space="0" w:color="008080"/>
              <w:bottom w:val="single" w:sz="4" w:space="0" w:color="000000"/>
            </w:tcBorders>
          </w:tcPr>
          <w:p w14:paraId="6AB92D3B" w14:textId="77777777" w:rsidR="00BD35D5" w:rsidRDefault="00BD35D5">
            <w:pPr>
              <w:pStyle w:val="TableParagraph"/>
              <w:rPr>
                <w:rFonts w:ascii="Times New Roman"/>
                <w:sz w:val="18"/>
              </w:rPr>
            </w:pPr>
          </w:p>
        </w:tc>
        <w:tc>
          <w:tcPr>
            <w:tcW w:w="1133" w:type="dxa"/>
            <w:tcBorders>
              <w:top w:val="single" w:sz="4" w:space="0" w:color="000000"/>
              <w:bottom w:val="single" w:sz="4" w:space="0" w:color="000000"/>
              <w:right w:val="single" w:sz="4" w:space="0" w:color="008080"/>
            </w:tcBorders>
          </w:tcPr>
          <w:p w14:paraId="5D0930EF" w14:textId="77777777" w:rsidR="00BD35D5" w:rsidRDefault="00BD35D5">
            <w:pPr>
              <w:pStyle w:val="TableParagraph"/>
              <w:rPr>
                <w:rFonts w:ascii="Times New Roman"/>
                <w:sz w:val="18"/>
              </w:rPr>
            </w:pPr>
          </w:p>
        </w:tc>
        <w:tc>
          <w:tcPr>
            <w:tcW w:w="994" w:type="dxa"/>
            <w:tcBorders>
              <w:top w:val="single" w:sz="4" w:space="0" w:color="000000"/>
              <w:left w:val="single" w:sz="4" w:space="0" w:color="008080"/>
              <w:bottom w:val="single" w:sz="4" w:space="0" w:color="000000"/>
            </w:tcBorders>
          </w:tcPr>
          <w:p w14:paraId="44A72E5F" w14:textId="77777777" w:rsidR="00BD35D5" w:rsidRDefault="00BD35D5">
            <w:pPr>
              <w:pStyle w:val="TableParagraph"/>
              <w:rPr>
                <w:rFonts w:ascii="Times New Roman"/>
                <w:sz w:val="18"/>
              </w:rPr>
            </w:pPr>
          </w:p>
        </w:tc>
        <w:tc>
          <w:tcPr>
            <w:tcW w:w="1133" w:type="dxa"/>
            <w:tcBorders>
              <w:top w:val="single" w:sz="4" w:space="0" w:color="000000"/>
              <w:bottom w:val="single" w:sz="4" w:space="0" w:color="000000"/>
              <w:right w:val="single" w:sz="4" w:space="0" w:color="008080"/>
            </w:tcBorders>
          </w:tcPr>
          <w:p w14:paraId="5CAABB6A" w14:textId="77777777" w:rsidR="00BD35D5" w:rsidRDefault="00BD35D5">
            <w:pPr>
              <w:pStyle w:val="TableParagraph"/>
              <w:rPr>
                <w:rFonts w:ascii="Times New Roman"/>
                <w:sz w:val="18"/>
              </w:rPr>
            </w:pPr>
          </w:p>
        </w:tc>
        <w:tc>
          <w:tcPr>
            <w:tcW w:w="990" w:type="dxa"/>
            <w:tcBorders>
              <w:top w:val="single" w:sz="4" w:space="0" w:color="000000"/>
              <w:left w:val="single" w:sz="4" w:space="0" w:color="008080"/>
              <w:bottom w:val="single" w:sz="4" w:space="0" w:color="000000"/>
            </w:tcBorders>
          </w:tcPr>
          <w:p w14:paraId="1CE4C799" w14:textId="77777777" w:rsidR="00BD35D5" w:rsidRDefault="00BD35D5">
            <w:pPr>
              <w:pStyle w:val="TableParagraph"/>
              <w:rPr>
                <w:rFonts w:ascii="Times New Roman"/>
                <w:sz w:val="18"/>
              </w:rPr>
            </w:pPr>
          </w:p>
        </w:tc>
      </w:tr>
      <w:tr w:rsidR="00BD35D5" w14:paraId="0EC8D63D" w14:textId="77777777">
        <w:trPr>
          <w:trHeight w:val="258"/>
        </w:trPr>
        <w:tc>
          <w:tcPr>
            <w:tcW w:w="8359" w:type="dxa"/>
            <w:tcBorders>
              <w:top w:val="single" w:sz="4" w:space="0" w:color="000000"/>
              <w:bottom w:val="single" w:sz="4" w:space="0" w:color="000000"/>
            </w:tcBorders>
          </w:tcPr>
          <w:p w14:paraId="51F8BB88" w14:textId="77777777" w:rsidR="00BD35D5" w:rsidRDefault="00000000">
            <w:pPr>
              <w:pStyle w:val="TableParagraph"/>
              <w:spacing w:before="4"/>
              <w:ind w:left="110"/>
              <w:rPr>
                <w:sz w:val="20"/>
              </w:rPr>
            </w:pPr>
            <w:r>
              <w:rPr>
                <w:sz w:val="20"/>
              </w:rPr>
              <w:t>3.8.1.1.</w:t>
            </w:r>
            <w:r>
              <w:rPr>
                <w:spacing w:val="-5"/>
                <w:sz w:val="20"/>
              </w:rPr>
              <w:t xml:space="preserve"> </w:t>
            </w:r>
            <w:r>
              <w:rPr>
                <w:sz w:val="20"/>
              </w:rPr>
              <w:t>pe</w:t>
            </w:r>
            <w:r>
              <w:rPr>
                <w:spacing w:val="-2"/>
                <w:sz w:val="20"/>
              </w:rPr>
              <w:t xml:space="preserve"> </w:t>
            </w:r>
            <w:r>
              <w:rPr>
                <w:sz w:val="20"/>
              </w:rPr>
              <w:t>perioada</w:t>
            </w:r>
            <w:r>
              <w:rPr>
                <w:spacing w:val="-2"/>
                <w:sz w:val="20"/>
              </w:rPr>
              <w:t xml:space="preserve"> </w:t>
            </w:r>
            <w:r>
              <w:rPr>
                <w:sz w:val="20"/>
              </w:rPr>
              <w:t>de</w:t>
            </w:r>
            <w:r>
              <w:rPr>
                <w:spacing w:val="-2"/>
                <w:sz w:val="20"/>
              </w:rPr>
              <w:t xml:space="preserve"> </w:t>
            </w:r>
            <w:r>
              <w:rPr>
                <w:sz w:val="20"/>
              </w:rPr>
              <w:t>execuţie</w:t>
            </w:r>
            <w:r>
              <w:rPr>
                <w:spacing w:val="-7"/>
                <w:sz w:val="20"/>
              </w:rPr>
              <w:t xml:space="preserve"> </w:t>
            </w:r>
            <w:r>
              <w:rPr>
                <w:sz w:val="20"/>
              </w:rPr>
              <w:t>a</w:t>
            </w:r>
            <w:r>
              <w:rPr>
                <w:spacing w:val="-2"/>
                <w:sz w:val="20"/>
              </w:rPr>
              <w:t xml:space="preserve"> </w:t>
            </w:r>
            <w:r>
              <w:rPr>
                <w:sz w:val="20"/>
              </w:rPr>
              <w:t>lucrărilor</w:t>
            </w:r>
          </w:p>
        </w:tc>
        <w:tc>
          <w:tcPr>
            <w:tcW w:w="1133" w:type="dxa"/>
            <w:tcBorders>
              <w:top w:val="single" w:sz="4" w:space="0" w:color="000000"/>
              <w:bottom w:val="single" w:sz="4" w:space="0" w:color="000000"/>
              <w:right w:val="single" w:sz="4" w:space="0" w:color="008080"/>
            </w:tcBorders>
          </w:tcPr>
          <w:p w14:paraId="4E3F38C8" w14:textId="77777777" w:rsidR="00BD35D5" w:rsidRDefault="00BD35D5">
            <w:pPr>
              <w:pStyle w:val="TableParagraph"/>
              <w:rPr>
                <w:rFonts w:ascii="Times New Roman"/>
                <w:sz w:val="18"/>
              </w:rPr>
            </w:pPr>
          </w:p>
        </w:tc>
        <w:tc>
          <w:tcPr>
            <w:tcW w:w="994" w:type="dxa"/>
            <w:tcBorders>
              <w:top w:val="single" w:sz="4" w:space="0" w:color="000000"/>
              <w:left w:val="single" w:sz="4" w:space="0" w:color="008080"/>
              <w:bottom w:val="single" w:sz="4" w:space="0" w:color="000000"/>
            </w:tcBorders>
          </w:tcPr>
          <w:p w14:paraId="6A722B78" w14:textId="77777777" w:rsidR="00BD35D5" w:rsidRDefault="00BD35D5">
            <w:pPr>
              <w:pStyle w:val="TableParagraph"/>
              <w:rPr>
                <w:rFonts w:ascii="Times New Roman"/>
                <w:sz w:val="18"/>
              </w:rPr>
            </w:pPr>
          </w:p>
        </w:tc>
        <w:tc>
          <w:tcPr>
            <w:tcW w:w="1133" w:type="dxa"/>
            <w:tcBorders>
              <w:top w:val="single" w:sz="4" w:space="0" w:color="000000"/>
              <w:bottom w:val="single" w:sz="4" w:space="0" w:color="000000"/>
              <w:right w:val="single" w:sz="4" w:space="0" w:color="008080"/>
            </w:tcBorders>
          </w:tcPr>
          <w:p w14:paraId="38FA7A21" w14:textId="77777777" w:rsidR="00BD35D5" w:rsidRDefault="00BD35D5">
            <w:pPr>
              <w:pStyle w:val="TableParagraph"/>
              <w:rPr>
                <w:rFonts w:ascii="Times New Roman"/>
                <w:sz w:val="18"/>
              </w:rPr>
            </w:pPr>
          </w:p>
        </w:tc>
        <w:tc>
          <w:tcPr>
            <w:tcW w:w="994" w:type="dxa"/>
            <w:tcBorders>
              <w:top w:val="single" w:sz="4" w:space="0" w:color="000000"/>
              <w:left w:val="single" w:sz="4" w:space="0" w:color="008080"/>
              <w:bottom w:val="single" w:sz="4" w:space="0" w:color="000000"/>
            </w:tcBorders>
          </w:tcPr>
          <w:p w14:paraId="7C2C0E2A" w14:textId="77777777" w:rsidR="00BD35D5" w:rsidRDefault="00BD35D5">
            <w:pPr>
              <w:pStyle w:val="TableParagraph"/>
              <w:rPr>
                <w:rFonts w:ascii="Times New Roman"/>
                <w:sz w:val="18"/>
              </w:rPr>
            </w:pPr>
          </w:p>
        </w:tc>
        <w:tc>
          <w:tcPr>
            <w:tcW w:w="1133" w:type="dxa"/>
            <w:tcBorders>
              <w:top w:val="single" w:sz="4" w:space="0" w:color="000000"/>
              <w:bottom w:val="single" w:sz="4" w:space="0" w:color="000000"/>
              <w:right w:val="single" w:sz="4" w:space="0" w:color="008080"/>
            </w:tcBorders>
          </w:tcPr>
          <w:p w14:paraId="41285AB8" w14:textId="77777777" w:rsidR="00BD35D5" w:rsidRDefault="00BD35D5">
            <w:pPr>
              <w:pStyle w:val="TableParagraph"/>
              <w:rPr>
                <w:rFonts w:ascii="Times New Roman"/>
                <w:sz w:val="18"/>
              </w:rPr>
            </w:pPr>
          </w:p>
        </w:tc>
        <w:tc>
          <w:tcPr>
            <w:tcW w:w="990" w:type="dxa"/>
            <w:tcBorders>
              <w:top w:val="single" w:sz="4" w:space="0" w:color="000000"/>
              <w:left w:val="single" w:sz="4" w:space="0" w:color="008080"/>
              <w:bottom w:val="single" w:sz="4" w:space="0" w:color="000000"/>
            </w:tcBorders>
          </w:tcPr>
          <w:p w14:paraId="442D0941" w14:textId="77777777" w:rsidR="00BD35D5" w:rsidRDefault="00BD35D5">
            <w:pPr>
              <w:pStyle w:val="TableParagraph"/>
              <w:rPr>
                <w:rFonts w:ascii="Times New Roman"/>
                <w:sz w:val="18"/>
              </w:rPr>
            </w:pPr>
          </w:p>
        </w:tc>
      </w:tr>
      <w:tr w:rsidR="00BD35D5" w14:paraId="2CCF8DDC" w14:textId="77777777">
        <w:trPr>
          <w:trHeight w:val="460"/>
        </w:trPr>
        <w:tc>
          <w:tcPr>
            <w:tcW w:w="8359" w:type="dxa"/>
            <w:tcBorders>
              <w:top w:val="single" w:sz="4" w:space="0" w:color="000000"/>
              <w:bottom w:val="single" w:sz="4" w:space="0" w:color="000000"/>
            </w:tcBorders>
          </w:tcPr>
          <w:p w14:paraId="49CF8A8C" w14:textId="77777777" w:rsidR="00BD35D5" w:rsidRDefault="00000000">
            <w:pPr>
              <w:pStyle w:val="TableParagraph"/>
              <w:spacing w:line="221" w:lineRule="exact"/>
              <w:ind w:left="110"/>
              <w:rPr>
                <w:sz w:val="20"/>
              </w:rPr>
            </w:pPr>
            <w:r>
              <w:rPr>
                <w:sz w:val="20"/>
              </w:rPr>
              <w:t>3.8.1.2.</w:t>
            </w:r>
            <w:r>
              <w:rPr>
                <w:spacing w:val="-3"/>
                <w:sz w:val="20"/>
              </w:rPr>
              <w:t xml:space="preserve"> </w:t>
            </w:r>
            <w:r>
              <w:rPr>
                <w:sz w:val="20"/>
              </w:rPr>
              <w:t>pentru</w:t>
            </w:r>
            <w:r>
              <w:rPr>
                <w:spacing w:val="-1"/>
                <w:sz w:val="20"/>
              </w:rPr>
              <w:t xml:space="preserve"> </w:t>
            </w:r>
            <w:r>
              <w:rPr>
                <w:sz w:val="20"/>
              </w:rPr>
              <w:t>participarea</w:t>
            </w:r>
            <w:r>
              <w:rPr>
                <w:spacing w:val="-6"/>
                <w:sz w:val="20"/>
              </w:rPr>
              <w:t xml:space="preserve"> </w:t>
            </w:r>
            <w:r>
              <w:rPr>
                <w:sz w:val="20"/>
              </w:rPr>
              <w:t>proiectantului</w:t>
            </w:r>
            <w:r>
              <w:rPr>
                <w:spacing w:val="-5"/>
                <w:sz w:val="20"/>
              </w:rPr>
              <w:t xml:space="preserve"> </w:t>
            </w:r>
            <w:r>
              <w:rPr>
                <w:sz w:val="20"/>
              </w:rPr>
              <w:t>la</w:t>
            </w:r>
            <w:r>
              <w:rPr>
                <w:spacing w:val="-2"/>
                <w:sz w:val="20"/>
              </w:rPr>
              <w:t xml:space="preserve"> </w:t>
            </w:r>
            <w:r>
              <w:rPr>
                <w:sz w:val="20"/>
              </w:rPr>
              <w:t>fazele</w:t>
            </w:r>
            <w:r>
              <w:rPr>
                <w:spacing w:val="-6"/>
                <w:sz w:val="20"/>
              </w:rPr>
              <w:t xml:space="preserve"> </w:t>
            </w:r>
            <w:r>
              <w:rPr>
                <w:sz w:val="20"/>
              </w:rPr>
              <w:t>incluse</w:t>
            </w:r>
            <w:r>
              <w:rPr>
                <w:spacing w:val="-5"/>
                <w:sz w:val="20"/>
              </w:rPr>
              <w:t xml:space="preserve"> </w:t>
            </w:r>
            <w:r>
              <w:rPr>
                <w:sz w:val="20"/>
              </w:rPr>
              <w:t>în</w:t>
            </w:r>
            <w:r>
              <w:rPr>
                <w:spacing w:val="-1"/>
                <w:sz w:val="20"/>
              </w:rPr>
              <w:t xml:space="preserve"> </w:t>
            </w:r>
            <w:r>
              <w:rPr>
                <w:sz w:val="20"/>
              </w:rPr>
              <w:t>programul</w:t>
            </w:r>
            <w:r>
              <w:rPr>
                <w:spacing w:val="-3"/>
                <w:sz w:val="20"/>
              </w:rPr>
              <w:t xml:space="preserve"> </w:t>
            </w:r>
            <w:r>
              <w:rPr>
                <w:sz w:val="20"/>
              </w:rPr>
              <w:t>de</w:t>
            </w:r>
            <w:r>
              <w:rPr>
                <w:spacing w:val="-6"/>
                <w:sz w:val="20"/>
              </w:rPr>
              <w:t xml:space="preserve"> </w:t>
            </w:r>
            <w:r>
              <w:rPr>
                <w:sz w:val="20"/>
              </w:rPr>
              <w:t>control</w:t>
            </w:r>
            <w:r>
              <w:rPr>
                <w:spacing w:val="-2"/>
                <w:sz w:val="20"/>
              </w:rPr>
              <w:t xml:space="preserve"> </w:t>
            </w:r>
            <w:r>
              <w:rPr>
                <w:sz w:val="20"/>
              </w:rPr>
              <w:t>al</w:t>
            </w:r>
          </w:p>
          <w:p w14:paraId="3A02F307" w14:textId="77777777" w:rsidR="00BD35D5" w:rsidRDefault="00000000">
            <w:pPr>
              <w:pStyle w:val="TableParagraph"/>
              <w:spacing w:line="219" w:lineRule="exact"/>
              <w:ind w:left="110"/>
              <w:rPr>
                <w:sz w:val="20"/>
              </w:rPr>
            </w:pPr>
            <w:r>
              <w:rPr>
                <w:sz w:val="20"/>
              </w:rPr>
              <w:t>lucrărilor</w:t>
            </w:r>
            <w:r>
              <w:rPr>
                <w:spacing w:val="-3"/>
                <w:sz w:val="20"/>
              </w:rPr>
              <w:t xml:space="preserve"> </w:t>
            </w:r>
            <w:r>
              <w:rPr>
                <w:sz w:val="20"/>
              </w:rPr>
              <w:t>de</w:t>
            </w:r>
            <w:r>
              <w:rPr>
                <w:spacing w:val="-6"/>
                <w:sz w:val="20"/>
              </w:rPr>
              <w:t xml:space="preserve"> </w:t>
            </w:r>
            <w:r>
              <w:rPr>
                <w:sz w:val="20"/>
              </w:rPr>
              <w:t>execuţie,</w:t>
            </w:r>
            <w:r>
              <w:rPr>
                <w:spacing w:val="-7"/>
                <w:sz w:val="20"/>
              </w:rPr>
              <w:t xml:space="preserve"> </w:t>
            </w:r>
            <w:r>
              <w:rPr>
                <w:sz w:val="20"/>
              </w:rPr>
              <w:t>avizat</w:t>
            </w:r>
            <w:r>
              <w:rPr>
                <w:spacing w:val="-4"/>
                <w:sz w:val="20"/>
              </w:rPr>
              <w:t xml:space="preserve"> </w:t>
            </w:r>
            <w:r>
              <w:rPr>
                <w:sz w:val="20"/>
              </w:rPr>
              <w:t>de</w:t>
            </w:r>
            <w:r>
              <w:rPr>
                <w:spacing w:val="-5"/>
                <w:sz w:val="20"/>
              </w:rPr>
              <w:t xml:space="preserve"> </w:t>
            </w:r>
            <w:r>
              <w:rPr>
                <w:sz w:val="20"/>
              </w:rPr>
              <w:t>către</w:t>
            </w:r>
            <w:r>
              <w:rPr>
                <w:spacing w:val="-6"/>
                <w:sz w:val="20"/>
              </w:rPr>
              <w:t xml:space="preserve"> </w:t>
            </w:r>
            <w:r>
              <w:rPr>
                <w:sz w:val="20"/>
              </w:rPr>
              <w:t>Inspectoratul</w:t>
            </w:r>
            <w:r>
              <w:rPr>
                <w:spacing w:val="-2"/>
                <w:sz w:val="20"/>
              </w:rPr>
              <w:t xml:space="preserve"> </w:t>
            </w:r>
            <w:r>
              <w:rPr>
                <w:sz w:val="20"/>
              </w:rPr>
              <w:t>de</w:t>
            </w:r>
            <w:r>
              <w:rPr>
                <w:spacing w:val="-1"/>
                <w:sz w:val="20"/>
              </w:rPr>
              <w:t xml:space="preserve"> </w:t>
            </w:r>
            <w:r>
              <w:rPr>
                <w:sz w:val="20"/>
              </w:rPr>
              <w:t>Stat în Construcţii</w:t>
            </w:r>
          </w:p>
        </w:tc>
        <w:tc>
          <w:tcPr>
            <w:tcW w:w="1133" w:type="dxa"/>
            <w:tcBorders>
              <w:top w:val="single" w:sz="4" w:space="0" w:color="000000"/>
              <w:bottom w:val="single" w:sz="4" w:space="0" w:color="000000"/>
              <w:right w:val="single" w:sz="4" w:space="0" w:color="008080"/>
            </w:tcBorders>
          </w:tcPr>
          <w:p w14:paraId="1E32290A" w14:textId="77777777" w:rsidR="00BD35D5" w:rsidRDefault="00BD35D5">
            <w:pPr>
              <w:pStyle w:val="TableParagraph"/>
              <w:rPr>
                <w:rFonts w:ascii="Times New Roman"/>
                <w:sz w:val="20"/>
              </w:rPr>
            </w:pPr>
          </w:p>
        </w:tc>
        <w:tc>
          <w:tcPr>
            <w:tcW w:w="994" w:type="dxa"/>
            <w:tcBorders>
              <w:top w:val="single" w:sz="4" w:space="0" w:color="000000"/>
              <w:left w:val="single" w:sz="4" w:space="0" w:color="008080"/>
              <w:bottom w:val="single" w:sz="4" w:space="0" w:color="000000"/>
            </w:tcBorders>
          </w:tcPr>
          <w:p w14:paraId="055D21C7" w14:textId="77777777" w:rsidR="00BD35D5" w:rsidRDefault="00BD35D5">
            <w:pPr>
              <w:pStyle w:val="TableParagraph"/>
              <w:rPr>
                <w:rFonts w:ascii="Times New Roman"/>
                <w:sz w:val="20"/>
              </w:rPr>
            </w:pPr>
          </w:p>
        </w:tc>
        <w:tc>
          <w:tcPr>
            <w:tcW w:w="1133" w:type="dxa"/>
            <w:tcBorders>
              <w:top w:val="single" w:sz="4" w:space="0" w:color="000000"/>
              <w:bottom w:val="single" w:sz="4" w:space="0" w:color="000000"/>
              <w:right w:val="single" w:sz="4" w:space="0" w:color="008080"/>
            </w:tcBorders>
          </w:tcPr>
          <w:p w14:paraId="60E58B29" w14:textId="77777777" w:rsidR="00BD35D5" w:rsidRDefault="00BD35D5">
            <w:pPr>
              <w:pStyle w:val="TableParagraph"/>
              <w:rPr>
                <w:rFonts w:ascii="Times New Roman"/>
                <w:sz w:val="20"/>
              </w:rPr>
            </w:pPr>
          </w:p>
        </w:tc>
        <w:tc>
          <w:tcPr>
            <w:tcW w:w="994" w:type="dxa"/>
            <w:tcBorders>
              <w:top w:val="single" w:sz="4" w:space="0" w:color="000000"/>
              <w:left w:val="single" w:sz="4" w:space="0" w:color="008080"/>
              <w:bottom w:val="single" w:sz="4" w:space="0" w:color="000000"/>
            </w:tcBorders>
          </w:tcPr>
          <w:p w14:paraId="611882C1" w14:textId="77777777" w:rsidR="00BD35D5" w:rsidRDefault="00BD35D5">
            <w:pPr>
              <w:pStyle w:val="TableParagraph"/>
              <w:rPr>
                <w:rFonts w:ascii="Times New Roman"/>
                <w:sz w:val="20"/>
              </w:rPr>
            </w:pPr>
          </w:p>
        </w:tc>
        <w:tc>
          <w:tcPr>
            <w:tcW w:w="1133" w:type="dxa"/>
            <w:tcBorders>
              <w:top w:val="single" w:sz="4" w:space="0" w:color="000000"/>
              <w:bottom w:val="single" w:sz="4" w:space="0" w:color="000000"/>
              <w:right w:val="single" w:sz="4" w:space="0" w:color="008080"/>
            </w:tcBorders>
          </w:tcPr>
          <w:p w14:paraId="045CFE4F" w14:textId="77777777" w:rsidR="00BD35D5" w:rsidRDefault="00BD35D5">
            <w:pPr>
              <w:pStyle w:val="TableParagraph"/>
              <w:rPr>
                <w:rFonts w:ascii="Times New Roman"/>
                <w:sz w:val="20"/>
              </w:rPr>
            </w:pPr>
          </w:p>
        </w:tc>
        <w:tc>
          <w:tcPr>
            <w:tcW w:w="990" w:type="dxa"/>
            <w:tcBorders>
              <w:top w:val="single" w:sz="4" w:space="0" w:color="000000"/>
              <w:left w:val="single" w:sz="4" w:space="0" w:color="008080"/>
              <w:bottom w:val="single" w:sz="4" w:space="0" w:color="000000"/>
            </w:tcBorders>
          </w:tcPr>
          <w:p w14:paraId="7E94C827" w14:textId="77777777" w:rsidR="00BD35D5" w:rsidRDefault="00BD35D5">
            <w:pPr>
              <w:pStyle w:val="TableParagraph"/>
              <w:rPr>
                <w:rFonts w:ascii="Times New Roman"/>
                <w:sz w:val="20"/>
              </w:rPr>
            </w:pPr>
          </w:p>
        </w:tc>
      </w:tr>
      <w:tr w:rsidR="00BD35D5" w14:paraId="42B504FD" w14:textId="77777777">
        <w:trPr>
          <w:trHeight w:val="258"/>
        </w:trPr>
        <w:tc>
          <w:tcPr>
            <w:tcW w:w="8359" w:type="dxa"/>
            <w:tcBorders>
              <w:top w:val="single" w:sz="4" w:space="0" w:color="000000"/>
              <w:bottom w:val="single" w:sz="4" w:space="0" w:color="000000"/>
            </w:tcBorders>
          </w:tcPr>
          <w:p w14:paraId="3181F6FB" w14:textId="77777777" w:rsidR="00BD35D5" w:rsidRDefault="00000000">
            <w:pPr>
              <w:pStyle w:val="TableParagraph"/>
              <w:spacing w:before="4"/>
              <w:ind w:left="110"/>
              <w:rPr>
                <w:sz w:val="20"/>
              </w:rPr>
            </w:pPr>
            <w:r>
              <w:rPr>
                <w:sz w:val="20"/>
              </w:rPr>
              <w:t>3.8.2.</w:t>
            </w:r>
            <w:r>
              <w:rPr>
                <w:spacing w:val="-5"/>
                <w:sz w:val="20"/>
              </w:rPr>
              <w:t xml:space="preserve"> </w:t>
            </w:r>
            <w:r>
              <w:rPr>
                <w:sz w:val="20"/>
              </w:rPr>
              <w:t>Dirigenţie</w:t>
            </w:r>
            <w:r>
              <w:rPr>
                <w:spacing w:val="-1"/>
                <w:sz w:val="20"/>
              </w:rPr>
              <w:t xml:space="preserve"> </w:t>
            </w:r>
            <w:r>
              <w:rPr>
                <w:sz w:val="20"/>
              </w:rPr>
              <w:t>de</w:t>
            </w:r>
            <w:r>
              <w:rPr>
                <w:spacing w:val="-2"/>
                <w:sz w:val="20"/>
              </w:rPr>
              <w:t xml:space="preserve"> </w:t>
            </w:r>
            <w:r>
              <w:rPr>
                <w:sz w:val="20"/>
              </w:rPr>
              <w:t>şantier</w:t>
            </w:r>
          </w:p>
        </w:tc>
        <w:tc>
          <w:tcPr>
            <w:tcW w:w="1133" w:type="dxa"/>
            <w:tcBorders>
              <w:top w:val="single" w:sz="4" w:space="0" w:color="000000"/>
              <w:bottom w:val="single" w:sz="4" w:space="0" w:color="000000"/>
              <w:right w:val="single" w:sz="4" w:space="0" w:color="008080"/>
            </w:tcBorders>
          </w:tcPr>
          <w:p w14:paraId="61ECCEA7" w14:textId="77777777" w:rsidR="00BD35D5" w:rsidRDefault="00BD35D5">
            <w:pPr>
              <w:pStyle w:val="TableParagraph"/>
              <w:rPr>
                <w:rFonts w:ascii="Times New Roman"/>
                <w:sz w:val="18"/>
              </w:rPr>
            </w:pPr>
          </w:p>
        </w:tc>
        <w:tc>
          <w:tcPr>
            <w:tcW w:w="994" w:type="dxa"/>
            <w:tcBorders>
              <w:top w:val="single" w:sz="4" w:space="0" w:color="000000"/>
              <w:left w:val="single" w:sz="4" w:space="0" w:color="008080"/>
              <w:bottom w:val="single" w:sz="4" w:space="0" w:color="000000"/>
            </w:tcBorders>
          </w:tcPr>
          <w:p w14:paraId="54C0C3D8" w14:textId="77777777" w:rsidR="00BD35D5" w:rsidRDefault="00BD35D5">
            <w:pPr>
              <w:pStyle w:val="TableParagraph"/>
              <w:rPr>
                <w:rFonts w:ascii="Times New Roman"/>
                <w:sz w:val="18"/>
              </w:rPr>
            </w:pPr>
          </w:p>
        </w:tc>
        <w:tc>
          <w:tcPr>
            <w:tcW w:w="1133" w:type="dxa"/>
            <w:tcBorders>
              <w:top w:val="single" w:sz="4" w:space="0" w:color="000000"/>
              <w:bottom w:val="single" w:sz="4" w:space="0" w:color="000000"/>
              <w:right w:val="single" w:sz="4" w:space="0" w:color="008080"/>
            </w:tcBorders>
          </w:tcPr>
          <w:p w14:paraId="022613E2" w14:textId="77777777" w:rsidR="00BD35D5" w:rsidRDefault="00BD35D5">
            <w:pPr>
              <w:pStyle w:val="TableParagraph"/>
              <w:rPr>
                <w:rFonts w:ascii="Times New Roman"/>
                <w:sz w:val="18"/>
              </w:rPr>
            </w:pPr>
          </w:p>
        </w:tc>
        <w:tc>
          <w:tcPr>
            <w:tcW w:w="994" w:type="dxa"/>
            <w:tcBorders>
              <w:top w:val="single" w:sz="4" w:space="0" w:color="000000"/>
              <w:left w:val="single" w:sz="4" w:space="0" w:color="008080"/>
              <w:bottom w:val="single" w:sz="4" w:space="0" w:color="000000"/>
            </w:tcBorders>
          </w:tcPr>
          <w:p w14:paraId="09D5737C" w14:textId="77777777" w:rsidR="00BD35D5" w:rsidRDefault="00BD35D5">
            <w:pPr>
              <w:pStyle w:val="TableParagraph"/>
              <w:rPr>
                <w:rFonts w:ascii="Times New Roman"/>
                <w:sz w:val="18"/>
              </w:rPr>
            </w:pPr>
          </w:p>
        </w:tc>
        <w:tc>
          <w:tcPr>
            <w:tcW w:w="1133" w:type="dxa"/>
            <w:tcBorders>
              <w:top w:val="single" w:sz="4" w:space="0" w:color="000000"/>
              <w:bottom w:val="single" w:sz="4" w:space="0" w:color="000000"/>
              <w:right w:val="single" w:sz="4" w:space="0" w:color="008080"/>
            </w:tcBorders>
          </w:tcPr>
          <w:p w14:paraId="5CBC203C" w14:textId="77777777" w:rsidR="00BD35D5" w:rsidRDefault="00BD35D5">
            <w:pPr>
              <w:pStyle w:val="TableParagraph"/>
              <w:rPr>
                <w:rFonts w:ascii="Times New Roman"/>
                <w:sz w:val="18"/>
              </w:rPr>
            </w:pPr>
          </w:p>
        </w:tc>
        <w:tc>
          <w:tcPr>
            <w:tcW w:w="990" w:type="dxa"/>
            <w:tcBorders>
              <w:top w:val="single" w:sz="4" w:space="0" w:color="000000"/>
              <w:left w:val="single" w:sz="4" w:space="0" w:color="008080"/>
              <w:bottom w:val="single" w:sz="4" w:space="0" w:color="000000"/>
            </w:tcBorders>
          </w:tcPr>
          <w:p w14:paraId="382D7382" w14:textId="77777777" w:rsidR="00BD35D5" w:rsidRDefault="00BD35D5">
            <w:pPr>
              <w:pStyle w:val="TableParagraph"/>
              <w:rPr>
                <w:rFonts w:ascii="Times New Roman"/>
                <w:sz w:val="18"/>
              </w:rPr>
            </w:pPr>
          </w:p>
        </w:tc>
      </w:tr>
      <w:tr w:rsidR="00BD35D5" w14:paraId="32C44963" w14:textId="77777777">
        <w:trPr>
          <w:trHeight w:val="254"/>
        </w:trPr>
        <w:tc>
          <w:tcPr>
            <w:tcW w:w="8359" w:type="dxa"/>
            <w:tcBorders>
              <w:top w:val="single" w:sz="4" w:space="0" w:color="000000"/>
              <w:left w:val="single" w:sz="4" w:space="0" w:color="000000"/>
              <w:bottom w:val="single" w:sz="4" w:space="0" w:color="000000"/>
              <w:right w:val="single" w:sz="4" w:space="0" w:color="000000"/>
            </w:tcBorders>
          </w:tcPr>
          <w:p w14:paraId="358D31AE" w14:textId="77777777" w:rsidR="00BD35D5" w:rsidRDefault="00000000">
            <w:pPr>
              <w:pStyle w:val="TableParagraph"/>
              <w:spacing w:before="14" w:line="220" w:lineRule="exact"/>
              <w:ind w:left="177"/>
              <w:rPr>
                <w:b/>
                <w:sz w:val="20"/>
              </w:rPr>
            </w:pPr>
            <w:r>
              <w:rPr>
                <w:b/>
                <w:sz w:val="20"/>
              </w:rPr>
              <w:t>Capitolul</w:t>
            </w:r>
            <w:r>
              <w:rPr>
                <w:b/>
                <w:spacing w:val="-7"/>
                <w:sz w:val="20"/>
              </w:rPr>
              <w:t xml:space="preserve"> </w:t>
            </w:r>
            <w:r>
              <w:rPr>
                <w:b/>
                <w:sz w:val="20"/>
              </w:rPr>
              <w:t>4</w:t>
            </w:r>
            <w:r>
              <w:rPr>
                <w:b/>
                <w:spacing w:val="-2"/>
                <w:sz w:val="20"/>
              </w:rPr>
              <w:t xml:space="preserve"> </w:t>
            </w:r>
            <w:r>
              <w:rPr>
                <w:b/>
                <w:sz w:val="20"/>
              </w:rPr>
              <w:t>Cheltuieli</w:t>
            </w:r>
            <w:r>
              <w:rPr>
                <w:b/>
                <w:spacing w:val="2"/>
                <w:sz w:val="20"/>
              </w:rPr>
              <w:t xml:space="preserve"> </w:t>
            </w:r>
            <w:r>
              <w:rPr>
                <w:b/>
                <w:sz w:val="20"/>
              </w:rPr>
              <w:t>pentru</w:t>
            </w:r>
            <w:r>
              <w:rPr>
                <w:b/>
                <w:spacing w:val="-3"/>
                <w:sz w:val="20"/>
              </w:rPr>
              <w:t xml:space="preserve"> </w:t>
            </w:r>
            <w:r>
              <w:rPr>
                <w:b/>
                <w:sz w:val="20"/>
              </w:rPr>
              <w:t>investiţia</w:t>
            </w:r>
            <w:r>
              <w:rPr>
                <w:b/>
                <w:spacing w:val="-2"/>
                <w:sz w:val="20"/>
              </w:rPr>
              <w:t xml:space="preserve"> </w:t>
            </w:r>
            <w:r>
              <w:rPr>
                <w:b/>
                <w:sz w:val="20"/>
              </w:rPr>
              <w:t>de</w:t>
            </w:r>
            <w:r>
              <w:rPr>
                <w:b/>
                <w:spacing w:val="-5"/>
                <w:sz w:val="20"/>
              </w:rPr>
              <w:t xml:space="preserve"> </w:t>
            </w:r>
            <w:r>
              <w:rPr>
                <w:b/>
                <w:sz w:val="20"/>
              </w:rPr>
              <w:t>bază</w:t>
            </w:r>
            <w:r>
              <w:rPr>
                <w:b/>
                <w:spacing w:val="2"/>
                <w:sz w:val="20"/>
              </w:rPr>
              <w:t xml:space="preserve"> </w:t>
            </w:r>
            <w:r>
              <w:rPr>
                <w:b/>
                <w:sz w:val="20"/>
              </w:rPr>
              <w:t>-</w:t>
            </w:r>
            <w:r>
              <w:rPr>
                <w:b/>
                <w:spacing w:val="-1"/>
                <w:sz w:val="20"/>
              </w:rPr>
              <w:t xml:space="preserve"> </w:t>
            </w:r>
            <w:r>
              <w:rPr>
                <w:b/>
                <w:sz w:val="20"/>
              </w:rPr>
              <w:t>total,</w:t>
            </w:r>
            <w:r>
              <w:rPr>
                <w:b/>
                <w:spacing w:val="-2"/>
                <w:sz w:val="20"/>
              </w:rPr>
              <w:t xml:space="preserve"> </w:t>
            </w:r>
            <w:r>
              <w:rPr>
                <w:b/>
                <w:sz w:val="20"/>
              </w:rPr>
              <w:t>din</w:t>
            </w:r>
            <w:r>
              <w:rPr>
                <w:b/>
                <w:spacing w:val="-4"/>
                <w:sz w:val="20"/>
              </w:rPr>
              <w:t xml:space="preserve"> </w:t>
            </w:r>
            <w:r>
              <w:rPr>
                <w:b/>
                <w:sz w:val="20"/>
              </w:rPr>
              <w:t>care:</w:t>
            </w:r>
          </w:p>
        </w:tc>
        <w:tc>
          <w:tcPr>
            <w:tcW w:w="1133" w:type="dxa"/>
            <w:tcBorders>
              <w:top w:val="single" w:sz="4" w:space="0" w:color="000000"/>
              <w:left w:val="single" w:sz="4" w:space="0" w:color="000000"/>
              <w:bottom w:val="single" w:sz="4" w:space="0" w:color="000000"/>
              <w:right w:val="single" w:sz="4" w:space="0" w:color="000000"/>
            </w:tcBorders>
          </w:tcPr>
          <w:p w14:paraId="04B7BCE7" w14:textId="77777777" w:rsidR="00BD35D5" w:rsidRDefault="00BD35D5">
            <w:pPr>
              <w:pStyle w:val="TableParagraph"/>
              <w:rPr>
                <w:rFonts w:ascii="Times New Roman"/>
                <w:sz w:val="18"/>
              </w:rPr>
            </w:pPr>
          </w:p>
        </w:tc>
        <w:tc>
          <w:tcPr>
            <w:tcW w:w="994" w:type="dxa"/>
            <w:tcBorders>
              <w:top w:val="single" w:sz="4" w:space="0" w:color="000000"/>
              <w:left w:val="single" w:sz="4" w:space="0" w:color="000000"/>
              <w:bottom w:val="single" w:sz="4" w:space="0" w:color="000000"/>
              <w:right w:val="single" w:sz="4" w:space="0" w:color="000000"/>
            </w:tcBorders>
          </w:tcPr>
          <w:p w14:paraId="17D6917C" w14:textId="77777777" w:rsidR="00BD35D5" w:rsidRDefault="00BD35D5">
            <w:pPr>
              <w:pStyle w:val="TableParagraph"/>
              <w:rPr>
                <w:rFonts w:ascii="Times New Roman"/>
                <w:sz w:val="18"/>
              </w:rPr>
            </w:pPr>
          </w:p>
        </w:tc>
        <w:tc>
          <w:tcPr>
            <w:tcW w:w="1133" w:type="dxa"/>
            <w:tcBorders>
              <w:top w:val="single" w:sz="4" w:space="0" w:color="000000"/>
              <w:left w:val="single" w:sz="4" w:space="0" w:color="000000"/>
              <w:bottom w:val="single" w:sz="4" w:space="0" w:color="000000"/>
              <w:right w:val="single" w:sz="4" w:space="0" w:color="000000"/>
            </w:tcBorders>
          </w:tcPr>
          <w:p w14:paraId="1D97F1EE" w14:textId="77777777" w:rsidR="00BD35D5" w:rsidRDefault="00BD35D5">
            <w:pPr>
              <w:pStyle w:val="TableParagraph"/>
              <w:rPr>
                <w:rFonts w:ascii="Times New Roman"/>
                <w:sz w:val="18"/>
              </w:rPr>
            </w:pPr>
          </w:p>
        </w:tc>
        <w:tc>
          <w:tcPr>
            <w:tcW w:w="994" w:type="dxa"/>
            <w:tcBorders>
              <w:top w:val="single" w:sz="4" w:space="0" w:color="000000"/>
              <w:left w:val="single" w:sz="4" w:space="0" w:color="000000"/>
              <w:bottom w:val="single" w:sz="4" w:space="0" w:color="000000"/>
              <w:right w:val="single" w:sz="4" w:space="0" w:color="000000"/>
            </w:tcBorders>
          </w:tcPr>
          <w:p w14:paraId="6928ED8F" w14:textId="77777777" w:rsidR="00BD35D5" w:rsidRDefault="00BD35D5">
            <w:pPr>
              <w:pStyle w:val="TableParagraph"/>
              <w:rPr>
                <w:rFonts w:ascii="Times New Roman"/>
                <w:sz w:val="18"/>
              </w:rPr>
            </w:pPr>
          </w:p>
        </w:tc>
        <w:tc>
          <w:tcPr>
            <w:tcW w:w="1133" w:type="dxa"/>
            <w:tcBorders>
              <w:top w:val="single" w:sz="4" w:space="0" w:color="000000"/>
              <w:left w:val="single" w:sz="4" w:space="0" w:color="000000"/>
              <w:bottom w:val="single" w:sz="4" w:space="0" w:color="000000"/>
              <w:right w:val="single" w:sz="4" w:space="0" w:color="000000"/>
            </w:tcBorders>
          </w:tcPr>
          <w:p w14:paraId="622E6655" w14:textId="77777777" w:rsidR="00BD35D5" w:rsidRDefault="00BD35D5">
            <w:pPr>
              <w:pStyle w:val="TableParagraph"/>
              <w:rPr>
                <w:rFonts w:ascii="Times New Roman"/>
                <w:sz w:val="18"/>
              </w:rPr>
            </w:pPr>
          </w:p>
        </w:tc>
        <w:tc>
          <w:tcPr>
            <w:tcW w:w="990" w:type="dxa"/>
            <w:tcBorders>
              <w:top w:val="single" w:sz="4" w:space="0" w:color="000000"/>
              <w:left w:val="single" w:sz="4" w:space="0" w:color="000000"/>
              <w:bottom w:val="single" w:sz="4" w:space="0" w:color="000000"/>
              <w:right w:val="single" w:sz="4" w:space="0" w:color="000000"/>
            </w:tcBorders>
          </w:tcPr>
          <w:p w14:paraId="2918AD7C" w14:textId="77777777" w:rsidR="00BD35D5" w:rsidRDefault="00BD35D5">
            <w:pPr>
              <w:pStyle w:val="TableParagraph"/>
              <w:rPr>
                <w:rFonts w:ascii="Times New Roman"/>
                <w:sz w:val="18"/>
              </w:rPr>
            </w:pPr>
          </w:p>
        </w:tc>
      </w:tr>
      <w:tr w:rsidR="00BD35D5" w14:paraId="5A507624" w14:textId="77777777">
        <w:trPr>
          <w:trHeight w:val="254"/>
        </w:trPr>
        <w:tc>
          <w:tcPr>
            <w:tcW w:w="8359" w:type="dxa"/>
            <w:tcBorders>
              <w:top w:val="single" w:sz="4" w:space="0" w:color="000000"/>
              <w:bottom w:val="single" w:sz="4" w:space="0" w:color="008080"/>
            </w:tcBorders>
          </w:tcPr>
          <w:p w14:paraId="2F401E8D" w14:textId="77777777" w:rsidR="00BD35D5" w:rsidRDefault="00000000">
            <w:pPr>
              <w:pStyle w:val="TableParagraph"/>
              <w:spacing w:line="231" w:lineRule="exact"/>
              <w:ind w:left="110"/>
              <w:rPr>
                <w:sz w:val="20"/>
              </w:rPr>
            </w:pPr>
            <w:r>
              <w:rPr>
                <w:sz w:val="20"/>
              </w:rPr>
              <w:t>4.1</w:t>
            </w:r>
            <w:r>
              <w:rPr>
                <w:spacing w:val="-3"/>
                <w:sz w:val="20"/>
              </w:rPr>
              <w:t xml:space="preserve"> </w:t>
            </w:r>
            <w:r>
              <w:rPr>
                <w:sz w:val="20"/>
              </w:rPr>
              <w:t>Construcţii</w:t>
            </w:r>
            <w:r>
              <w:rPr>
                <w:spacing w:val="-6"/>
                <w:sz w:val="20"/>
              </w:rPr>
              <w:t xml:space="preserve"> </w:t>
            </w:r>
            <w:r>
              <w:rPr>
                <w:sz w:val="20"/>
              </w:rPr>
              <w:t>şi</w:t>
            </w:r>
            <w:r>
              <w:rPr>
                <w:spacing w:val="-2"/>
                <w:sz w:val="20"/>
              </w:rPr>
              <w:t xml:space="preserve"> </w:t>
            </w:r>
            <w:r>
              <w:rPr>
                <w:sz w:val="20"/>
              </w:rPr>
              <w:t>instalaţii</w:t>
            </w:r>
          </w:p>
        </w:tc>
        <w:tc>
          <w:tcPr>
            <w:tcW w:w="1133" w:type="dxa"/>
            <w:tcBorders>
              <w:top w:val="single" w:sz="4" w:space="0" w:color="000000"/>
              <w:bottom w:val="single" w:sz="4" w:space="0" w:color="008080"/>
              <w:right w:val="single" w:sz="4" w:space="0" w:color="008080"/>
            </w:tcBorders>
          </w:tcPr>
          <w:p w14:paraId="49E0DAEB" w14:textId="77777777" w:rsidR="00BD35D5" w:rsidRDefault="00BD35D5">
            <w:pPr>
              <w:pStyle w:val="TableParagraph"/>
              <w:rPr>
                <w:rFonts w:ascii="Times New Roman"/>
                <w:sz w:val="18"/>
              </w:rPr>
            </w:pPr>
          </w:p>
        </w:tc>
        <w:tc>
          <w:tcPr>
            <w:tcW w:w="994" w:type="dxa"/>
            <w:tcBorders>
              <w:top w:val="single" w:sz="4" w:space="0" w:color="000000"/>
              <w:left w:val="single" w:sz="4" w:space="0" w:color="008080"/>
              <w:bottom w:val="single" w:sz="4" w:space="0" w:color="008080"/>
            </w:tcBorders>
          </w:tcPr>
          <w:p w14:paraId="523B3F17" w14:textId="77777777" w:rsidR="00BD35D5" w:rsidRDefault="00BD35D5">
            <w:pPr>
              <w:pStyle w:val="TableParagraph"/>
              <w:rPr>
                <w:rFonts w:ascii="Times New Roman"/>
                <w:sz w:val="18"/>
              </w:rPr>
            </w:pPr>
          </w:p>
        </w:tc>
        <w:tc>
          <w:tcPr>
            <w:tcW w:w="1133" w:type="dxa"/>
            <w:tcBorders>
              <w:top w:val="single" w:sz="4" w:space="0" w:color="000000"/>
              <w:bottom w:val="single" w:sz="4" w:space="0" w:color="008080"/>
              <w:right w:val="single" w:sz="4" w:space="0" w:color="008080"/>
            </w:tcBorders>
          </w:tcPr>
          <w:p w14:paraId="45F02767" w14:textId="77777777" w:rsidR="00BD35D5" w:rsidRDefault="00BD35D5">
            <w:pPr>
              <w:pStyle w:val="TableParagraph"/>
              <w:rPr>
                <w:rFonts w:ascii="Times New Roman"/>
                <w:sz w:val="18"/>
              </w:rPr>
            </w:pPr>
          </w:p>
        </w:tc>
        <w:tc>
          <w:tcPr>
            <w:tcW w:w="994" w:type="dxa"/>
            <w:tcBorders>
              <w:top w:val="single" w:sz="4" w:space="0" w:color="000000"/>
              <w:left w:val="single" w:sz="4" w:space="0" w:color="008080"/>
              <w:bottom w:val="single" w:sz="4" w:space="0" w:color="008080"/>
            </w:tcBorders>
          </w:tcPr>
          <w:p w14:paraId="2924704A" w14:textId="77777777" w:rsidR="00BD35D5" w:rsidRDefault="00BD35D5">
            <w:pPr>
              <w:pStyle w:val="TableParagraph"/>
              <w:rPr>
                <w:rFonts w:ascii="Times New Roman"/>
                <w:sz w:val="18"/>
              </w:rPr>
            </w:pPr>
          </w:p>
        </w:tc>
        <w:tc>
          <w:tcPr>
            <w:tcW w:w="1133" w:type="dxa"/>
            <w:tcBorders>
              <w:top w:val="single" w:sz="4" w:space="0" w:color="000000"/>
              <w:bottom w:val="single" w:sz="4" w:space="0" w:color="008080"/>
              <w:right w:val="single" w:sz="4" w:space="0" w:color="008080"/>
            </w:tcBorders>
          </w:tcPr>
          <w:p w14:paraId="75F48080" w14:textId="77777777" w:rsidR="00BD35D5" w:rsidRDefault="00BD35D5">
            <w:pPr>
              <w:pStyle w:val="TableParagraph"/>
              <w:rPr>
                <w:rFonts w:ascii="Times New Roman"/>
                <w:sz w:val="18"/>
              </w:rPr>
            </w:pPr>
          </w:p>
        </w:tc>
        <w:tc>
          <w:tcPr>
            <w:tcW w:w="990" w:type="dxa"/>
            <w:tcBorders>
              <w:top w:val="single" w:sz="4" w:space="0" w:color="000000"/>
              <w:left w:val="single" w:sz="4" w:space="0" w:color="008080"/>
              <w:bottom w:val="single" w:sz="4" w:space="0" w:color="008080"/>
            </w:tcBorders>
          </w:tcPr>
          <w:p w14:paraId="3FF2A27D" w14:textId="77777777" w:rsidR="00BD35D5" w:rsidRDefault="00BD35D5">
            <w:pPr>
              <w:pStyle w:val="TableParagraph"/>
              <w:rPr>
                <w:rFonts w:ascii="Times New Roman"/>
                <w:sz w:val="18"/>
              </w:rPr>
            </w:pPr>
          </w:p>
        </w:tc>
      </w:tr>
      <w:tr w:rsidR="00BD35D5" w14:paraId="3BA57F53" w14:textId="77777777">
        <w:trPr>
          <w:trHeight w:val="253"/>
        </w:trPr>
        <w:tc>
          <w:tcPr>
            <w:tcW w:w="8359" w:type="dxa"/>
            <w:tcBorders>
              <w:top w:val="single" w:sz="4" w:space="0" w:color="008080"/>
              <w:bottom w:val="single" w:sz="4" w:space="0" w:color="008080"/>
            </w:tcBorders>
          </w:tcPr>
          <w:p w14:paraId="5BD13006" w14:textId="77777777" w:rsidR="00BD35D5" w:rsidRDefault="00000000">
            <w:pPr>
              <w:pStyle w:val="TableParagraph"/>
              <w:spacing w:before="4" w:line="230" w:lineRule="exact"/>
              <w:ind w:left="110"/>
              <w:rPr>
                <w:sz w:val="20"/>
              </w:rPr>
            </w:pPr>
            <w:r>
              <w:rPr>
                <w:sz w:val="20"/>
              </w:rPr>
              <w:t>4.2</w:t>
            </w:r>
            <w:r>
              <w:rPr>
                <w:spacing w:val="-2"/>
                <w:sz w:val="20"/>
              </w:rPr>
              <w:t xml:space="preserve"> </w:t>
            </w:r>
            <w:r>
              <w:rPr>
                <w:sz w:val="20"/>
              </w:rPr>
              <w:t>Montaj</w:t>
            </w:r>
            <w:r>
              <w:rPr>
                <w:spacing w:val="-8"/>
                <w:sz w:val="20"/>
              </w:rPr>
              <w:t xml:space="preserve"> </w:t>
            </w:r>
            <w:r>
              <w:rPr>
                <w:sz w:val="20"/>
              </w:rPr>
              <w:t>utilaje,</w:t>
            </w:r>
            <w:r>
              <w:rPr>
                <w:spacing w:val="-8"/>
                <w:sz w:val="20"/>
              </w:rPr>
              <w:t xml:space="preserve"> </w:t>
            </w:r>
            <w:r>
              <w:rPr>
                <w:sz w:val="20"/>
              </w:rPr>
              <w:t>echipamente</w:t>
            </w:r>
            <w:r>
              <w:rPr>
                <w:spacing w:val="-5"/>
                <w:sz w:val="20"/>
              </w:rPr>
              <w:t xml:space="preserve"> </w:t>
            </w:r>
            <w:r>
              <w:rPr>
                <w:sz w:val="20"/>
              </w:rPr>
              <w:t>tehnologice</w:t>
            </w:r>
            <w:r>
              <w:rPr>
                <w:spacing w:val="-1"/>
                <w:sz w:val="20"/>
              </w:rPr>
              <w:t xml:space="preserve"> </w:t>
            </w:r>
            <w:r>
              <w:rPr>
                <w:sz w:val="20"/>
              </w:rPr>
              <w:t>şi</w:t>
            </w:r>
            <w:r>
              <w:rPr>
                <w:spacing w:val="-6"/>
                <w:sz w:val="20"/>
              </w:rPr>
              <w:t xml:space="preserve"> </w:t>
            </w:r>
            <w:r>
              <w:rPr>
                <w:sz w:val="20"/>
              </w:rPr>
              <w:t>funcţionale</w:t>
            </w:r>
          </w:p>
        </w:tc>
        <w:tc>
          <w:tcPr>
            <w:tcW w:w="1133" w:type="dxa"/>
            <w:tcBorders>
              <w:top w:val="single" w:sz="4" w:space="0" w:color="008080"/>
              <w:bottom w:val="single" w:sz="4" w:space="0" w:color="008080"/>
              <w:right w:val="single" w:sz="4" w:space="0" w:color="008080"/>
            </w:tcBorders>
          </w:tcPr>
          <w:p w14:paraId="032C3412"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51D63A81"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228F47E6"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6DC615A6"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63396C00"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2CF12F04" w14:textId="77777777" w:rsidR="00BD35D5" w:rsidRDefault="00BD35D5">
            <w:pPr>
              <w:pStyle w:val="TableParagraph"/>
              <w:rPr>
                <w:rFonts w:ascii="Times New Roman"/>
                <w:sz w:val="18"/>
              </w:rPr>
            </w:pPr>
          </w:p>
        </w:tc>
      </w:tr>
      <w:tr w:rsidR="00BD35D5" w14:paraId="68F4B18B" w14:textId="77777777">
        <w:trPr>
          <w:trHeight w:val="258"/>
        </w:trPr>
        <w:tc>
          <w:tcPr>
            <w:tcW w:w="8359" w:type="dxa"/>
            <w:tcBorders>
              <w:top w:val="single" w:sz="4" w:space="0" w:color="008080"/>
              <w:bottom w:val="single" w:sz="4" w:space="0" w:color="008080"/>
            </w:tcBorders>
          </w:tcPr>
          <w:p w14:paraId="571268F2" w14:textId="77777777" w:rsidR="00BD35D5" w:rsidRDefault="00000000">
            <w:pPr>
              <w:pStyle w:val="TableParagraph"/>
              <w:spacing w:before="4"/>
              <w:ind w:left="110"/>
              <w:rPr>
                <w:sz w:val="20"/>
              </w:rPr>
            </w:pPr>
            <w:r>
              <w:rPr>
                <w:sz w:val="20"/>
              </w:rPr>
              <w:t>4.3</w:t>
            </w:r>
            <w:r>
              <w:rPr>
                <w:spacing w:val="-3"/>
                <w:sz w:val="20"/>
              </w:rPr>
              <w:t xml:space="preserve"> </w:t>
            </w:r>
            <w:r>
              <w:rPr>
                <w:sz w:val="20"/>
              </w:rPr>
              <w:t>Utilaje,</w:t>
            </w:r>
            <w:r>
              <w:rPr>
                <w:spacing w:val="-3"/>
                <w:sz w:val="20"/>
              </w:rPr>
              <w:t xml:space="preserve"> </w:t>
            </w:r>
            <w:r>
              <w:rPr>
                <w:sz w:val="20"/>
              </w:rPr>
              <w:t>echipamente</w:t>
            </w:r>
            <w:r>
              <w:rPr>
                <w:spacing w:val="-6"/>
                <w:sz w:val="20"/>
              </w:rPr>
              <w:t xml:space="preserve"> </w:t>
            </w:r>
            <w:r>
              <w:rPr>
                <w:sz w:val="20"/>
              </w:rPr>
              <w:t>tehnologice</w:t>
            </w:r>
            <w:r>
              <w:rPr>
                <w:spacing w:val="-4"/>
                <w:sz w:val="20"/>
              </w:rPr>
              <w:t xml:space="preserve"> </w:t>
            </w:r>
            <w:r>
              <w:rPr>
                <w:sz w:val="20"/>
              </w:rPr>
              <w:t>şi</w:t>
            </w:r>
            <w:r>
              <w:rPr>
                <w:spacing w:val="-6"/>
                <w:sz w:val="20"/>
              </w:rPr>
              <w:t xml:space="preserve"> </w:t>
            </w:r>
            <w:r>
              <w:rPr>
                <w:sz w:val="20"/>
              </w:rPr>
              <w:t>funcţionale</w:t>
            </w:r>
            <w:r>
              <w:rPr>
                <w:spacing w:val="-6"/>
                <w:sz w:val="20"/>
              </w:rPr>
              <w:t xml:space="preserve"> </w:t>
            </w:r>
            <w:r>
              <w:rPr>
                <w:sz w:val="20"/>
              </w:rPr>
              <w:t>care</w:t>
            </w:r>
            <w:r>
              <w:rPr>
                <w:spacing w:val="-1"/>
                <w:sz w:val="20"/>
              </w:rPr>
              <w:t xml:space="preserve"> </w:t>
            </w:r>
            <w:r>
              <w:rPr>
                <w:sz w:val="20"/>
              </w:rPr>
              <w:t>necesită montaj</w:t>
            </w:r>
          </w:p>
        </w:tc>
        <w:tc>
          <w:tcPr>
            <w:tcW w:w="1133" w:type="dxa"/>
            <w:tcBorders>
              <w:top w:val="single" w:sz="4" w:space="0" w:color="008080"/>
              <w:bottom w:val="single" w:sz="4" w:space="0" w:color="008080"/>
              <w:right w:val="single" w:sz="4" w:space="0" w:color="008080"/>
            </w:tcBorders>
          </w:tcPr>
          <w:p w14:paraId="7850E4ED"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526B5035"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79F0E1AF"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290EEE03"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3CCDB13F"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3A1594A8" w14:textId="77777777" w:rsidR="00BD35D5" w:rsidRDefault="00BD35D5">
            <w:pPr>
              <w:pStyle w:val="TableParagraph"/>
              <w:rPr>
                <w:rFonts w:ascii="Times New Roman"/>
                <w:sz w:val="18"/>
              </w:rPr>
            </w:pPr>
          </w:p>
        </w:tc>
      </w:tr>
      <w:tr w:rsidR="00BD35D5" w14:paraId="7A5BAA64" w14:textId="77777777">
        <w:trPr>
          <w:trHeight w:val="480"/>
        </w:trPr>
        <w:tc>
          <w:tcPr>
            <w:tcW w:w="8359" w:type="dxa"/>
            <w:tcBorders>
              <w:top w:val="single" w:sz="4" w:space="0" w:color="008080"/>
              <w:bottom w:val="single" w:sz="4" w:space="0" w:color="008080"/>
            </w:tcBorders>
          </w:tcPr>
          <w:p w14:paraId="0E4C0A66" w14:textId="77777777" w:rsidR="00BD35D5" w:rsidRDefault="00000000">
            <w:pPr>
              <w:pStyle w:val="TableParagraph"/>
              <w:spacing w:line="227" w:lineRule="exact"/>
              <w:ind w:left="110"/>
              <w:rPr>
                <w:sz w:val="20"/>
              </w:rPr>
            </w:pPr>
            <w:r>
              <w:rPr>
                <w:sz w:val="20"/>
              </w:rPr>
              <w:t>4.4</w:t>
            </w:r>
            <w:r>
              <w:rPr>
                <w:spacing w:val="-1"/>
                <w:sz w:val="20"/>
              </w:rPr>
              <w:t xml:space="preserve"> </w:t>
            </w:r>
            <w:r>
              <w:rPr>
                <w:sz w:val="20"/>
              </w:rPr>
              <w:t>Utilaje,</w:t>
            </w:r>
            <w:r>
              <w:rPr>
                <w:spacing w:val="-2"/>
                <w:sz w:val="20"/>
              </w:rPr>
              <w:t xml:space="preserve"> </w:t>
            </w:r>
            <w:r>
              <w:rPr>
                <w:sz w:val="20"/>
              </w:rPr>
              <w:t>echipamente</w:t>
            </w:r>
            <w:r>
              <w:rPr>
                <w:spacing w:val="-3"/>
                <w:sz w:val="20"/>
              </w:rPr>
              <w:t xml:space="preserve"> </w:t>
            </w:r>
            <w:r>
              <w:rPr>
                <w:sz w:val="20"/>
              </w:rPr>
              <w:t>tehnologice</w:t>
            </w:r>
            <w:r>
              <w:rPr>
                <w:spacing w:val="-5"/>
                <w:sz w:val="20"/>
              </w:rPr>
              <w:t xml:space="preserve"> </w:t>
            </w:r>
            <w:r>
              <w:rPr>
                <w:sz w:val="20"/>
              </w:rPr>
              <w:t>şi</w:t>
            </w:r>
            <w:r>
              <w:rPr>
                <w:spacing w:val="-5"/>
                <w:sz w:val="20"/>
              </w:rPr>
              <w:t xml:space="preserve"> </w:t>
            </w:r>
            <w:r>
              <w:rPr>
                <w:sz w:val="20"/>
              </w:rPr>
              <w:t>funcţionale</w:t>
            </w:r>
            <w:r>
              <w:rPr>
                <w:spacing w:val="-4"/>
                <w:sz w:val="20"/>
              </w:rPr>
              <w:t xml:space="preserve"> </w:t>
            </w:r>
            <w:r>
              <w:rPr>
                <w:sz w:val="20"/>
              </w:rPr>
              <w:t>care nu</w:t>
            </w:r>
            <w:r>
              <w:rPr>
                <w:spacing w:val="-5"/>
                <w:sz w:val="20"/>
              </w:rPr>
              <w:t xml:space="preserve"> </w:t>
            </w:r>
            <w:r>
              <w:rPr>
                <w:sz w:val="20"/>
              </w:rPr>
              <w:t>necesită</w:t>
            </w:r>
            <w:r>
              <w:rPr>
                <w:spacing w:val="-6"/>
                <w:sz w:val="20"/>
              </w:rPr>
              <w:t xml:space="preserve"> </w:t>
            </w:r>
            <w:r>
              <w:rPr>
                <w:sz w:val="20"/>
              </w:rPr>
              <w:t>montaj</w:t>
            </w:r>
            <w:r>
              <w:rPr>
                <w:spacing w:val="-3"/>
                <w:sz w:val="20"/>
              </w:rPr>
              <w:t xml:space="preserve"> </w:t>
            </w:r>
            <w:r>
              <w:rPr>
                <w:sz w:val="20"/>
              </w:rPr>
              <w:t>şi</w:t>
            </w:r>
          </w:p>
          <w:p w14:paraId="1637A9EC" w14:textId="77777777" w:rsidR="00BD35D5" w:rsidRDefault="00000000">
            <w:pPr>
              <w:pStyle w:val="TableParagraph"/>
              <w:spacing w:before="3" w:line="230" w:lineRule="exact"/>
              <w:ind w:left="110"/>
              <w:rPr>
                <w:sz w:val="20"/>
              </w:rPr>
            </w:pPr>
            <w:r>
              <w:rPr>
                <w:sz w:val="20"/>
              </w:rPr>
              <w:t>echipamente</w:t>
            </w:r>
            <w:r>
              <w:rPr>
                <w:spacing w:val="-2"/>
                <w:sz w:val="20"/>
              </w:rPr>
              <w:t xml:space="preserve"> </w:t>
            </w:r>
            <w:r>
              <w:rPr>
                <w:sz w:val="20"/>
              </w:rPr>
              <w:t>de</w:t>
            </w:r>
            <w:r>
              <w:rPr>
                <w:spacing w:val="-6"/>
                <w:sz w:val="20"/>
              </w:rPr>
              <w:t xml:space="preserve"> </w:t>
            </w:r>
            <w:r>
              <w:rPr>
                <w:sz w:val="20"/>
              </w:rPr>
              <w:t>transport</w:t>
            </w:r>
          </w:p>
        </w:tc>
        <w:tc>
          <w:tcPr>
            <w:tcW w:w="1133" w:type="dxa"/>
            <w:tcBorders>
              <w:top w:val="single" w:sz="4" w:space="0" w:color="008080"/>
              <w:bottom w:val="single" w:sz="4" w:space="0" w:color="008080"/>
              <w:right w:val="single" w:sz="4" w:space="0" w:color="008080"/>
            </w:tcBorders>
          </w:tcPr>
          <w:p w14:paraId="707E856B" w14:textId="77777777" w:rsidR="00BD35D5" w:rsidRDefault="00BD35D5">
            <w:pPr>
              <w:pStyle w:val="TableParagraph"/>
              <w:rPr>
                <w:rFonts w:ascii="Times New Roman"/>
                <w:sz w:val="20"/>
              </w:rPr>
            </w:pPr>
          </w:p>
        </w:tc>
        <w:tc>
          <w:tcPr>
            <w:tcW w:w="994" w:type="dxa"/>
            <w:tcBorders>
              <w:top w:val="single" w:sz="4" w:space="0" w:color="008080"/>
              <w:left w:val="single" w:sz="4" w:space="0" w:color="008080"/>
              <w:bottom w:val="single" w:sz="4" w:space="0" w:color="008080"/>
            </w:tcBorders>
          </w:tcPr>
          <w:p w14:paraId="40D14D09" w14:textId="77777777" w:rsidR="00BD35D5" w:rsidRDefault="00BD35D5">
            <w:pPr>
              <w:pStyle w:val="TableParagraph"/>
              <w:rPr>
                <w:rFonts w:ascii="Times New Roman"/>
                <w:sz w:val="20"/>
              </w:rPr>
            </w:pPr>
          </w:p>
        </w:tc>
        <w:tc>
          <w:tcPr>
            <w:tcW w:w="1133" w:type="dxa"/>
            <w:tcBorders>
              <w:top w:val="single" w:sz="4" w:space="0" w:color="008080"/>
              <w:bottom w:val="single" w:sz="4" w:space="0" w:color="008080"/>
              <w:right w:val="single" w:sz="4" w:space="0" w:color="008080"/>
            </w:tcBorders>
          </w:tcPr>
          <w:p w14:paraId="38853327" w14:textId="77777777" w:rsidR="00BD35D5" w:rsidRDefault="00BD35D5">
            <w:pPr>
              <w:pStyle w:val="TableParagraph"/>
              <w:rPr>
                <w:rFonts w:ascii="Times New Roman"/>
                <w:sz w:val="20"/>
              </w:rPr>
            </w:pPr>
          </w:p>
        </w:tc>
        <w:tc>
          <w:tcPr>
            <w:tcW w:w="994" w:type="dxa"/>
            <w:tcBorders>
              <w:top w:val="single" w:sz="4" w:space="0" w:color="008080"/>
              <w:left w:val="single" w:sz="4" w:space="0" w:color="008080"/>
              <w:bottom w:val="single" w:sz="4" w:space="0" w:color="008080"/>
            </w:tcBorders>
          </w:tcPr>
          <w:p w14:paraId="690833AF" w14:textId="77777777" w:rsidR="00BD35D5" w:rsidRDefault="00BD35D5">
            <w:pPr>
              <w:pStyle w:val="TableParagraph"/>
              <w:rPr>
                <w:rFonts w:ascii="Times New Roman"/>
                <w:sz w:val="20"/>
              </w:rPr>
            </w:pPr>
          </w:p>
        </w:tc>
        <w:tc>
          <w:tcPr>
            <w:tcW w:w="1133" w:type="dxa"/>
            <w:tcBorders>
              <w:top w:val="single" w:sz="4" w:space="0" w:color="008080"/>
              <w:bottom w:val="single" w:sz="4" w:space="0" w:color="008080"/>
              <w:right w:val="single" w:sz="4" w:space="0" w:color="008080"/>
            </w:tcBorders>
          </w:tcPr>
          <w:p w14:paraId="7AB3BC94" w14:textId="77777777" w:rsidR="00BD35D5" w:rsidRDefault="00BD35D5">
            <w:pPr>
              <w:pStyle w:val="TableParagraph"/>
              <w:rPr>
                <w:rFonts w:ascii="Times New Roman"/>
                <w:sz w:val="20"/>
              </w:rPr>
            </w:pPr>
          </w:p>
        </w:tc>
        <w:tc>
          <w:tcPr>
            <w:tcW w:w="990" w:type="dxa"/>
            <w:tcBorders>
              <w:top w:val="single" w:sz="4" w:space="0" w:color="008080"/>
              <w:left w:val="single" w:sz="4" w:space="0" w:color="008080"/>
              <w:bottom w:val="single" w:sz="4" w:space="0" w:color="008080"/>
            </w:tcBorders>
          </w:tcPr>
          <w:p w14:paraId="5C566B35" w14:textId="77777777" w:rsidR="00BD35D5" w:rsidRDefault="00BD35D5">
            <w:pPr>
              <w:pStyle w:val="TableParagraph"/>
              <w:rPr>
                <w:rFonts w:ascii="Times New Roman"/>
                <w:sz w:val="20"/>
              </w:rPr>
            </w:pPr>
          </w:p>
        </w:tc>
      </w:tr>
      <w:tr w:rsidR="00BD35D5" w14:paraId="1B2A1505" w14:textId="77777777">
        <w:trPr>
          <w:trHeight w:val="253"/>
        </w:trPr>
        <w:tc>
          <w:tcPr>
            <w:tcW w:w="8359" w:type="dxa"/>
            <w:tcBorders>
              <w:top w:val="single" w:sz="4" w:space="0" w:color="008080"/>
              <w:bottom w:val="single" w:sz="4" w:space="0" w:color="008080"/>
            </w:tcBorders>
          </w:tcPr>
          <w:p w14:paraId="29A4ABE0" w14:textId="77777777" w:rsidR="00BD35D5" w:rsidRDefault="00000000">
            <w:pPr>
              <w:pStyle w:val="TableParagraph"/>
              <w:spacing w:line="231" w:lineRule="exact"/>
              <w:ind w:left="110"/>
              <w:rPr>
                <w:sz w:val="20"/>
              </w:rPr>
            </w:pPr>
            <w:r>
              <w:rPr>
                <w:sz w:val="20"/>
              </w:rPr>
              <w:t>4.5 Dotări</w:t>
            </w:r>
          </w:p>
        </w:tc>
        <w:tc>
          <w:tcPr>
            <w:tcW w:w="1133" w:type="dxa"/>
            <w:tcBorders>
              <w:top w:val="single" w:sz="4" w:space="0" w:color="008080"/>
              <w:bottom w:val="single" w:sz="4" w:space="0" w:color="008080"/>
              <w:right w:val="single" w:sz="4" w:space="0" w:color="008080"/>
            </w:tcBorders>
          </w:tcPr>
          <w:p w14:paraId="2D62796E"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35D94E9F"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6CAA058C"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51A3B941"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1106D3F3"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4DFDC2E1" w14:textId="77777777" w:rsidR="00BD35D5" w:rsidRDefault="00BD35D5">
            <w:pPr>
              <w:pStyle w:val="TableParagraph"/>
              <w:rPr>
                <w:rFonts w:ascii="Times New Roman"/>
                <w:sz w:val="18"/>
              </w:rPr>
            </w:pPr>
          </w:p>
        </w:tc>
      </w:tr>
      <w:tr w:rsidR="00BD35D5" w14:paraId="61F7F505" w14:textId="77777777">
        <w:trPr>
          <w:trHeight w:val="253"/>
        </w:trPr>
        <w:tc>
          <w:tcPr>
            <w:tcW w:w="8359" w:type="dxa"/>
            <w:tcBorders>
              <w:top w:val="single" w:sz="4" w:space="0" w:color="008080"/>
              <w:bottom w:val="single" w:sz="4" w:space="0" w:color="008080"/>
            </w:tcBorders>
          </w:tcPr>
          <w:p w14:paraId="38752E25" w14:textId="77777777" w:rsidR="00BD35D5" w:rsidRDefault="00000000">
            <w:pPr>
              <w:pStyle w:val="TableParagraph"/>
              <w:spacing w:line="231" w:lineRule="exact"/>
              <w:ind w:left="110"/>
              <w:rPr>
                <w:sz w:val="20"/>
              </w:rPr>
            </w:pPr>
            <w:r>
              <w:rPr>
                <w:sz w:val="20"/>
              </w:rPr>
              <w:t>4.6</w:t>
            </w:r>
            <w:r>
              <w:rPr>
                <w:spacing w:val="-3"/>
                <w:sz w:val="20"/>
              </w:rPr>
              <w:t xml:space="preserve"> </w:t>
            </w:r>
            <w:r>
              <w:rPr>
                <w:sz w:val="20"/>
              </w:rPr>
              <w:t>Active</w:t>
            </w:r>
            <w:r>
              <w:rPr>
                <w:spacing w:val="-2"/>
                <w:sz w:val="20"/>
              </w:rPr>
              <w:t xml:space="preserve"> </w:t>
            </w:r>
            <w:r>
              <w:rPr>
                <w:sz w:val="20"/>
              </w:rPr>
              <w:t>necorporale</w:t>
            </w:r>
          </w:p>
        </w:tc>
        <w:tc>
          <w:tcPr>
            <w:tcW w:w="1133" w:type="dxa"/>
            <w:tcBorders>
              <w:top w:val="single" w:sz="4" w:space="0" w:color="008080"/>
              <w:bottom w:val="single" w:sz="4" w:space="0" w:color="008080"/>
              <w:right w:val="single" w:sz="4" w:space="0" w:color="008080"/>
            </w:tcBorders>
          </w:tcPr>
          <w:p w14:paraId="0278064E"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51968F0A"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17FA4F06"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78B6623B"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07E37576"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3C1DE571" w14:textId="77777777" w:rsidR="00BD35D5" w:rsidRDefault="00BD35D5">
            <w:pPr>
              <w:pStyle w:val="TableParagraph"/>
              <w:rPr>
                <w:rFonts w:ascii="Times New Roman"/>
                <w:sz w:val="18"/>
              </w:rPr>
            </w:pPr>
          </w:p>
        </w:tc>
      </w:tr>
      <w:tr w:rsidR="00BD35D5" w14:paraId="08A5AB6B" w14:textId="77777777">
        <w:trPr>
          <w:trHeight w:val="254"/>
        </w:trPr>
        <w:tc>
          <w:tcPr>
            <w:tcW w:w="8359" w:type="dxa"/>
            <w:tcBorders>
              <w:top w:val="single" w:sz="4" w:space="0" w:color="008080"/>
              <w:bottom w:val="single" w:sz="4" w:space="0" w:color="008080"/>
            </w:tcBorders>
          </w:tcPr>
          <w:p w14:paraId="007F99E9" w14:textId="77777777" w:rsidR="00BD35D5" w:rsidRDefault="00000000">
            <w:pPr>
              <w:pStyle w:val="TableParagraph"/>
              <w:spacing w:before="13" w:line="220" w:lineRule="exact"/>
              <w:ind w:left="110"/>
              <w:rPr>
                <w:b/>
                <w:sz w:val="20"/>
              </w:rPr>
            </w:pPr>
            <w:r>
              <w:rPr>
                <w:b/>
                <w:sz w:val="20"/>
              </w:rPr>
              <w:t>Capitolul</w:t>
            </w:r>
            <w:r>
              <w:rPr>
                <w:b/>
                <w:spacing w:val="-1"/>
                <w:sz w:val="20"/>
              </w:rPr>
              <w:t xml:space="preserve"> </w:t>
            </w:r>
            <w:r>
              <w:rPr>
                <w:b/>
                <w:sz w:val="20"/>
              </w:rPr>
              <w:t>5</w:t>
            </w:r>
            <w:r>
              <w:rPr>
                <w:b/>
                <w:spacing w:val="-2"/>
                <w:sz w:val="20"/>
              </w:rPr>
              <w:t xml:space="preserve"> </w:t>
            </w:r>
            <w:r>
              <w:rPr>
                <w:b/>
                <w:sz w:val="20"/>
              </w:rPr>
              <w:t>Alte</w:t>
            </w:r>
            <w:r>
              <w:rPr>
                <w:b/>
                <w:spacing w:val="-4"/>
                <w:sz w:val="20"/>
              </w:rPr>
              <w:t xml:space="preserve"> </w:t>
            </w:r>
            <w:r>
              <w:rPr>
                <w:b/>
                <w:sz w:val="20"/>
              </w:rPr>
              <w:t>cheltuieli</w:t>
            </w:r>
            <w:r>
              <w:rPr>
                <w:b/>
                <w:spacing w:val="5"/>
                <w:sz w:val="20"/>
              </w:rPr>
              <w:t xml:space="preserve"> </w:t>
            </w:r>
            <w:r>
              <w:rPr>
                <w:b/>
                <w:sz w:val="20"/>
              </w:rPr>
              <w:t>-</w:t>
            </w:r>
            <w:r>
              <w:rPr>
                <w:b/>
                <w:spacing w:val="-5"/>
                <w:sz w:val="20"/>
              </w:rPr>
              <w:t xml:space="preserve"> </w:t>
            </w:r>
            <w:r>
              <w:rPr>
                <w:b/>
                <w:sz w:val="20"/>
              </w:rPr>
              <w:t>total,</w:t>
            </w:r>
            <w:r>
              <w:rPr>
                <w:b/>
                <w:spacing w:val="-2"/>
                <w:sz w:val="20"/>
              </w:rPr>
              <w:t xml:space="preserve"> </w:t>
            </w:r>
            <w:r>
              <w:rPr>
                <w:b/>
                <w:sz w:val="20"/>
              </w:rPr>
              <w:t>din</w:t>
            </w:r>
            <w:r>
              <w:rPr>
                <w:b/>
                <w:spacing w:val="-2"/>
                <w:sz w:val="20"/>
              </w:rPr>
              <w:t xml:space="preserve"> </w:t>
            </w:r>
            <w:r>
              <w:rPr>
                <w:b/>
                <w:sz w:val="20"/>
              </w:rPr>
              <w:t>care:</w:t>
            </w:r>
          </w:p>
        </w:tc>
        <w:tc>
          <w:tcPr>
            <w:tcW w:w="1133" w:type="dxa"/>
            <w:tcBorders>
              <w:top w:val="single" w:sz="4" w:space="0" w:color="008080"/>
              <w:bottom w:val="single" w:sz="4" w:space="0" w:color="008080"/>
              <w:right w:val="single" w:sz="4" w:space="0" w:color="008080"/>
            </w:tcBorders>
          </w:tcPr>
          <w:p w14:paraId="3A4031FF"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4BCADFE0"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40FB6A51"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082A8C62"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63582EBE"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49061021" w14:textId="77777777" w:rsidR="00BD35D5" w:rsidRDefault="00BD35D5">
            <w:pPr>
              <w:pStyle w:val="TableParagraph"/>
              <w:rPr>
                <w:rFonts w:ascii="Times New Roman"/>
                <w:sz w:val="18"/>
              </w:rPr>
            </w:pPr>
          </w:p>
        </w:tc>
      </w:tr>
      <w:tr w:rsidR="00BD35D5" w14:paraId="2F6E14F2" w14:textId="77777777">
        <w:trPr>
          <w:trHeight w:val="254"/>
        </w:trPr>
        <w:tc>
          <w:tcPr>
            <w:tcW w:w="8359" w:type="dxa"/>
            <w:tcBorders>
              <w:top w:val="single" w:sz="4" w:space="0" w:color="008080"/>
              <w:bottom w:val="single" w:sz="4" w:space="0" w:color="008080"/>
            </w:tcBorders>
          </w:tcPr>
          <w:p w14:paraId="56ADCAC9" w14:textId="77777777" w:rsidR="00BD35D5" w:rsidRDefault="00000000">
            <w:pPr>
              <w:pStyle w:val="TableParagraph"/>
              <w:spacing w:before="4" w:line="230" w:lineRule="exact"/>
              <w:ind w:left="110"/>
              <w:rPr>
                <w:sz w:val="20"/>
              </w:rPr>
            </w:pPr>
            <w:r>
              <w:rPr>
                <w:sz w:val="20"/>
              </w:rPr>
              <w:t>5.1</w:t>
            </w:r>
            <w:r>
              <w:rPr>
                <w:spacing w:val="-2"/>
                <w:sz w:val="20"/>
              </w:rPr>
              <w:t xml:space="preserve"> </w:t>
            </w:r>
            <w:r>
              <w:rPr>
                <w:sz w:val="20"/>
              </w:rPr>
              <w:t>Organizare</w:t>
            </w:r>
            <w:r>
              <w:rPr>
                <w:spacing w:val="-6"/>
                <w:sz w:val="20"/>
              </w:rPr>
              <w:t xml:space="preserve"> </w:t>
            </w:r>
            <w:r>
              <w:rPr>
                <w:sz w:val="20"/>
              </w:rPr>
              <w:t>de</w:t>
            </w:r>
            <w:r>
              <w:rPr>
                <w:spacing w:val="-1"/>
                <w:sz w:val="20"/>
              </w:rPr>
              <w:t xml:space="preserve"> </w:t>
            </w:r>
            <w:r>
              <w:rPr>
                <w:sz w:val="20"/>
              </w:rPr>
              <w:t>şantier</w:t>
            </w:r>
          </w:p>
        </w:tc>
        <w:tc>
          <w:tcPr>
            <w:tcW w:w="1133" w:type="dxa"/>
            <w:tcBorders>
              <w:top w:val="single" w:sz="4" w:space="0" w:color="008080"/>
              <w:bottom w:val="single" w:sz="4" w:space="0" w:color="008080"/>
              <w:right w:val="single" w:sz="4" w:space="0" w:color="008080"/>
            </w:tcBorders>
          </w:tcPr>
          <w:p w14:paraId="64497395"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70E410EA"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7869CF86"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0E4B44E3"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789E8005"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73A22B8F" w14:textId="77777777" w:rsidR="00BD35D5" w:rsidRDefault="00BD35D5">
            <w:pPr>
              <w:pStyle w:val="TableParagraph"/>
              <w:rPr>
                <w:rFonts w:ascii="Times New Roman"/>
                <w:sz w:val="18"/>
              </w:rPr>
            </w:pPr>
          </w:p>
        </w:tc>
      </w:tr>
      <w:tr w:rsidR="00BD35D5" w14:paraId="19B5F9DA" w14:textId="77777777">
        <w:trPr>
          <w:trHeight w:val="258"/>
        </w:trPr>
        <w:tc>
          <w:tcPr>
            <w:tcW w:w="8359" w:type="dxa"/>
            <w:tcBorders>
              <w:top w:val="single" w:sz="4" w:space="0" w:color="008080"/>
              <w:bottom w:val="single" w:sz="4" w:space="0" w:color="008080"/>
            </w:tcBorders>
          </w:tcPr>
          <w:p w14:paraId="2D265577" w14:textId="77777777" w:rsidR="00BD35D5" w:rsidRDefault="00000000">
            <w:pPr>
              <w:pStyle w:val="TableParagraph"/>
              <w:spacing w:before="4"/>
              <w:ind w:left="110"/>
              <w:rPr>
                <w:sz w:val="20"/>
              </w:rPr>
            </w:pPr>
            <w:r>
              <w:rPr>
                <w:sz w:val="20"/>
              </w:rPr>
              <w:t>5.1.1</w:t>
            </w:r>
            <w:r>
              <w:rPr>
                <w:spacing w:val="-2"/>
                <w:sz w:val="20"/>
              </w:rPr>
              <w:t xml:space="preserve"> </w:t>
            </w:r>
            <w:r>
              <w:rPr>
                <w:sz w:val="20"/>
              </w:rPr>
              <w:t>lucrări</w:t>
            </w:r>
            <w:r>
              <w:rPr>
                <w:spacing w:val="-2"/>
                <w:sz w:val="20"/>
              </w:rPr>
              <w:t xml:space="preserve"> </w:t>
            </w:r>
            <w:r>
              <w:rPr>
                <w:sz w:val="20"/>
              </w:rPr>
              <w:t>de</w:t>
            </w:r>
            <w:r>
              <w:rPr>
                <w:spacing w:val="-6"/>
                <w:sz w:val="20"/>
              </w:rPr>
              <w:t xml:space="preserve"> </w:t>
            </w:r>
            <w:r>
              <w:rPr>
                <w:sz w:val="20"/>
              </w:rPr>
              <w:t>construcţii</w:t>
            </w:r>
            <w:r>
              <w:rPr>
                <w:spacing w:val="52"/>
                <w:sz w:val="20"/>
              </w:rPr>
              <w:t xml:space="preserve"> </w:t>
            </w:r>
            <w:r>
              <w:rPr>
                <w:sz w:val="20"/>
              </w:rPr>
              <w:t>şi</w:t>
            </w:r>
            <w:r>
              <w:rPr>
                <w:spacing w:val="-2"/>
                <w:sz w:val="20"/>
              </w:rPr>
              <w:t xml:space="preserve"> </w:t>
            </w:r>
            <w:r>
              <w:rPr>
                <w:sz w:val="20"/>
              </w:rPr>
              <w:t>instalaţii</w:t>
            </w:r>
            <w:r>
              <w:rPr>
                <w:spacing w:val="-1"/>
                <w:sz w:val="20"/>
              </w:rPr>
              <w:t xml:space="preserve"> </w:t>
            </w:r>
            <w:r>
              <w:rPr>
                <w:sz w:val="20"/>
              </w:rPr>
              <w:t>aferente</w:t>
            </w:r>
            <w:r>
              <w:rPr>
                <w:spacing w:val="-6"/>
                <w:sz w:val="20"/>
              </w:rPr>
              <w:t xml:space="preserve"> </w:t>
            </w:r>
            <w:r>
              <w:rPr>
                <w:sz w:val="20"/>
              </w:rPr>
              <w:t>organizării</w:t>
            </w:r>
            <w:r>
              <w:rPr>
                <w:spacing w:val="-1"/>
                <w:sz w:val="20"/>
              </w:rPr>
              <w:t xml:space="preserve"> </w:t>
            </w:r>
            <w:r>
              <w:rPr>
                <w:sz w:val="20"/>
              </w:rPr>
              <w:t>de</w:t>
            </w:r>
            <w:r>
              <w:rPr>
                <w:spacing w:val="-5"/>
                <w:sz w:val="20"/>
              </w:rPr>
              <w:t xml:space="preserve"> </w:t>
            </w:r>
            <w:r>
              <w:rPr>
                <w:sz w:val="20"/>
              </w:rPr>
              <w:t>şantier</w:t>
            </w:r>
          </w:p>
        </w:tc>
        <w:tc>
          <w:tcPr>
            <w:tcW w:w="1133" w:type="dxa"/>
            <w:tcBorders>
              <w:top w:val="single" w:sz="4" w:space="0" w:color="008080"/>
              <w:bottom w:val="single" w:sz="4" w:space="0" w:color="008080"/>
              <w:right w:val="single" w:sz="4" w:space="0" w:color="008080"/>
            </w:tcBorders>
          </w:tcPr>
          <w:p w14:paraId="32A98FFF"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2E05F457"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357B8B1E"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5F94CBBF"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6A595406"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7FF94AC2" w14:textId="77777777" w:rsidR="00BD35D5" w:rsidRDefault="00BD35D5">
            <w:pPr>
              <w:pStyle w:val="TableParagraph"/>
              <w:rPr>
                <w:rFonts w:ascii="Times New Roman"/>
                <w:sz w:val="18"/>
              </w:rPr>
            </w:pPr>
          </w:p>
        </w:tc>
      </w:tr>
      <w:tr w:rsidR="00BD35D5" w14:paraId="6440EBCA" w14:textId="77777777">
        <w:trPr>
          <w:trHeight w:val="254"/>
        </w:trPr>
        <w:tc>
          <w:tcPr>
            <w:tcW w:w="8359" w:type="dxa"/>
            <w:tcBorders>
              <w:top w:val="single" w:sz="4" w:space="0" w:color="008080"/>
              <w:bottom w:val="single" w:sz="4" w:space="0" w:color="008080"/>
            </w:tcBorders>
          </w:tcPr>
          <w:p w14:paraId="753EDFF5" w14:textId="77777777" w:rsidR="00BD35D5" w:rsidRDefault="00000000">
            <w:pPr>
              <w:pStyle w:val="TableParagraph"/>
              <w:spacing w:line="231" w:lineRule="exact"/>
              <w:ind w:left="110"/>
              <w:rPr>
                <w:sz w:val="20"/>
              </w:rPr>
            </w:pPr>
            <w:r>
              <w:rPr>
                <w:sz w:val="20"/>
              </w:rPr>
              <w:t>5.1.2</w:t>
            </w:r>
            <w:r>
              <w:rPr>
                <w:spacing w:val="-3"/>
                <w:sz w:val="20"/>
              </w:rPr>
              <w:t xml:space="preserve"> </w:t>
            </w:r>
            <w:r>
              <w:rPr>
                <w:sz w:val="20"/>
              </w:rPr>
              <w:t>cheltuieli</w:t>
            </w:r>
            <w:r>
              <w:rPr>
                <w:spacing w:val="-6"/>
                <w:sz w:val="20"/>
              </w:rPr>
              <w:t xml:space="preserve"> </w:t>
            </w:r>
            <w:r>
              <w:rPr>
                <w:sz w:val="20"/>
              </w:rPr>
              <w:t>conexe</w:t>
            </w:r>
            <w:r>
              <w:rPr>
                <w:spacing w:val="-6"/>
                <w:sz w:val="20"/>
              </w:rPr>
              <w:t xml:space="preserve"> </w:t>
            </w:r>
            <w:r>
              <w:rPr>
                <w:sz w:val="20"/>
              </w:rPr>
              <w:t>organizării</w:t>
            </w:r>
            <w:r>
              <w:rPr>
                <w:spacing w:val="-6"/>
                <w:sz w:val="20"/>
              </w:rPr>
              <w:t xml:space="preserve"> </w:t>
            </w:r>
            <w:r>
              <w:rPr>
                <w:sz w:val="20"/>
              </w:rPr>
              <w:t>şantierului</w:t>
            </w:r>
          </w:p>
        </w:tc>
        <w:tc>
          <w:tcPr>
            <w:tcW w:w="1133" w:type="dxa"/>
            <w:tcBorders>
              <w:top w:val="single" w:sz="4" w:space="0" w:color="008080"/>
              <w:bottom w:val="single" w:sz="4" w:space="0" w:color="008080"/>
              <w:right w:val="single" w:sz="4" w:space="0" w:color="008080"/>
            </w:tcBorders>
          </w:tcPr>
          <w:p w14:paraId="0822A9F3"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34DE9124"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5972DEF4"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26E01E6B"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7EFBB84C"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19DA3C1D" w14:textId="77777777" w:rsidR="00BD35D5" w:rsidRDefault="00BD35D5">
            <w:pPr>
              <w:pStyle w:val="TableParagraph"/>
              <w:rPr>
                <w:rFonts w:ascii="Times New Roman"/>
                <w:sz w:val="18"/>
              </w:rPr>
            </w:pPr>
          </w:p>
        </w:tc>
      </w:tr>
      <w:tr w:rsidR="00BD35D5" w14:paraId="46ED20F0" w14:textId="77777777">
        <w:trPr>
          <w:trHeight w:val="253"/>
        </w:trPr>
        <w:tc>
          <w:tcPr>
            <w:tcW w:w="8359" w:type="dxa"/>
            <w:tcBorders>
              <w:top w:val="single" w:sz="4" w:space="0" w:color="008080"/>
              <w:bottom w:val="single" w:sz="4" w:space="0" w:color="008080"/>
            </w:tcBorders>
          </w:tcPr>
          <w:p w14:paraId="29A29A9F" w14:textId="77777777" w:rsidR="00BD35D5" w:rsidRDefault="00000000">
            <w:pPr>
              <w:pStyle w:val="TableParagraph"/>
              <w:spacing w:line="231" w:lineRule="exact"/>
              <w:ind w:left="110"/>
              <w:rPr>
                <w:sz w:val="20"/>
              </w:rPr>
            </w:pPr>
            <w:r>
              <w:rPr>
                <w:sz w:val="20"/>
              </w:rPr>
              <w:t>5.2</w:t>
            </w:r>
            <w:r>
              <w:rPr>
                <w:spacing w:val="-1"/>
                <w:sz w:val="20"/>
              </w:rPr>
              <w:t xml:space="preserve"> </w:t>
            </w:r>
            <w:r>
              <w:rPr>
                <w:sz w:val="20"/>
              </w:rPr>
              <w:t>Comisioane,</w:t>
            </w:r>
            <w:r>
              <w:rPr>
                <w:spacing w:val="-7"/>
                <w:sz w:val="20"/>
              </w:rPr>
              <w:t xml:space="preserve"> </w:t>
            </w:r>
            <w:r>
              <w:rPr>
                <w:sz w:val="20"/>
              </w:rPr>
              <w:t>taxe,</w:t>
            </w:r>
            <w:r>
              <w:rPr>
                <w:spacing w:val="-6"/>
                <w:sz w:val="20"/>
              </w:rPr>
              <w:t xml:space="preserve"> </w:t>
            </w:r>
            <w:r>
              <w:rPr>
                <w:sz w:val="20"/>
              </w:rPr>
              <w:t>costul</w:t>
            </w:r>
            <w:r>
              <w:rPr>
                <w:spacing w:val="-7"/>
                <w:sz w:val="20"/>
              </w:rPr>
              <w:t xml:space="preserve"> </w:t>
            </w:r>
            <w:r>
              <w:rPr>
                <w:sz w:val="20"/>
              </w:rPr>
              <w:t>creditului</w:t>
            </w:r>
          </w:p>
        </w:tc>
        <w:tc>
          <w:tcPr>
            <w:tcW w:w="1133" w:type="dxa"/>
            <w:tcBorders>
              <w:top w:val="single" w:sz="4" w:space="0" w:color="008080"/>
              <w:bottom w:val="single" w:sz="4" w:space="0" w:color="008080"/>
              <w:right w:val="single" w:sz="4" w:space="0" w:color="008080"/>
            </w:tcBorders>
          </w:tcPr>
          <w:p w14:paraId="5E12915D"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095F8131"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2FEBF790"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0A852316"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309FB951"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7A952659" w14:textId="77777777" w:rsidR="00BD35D5" w:rsidRDefault="00BD35D5">
            <w:pPr>
              <w:pStyle w:val="TableParagraph"/>
              <w:rPr>
                <w:rFonts w:ascii="Times New Roman"/>
                <w:sz w:val="18"/>
              </w:rPr>
            </w:pPr>
          </w:p>
        </w:tc>
      </w:tr>
      <w:tr w:rsidR="00BD35D5" w14:paraId="2447ED37" w14:textId="77777777">
        <w:trPr>
          <w:trHeight w:val="254"/>
        </w:trPr>
        <w:tc>
          <w:tcPr>
            <w:tcW w:w="8359" w:type="dxa"/>
            <w:tcBorders>
              <w:top w:val="single" w:sz="4" w:space="0" w:color="008080"/>
              <w:bottom w:val="single" w:sz="4" w:space="0" w:color="008080"/>
            </w:tcBorders>
          </w:tcPr>
          <w:p w14:paraId="121573BA" w14:textId="77777777" w:rsidR="00BD35D5" w:rsidRDefault="00000000">
            <w:pPr>
              <w:pStyle w:val="TableParagraph"/>
              <w:spacing w:before="4" w:line="230" w:lineRule="exact"/>
              <w:ind w:left="110"/>
              <w:rPr>
                <w:sz w:val="20"/>
              </w:rPr>
            </w:pPr>
            <w:r>
              <w:rPr>
                <w:sz w:val="20"/>
              </w:rPr>
              <w:t>5.2.1.</w:t>
            </w:r>
            <w:r>
              <w:rPr>
                <w:spacing w:val="-6"/>
                <w:sz w:val="20"/>
              </w:rPr>
              <w:t xml:space="preserve"> </w:t>
            </w:r>
            <w:r>
              <w:rPr>
                <w:sz w:val="20"/>
              </w:rPr>
              <w:t>Comisioanele</w:t>
            </w:r>
            <w:r>
              <w:rPr>
                <w:spacing w:val="-3"/>
                <w:sz w:val="20"/>
              </w:rPr>
              <w:t xml:space="preserve"> </w:t>
            </w:r>
            <w:r>
              <w:rPr>
                <w:sz w:val="20"/>
              </w:rPr>
              <w:t>şi</w:t>
            </w:r>
            <w:r>
              <w:rPr>
                <w:spacing w:val="-3"/>
                <w:sz w:val="20"/>
              </w:rPr>
              <w:t xml:space="preserve"> </w:t>
            </w:r>
            <w:r>
              <w:rPr>
                <w:sz w:val="20"/>
              </w:rPr>
              <w:t>dobânzile</w:t>
            </w:r>
            <w:r>
              <w:rPr>
                <w:spacing w:val="-3"/>
                <w:sz w:val="20"/>
              </w:rPr>
              <w:t xml:space="preserve"> </w:t>
            </w:r>
            <w:r>
              <w:rPr>
                <w:sz w:val="20"/>
              </w:rPr>
              <w:t>aferente</w:t>
            </w:r>
            <w:r>
              <w:rPr>
                <w:spacing w:val="-7"/>
                <w:sz w:val="20"/>
              </w:rPr>
              <w:t xml:space="preserve"> </w:t>
            </w:r>
            <w:r>
              <w:rPr>
                <w:sz w:val="20"/>
              </w:rPr>
              <w:t>creditului</w:t>
            </w:r>
            <w:r>
              <w:rPr>
                <w:spacing w:val="-3"/>
                <w:sz w:val="20"/>
              </w:rPr>
              <w:t xml:space="preserve"> </w:t>
            </w:r>
            <w:r>
              <w:rPr>
                <w:sz w:val="20"/>
              </w:rPr>
              <w:t>băncii</w:t>
            </w:r>
            <w:r>
              <w:rPr>
                <w:spacing w:val="-7"/>
                <w:sz w:val="20"/>
              </w:rPr>
              <w:t xml:space="preserve"> </w:t>
            </w:r>
            <w:r>
              <w:rPr>
                <w:sz w:val="20"/>
              </w:rPr>
              <w:t>finanţatoare</w:t>
            </w:r>
          </w:p>
        </w:tc>
        <w:tc>
          <w:tcPr>
            <w:tcW w:w="1133" w:type="dxa"/>
            <w:tcBorders>
              <w:top w:val="single" w:sz="4" w:space="0" w:color="008080"/>
              <w:bottom w:val="single" w:sz="4" w:space="0" w:color="008080"/>
              <w:right w:val="single" w:sz="4" w:space="0" w:color="008080"/>
            </w:tcBorders>
          </w:tcPr>
          <w:p w14:paraId="5C05668F"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563C5A6F"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64663009"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3F4DAFB2"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225A251E"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774EC77D" w14:textId="77777777" w:rsidR="00BD35D5" w:rsidRDefault="00BD35D5">
            <w:pPr>
              <w:pStyle w:val="TableParagraph"/>
              <w:rPr>
                <w:rFonts w:ascii="Times New Roman"/>
                <w:sz w:val="18"/>
              </w:rPr>
            </w:pPr>
          </w:p>
        </w:tc>
      </w:tr>
      <w:tr w:rsidR="00BD35D5" w14:paraId="28E974E2" w14:textId="77777777">
        <w:trPr>
          <w:trHeight w:val="258"/>
        </w:trPr>
        <w:tc>
          <w:tcPr>
            <w:tcW w:w="8359" w:type="dxa"/>
            <w:tcBorders>
              <w:top w:val="single" w:sz="4" w:space="0" w:color="008080"/>
              <w:bottom w:val="single" w:sz="4" w:space="0" w:color="008080"/>
            </w:tcBorders>
          </w:tcPr>
          <w:p w14:paraId="7664128C" w14:textId="77777777" w:rsidR="00BD35D5" w:rsidRDefault="00000000">
            <w:pPr>
              <w:pStyle w:val="TableParagraph"/>
              <w:spacing w:before="4"/>
              <w:ind w:left="110"/>
              <w:rPr>
                <w:sz w:val="20"/>
              </w:rPr>
            </w:pPr>
            <w:r>
              <w:rPr>
                <w:sz w:val="20"/>
              </w:rPr>
              <w:t>5.2.2.</w:t>
            </w:r>
            <w:r>
              <w:rPr>
                <w:spacing w:val="-4"/>
                <w:sz w:val="20"/>
              </w:rPr>
              <w:t xml:space="preserve"> </w:t>
            </w:r>
            <w:r>
              <w:rPr>
                <w:sz w:val="20"/>
              </w:rPr>
              <w:t>Cota</w:t>
            </w:r>
            <w:r>
              <w:rPr>
                <w:spacing w:val="-6"/>
                <w:sz w:val="20"/>
              </w:rPr>
              <w:t xml:space="preserve"> </w:t>
            </w:r>
            <w:r>
              <w:rPr>
                <w:sz w:val="20"/>
              </w:rPr>
              <w:t>aferentă</w:t>
            </w:r>
            <w:r>
              <w:rPr>
                <w:spacing w:val="-5"/>
                <w:sz w:val="20"/>
              </w:rPr>
              <w:t xml:space="preserve"> </w:t>
            </w:r>
            <w:r>
              <w:rPr>
                <w:sz w:val="20"/>
              </w:rPr>
              <w:t>ISC</w:t>
            </w:r>
            <w:r>
              <w:rPr>
                <w:spacing w:val="-1"/>
                <w:sz w:val="20"/>
              </w:rPr>
              <w:t xml:space="preserve"> </w:t>
            </w:r>
            <w:r>
              <w:rPr>
                <w:sz w:val="20"/>
              </w:rPr>
              <w:t>pentru</w:t>
            </w:r>
            <w:r>
              <w:rPr>
                <w:spacing w:val="-5"/>
                <w:sz w:val="20"/>
              </w:rPr>
              <w:t xml:space="preserve"> </w:t>
            </w:r>
            <w:r>
              <w:rPr>
                <w:sz w:val="20"/>
              </w:rPr>
              <w:t>controlul</w:t>
            </w:r>
            <w:r>
              <w:rPr>
                <w:spacing w:val="-3"/>
                <w:sz w:val="20"/>
              </w:rPr>
              <w:t xml:space="preserve"> </w:t>
            </w:r>
            <w:r>
              <w:rPr>
                <w:sz w:val="20"/>
              </w:rPr>
              <w:t>calităţii</w:t>
            </w:r>
            <w:r>
              <w:rPr>
                <w:spacing w:val="-5"/>
                <w:sz w:val="20"/>
              </w:rPr>
              <w:t xml:space="preserve"> </w:t>
            </w:r>
            <w:r>
              <w:rPr>
                <w:sz w:val="20"/>
              </w:rPr>
              <w:t>lucrărilor</w:t>
            </w:r>
            <w:r>
              <w:rPr>
                <w:spacing w:val="-2"/>
                <w:sz w:val="20"/>
              </w:rPr>
              <w:t xml:space="preserve"> </w:t>
            </w:r>
            <w:r>
              <w:rPr>
                <w:sz w:val="20"/>
              </w:rPr>
              <w:t>de</w:t>
            </w:r>
            <w:r>
              <w:rPr>
                <w:spacing w:val="-5"/>
                <w:sz w:val="20"/>
              </w:rPr>
              <w:t xml:space="preserve"> </w:t>
            </w:r>
            <w:r>
              <w:rPr>
                <w:sz w:val="20"/>
              </w:rPr>
              <w:t>construcţii</w:t>
            </w:r>
          </w:p>
        </w:tc>
        <w:tc>
          <w:tcPr>
            <w:tcW w:w="1133" w:type="dxa"/>
            <w:tcBorders>
              <w:top w:val="single" w:sz="4" w:space="0" w:color="008080"/>
              <w:bottom w:val="single" w:sz="4" w:space="0" w:color="008080"/>
              <w:right w:val="single" w:sz="4" w:space="0" w:color="008080"/>
            </w:tcBorders>
          </w:tcPr>
          <w:p w14:paraId="78286E35"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4218D014"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4CF36D9A"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31C07AB9"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4030D383"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2C2F2D4C" w14:textId="77777777" w:rsidR="00BD35D5" w:rsidRDefault="00BD35D5">
            <w:pPr>
              <w:pStyle w:val="TableParagraph"/>
              <w:rPr>
                <w:rFonts w:ascii="Times New Roman"/>
                <w:sz w:val="18"/>
              </w:rPr>
            </w:pPr>
          </w:p>
        </w:tc>
      </w:tr>
    </w:tbl>
    <w:p w14:paraId="1F35C564" w14:textId="77777777" w:rsidR="00BD35D5" w:rsidRDefault="00BD35D5">
      <w:pPr>
        <w:rPr>
          <w:rFonts w:ascii="Times New Roman"/>
          <w:sz w:val="18"/>
        </w:rPr>
        <w:sectPr w:rsidR="00BD35D5">
          <w:pgSz w:w="16840" w:h="11910" w:orient="landscape"/>
          <w:pgMar w:top="1720" w:right="700" w:bottom="280" w:left="1020" w:header="706" w:footer="0" w:gutter="0"/>
          <w:cols w:space="720"/>
        </w:sectPr>
      </w:pPr>
    </w:p>
    <w:tbl>
      <w:tblPr>
        <w:tblW w:w="0" w:type="auto"/>
        <w:tblInd w:w="272" w:type="dxa"/>
        <w:tblBorders>
          <w:top w:val="single" w:sz="8" w:space="0" w:color="008080"/>
          <w:left w:val="single" w:sz="8" w:space="0" w:color="008080"/>
          <w:bottom w:val="single" w:sz="8" w:space="0" w:color="008080"/>
          <w:right w:val="single" w:sz="8" w:space="0" w:color="008080"/>
          <w:insideH w:val="single" w:sz="8" w:space="0" w:color="008080"/>
          <w:insideV w:val="single" w:sz="8" w:space="0" w:color="008080"/>
        </w:tblBorders>
        <w:tblLayout w:type="fixed"/>
        <w:tblCellMar>
          <w:left w:w="0" w:type="dxa"/>
          <w:right w:w="0" w:type="dxa"/>
        </w:tblCellMar>
        <w:tblLook w:val="01E0" w:firstRow="1" w:lastRow="1" w:firstColumn="1" w:lastColumn="1" w:noHBand="0" w:noVBand="0"/>
      </w:tblPr>
      <w:tblGrid>
        <w:gridCol w:w="8359"/>
        <w:gridCol w:w="1133"/>
        <w:gridCol w:w="994"/>
        <w:gridCol w:w="1133"/>
        <w:gridCol w:w="994"/>
        <w:gridCol w:w="1133"/>
        <w:gridCol w:w="990"/>
      </w:tblGrid>
      <w:tr w:rsidR="00BD35D5" w14:paraId="4DAD6641" w14:textId="77777777">
        <w:trPr>
          <w:trHeight w:val="461"/>
        </w:trPr>
        <w:tc>
          <w:tcPr>
            <w:tcW w:w="8359" w:type="dxa"/>
            <w:tcBorders>
              <w:top w:val="nil"/>
              <w:bottom w:val="single" w:sz="4" w:space="0" w:color="008080"/>
            </w:tcBorders>
          </w:tcPr>
          <w:p w14:paraId="6CE24526" w14:textId="77777777" w:rsidR="00BD35D5" w:rsidRDefault="00000000">
            <w:pPr>
              <w:pStyle w:val="TableParagraph"/>
              <w:spacing w:line="213" w:lineRule="exact"/>
              <w:ind w:left="110"/>
              <w:rPr>
                <w:sz w:val="20"/>
              </w:rPr>
            </w:pPr>
            <w:r>
              <w:rPr>
                <w:sz w:val="20"/>
              </w:rPr>
              <w:lastRenderedPageBreak/>
              <w:t>5.2.3.</w:t>
            </w:r>
            <w:r>
              <w:rPr>
                <w:spacing w:val="-4"/>
                <w:sz w:val="20"/>
              </w:rPr>
              <w:t xml:space="preserve"> </w:t>
            </w:r>
            <w:r>
              <w:rPr>
                <w:sz w:val="20"/>
              </w:rPr>
              <w:t>Cota</w:t>
            </w:r>
            <w:r>
              <w:rPr>
                <w:spacing w:val="-7"/>
                <w:sz w:val="20"/>
              </w:rPr>
              <w:t xml:space="preserve"> </w:t>
            </w:r>
            <w:r>
              <w:rPr>
                <w:sz w:val="20"/>
              </w:rPr>
              <w:t>aferentă</w:t>
            </w:r>
            <w:r>
              <w:rPr>
                <w:spacing w:val="-6"/>
                <w:sz w:val="20"/>
              </w:rPr>
              <w:t xml:space="preserve"> </w:t>
            </w:r>
            <w:r>
              <w:rPr>
                <w:sz w:val="20"/>
              </w:rPr>
              <w:t>ISC</w:t>
            </w:r>
            <w:r>
              <w:rPr>
                <w:spacing w:val="-2"/>
                <w:sz w:val="20"/>
              </w:rPr>
              <w:t xml:space="preserve"> </w:t>
            </w:r>
            <w:r>
              <w:rPr>
                <w:sz w:val="20"/>
              </w:rPr>
              <w:t>pentru</w:t>
            </w:r>
            <w:r>
              <w:rPr>
                <w:spacing w:val="-6"/>
                <w:sz w:val="20"/>
              </w:rPr>
              <w:t xml:space="preserve"> </w:t>
            </w:r>
            <w:r>
              <w:rPr>
                <w:sz w:val="20"/>
              </w:rPr>
              <w:t>controlul</w:t>
            </w:r>
            <w:r>
              <w:rPr>
                <w:spacing w:val="-3"/>
                <w:sz w:val="20"/>
              </w:rPr>
              <w:t xml:space="preserve"> </w:t>
            </w:r>
            <w:r>
              <w:rPr>
                <w:sz w:val="20"/>
              </w:rPr>
              <w:t>statului</w:t>
            </w:r>
            <w:r>
              <w:rPr>
                <w:spacing w:val="-5"/>
                <w:sz w:val="20"/>
              </w:rPr>
              <w:t xml:space="preserve"> </w:t>
            </w:r>
            <w:r>
              <w:rPr>
                <w:sz w:val="20"/>
              </w:rPr>
              <w:t>în</w:t>
            </w:r>
            <w:r>
              <w:rPr>
                <w:spacing w:val="-6"/>
                <w:sz w:val="20"/>
              </w:rPr>
              <w:t xml:space="preserve"> </w:t>
            </w:r>
            <w:r>
              <w:rPr>
                <w:sz w:val="20"/>
              </w:rPr>
              <w:t>amenajarea</w:t>
            </w:r>
            <w:r>
              <w:rPr>
                <w:spacing w:val="-6"/>
                <w:sz w:val="20"/>
              </w:rPr>
              <w:t xml:space="preserve"> </w:t>
            </w:r>
            <w:r>
              <w:rPr>
                <w:sz w:val="20"/>
              </w:rPr>
              <w:t>teritoriului,</w:t>
            </w:r>
            <w:r>
              <w:rPr>
                <w:spacing w:val="-3"/>
                <w:sz w:val="20"/>
              </w:rPr>
              <w:t xml:space="preserve"> </w:t>
            </w:r>
            <w:r>
              <w:rPr>
                <w:sz w:val="20"/>
              </w:rPr>
              <w:t>urbanism</w:t>
            </w:r>
            <w:r>
              <w:rPr>
                <w:spacing w:val="-1"/>
                <w:sz w:val="20"/>
              </w:rPr>
              <w:t xml:space="preserve"> </w:t>
            </w:r>
            <w:r>
              <w:rPr>
                <w:sz w:val="20"/>
              </w:rPr>
              <w:t>şi</w:t>
            </w:r>
          </w:p>
          <w:p w14:paraId="3F83A902" w14:textId="77777777" w:rsidR="00BD35D5" w:rsidRDefault="00000000">
            <w:pPr>
              <w:pStyle w:val="TableParagraph"/>
              <w:spacing w:line="228" w:lineRule="exact"/>
              <w:ind w:left="110"/>
              <w:rPr>
                <w:sz w:val="20"/>
              </w:rPr>
            </w:pPr>
            <w:r>
              <w:rPr>
                <w:sz w:val="20"/>
              </w:rPr>
              <w:t>pentru</w:t>
            </w:r>
            <w:r>
              <w:rPr>
                <w:spacing w:val="-3"/>
                <w:sz w:val="20"/>
              </w:rPr>
              <w:t xml:space="preserve"> </w:t>
            </w:r>
            <w:r>
              <w:rPr>
                <w:sz w:val="20"/>
              </w:rPr>
              <w:t>autorizarea</w:t>
            </w:r>
            <w:r>
              <w:rPr>
                <w:spacing w:val="-7"/>
                <w:sz w:val="20"/>
              </w:rPr>
              <w:t xml:space="preserve"> </w:t>
            </w:r>
            <w:r>
              <w:rPr>
                <w:sz w:val="20"/>
              </w:rPr>
              <w:t>lucrărilor</w:t>
            </w:r>
            <w:r>
              <w:rPr>
                <w:spacing w:val="-4"/>
                <w:sz w:val="20"/>
              </w:rPr>
              <w:t xml:space="preserve"> </w:t>
            </w:r>
            <w:r>
              <w:rPr>
                <w:sz w:val="20"/>
              </w:rPr>
              <w:t>de</w:t>
            </w:r>
            <w:r>
              <w:rPr>
                <w:spacing w:val="-2"/>
                <w:sz w:val="20"/>
              </w:rPr>
              <w:t xml:space="preserve"> </w:t>
            </w:r>
            <w:r>
              <w:rPr>
                <w:sz w:val="20"/>
              </w:rPr>
              <w:t>construcţ</w:t>
            </w:r>
          </w:p>
        </w:tc>
        <w:tc>
          <w:tcPr>
            <w:tcW w:w="1133" w:type="dxa"/>
            <w:tcBorders>
              <w:top w:val="nil"/>
              <w:bottom w:val="single" w:sz="4" w:space="0" w:color="008080"/>
              <w:right w:val="single" w:sz="4" w:space="0" w:color="008080"/>
            </w:tcBorders>
          </w:tcPr>
          <w:p w14:paraId="38F78246" w14:textId="77777777" w:rsidR="00BD35D5" w:rsidRDefault="00BD35D5">
            <w:pPr>
              <w:pStyle w:val="TableParagraph"/>
              <w:rPr>
                <w:rFonts w:ascii="Times New Roman"/>
                <w:sz w:val="20"/>
              </w:rPr>
            </w:pPr>
          </w:p>
        </w:tc>
        <w:tc>
          <w:tcPr>
            <w:tcW w:w="994" w:type="dxa"/>
            <w:tcBorders>
              <w:top w:val="nil"/>
              <w:left w:val="single" w:sz="4" w:space="0" w:color="008080"/>
              <w:bottom w:val="single" w:sz="4" w:space="0" w:color="008080"/>
            </w:tcBorders>
          </w:tcPr>
          <w:p w14:paraId="0A4D9B63" w14:textId="77777777" w:rsidR="00BD35D5" w:rsidRDefault="00BD35D5">
            <w:pPr>
              <w:pStyle w:val="TableParagraph"/>
              <w:rPr>
                <w:rFonts w:ascii="Times New Roman"/>
                <w:sz w:val="20"/>
              </w:rPr>
            </w:pPr>
          </w:p>
        </w:tc>
        <w:tc>
          <w:tcPr>
            <w:tcW w:w="1133" w:type="dxa"/>
            <w:tcBorders>
              <w:top w:val="nil"/>
              <w:bottom w:val="single" w:sz="4" w:space="0" w:color="008080"/>
              <w:right w:val="single" w:sz="4" w:space="0" w:color="008080"/>
            </w:tcBorders>
          </w:tcPr>
          <w:p w14:paraId="5E4EE447" w14:textId="77777777" w:rsidR="00BD35D5" w:rsidRDefault="00BD35D5">
            <w:pPr>
              <w:pStyle w:val="TableParagraph"/>
              <w:rPr>
                <w:rFonts w:ascii="Times New Roman"/>
                <w:sz w:val="20"/>
              </w:rPr>
            </w:pPr>
          </w:p>
        </w:tc>
        <w:tc>
          <w:tcPr>
            <w:tcW w:w="994" w:type="dxa"/>
            <w:tcBorders>
              <w:top w:val="nil"/>
              <w:left w:val="single" w:sz="4" w:space="0" w:color="008080"/>
              <w:bottom w:val="single" w:sz="4" w:space="0" w:color="008080"/>
            </w:tcBorders>
          </w:tcPr>
          <w:p w14:paraId="1398644B" w14:textId="77777777" w:rsidR="00BD35D5" w:rsidRDefault="00BD35D5">
            <w:pPr>
              <w:pStyle w:val="TableParagraph"/>
              <w:rPr>
                <w:rFonts w:ascii="Times New Roman"/>
                <w:sz w:val="20"/>
              </w:rPr>
            </w:pPr>
          </w:p>
        </w:tc>
        <w:tc>
          <w:tcPr>
            <w:tcW w:w="1133" w:type="dxa"/>
            <w:tcBorders>
              <w:top w:val="nil"/>
              <w:bottom w:val="single" w:sz="4" w:space="0" w:color="008080"/>
              <w:right w:val="single" w:sz="4" w:space="0" w:color="008080"/>
            </w:tcBorders>
          </w:tcPr>
          <w:p w14:paraId="584C4552" w14:textId="77777777" w:rsidR="00BD35D5" w:rsidRDefault="00BD35D5">
            <w:pPr>
              <w:pStyle w:val="TableParagraph"/>
              <w:rPr>
                <w:rFonts w:ascii="Times New Roman"/>
                <w:sz w:val="20"/>
              </w:rPr>
            </w:pPr>
          </w:p>
        </w:tc>
        <w:tc>
          <w:tcPr>
            <w:tcW w:w="990" w:type="dxa"/>
            <w:tcBorders>
              <w:top w:val="nil"/>
              <w:left w:val="single" w:sz="4" w:space="0" w:color="008080"/>
              <w:bottom w:val="single" w:sz="4" w:space="0" w:color="008080"/>
            </w:tcBorders>
          </w:tcPr>
          <w:p w14:paraId="010C3DD9" w14:textId="77777777" w:rsidR="00BD35D5" w:rsidRDefault="00BD35D5">
            <w:pPr>
              <w:pStyle w:val="TableParagraph"/>
              <w:rPr>
                <w:rFonts w:ascii="Times New Roman"/>
                <w:sz w:val="20"/>
              </w:rPr>
            </w:pPr>
          </w:p>
        </w:tc>
      </w:tr>
      <w:tr w:rsidR="00BD35D5" w14:paraId="4F00B565" w14:textId="77777777">
        <w:trPr>
          <w:trHeight w:val="258"/>
        </w:trPr>
        <w:tc>
          <w:tcPr>
            <w:tcW w:w="8359" w:type="dxa"/>
            <w:tcBorders>
              <w:top w:val="single" w:sz="4" w:space="0" w:color="008080"/>
              <w:bottom w:val="single" w:sz="4" w:space="0" w:color="008080"/>
            </w:tcBorders>
          </w:tcPr>
          <w:p w14:paraId="10389CD7" w14:textId="77777777" w:rsidR="00BD35D5" w:rsidRDefault="00000000">
            <w:pPr>
              <w:pStyle w:val="TableParagraph"/>
              <w:spacing w:line="227" w:lineRule="exact"/>
              <w:ind w:left="110"/>
              <w:rPr>
                <w:sz w:val="20"/>
              </w:rPr>
            </w:pPr>
            <w:r>
              <w:rPr>
                <w:sz w:val="20"/>
              </w:rPr>
              <w:t>5.2.4.</w:t>
            </w:r>
            <w:r>
              <w:rPr>
                <w:spacing w:val="-4"/>
                <w:sz w:val="20"/>
              </w:rPr>
              <w:t xml:space="preserve"> </w:t>
            </w:r>
            <w:r>
              <w:rPr>
                <w:sz w:val="20"/>
              </w:rPr>
              <w:t>Cota</w:t>
            </w:r>
            <w:r>
              <w:rPr>
                <w:spacing w:val="-6"/>
                <w:sz w:val="20"/>
              </w:rPr>
              <w:t xml:space="preserve"> </w:t>
            </w:r>
            <w:r>
              <w:rPr>
                <w:sz w:val="20"/>
              </w:rPr>
              <w:t>aferentă</w:t>
            </w:r>
            <w:r>
              <w:rPr>
                <w:spacing w:val="-1"/>
                <w:sz w:val="20"/>
              </w:rPr>
              <w:t xml:space="preserve"> </w:t>
            </w:r>
            <w:r>
              <w:rPr>
                <w:sz w:val="20"/>
              </w:rPr>
              <w:t>Casei Sociale a</w:t>
            </w:r>
            <w:r>
              <w:rPr>
                <w:spacing w:val="-6"/>
                <w:sz w:val="20"/>
              </w:rPr>
              <w:t xml:space="preserve"> </w:t>
            </w:r>
            <w:r>
              <w:rPr>
                <w:sz w:val="20"/>
              </w:rPr>
              <w:t>Constructorilor</w:t>
            </w:r>
            <w:r>
              <w:rPr>
                <w:spacing w:val="1"/>
                <w:sz w:val="20"/>
              </w:rPr>
              <w:t xml:space="preserve"> </w:t>
            </w:r>
            <w:r>
              <w:rPr>
                <w:sz w:val="20"/>
              </w:rPr>
              <w:t>–</w:t>
            </w:r>
            <w:r>
              <w:rPr>
                <w:spacing w:val="-7"/>
                <w:sz w:val="20"/>
              </w:rPr>
              <w:t xml:space="preserve"> </w:t>
            </w:r>
            <w:r>
              <w:rPr>
                <w:sz w:val="20"/>
              </w:rPr>
              <w:t>CSC</w:t>
            </w:r>
            <w:r>
              <w:rPr>
                <w:spacing w:val="-1"/>
                <w:sz w:val="20"/>
              </w:rPr>
              <w:t xml:space="preserve"> </w:t>
            </w:r>
            <w:r>
              <w:rPr>
                <w:sz w:val="20"/>
              </w:rPr>
              <w:t>(N)</w:t>
            </w:r>
          </w:p>
        </w:tc>
        <w:tc>
          <w:tcPr>
            <w:tcW w:w="1133" w:type="dxa"/>
            <w:tcBorders>
              <w:top w:val="single" w:sz="4" w:space="0" w:color="008080"/>
              <w:bottom w:val="single" w:sz="4" w:space="0" w:color="008080"/>
              <w:right w:val="single" w:sz="4" w:space="0" w:color="008080"/>
            </w:tcBorders>
          </w:tcPr>
          <w:p w14:paraId="66E59F26"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121753BE"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23F458D2"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70003DFD"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5456FA9C"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27D91B80" w14:textId="77777777" w:rsidR="00BD35D5" w:rsidRDefault="00BD35D5">
            <w:pPr>
              <w:pStyle w:val="TableParagraph"/>
              <w:rPr>
                <w:rFonts w:ascii="Times New Roman"/>
                <w:sz w:val="18"/>
              </w:rPr>
            </w:pPr>
          </w:p>
        </w:tc>
      </w:tr>
      <w:tr w:rsidR="00BD35D5" w14:paraId="0B694190" w14:textId="77777777">
        <w:trPr>
          <w:trHeight w:val="253"/>
        </w:trPr>
        <w:tc>
          <w:tcPr>
            <w:tcW w:w="8359" w:type="dxa"/>
            <w:tcBorders>
              <w:top w:val="single" w:sz="4" w:space="0" w:color="008080"/>
              <w:bottom w:val="single" w:sz="4" w:space="0" w:color="008080"/>
            </w:tcBorders>
          </w:tcPr>
          <w:p w14:paraId="693BD0DC" w14:textId="77777777" w:rsidR="00BD35D5" w:rsidRDefault="00000000">
            <w:pPr>
              <w:pStyle w:val="TableParagraph"/>
              <w:spacing w:line="223" w:lineRule="exact"/>
              <w:ind w:left="110"/>
              <w:rPr>
                <w:sz w:val="20"/>
              </w:rPr>
            </w:pPr>
            <w:r>
              <w:rPr>
                <w:sz w:val="20"/>
              </w:rPr>
              <w:t>5.2.5.</w:t>
            </w:r>
            <w:r>
              <w:rPr>
                <w:spacing w:val="-5"/>
                <w:sz w:val="20"/>
              </w:rPr>
              <w:t xml:space="preserve"> </w:t>
            </w:r>
            <w:r>
              <w:rPr>
                <w:sz w:val="20"/>
              </w:rPr>
              <w:t>Taxe</w:t>
            </w:r>
            <w:r>
              <w:rPr>
                <w:spacing w:val="-3"/>
                <w:sz w:val="20"/>
              </w:rPr>
              <w:t xml:space="preserve"> </w:t>
            </w:r>
            <w:r>
              <w:rPr>
                <w:sz w:val="20"/>
              </w:rPr>
              <w:t>pentru</w:t>
            </w:r>
            <w:r>
              <w:rPr>
                <w:spacing w:val="-3"/>
                <w:sz w:val="20"/>
              </w:rPr>
              <w:t xml:space="preserve"> </w:t>
            </w:r>
            <w:r>
              <w:rPr>
                <w:sz w:val="20"/>
              </w:rPr>
              <w:t>acorduri,</w:t>
            </w:r>
            <w:r>
              <w:rPr>
                <w:spacing w:val="-4"/>
                <w:sz w:val="20"/>
              </w:rPr>
              <w:t xml:space="preserve"> </w:t>
            </w:r>
            <w:r>
              <w:rPr>
                <w:sz w:val="20"/>
              </w:rPr>
              <w:t>avize</w:t>
            </w:r>
            <w:r>
              <w:rPr>
                <w:spacing w:val="-6"/>
                <w:sz w:val="20"/>
              </w:rPr>
              <w:t xml:space="preserve"> </w:t>
            </w:r>
            <w:r>
              <w:rPr>
                <w:sz w:val="20"/>
              </w:rPr>
              <w:t>conforme</w:t>
            </w:r>
            <w:r>
              <w:rPr>
                <w:spacing w:val="-8"/>
                <w:sz w:val="20"/>
              </w:rPr>
              <w:t xml:space="preserve"> </w:t>
            </w:r>
            <w:r>
              <w:rPr>
                <w:sz w:val="20"/>
              </w:rPr>
              <w:t>şi</w:t>
            </w:r>
            <w:r>
              <w:rPr>
                <w:spacing w:val="-2"/>
                <w:sz w:val="20"/>
              </w:rPr>
              <w:t xml:space="preserve"> </w:t>
            </w:r>
            <w:r>
              <w:rPr>
                <w:sz w:val="20"/>
              </w:rPr>
              <w:t>autorizaţia</w:t>
            </w:r>
            <w:r>
              <w:rPr>
                <w:spacing w:val="-3"/>
                <w:sz w:val="20"/>
              </w:rPr>
              <w:t xml:space="preserve"> </w:t>
            </w:r>
            <w:r>
              <w:rPr>
                <w:sz w:val="20"/>
              </w:rPr>
              <w:t>de</w:t>
            </w:r>
            <w:r>
              <w:rPr>
                <w:spacing w:val="-8"/>
                <w:sz w:val="20"/>
              </w:rPr>
              <w:t xml:space="preserve"> </w:t>
            </w:r>
            <w:r>
              <w:rPr>
                <w:sz w:val="20"/>
              </w:rPr>
              <w:t>construire/desfiinţare</w:t>
            </w:r>
          </w:p>
        </w:tc>
        <w:tc>
          <w:tcPr>
            <w:tcW w:w="1133" w:type="dxa"/>
            <w:tcBorders>
              <w:top w:val="single" w:sz="4" w:space="0" w:color="008080"/>
              <w:bottom w:val="single" w:sz="4" w:space="0" w:color="008080"/>
              <w:right w:val="single" w:sz="4" w:space="0" w:color="008080"/>
            </w:tcBorders>
          </w:tcPr>
          <w:p w14:paraId="36C87AB7"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44187C72"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7A6B0391"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7674CFED"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7A59B9D8"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5F3B9252" w14:textId="77777777" w:rsidR="00BD35D5" w:rsidRDefault="00BD35D5">
            <w:pPr>
              <w:pStyle w:val="TableParagraph"/>
              <w:rPr>
                <w:rFonts w:ascii="Times New Roman"/>
                <w:sz w:val="18"/>
              </w:rPr>
            </w:pPr>
          </w:p>
        </w:tc>
      </w:tr>
      <w:tr w:rsidR="00BD35D5" w14:paraId="063014E8" w14:textId="77777777">
        <w:trPr>
          <w:trHeight w:val="254"/>
        </w:trPr>
        <w:tc>
          <w:tcPr>
            <w:tcW w:w="8359" w:type="dxa"/>
            <w:tcBorders>
              <w:top w:val="single" w:sz="4" w:space="0" w:color="008080"/>
              <w:bottom w:val="single" w:sz="4" w:space="0" w:color="008080"/>
            </w:tcBorders>
          </w:tcPr>
          <w:p w14:paraId="6004E8C2" w14:textId="77777777" w:rsidR="00BD35D5" w:rsidRDefault="00000000">
            <w:pPr>
              <w:pStyle w:val="TableParagraph"/>
              <w:spacing w:line="223" w:lineRule="exact"/>
              <w:ind w:left="110"/>
              <w:rPr>
                <w:sz w:val="20"/>
              </w:rPr>
            </w:pPr>
            <w:r>
              <w:rPr>
                <w:sz w:val="20"/>
              </w:rPr>
              <w:t>5.3</w:t>
            </w:r>
            <w:r>
              <w:rPr>
                <w:spacing w:val="-2"/>
                <w:sz w:val="20"/>
              </w:rPr>
              <w:t xml:space="preserve"> </w:t>
            </w:r>
            <w:r>
              <w:rPr>
                <w:sz w:val="20"/>
              </w:rPr>
              <w:t>Cheltuieli</w:t>
            </w:r>
            <w:r>
              <w:rPr>
                <w:spacing w:val="-1"/>
                <w:sz w:val="20"/>
              </w:rPr>
              <w:t xml:space="preserve"> </w:t>
            </w:r>
            <w:r>
              <w:rPr>
                <w:sz w:val="20"/>
              </w:rPr>
              <w:t>diverse</w:t>
            </w:r>
            <w:r>
              <w:rPr>
                <w:spacing w:val="-6"/>
                <w:sz w:val="20"/>
              </w:rPr>
              <w:t xml:space="preserve"> </w:t>
            </w:r>
            <w:r>
              <w:rPr>
                <w:sz w:val="20"/>
              </w:rPr>
              <w:t>şi</w:t>
            </w:r>
            <w:r>
              <w:rPr>
                <w:spacing w:val="-5"/>
                <w:sz w:val="20"/>
              </w:rPr>
              <w:t xml:space="preserve"> </w:t>
            </w:r>
            <w:r>
              <w:rPr>
                <w:sz w:val="20"/>
              </w:rPr>
              <w:t>neprevăzute</w:t>
            </w:r>
            <w:r>
              <w:rPr>
                <w:spacing w:val="2"/>
                <w:sz w:val="20"/>
              </w:rPr>
              <w:t xml:space="preserve"> </w:t>
            </w:r>
            <w:r>
              <w:rPr>
                <w:sz w:val="20"/>
              </w:rPr>
              <w:t>(N)</w:t>
            </w:r>
          </w:p>
        </w:tc>
        <w:tc>
          <w:tcPr>
            <w:tcW w:w="1133" w:type="dxa"/>
            <w:tcBorders>
              <w:top w:val="single" w:sz="4" w:space="0" w:color="008080"/>
              <w:bottom w:val="single" w:sz="4" w:space="0" w:color="008080"/>
              <w:right w:val="single" w:sz="4" w:space="0" w:color="008080"/>
            </w:tcBorders>
          </w:tcPr>
          <w:p w14:paraId="37624434"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4FDF3DAE"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424E1E4B"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49ECF42B"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225FF60E"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566F4828" w14:textId="77777777" w:rsidR="00BD35D5" w:rsidRDefault="00BD35D5">
            <w:pPr>
              <w:pStyle w:val="TableParagraph"/>
              <w:rPr>
                <w:rFonts w:ascii="Times New Roman"/>
                <w:sz w:val="18"/>
              </w:rPr>
            </w:pPr>
          </w:p>
        </w:tc>
      </w:tr>
      <w:tr w:rsidR="00BD35D5" w14:paraId="50665FC2" w14:textId="77777777">
        <w:trPr>
          <w:trHeight w:val="253"/>
        </w:trPr>
        <w:tc>
          <w:tcPr>
            <w:tcW w:w="8359" w:type="dxa"/>
            <w:tcBorders>
              <w:top w:val="single" w:sz="4" w:space="0" w:color="008080"/>
              <w:bottom w:val="single" w:sz="4" w:space="0" w:color="008080"/>
            </w:tcBorders>
          </w:tcPr>
          <w:p w14:paraId="7D9EAABF" w14:textId="77777777" w:rsidR="00BD35D5" w:rsidRDefault="00000000">
            <w:pPr>
              <w:pStyle w:val="TableParagraph"/>
              <w:spacing w:line="223" w:lineRule="exact"/>
              <w:ind w:left="110"/>
              <w:rPr>
                <w:sz w:val="20"/>
              </w:rPr>
            </w:pPr>
            <w:r>
              <w:rPr>
                <w:sz w:val="20"/>
              </w:rPr>
              <w:t>5.4</w:t>
            </w:r>
            <w:r>
              <w:rPr>
                <w:spacing w:val="-2"/>
                <w:sz w:val="20"/>
              </w:rPr>
              <w:t xml:space="preserve"> </w:t>
            </w:r>
            <w:r>
              <w:rPr>
                <w:sz w:val="20"/>
              </w:rPr>
              <w:t>Cheltuieli</w:t>
            </w:r>
            <w:r>
              <w:rPr>
                <w:spacing w:val="-2"/>
                <w:sz w:val="20"/>
              </w:rPr>
              <w:t xml:space="preserve"> </w:t>
            </w:r>
            <w:r>
              <w:rPr>
                <w:sz w:val="20"/>
              </w:rPr>
              <w:t>pentru</w:t>
            </w:r>
            <w:r>
              <w:rPr>
                <w:spacing w:val="-5"/>
                <w:sz w:val="20"/>
              </w:rPr>
              <w:t xml:space="preserve"> </w:t>
            </w:r>
            <w:r>
              <w:rPr>
                <w:sz w:val="20"/>
              </w:rPr>
              <w:t>informare</w:t>
            </w:r>
            <w:r>
              <w:rPr>
                <w:spacing w:val="-6"/>
                <w:sz w:val="20"/>
              </w:rPr>
              <w:t xml:space="preserve"> </w:t>
            </w:r>
            <w:r>
              <w:rPr>
                <w:sz w:val="20"/>
              </w:rPr>
              <w:t>şi</w:t>
            </w:r>
            <w:r>
              <w:rPr>
                <w:spacing w:val="-6"/>
                <w:sz w:val="20"/>
              </w:rPr>
              <w:t xml:space="preserve"> </w:t>
            </w:r>
            <w:r>
              <w:rPr>
                <w:sz w:val="20"/>
              </w:rPr>
              <w:t>publicitate</w:t>
            </w:r>
          </w:p>
        </w:tc>
        <w:tc>
          <w:tcPr>
            <w:tcW w:w="1133" w:type="dxa"/>
            <w:tcBorders>
              <w:top w:val="single" w:sz="4" w:space="0" w:color="008080"/>
              <w:bottom w:val="single" w:sz="4" w:space="0" w:color="008080"/>
              <w:right w:val="single" w:sz="4" w:space="0" w:color="008080"/>
            </w:tcBorders>
          </w:tcPr>
          <w:p w14:paraId="4B095081"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3F624D17"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3934383C"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235E1736"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6BAD3C0B"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6FE5727F" w14:textId="77777777" w:rsidR="00BD35D5" w:rsidRDefault="00BD35D5">
            <w:pPr>
              <w:pStyle w:val="TableParagraph"/>
              <w:rPr>
                <w:rFonts w:ascii="Times New Roman"/>
                <w:sz w:val="18"/>
              </w:rPr>
            </w:pPr>
          </w:p>
        </w:tc>
      </w:tr>
      <w:tr w:rsidR="00BD35D5" w14:paraId="5F70BAAF" w14:textId="77777777">
        <w:trPr>
          <w:trHeight w:val="254"/>
        </w:trPr>
        <w:tc>
          <w:tcPr>
            <w:tcW w:w="8359" w:type="dxa"/>
            <w:tcBorders>
              <w:top w:val="single" w:sz="4" w:space="0" w:color="008080"/>
              <w:bottom w:val="single" w:sz="4" w:space="0" w:color="008080"/>
            </w:tcBorders>
          </w:tcPr>
          <w:p w14:paraId="0274656E" w14:textId="77777777" w:rsidR="00BD35D5" w:rsidRDefault="00000000">
            <w:pPr>
              <w:pStyle w:val="TableParagraph"/>
              <w:spacing w:before="4" w:line="229" w:lineRule="exact"/>
              <w:ind w:left="172"/>
              <w:rPr>
                <w:b/>
                <w:sz w:val="20"/>
              </w:rPr>
            </w:pPr>
            <w:r>
              <w:rPr>
                <w:b/>
                <w:sz w:val="20"/>
              </w:rPr>
              <w:t>Capitolul</w:t>
            </w:r>
            <w:r>
              <w:rPr>
                <w:b/>
                <w:spacing w:val="-6"/>
                <w:sz w:val="20"/>
              </w:rPr>
              <w:t xml:space="preserve"> </w:t>
            </w:r>
            <w:r>
              <w:rPr>
                <w:b/>
                <w:sz w:val="20"/>
              </w:rPr>
              <w:t>6</w:t>
            </w:r>
            <w:r>
              <w:rPr>
                <w:b/>
                <w:spacing w:val="-2"/>
                <w:sz w:val="20"/>
              </w:rPr>
              <w:t xml:space="preserve"> </w:t>
            </w:r>
            <w:r>
              <w:rPr>
                <w:b/>
                <w:sz w:val="20"/>
              </w:rPr>
              <w:t>Cheltuieli</w:t>
            </w:r>
            <w:r>
              <w:rPr>
                <w:b/>
                <w:spacing w:val="3"/>
                <w:sz w:val="20"/>
              </w:rPr>
              <w:t xml:space="preserve"> </w:t>
            </w:r>
            <w:r>
              <w:rPr>
                <w:b/>
                <w:sz w:val="20"/>
              </w:rPr>
              <w:t>pentru</w:t>
            </w:r>
            <w:r>
              <w:rPr>
                <w:b/>
                <w:spacing w:val="-3"/>
                <w:sz w:val="20"/>
              </w:rPr>
              <w:t xml:space="preserve"> </w:t>
            </w:r>
            <w:r>
              <w:rPr>
                <w:b/>
                <w:sz w:val="20"/>
              </w:rPr>
              <w:t>darea</w:t>
            </w:r>
            <w:r>
              <w:rPr>
                <w:b/>
                <w:spacing w:val="-6"/>
                <w:sz w:val="20"/>
              </w:rPr>
              <w:t xml:space="preserve"> </w:t>
            </w:r>
            <w:r>
              <w:rPr>
                <w:b/>
                <w:sz w:val="20"/>
              </w:rPr>
              <w:t>în</w:t>
            </w:r>
            <w:r>
              <w:rPr>
                <w:b/>
                <w:spacing w:val="1"/>
                <w:sz w:val="20"/>
              </w:rPr>
              <w:t xml:space="preserve"> </w:t>
            </w:r>
            <w:r>
              <w:rPr>
                <w:b/>
                <w:sz w:val="20"/>
              </w:rPr>
              <w:t>exploatare</w:t>
            </w:r>
            <w:r>
              <w:rPr>
                <w:b/>
                <w:spacing w:val="4"/>
                <w:sz w:val="20"/>
              </w:rPr>
              <w:t xml:space="preserve"> </w:t>
            </w:r>
            <w:r>
              <w:rPr>
                <w:b/>
                <w:sz w:val="20"/>
              </w:rPr>
              <w:t>-</w:t>
            </w:r>
            <w:r>
              <w:rPr>
                <w:b/>
                <w:spacing w:val="-5"/>
                <w:sz w:val="20"/>
              </w:rPr>
              <w:t xml:space="preserve"> </w:t>
            </w:r>
            <w:r>
              <w:rPr>
                <w:b/>
                <w:sz w:val="20"/>
              </w:rPr>
              <w:t>total,</w:t>
            </w:r>
            <w:r>
              <w:rPr>
                <w:b/>
                <w:spacing w:val="-2"/>
                <w:sz w:val="20"/>
              </w:rPr>
              <w:t xml:space="preserve"> </w:t>
            </w:r>
            <w:r>
              <w:rPr>
                <w:b/>
                <w:sz w:val="20"/>
              </w:rPr>
              <w:t>din</w:t>
            </w:r>
            <w:r>
              <w:rPr>
                <w:b/>
                <w:spacing w:val="-8"/>
                <w:sz w:val="20"/>
              </w:rPr>
              <w:t xml:space="preserve"> </w:t>
            </w:r>
            <w:r>
              <w:rPr>
                <w:b/>
                <w:sz w:val="20"/>
              </w:rPr>
              <w:t>care:</w:t>
            </w:r>
          </w:p>
        </w:tc>
        <w:tc>
          <w:tcPr>
            <w:tcW w:w="1133" w:type="dxa"/>
            <w:tcBorders>
              <w:top w:val="single" w:sz="4" w:space="0" w:color="008080"/>
              <w:bottom w:val="single" w:sz="4" w:space="0" w:color="008080"/>
              <w:right w:val="single" w:sz="4" w:space="0" w:color="008080"/>
            </w:tcBorders>
          </w:tcPr>
          <w:p w14:paraId="4663D92B"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7F8F26E7"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31D46C6C"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3D50327E"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48ADDBA6"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50D03AE8" w14:textId="77777777" w:rsidR="00BD35D5" w:rsidRDefault="00BD35D5">
            <w:pPr>
              <w:pStyle w:val="TableParagraph"/>
              <w:rPr>
                <w:rFonts w:ascii="Times New Roman"/>
                <w:sz w:val="18"/>
              </w:rPr>
            </w:pPr>
          </w:p>
        </w:tc>
      </w:tr>
      <w:tr w:rsidR="00BD35D5" w14:paraId="625A6791" w14:textId="77777777">
        <w:trPr>
          <w:trHeight w:val="258"/>
        </w:trPr>
        <w:tc>
          <w:tcPr>
            <w:tcW w:w="8359" w:type="dxa"/>
            <w:tcBorders>
              <w:top w:val="single" w:sz="4" w:space="0" w:color="008080"/>
              <w:bottom w:val="single" w:sz="4" w:space="0" w:color="008080"/>
            </w:tcBorders>
          </w:tcPr>
          <w:p w14:paraId="02B6B4B4" w14:textId="77777777" w:rsidR="00BD35D5" w:rsidRDefault="00000000">
            <w:pPr>
              <w:pStyle w:val="TableParagraph"/>
              <w:spacing w:line="227" w:lineRule="exact"/>
              <w:ind w:left="110"/>
              <w:rPr>
                <w:b/>
                <w:sz w:val="20"/>
              </w:rPr>
            </w:pPr>
            <w:r>
              <w:rPr>
                <w:sz w:val="20"/>
              </w:rPr>
              <w:t>6.1</w:t>
            </w:r>
            <w:r>
              <w:rPr>
                <w:spacing w:val="-3"/>
                <w:sz w:val="20"/>
              </w:rPr>
              <w:t xml:space="preserve"> </w:t>
            </w:r>
            <w:r>
              <w:rPr>
                <w:sz w:val="20"/>
              </w:rPr>
              <w:t>Pregătirea</w:t>
            </w:r>
            <w:r>
              <w:rPr>
                <w:spacing w:val="-6"/>
                <w:sz w:val="20"/>
              </w:rPr>
              <w:t xml:space="preserve"> </w:t>
            </w:r>
            <w:r>
              <w:rPr>
                <w:sz w:val="20"/>
              </w:rPr>
              <w:t>personalului</w:t>
            </w:r>
            <w:r>
              <w:rPr>
                <w:spacing w:val="-1"/>
                <w:sz w:val="20"/>
              </w:rPr>
              <w:t xml:space="preserve"> </w:t>
            </w:r>
            <w:r>
              <w:rPr>
                <w:sz w:val="20"/>
              </w:rPr>
              <w:t>de</w:t>
            </w:r>
            <w:r>
              <w:rPr>
                <w:spacing w:val="-6"/>
                <w:sz w:val="20"/>
              </w:rPr>
              <w:t xml:space="preserve"> </w:t>
            </w:r>
            <w:r>
              <w:rPr>
                <w:sz w:val="20"/>
              </w:rPr>
              <w:t>exploatare</w:t>
            </w:r>
            <w:r>
              <w:rPr>
                <w:spacing w:val="-3"/>
                <w:sz w:val="20"/>
              </w:rPr>
              <w:t xml:space="preserve"> </w:t>
            </w:r>
            <w:r>
              <w:rPr>
                <w:b/>
                <w:sz w:val="20"/>
              </w:rPr>
              <w:t>(N)</w:t>
            </w:r>
          </w:p>
        </w:tc>
        <w:tc>
          <w:tcPr>
            <w:tcW w:w="1133" w:type="dxa"/>
            <w:tcBorders>
              <w:top w:val="single" w:sz="4" w:space="0" w:color="008080"/>
              <w:bottom w:val="single" w:sz="4" w:space="0" w:color="008080"/>
              <w:right w:val="single" w:sz="4" w:space="0" w:color="008080"/>
            </w:tcBorders>
            <w:shd w:val="clear" w:color="auto" w:fill="00AF50"/>
          </w:tcPr>
          <w:p w14:paraId="363F0ACC"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2B8E10CD"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shd w:val="clear" w:color="auto" w:fill="00AF50"/>
          </w:tcPr>
          <w:p w14:paraId="0427470B"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71DD17CE"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shd w:val="clear" w:color="auto" w:fill="00AF50"/>
          </w:tcPr>
          <w:p w14:paraId="49E73D7C"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472E9D6E" w14:textId="77777777" w:rsidR="00BD35D5" w:rsidRDefault="00BD35D5">
            <w:pPr>
              <w:pStyle w:val="TableParagraph"/>
              <w:rPr>
                <w:rFonts w:ascii="Times New Roman"/>
                <w:sz w:val="18"/>
              </w:rPr>
            </w:pPr>
          </w:p>
        </w:tc>
      </w:tr>
      <w:tr w:rsidR="00BD35D5" w14:paraId="739761B1" w14:textId="77777777">
        <w:trPr>
          <w:trHeight w:val="254"/>
        </w:trPr>
        <w:tc>
          <w:tcPr>
            <w:tcW w:w="8359" w:type="dxa"/>
            <w:tcBorders>
              <w:top w:val="single" w:sz="4" w:space="0" w:color="008080"/>
              <w:bottom w:val="single" w:sz="4" w:space="0" w:color="008080"/>
            </w:tcBorders>
          </w:tcPr>
          <w:p w14:paraId="41440103" w14:textId="77777777" w:rsidR="00BD35D5" w:rsidRDefault="00000000">
            <w:pPr>
              <w:pStyle w:val="TableParagraph"/>
              <w:spacing w:line="223" w:lineRule="exact"/>
              <w:ind w:left="110"/>
              <w:rPr>
                <w:sz w:val="20"/>
              </w:rPr>
            </w:pPr>
            <w:r>
              <w:rPr>
                <w:sz w:val="20"/>
              </w:rPr>
              <w:t>6.2</w:t>
            </w:r>
            <w:r>
              <w:rPr>
                <w:spacing w:val="-1"/>
                <w:sz w:val="20"/>
              </w:rPr>
              <w:t xml:space="preserve"> </w:t>
            </w:r>
            <w:r>
              <w:rPr>
                <w:sz w:val="20"/>
              </w:rPr>
              <w:t>Probe</w:t>
            </w:r>
            <w:r>
              <w:rPr>
                <w:spacing w:val="-5"/>
                <w:sz w:val="20"/>
              </w:rPr>
              <w:t xml:space="preserve"> </w:t>
            </w:r>
            <w:r>
              <w:rPr>
                <w:sz w:val="20"/>
              </w:rPr>
              <w:t>tehnologice,</w:t>
            </w:r>
            <w:r>
              <w:rPr>
                <w:spacing w:val="-7"/>
                <w:sz w:val="20"/>
              </w:rPr>
              <w:t xml:space="preserve"> </w:t>
            </w:r>
            <w:r>
              <w:rPr>
                <w:sz w:val="20"/>
              </w:rPr>
              <w:t>încercări,</w:t>
            </w:r>
            <w:r>
              <w:rPr>
                <w:spacing w:val="-2"/>
                <w:sz w:val="20"/>
              </w:rPr>
              <w:t xml:space="preserve"> </w:t>
            </w:r>
            <w:r>
              <w:rPr>
                <w:sz w:val="20"/>
              </w:rPr>
              <w:t>rodaje,</w:t>
            </w:r>
            <w:r>
              <w:rPr>
                <w:spacing w:val="-6"/>
                <w:sz w:val="20"/>
              </w:rPr>
              <w:t xml:space="preserve"> </w:t>
            </w:r>
            <w:r>
              <w:rPr>
                <w:sz w:val="20"/>
              </w:rPr>
              <w:t>expertize la</w:t>
            </w:r>
            <w:r>
              <w:rPr>
                <w:spacing w:val="-5"/>
                <w:sz w:val="20"/>
              </w:rPr>
              <w:t xml:space="preserve"> </w:t>
            </w:r>
            <w:r>
              <w:rPr>
                <w:sz w:val="20"/>
              </w:rPr>
              <w:t>recepţie</w:t>
            </w:r>
          </w:p>
        </w:tc>
        <w:tc>
          <w:tcPr>
            <w:tcW w:w="1133" w:type="dxa"/>
            <w:tcBorders>
              <w:top w:val="single" w:sz="4" w:space="0" w:color="008080"/>
              <w:bottom w:val="single" w:sz="4" w:space="0" w:color="008080"/>
              <w:right w:val="single" w:sz="4" w:space="0" w:color="008080"/>
            </w:tcBorders>
          </w:tcPr>
          <w:p w14:paraId="68E7BA09"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1CD8E555"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47E29D3C"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5BB6D8D8"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10A9AC57"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58453F39" w14:textId="77777777" w:rsidR="00BD35D5" w:rsidRDefault="00BD35D5">
            <w:pPr>
              <w:pStyle w:val="TableParagraph"/>
              <w:rPr>
                <w:rFonts w:ascii="Times New Roman"/>
                <w:sz w:val="18"/>
              </w:rPr>
            </w:pPr>
          </w:p>
        </w:tc>
      </w:tr>
      <w:tr w:rsidR="00BD35D5" w14:paraId="49F2EB38" w14:textId="77777777">
        <w:trPr>
          <w:trHeight w:val="254"/>
        </w:trPr>
        <w:tc>
          <w:tcPr>
            <w:tcW w:w="8359" w:type="dxa"/>
            <w:tcBorders>
              <w:top w:val="single" w:sz="4" w:space="0" w:color="008080"/>
              <w:bottom w:val="single" w:sz="4" w:space="0" w:color="008080"/>
            </w:tcBorders>
          </w:tcPr>
          <w:p w14:paraId="118BCA66" w14:textId="77777777" w:rsidR="00BD35D5" w:rsidRDefault="00000000">
            <w:pPr>
              <w:pStyle w:val="TableParagraph"/>
              <w:spacing w:before="5" w:line="229" w:lineRule="exact"/>
              <w:ind w:left="2158" w:right="2139"/>
              <w:jc w:val="center"/>
              <w:rPr>
                <w:b/>
                <w:sz w:val="20"/>
              </w:rPr>
            </w:pPr>
            <w:r>
              <w:rPr>
                <w:b/>
                <w:sz w:val="20"/>
              </w:rPr>
              <w:t>TOTAL</w:t>
            </w:r>
          </w:p>
        </w:tc>
        <w:tc>
          <w:tcPr>
            <w:tcW w:w="1133" w:type="dxa"/>
            <w:tcBorders>
              <w:top w:val="single" w:sz="4" w:space="0" w:color="008080"/>
              <w:bottom w:val="single" w:sz="4" w:space="0" w:color="008080"/>
              <w:right w:val="single" w:sz="4" w:space="0" w:color="008080"/>
            </w:tcBorders>
          </w:tcPr>
          <w:p w14:paraId="3AE071B6"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4F7737F8"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2BAB11AB"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5CD1882A"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6D619231"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533240F5" w14:textId="77777777" w:rsidR="00BD35D5" w:rsidRDefault="00BD35D5">
            <w:pPr>
              <w:pStyle w:val="TableParagraph"/>
              <w:rPr>
                <w:rFonts w:ascii="Times New Roman"/>
                <w:sz w:val="18"/>
              </w:rPr>
            </w:pPr>
          </w:p>
        </w:tc>
      </w:tr>
      <w:tr w:rsidR="00BD35D5" w14:paraId="12CD34FA" w14:textId="77777777">
        <w:trPr>
          <w:trHeight w:val="253"/>
        </w:trPr>
        <w:tc>
          <w:tcPr>
            <w:tcW w:w="8359" w:type="dxa"/>
            <w:tcBorders>
              <w:top w:val="single" w:sz="4" w:space="0" w:color="008080"/>
              <w:bottom w:val="single" w:sz="4" w:space="0" w:color="008080"/>
            </w:tcBorders>
          </w:tcPr>
          <w:p w14:paraId="0736929F" w14:textId="77777777" w:rsidR="00BD35D5" w:rsidRDefault="00000000">
            <w:pPr>
              <w:pStyle w:val="TableParagraph"/>
              <w:spacing w:before="4" w:line="229" w:lineRule="exact"/>
              <w:ind w:left="2218" w:right="2139"/>
              <w:jc w:val="center"/>
              <w:rPr>
                <w:b/>
                <w:sz w:val="20"/>
              </w:rPr>
            </w:pPr>
            <w:r>
              <w:rPr>
                <w:b/>
                <w:sz w:val="20"/>
              </w:rPr>
              <w:t>ACTUALIZARE</w:t>
            </w:r>
            <w:r>
              <w:rPr>
                <w:b/>
                <w:spacing w:val="-5"/>
                <w:sz w:val="20"/>
              </w:rPr>
              <w:t xml:space="preserve"> </w:t>
            </w:r>
            <w:r>
              <w:rPr>
                <w:b/>
                <w:sz w:val="20"/>
              </w:rPr>
              <w:t>Cheltuieli</w:t>
            </w:r>
            <w:r>
              <w:rPr>
                <w:b/>
                <w:spacing w:val="-2"/>
                <w:sz w:val="20"/>
              </w:rPr>
              <w:t xml:space="preserve"> </w:t>
            </w:r>
            <w:r>
              <w:rPr>
                <w:b/>
                <w:sz w:val="20"/>
              </w:rPr>
              <w:t>Eligibile (max</w:t>
            </w:r>
            <w:r>
              <w:rPr>
                <w:b/>
                <w:spacing w:val="-5"/>
                <w:sz w:val="20"/>
              </w:rPr>
              <w:t xml:space="preserve"> </w:t>
            </w:r>
            <w:r>
              <w:rPr>
                <w:b/>
                <w:sz w:val="20"/>
              </w:rPr>
              <w:t>5%)</w:t>
            </w:r>
          </w:p>
        </w:tc>
        <w:tc>
          <w:tcPr>
            <w:tcW w:w="1133" w:type="dxa"/>
            <w:tcBorders>
              <w:top w:val="single" w:sz="4" w:space="0" w:color="008080"/>
              <w:bottom w:val="single" w:sz="4" w:space="0" w:color="008080"/>
              <w:right w:val="single" w:sz="4" w:space="0" w:color="008080"/>
            </w:tcBorders>
          </w:tcPr>
          <w:p w14:paraId="53A397FB"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460A5731"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15BFD8EE"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7BF1EC0A"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0AF923B6"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12DBBC23" w14:textId="77777777" w:rsidR="00BD35D5" w:rsidRDefault="00BD35D5">
            <w:pPr>
              <w:pStyle w:val="TableParagraph"/>
              <w:rPr>
                <w:rFonts w:ascii="Times New Roman"/>
                <w:sz w:val="18"/>
              </w:rPr>
            </w:pPr>
          </w:p>
        </w:tc>
      </w:tr>
      <w:tr w:rsidR="00BD35D5" w14:paraId="4DA2876C" w14:textId="77777777">
        <w:trPr>
          <w:trHeight w:val="258"/>
        </w:trPr>
        <w:tc>
          <w:tcPr>
            <w:tcW w:w="8359" w:type="dxa"/>
            <w:tcBorders>
              <w:top w:val="single" w:sz="4" w:space="0" w:color="008080"/>
              <w:bottom w:val="single" w:sz="4" w:space="0" w:color="008080"/>
            </w:tcBorders>
          </w:tcPr>
          <w:p w14:paraId="65761F61" w14:textId="77777777" w:rsidR="00BD35D5" w:rsidRDefault="00000000">
            <w:pPr>
              <w:pStyle w:val="TableParagraph"/>
              <w:spacing w:before="4"/>
              <w:ind w:left="2104" w:right="2139"/>
              <w:jc w:val="center"/>
              <w:rPr>
                <w:b/>
                <w:sz w:val="20"/>
              </w:rPr>
            </w:pPr>
            <w:r>
              <w:rPr>
                <w:b/>
                <w:sz w:val="20"/>
              </w:rPr>
              <w:t>TOTAL</w:t>
            </w:r>
            <w:r>
              <w:rPr>
                <w:b/>
                <w:spacing w:val="-2"/>
                <w:sz w:val="20"/>
              </w:rPr>
              <w:t xml:space="preserve"> </w:t>
            </w:r>
            <w:r>
              <w:rPr>
                <w:b/>
                <w:sz w:val="20"/>
              </w:rPr>
              <w:t>GENERAL</w:t>
            </w:r>
            <w:r>
              <w:rPr>
                <w:b/>
                <w:spacing w:val="-2"/>
                <w:sz w:val="20"/>
              </w:rPr>
              <w:t xml:space="preserve"> </w:t>
            </w:r>
            <w:r>
              <w:rPr>
                <w:b/>
                <w:sz w:val="20"/>
              </w:rPr>
              <w:t>fără</w:t>
            </w:r>
            <w:r>
              <w:rPr>
                <w:b/>
                <w:spacing w:val="-2"/>
                <w:sz w:val="20"/>
              </w:rPr>
              <w:t xml:space="preserve"> </w:t>
            </w:r>
            <w:r>
              <w:rPr>
                <w:b/>
                <w:sz w:val="20"/>
              </w:rPr>
              <w:t>TVA</w:t>
            </w:r>
          </w:p>
        </w:tc>
        <w:tc>
          <w:tcPr>
            <w:tcW w:w="1133" w:type="dxa"/>
            <w:tcBorders>
              <w:top w:val="single" w:sz="4" w:space="0" w:color="008080"/>
              <w:bottom w:val="single" w:sz="4" w:space="0" w:color="008080"/>
              <w:right w:val="single" w:sz="4" w:space="0" w:color="008080"/>
            </w:tcBorders>
          </w:tcPr>
          <w:p w14:paraId="7F9EADCB"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057E319F"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55425164"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6C393EBE"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6B2901EC"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1F3BA12A" w14:textId="77777777" w:rsidR="00BD35D5" w:rsidRDefault="00BD35D5">
            <w:pPr>
              <w:pStyle w:val="TableParagraph"/>
              <w:rPr>
                <w:rFonts w:ascii="Times New Roman"/>
                <w:sz w:val="18"/>
              </w:rPr>
            </w:pPr>
          </w:p>
        </w:tc>
      </w:tr>
      <w:tr w:rsidR="00BD35D5" w14:paraId="49A33844" w14:textId="77777777">
        <w:trPr>
          <w:trHeight w:val="253"/>
        </w:trPr>
        <w:tc>
          <w:tcPr>
            <w:tcW w:w="8359" w:type="dxa"/>
            <w:tcBorders>
              <w:top w:val="single" w:sz="4" w:space="0" w:color="008080"/>
              <w:bottom w:val="single" w:sz="4" w:space="0" w:color="008080"/>
            </w:tcBorders>
          </w:tcPr>
          <w:p w14:paraId="6F3218CB" w14:textId="77777777" w:rsidR="00BD35D5" w:rsidRDefault="00000000">
            <w:pPr>
              <w:pStyle w:val="TableParagraph"/>
              <w:ind w:left="2218" w:right="2134"/>
              <w:jc w:val="center"/>
              <w:rPr>
                <w:b/>
                <w:sz w:val="20"/>
              </w:rPr>
            </w:pPr>
            <w:r>
              <w:rPr>
                <w:b/>
                <w:sz w:val="20"/>
              </w:rPr>
              <w:t>Valoare</w:t>
            </w:r>
            <w:r>
              <w:rPr>
                <w:b/>
                <w:spacing w:val="-4"/>
                <w:sz w:val="20"/>
              </w:rPr>
              <w:t xml:space="preserve"> </w:t>
            </w:r>
            <w:r>
              <w:rPr>
                <w:b/>
                <w:sz w:val="20"/>
              </w:rPr>
              <w:t>TVA</w:t>
            </w:r>
          </w:p>
        </w:tc>
        <w:tc>
          <w:tcPr>
            <w:tcW w:w="1133" w:type="dxa"/>
            <w:tcBorders>
              <w:top w:val="single" w:sz="4" w:space="0" w:color="008080"/>
              <w:bottom w:val="single" w:sz="4" w:space="0" w:color="008080"/>
              <w:right w:val="single" w:sz="4" w:space="0" w:color="008080"/>
            </w:tcBorders>
          </w:tcPr>
          <w:p w14:paraId="6FEE066D"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197965FB"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614A14B0" w14:textId="77777777" w:rsidR="00BD35D5" w:rsidRDefault="00BD35D5">
            <w:pPr>
              <w:pStyle w:val="TableParagraph"/>
              <w:rPr>
                <w:rFonts w:ascii="Times New Roman"/>
                <w:sz w:val="18"/>
              </w:rPr>
            </w:pPr>
          </w:p>
        </w:tc>
        <w:tc>
          <w:tcPr>
            <w:tcW w:w="994" w:type="dxa"/>
            <w:tcBorders>
              <w:top w:val="single" w:sz="4" w:space="0" w:color="008080"/>
              <w:left w:val="single" w:sz="4" w:space="0" w:color="008080"/>
              <w:bottom w:val="single" w:sz="4" w:space="0" w:color="008080"/>
            </w:tcBorders>
          </w:tcPr>
          <w:p w14:paraId="7208A137" w14:textId="77777777" w:rsidR="00BD35D5" w:rsidRDefault="00BD35D5">
            <w:pPr>
              <w:pStyle w:val="TableParagraph"/>
              <w:rPr>
                <w:rFonts w:ascii="Times New Roman"/>
                <w:sz w:val="18"/>
              </w:rPr>
            </w:pPr>
          </w:p>
        </w:tc>
        <w:tc>
          <w:tcPr>
            <w:tcW w:w="1133" w:type="dxa"/>
            <w:tcBorders>
              <w:top w:val="single" w:sz="4" w:space="0" w:color="008080"/>
              <w:bottom w:val="single" w:sz="4" w:space="0" w:color="008080"/>
              <w:right w:val="single" w:sz="4" w:space="0" w:color="008080"/>
            </w:tcBorders>
          </w:tcPr>
          <w:p w14:paraId="501DAFCB" w14:textId="77777777" w:rsidR="00BD35D5" w:rsidRDefault="00BD35D5">
            <w:pPr>
              <w:pStyle w:val="TableParagraph"/>
              <w:rPr>
                <w:rFonts w:ascii="Times New Roman"/>
                <w:sz w:val="18"/>
              </w:rPr>
            </w:pPr>
          </w:p>
        </w:tc>
        <w:tc>
          <w:tcPr>
            <w:tcW w:w="990" w:type="dxa"/>
            <w:tcBorders>
              <w:top w:val="single" w:sz="4" w:space="0" w:color="008080"/>
              <w:left w:val="single" w:sz="4" w:space="0" w:color="008080"/>
              <w:bottom w:val="single" w:sz="4" w:space="0" w:color="008080"/>
            </w:tcBorders>
          </w:tcPr>
          <w:p w14:paraId="1DEDDF7B" w14:textId="77777777" w:rsidR="00BD35D5" w:rsidRDefault="00BD35D5">
            <w:pPr>
              <w:pStyle w:val="TableParagraph"/>
              <w:rPr>
                <w:rFonts w:ascii="Times New Roman"/>
                <w:sz w:val="18"/>
              </w:rPr>
            </w:pPr>
          </w:p>
        </w:tc>
      </w:tr>
      <w:tr w:rsidR="00BD35D5" w14:paraId="216CFCFA" w14:textId="77777777">
        <w:trPr>
          <w:trHeight w:val="268"/>
        </w:trPr>
        <w:tc>
          <w:tcPr>
            <w:tcW w:w="8359" w:type="dxa"/>
            <w:tcBorders>
              <w:top w:val="single" w:sz="4" w:space="0" w:color="008080"/>
            </w:tcBorders>
          </w:tcPr>
          <w:p w14:paraId="15B26697" w14:textId="77777777" w:rsidR="00BD35D5" w:rsidRDefault="00000000">
            <w:pPr>
              <w:pStyle w:val="TableParagraph"/>
              <w:spacing w:before="19" w:line="229" w:lineRule="exact"/>
              <w:ind w:left="2210" w:right="2139"/>
              <w:jc w:val="center"/>
              <w:rPr>
                <w:b/>
                <w:sz w:val="20"/>
              </w:rPr>
            </w:pPr>
            <w:r>
              <w:rPr>
                <w:b/>
                <w:sz w:val="20"/>
              </w:rPr>
              <w:t>TOTAL</w:t>
            </w:r>
            <w:r>
              <w:rPr>
                <w:b/>
                <w:spacing w:val="-1"/>
                <w:sz w:val="20"/>
              </w:rPr>
              <w:t xml:space="preserve"> </w:t>
            </w:r>
            <w:r>
              <w:rPr>
                <w:b/>
                <w:sz w:val="20"/>
              </w:rPr>
              <w:t>GENERAL</w:t>
            </w:r>
            <w:r>
              <w:rPr>
                <w:b/>
                <w:spacing w:val="-5"/>
                <w:sz w:val="20"/>
              </w:rPr>
              <w:t xml:space="preserve"> </w:t>
            </w:r>
            <w:r>
              <w:rPr>
                <w:b/>
                <w:sz w:val="20"/>
              </w:rPr>
              <w:t>inclusiv</w:t>
            </w:r>
            <w:r>
              <w:rPr>
                <w:b/>
                <w:spacing w:val="-5"/>
                <w:sz w:val="20"/>
              </w:rPr>
              <w:t xml:space="preserve"> </w:t>
            </w:r>
            <w:r>
              <w:rPr>
                <w:b/>
                <w:sz w:val="20"/>
              </w:rPr>
              <w:t>TVA</w:t>
            </w:r>
          </w:p>
        </w:tc>
        <w:tc>
          <w:tcPr>
            <w:tcW w:w="2127" w:type="dxa"/>
            <w:gridSpan w:val="2"/>
            <w:tcBorders>
              <w:top w:val="single" w:sz="4" w:space="0" w:color="008080"/>
            </w:tcBorders>
          </w:tcPr>
          <w:p w14:paraId="7816792E" w14:textId="77777777" w:rsidR="00BD35D5" w:rsidRDefault="00BD35D5">
            <w:pPr>
              <w:pStyle w:val="TableParagraph"/>
              <w:rPr>
                <w:rFonts w:ascii="Times New Roman"/>
                <w:sz w:val="18"/>
              </w:rPr>
            </w:pPr>
          </w:p>
        </w:tc>
        <w:tc>
          <w:tcPr>
            <w:tcW w:w="2127" w:type="dxa"/>
            <w:gridSpan w:val="2"/>
            <w:tcBorders>
              <w:top w:val="single" w:sz="4" w:space="0" w:color="008080"/>
            </w:tcBorders>
          </w:tcPr>
          <w:p w14:paraId="1133E11C" w14:textId="77777777" w:rsidR="00BD35D5" w:rsidRDefault="00BD35D5">
            <w:pPr>
              <w:pStyle w:val="TableParagraph"/>
              <w:rPr>
                <w:rFonts w:ascii="Times New Roman"/>
                <w:sz w:val="18"/>
              </w:rPr>
            </w:pPr>
          </w:p>
        </w:tc>
        <w:tc>
          <w:tcPr>
            <w:tcW w:w="2123" w:type="dxa"/>
            <w:gridSpan w:val="2"/>
            <w:tcBorders>
              <w:top w:val="single" w:sz="4" w:space="0" w:color="008080"/>
            </w:tcBorders>
          </w:tcPr>
          <w:p w14:paraId="0E4FAB58" w14:textId="77777777" w:rsidR="00BD35D5" w:rsidRDefault="00BD35D5">
            <w:pPr>
              <w:pStyle w:val="TableParagraph"/>
              <w:rPr>
                <w:rFonts w:ascii="Times New Roman"/>
                <w:sz w:val="18"/>
              </w:rPr>
            </w:pPr>
          </w:p>
        </w:tc>
      </w:tr>
    </w:tbl>
    <w:p w14:paraId="6D31CA86" w14:textId="77777777" w:rsidR="00BD35D5" w:rsidRDefault="00000000">
      <w:pPr>
        <w:spacing w:line="213" w:lineRule="exact"/>
        <w:ind w:left="252"/>
        <w:rPr>
          <w:b/>
          <w:i/>
          <w:sz w:val="20"/>
        </w:rPr>
      </w:pPr>
      <w:r>
        <w:rPr>
          <w:b/>
          <w:i/>
          <w:sz w:val="20"/>
        </w:rPr>
        <w:t>Toate</w:t>
      </w:r>
      <w:r>
        <w:rPr>
          <w:b/>
          <w:i/>
          <w:spacing w:val="-6"/>
          <w:sz w:val="20"/>
        </w:rPr>
        <w:t xml:space="preserve"> </w:t>
      </w:r>
      <w:r>
        <w:rPr>
          <w:b/>
          <w:i/>
          <w:sz w:val="20"/>
        </w:rPr>
        <w:t>costurile vor</w:t>
      </w:r>
      <w:r>
        <w:rPr>
          <w:b/>
          <w:i/>
          <w:spacing w:val="1"/>
          <w:sz w:val="20"/>
        </w:rPr>
        <w:t xml:space="preserve"> </w:t>
      </w:r>
      <w:r>
        <w:rPr>
          <w:b/>
          <w:i/>
          <w:sz w:val="20"/>
        </w:rPr>
        <w:t>fi</w:t>
      </w:r>
      <w:r>
        <w:rPr>
          <w:b/>
          <w:i/>
          <w:spacing w:val="2"/>
          <w:sz w:val="20"/>
        </w:rPr>
        <w:t xml:space="preserve"> </w:t>
      </w:r>
      <w:r>
        <w:rPr>
          <w:b/>
          <w:i/>
          <w:sz w:val="20"/>
        </w:rPr>
        <w:t>exprimate în</w:t>
      </w:r>
      <w:r>
        <w:rPr>
          <w:b/>
          <w:i/>
          <w:spacing w:val="-3"/>
          <w:sz w:val="20"/>
        </w:rPr>
        <w:t xml:space="preserve"> </w:t>
      </w:r>
      <w:r>
        <w:rPr>
          <w:b/>
          <w:i/>
          <w:sz w:val="20"/>
        </w:rPr>
        <w:t>Euro</w:t>
      </w:r>
      <w:r>
        <w:rPr>
          <w:b/>
          <w:i/>
          <w:spacing w:val="-4"/>
          <w:sz w:val="20"/>
        </w:rPr>
        <w:t xml:space="preserve"> </w:t>
      </w:r>
      <w:r>
        <w:rPr>
          <w:b/>
          <w:i/>
          <w:sz w:val="20"/>
        </w:rPr>
        <w:t>şi</w:t>
      </w:r>
      <w:r>
        <w:rPr>
          <w:b/>
          <w:i/>
          <w:spacing w:val="2"/>
          <w:sz w:val="20"/>
        </w:rPr>
        <w:t xml:space="preserve"> </w:t>
      </w:r>
      <w:r>
        <w:rPr>
          <w:b/>
          <w:i/>
          <w:sz w:val="20"/>
        </w:rPr>
        <w:t>se</w:t>
      </w:r>
      <w:r>
        <w:rPr>
          <w:b/>
          <w:i/>
          <w:spacing w:val="-6"/>
          <w:sz w:val="20"/>
        </w:rPr>
        <w:t xml:space="preserve"> </w:t>
      </w:r>
      <w:r>
        <w:rPr>
          <w:b/>
          <w:i/>
          <w:sz w:val="20"/>
        </w:rPr>
        <w:t>vor</w:t>
      </w:r>
      <w:r>
        <w:rPr>
          <w:b/>
          <w:i/>
          <w:spacing w:val="-3"/>
          <w:sz w:val="20"/>
        </w:rPr>
        <w:t xml:space="preserve"> </w:t>
      </w:r>
      <w:r>
        <w:rPr>
          <w:b/>
          <w:i/>
          <w:sz w:val="20"/>
        </w:rPr>
        <w:t>baza</w:t>
      </w:r>
      <w:r>
        <w:rPr>
          <w:b/>
          <w:i/>
          <w:spacing w:val="1"/>
          <w:sz w:val="20"/>
        </w:rPr>
        <w:t xml:space="preserve"> </w:t>
      </w:r>
      <w:r>
        <w:rPr>
          <w:b/>
          <w:i/>
          <w:sz w:val="20"/>
        </w:rPr>
        <w:t>pe</w:t>
      </w:r>
      <w:r>
        <w:rPr>
          <w:b/>
          <w:i/>
          <w:spacing w:val="-6"/>
          <w:sz w:val="20"/>
        </w:rPr>
        <w:t xml:space="preserve"> </w:t>
      </w:r>
      <w:r>
        <w:rPr>
          <w:b/>
          <w:i/>
          <w:sz w:val="20"/>
        </w:rPr>
        <w:t>devizul</w:t>
      </w:r>
      <w:r>
        <w:rPr>
          <w:b/>
          <w:i/>
          <w:spacing w:val="-1"/>
          <w:sz w:val="20"/>
        </w:rPr>
        <w:t xml:space="preserve"> </w:t>
      </w:r>
      <w:r>
        <w:rPr>
          <w:b/>
          <w:i/>
          <w:sz w:val="20"/>
        </w:rPr>
        <w:t>general</w:t>
      </w:r>
      <w:r>
        <w:rPr>
          <w:b/>
          <w:i/>
          <w:spacing w:val="-1"/>
          <w:sz w:val="20"/>
        </w:rPr>
        <w:t xml:space="preserve"> </w:t>
      </w:r>
      <w:r>
        <w:rPr>
          <w:b/>
          <w:i/>
          <w:sz w:val="20"/>
        </w:rPr>
        <w:t>din</w:t>
      </w:r>
      <w:r>
        <w:rPr>
          <w:b/>
          <w:i/>
          <w:spacing w:val="-3"/>
          <w:sz w:val="20"/>
        </w:rPr>
        <w:t xml:space="preserve"> </w:t>
      </w:r>
      <w:r>
        <w:rPr>
          <w:b/>
          <w:i/>
          <w:sz w:val="20"/>
        </w:rPr>
        <w:t>Studiul</w:t>
      </w:r>
      <w:r>
        <w:rPr>
          <w:b/>
          <w:i/>
          <w:spacing w:val="-1"/>
          <w:sz w:val="20"/>
        </w:rPr>
        <w:t xml:space="preserve"> </w:t>
      </w:r>
      <w:r>
        <w:rPr>
          <w:b/>
          <w:i/>
          <w:sz w:val="20"/>
        </w:rPr>
        <w:t>de</w:t>
      </w:r>
      <w:r>
        <w:rPr>
          <w:b/>
          <w:i/>
          <w:spacing w:val="-5"/>
          <w:sz w:val="20"/>
        </w:rPr>
        <w:t xml:space="preserve"> </w:t>
      </w:r>
      <w:r>
        <w:rPr>
          <w:b/>
          <w:i/>
          <w:sz w:val="20"/>
        </w:rPr>
        <w:t>fezabilitate</w:t>
      </w:r>
      <w:r>
        <w:rPr>
          <w:b/>
          <w:i/>
          <w:spacing w:val="-6"/>
          <w:sz w:val="20"/>
        </w:rPr>
        <w:t xml:space="preserve"> </w:t>
      </w:r>
      <w:r>
        <w:rPr>
          <w:b/>
          <w:i/>
          <w:sz w:val="20"/>
        </w:rPr>
        <w:t>(întocmit</w:t>
      </w:r>
      <w:r>
        <w:rPr>
          <w:b/>
          <w:i/>
          <w:spacing w:val="-1"/>
          <w:sz w:val="20"/>
        </w:rPr>
        <w:t xml:space="preserve"> </w:t>
      </w:r>
      <w:r>
        <w:rPr>
          <w:b/>
          <w:i/>
          <w:sz w:val="20"/>
        </w:rPr>
        <w:t>în</w:t>
      </w:r>
      <w:r>
        <w:rPr>
          <w:b/>
          <w:i/>
          <w:spacing w:val="-2"/>
          <w:sz w:val="20"/>
        </w:rPr>
        <w:t xml:space="preserve"> </w:t>
      </w:r>
      <w:r>
        <w:rPr>
          <w:b/>
          <w:i/>
          <w:sz w:val="20"/>
        </w:rPr>
        <w:t>Euro)</w:t>
      </w:r>
    </w:p>
    <w:p w14:paraId="2A33705D" w14:textId="77777777" w:rsidR="00BD35D5" w:rsidRDefault="00000000">
      <w:pPr>
        <w:tabs>
          <w:tab w:val="left" w:leader="dot" w:pos="1633"/>
        </w:tabs>
        <w:spacing w:before="3" w:line="231" w:lineRule="exact"/>
        <w:ind w:left="252"/>
        <w:rPr>
          <w:sz w:val="20"/>
        </w:rPr>
      </w:pPr>
      <w:r>
        <w:rPr>
          <w:sz w:val="20"/>
        </w:rPr>
        <w:t>1 Euro</w:t>
      </w:r>
      <w:r>
        <w:rPr>
          <w:spacing w:val="-1"/>
          <w:sz w:val="20"/>
        </w:rPr>
        <w:t xml:space="preserve"> </w:t>
      </w:r>
      <w:r>
        <w:rPr>
          <w:sz w:val="20"/>
        </w:rPr>
        <w:t>=</w:t>
      </w:r>
      <w:r>
        <w:rPr>
          <w:rFonts w:ascii="Times New Roman" w:hAnsi="Times New Roman"/>
          <w:sz w:val="20"/>
        </w:rPr>
        <w:tab/>
      </w:r>
      <w:r>
        <w:rPr>
          <w:sz w:val="20"/>
        </w:rPr>
        <w:t>LEI</w:t>
      </w:r>
      <w:r>
        <w:rPr>
          <w:spacing w:val="2"/>
          <w:sz w:val="20"/>
        </w:rPr>
        <w:t xml:space="preserve"> </w:t>
      </w:r>
      <w:r>
        <w:rPr>
          <w:sz w:val="20"/>
        </w:rPr>
        <w:t>(Rata</w:t>
      </w:r>
      <w:r>
        <w:rPr>
          <w:spacing w:val="-6"/>
          <w:sz w:val="20"/>
        </w:rPr>
        <w:t xml:space="preserve"> </w:t>
      </w:r>
      <w:r>
        <w:rPr>
          <w:sz w:val="20"/>
        </w:rPr>
        <w:t>de</w:t>
      </w:r>
      <w:r>
        <w:rPr>
          <w:spacing w:val="-6"/>
          <w:sz w:val="20"/>
        </w:rPr>
        <w:t xml:space="preserve"> </w:t>
      </w:r>
      <w:r>
        <w:rPr>
          <w:sz w:val="20"/>
        </w:rPr>
        <w:t>conversie</w:t>
      </w:r>
      <w:r>
        <w:rPr>
          <w:spacing w:val="-1"/>
          <w:sz w:val="20"/>
        </w:rPr>
        <w:t xml:space="preserve"> </w:t>
      </w:r>
      <w:r>
        <w:rPr>
          <w:sz w:val="20"/>
        </w:rPr>
        <w:t>între</w:t>
      </w:r>
      <w:r>
        <w:rPr>
          <w:spacing w:val="-5"/>
          <w:sz w:val="20"/>
        </w:rPr>
        <w:t xml:space="preserve"> </w:t>
      </w:r>
      <w:r>
        <w:rPr>
          <w:sz w:val="20"/>
        </w:rPr>
        <w:t>Euro</w:t>
      </w:r>
      <w:r>
        <w:rPr>
          <w:spacing w:val="1"/>
          <w:sz w:val="20"/>
        </w:rPr>
        <w:t xml:space="preserve"> </w:t>
      </w:r>
      <w:r>
        <w:rPr>
          <w:sz w:val="20"/>
        </w:rPr>
        <w:t>şi</w:t>
      </w:r>
      <w:r>
        <w:rPr>
          <w:spacing w:val="-2"/>
          <w:sz w:val="20"/>
        </w:rPr>
        <w:t xml:space="preserve"> </w:t>
      </w:r>
      <w:r>
        <w:rPr>
          <w:sz w:val="20"/>
        </w:rPr>
        <w:t>moneda</w:t>
      </w:r>
      <w:r>
        <w:rPr>
          <w:spacing w:val="-1"/>
          <w:sz w:val="20"/>
        </w:rPr>
        <w:t xml:space="preserve"> </w:t>
      </w:r>
      <w:r>
        <w:rPr>
          <w:sz w:val="20"/>
        </w:rPr>
        <w:t>naţională</w:t>
      </w:r>
      <w:r>
        <w:rPr>
          <w:spacing w:val="-2"/>
          <w:sz w:val="20"/>
        </w:rPr>
        <w:t xml:space="preserve"> </w:t>
      </w:r>
      <w:r>
        <w:rPr>
          <w:sz w:val="20"/>
        </w:rPr>
        <w:t>pentru</w:t>
      </w:r>
      <w:r>
        <w:rPr>
          <w:spacing w:val="-1"/>
          <w:sz w:val="20"/>
        </w:rPr>
        <w:t xml:space="preserve"> </w:t>
      </w:r>
      <w:r>
        <w:rPr>
          <w:sz w:val="20"/>
        </w:rPr>
        <w:t>România</w:t>
      </w:r>
      <w:r>
        <w:rPr>
          <w:spacing w:val="-1"/>
          <w:sz w:val="20"/>
        </w:rPr>
        <w:t xml:space="preserve"> </w:t>
      </w:r>
      <w:r>
        <w:rPr>
          <w:sz w:val="20"/>
        </w:rPr>
        <w:t>este</w:t>
      </w:r>
      <w:r>
        <w:rPr>
          <w:spacing w:val="-5"/>
          <w:sz w:val="20"/>
        </w:rPr>
        <w:t xml:space="preserve"> </w:t>
      </w:r>
      <w:r>
        <w:rPr>
          <w:sz w:val="20"/>
        </w:rPr>
        <w:t>cea</w:t>
      </w:r>
      <w:r>
        <w:rPr>
          <w:spacing w:val="-2"/>
          <w:sz w:val="20"/>
        </w:rPr>
        <w:t xml:space="preserve"> </w:t>
      </w:r>
      <w:r>
        <w:rPr>
          <w:sz w:val="20"/>
        </w:rPr>
        <w:t>publicată</w:t>
      </w:r>
      <w:r>
        <w:rPr>
          <w:spacing w:val="3"/>
          <w:sz w:val="20"/>
        </w:rPr>
        <w:t xml:space="preserve"> </w:t>
      </w:r>
      <w:r>
        <w:rPr>
          <w:sz w:val="20"/>
        </w:rPr>
        <w:t>de</w:t>
      </w:r>
      <w:r>
        <w:rPr>
          <w:spacing w:val="-9"/>
          <w:sz w:val="20"/>
        </w:rPr>
        <w:t xml:space="preserve"> </w:t>
      </w:r>
      <w:r>
        <w:rPr>
          <w:sz w:val="20"/>
        </w:rPr>
        <w:t>Banca</w:t>
      </w:r>
      <w:r>
        <w:rPr>
          <w:spacing w:val="-7"/>
          <w:sz w:val="20"/>
        </w:rPr>
        <w:t xml:space="preserve"> </w:t>
      </w:r>
      <w:r>
        <w:rPr>
          <w:sz w:val="20"/>
        </w:rPr>
        <w:t>Central</w:t>
      </w:r>
      <w:r>
        <w:rPr>
          <w:spacing w:val="-7"/>
          <w:sz w:val="20"/>
        </w:rPr>
        <w:t xml:space="preserve"> </w:t>
      </w:r>
      <w:r>
        <w:rPr>
          <w:sz w:val="20"/>
        </w:rPr>
        <w:t>Europeană</w:t>
      </w:r>
      <w:r>
        <w:rPr>
          <w:spacing w:val="-2"/>
          <w:sz w:val="20"/>
        </w:rPr>
        <w:t xml:space="preserve"> </w:t>
      </w:r>
      <w:r>
        <w:rPr>
          <w:sz w:val="20"/>
        </w:rPr>
        <w:t>pe</w:t>
      </w:r>
      <w:r>
        <w:rPr>
          <w:spacing w:val="-5"/>
          <w:sz w:val="20"/>
        </w:rPr>
        <w:t xml:space="preserve"> </w:t>
      </w:r>
      <w:r>
        <w:rPr>
          <w:sz w:val="20"/>
        </w:rPr>
        <w:t>Internet la</w:t>
      </w:r>
      <w:r>
        <w:rPr>
          <w:spacing w:val="-6"/>
          <w:sz w:val="20"/>
        </w:rPr>
        <w:t xml:space="preserve"> </w:t>
      </w:r>
      <w:r>
        <w:rPr>
          <w:sz w:val="20"/>
        </w:rPr>
        <w:t>adresa</w:t>
      </w:r>
      <w:r>
        <w:rPr>
          <w:spacing w:val="2"/>
          <w:sz w:val="20"/>
        </w:rPr>
        <w:t xml:space="preserve"> </w:t>
      </w:r>
      <w:r>
        <w:rPr>
          <w:sz w:val="20"/>
        </w:rPr>
        <w:t>:</w:t>
      </w:r>
    </w:p>
    <w:p w14:paraId="126A7907" w14:textId="77777777" w:rsidR="00BD35D5" w:rsidRDefault="00000000">
      <w:pPr>
        <w:spacing w:line="231" w:lineRule="exact"/>
        <w:ind w:left="252"/>
        <w:rPr>
          <w:sz w:val="20"/>
        </w:rPr>
      </w:pPr>
      <w:hyperlink r:id="rId14">
        <w:r>
          <w:rPr>
            <w:sz w:val="20"/>
          </w:rPr>
          <w:t>&lt;ht</w:t>
        </w:r>
      </w:hyperlink>
      <w:r>
        <w:rPr>
          <w:sz w:val="20"/>
        </w:rPr>
        <w:t>t</w:t>
      </w:r>
      <w:hyperlink r:id="rId15">
        <w:r>
          <w:rPr>
            <w:sz w:val="20"/>
          </w:rPr>
          <w:t>p://www.ecb.int/index.html</w:t>
        </w:r>
      </w:hyperlink>
      <w:r>
        <w:rPr>
          <w:sz w:val="20"/>
        </w:rPr>
        <w:t>&gt;la</w:t>
      </w:r>
      <w:r>
        <w:rPr>
          <w:spacing w:val="-9"/>
          <w:sz w:val="20"/>
        </w:rPr>
        <w:t xml:space="preserve"> </w:t>
      </w:r>
      <w:r>
        <w:rPr>
          <w:sz w:val="20"/>
        </w:rPr>
        <w:t>data</w:t>
      </w:r>
      <w:r>
        <w:rPr>
          <w:spacing w:val="-8"/>
          <w:sz w:val="20"/>
        </w:rPr>
        <w:t xml:space="preserve"> </w:t>
      </w:r>
      <w:r>
        <w:rPr>
          <w:sz w:val="20"/>
        </w:rPr>
        <w:t>întocmirii</w:t>
      </w:r>
      <w:r>
        <w:rPr>
          <w:spacing w:val="-3"/>
          <w:sz w:val="20"/>
        </w:rPr>
        <w:t xml:space="preserve"> </w:t>
      </w:r>
      <w:r>
        <w:rPr>
          <w:sz w:val="20"/>
        </w:rPr>
        <w:t>Studiului</w:t>
      </w:r>
      <w:r>
        <w:rPr>
          <w:spacing w:val="-4"/>
          <w:sz w:val="20"/>
        </w:rPr>
        <w:t xml:space="preserve"> </w:t>
      </w:r>
      <w:r>
        <w:rPr>
          <w:sz w:val="20"/>
        </w:rPr>
        <w:t>de</w:t>
      </w:r>
      <w:r>
        <w:rPr>
          <w:spacing w:val="-7"/>
          <w:sz w:val="20"/>
        </w:rPr>
        <w:t xml:space="preserve"> </w:t>
      </w:r>
      <w:r>
        <w:rPr>
          <w:sz w:val="20"/>
        </w:rPr>
        <w:t>fezabilitate)</w:t>
      </w:r>
      <w:r>
        <w:rPr>
          <w:spacing w:val="-3"/>
          <w:sz w:val="20"/>
        </w:rPr>
        <w:t xml:space="preserve"> </w:t>
      </w:r>
      <w:r>
        <w:rPr>
          <w:sz w:val="20"/>
        </w:rPr>
        <w:t>5</w:t>
      </w:r>
    </w:p>
    <w:p w14:paraId="19B1C1D6" w14:textId="77777777" w:rsidR="00BD35D5" w:rsidRDefault="00BD35D5">
      <w:pPr>
        <w:spacing w:line="231" w:lineRule="exact"/>
        <w:rPr>
          <w:sz w:val="20"/>
        </w:rPr>
        <w:sectPr w:rsidR="00BD35D5">
          <w:pgSz w:w="16840" w:h="11910" w:orient="landscape"/>
          <w:pgMar w:top="1720" w:right="700" w:bottom="280" w:left="1020" w:header="706" w:footer="0" w:gutter="0"/>
          <w:cols w:space="720"/>
        </w:sectPr>
      </w:pPr>
    </w:p>
    <w:p w14:paraId="5365DC5F" w14:textId="77777777" w:rsidR="00BD35D5" w:rsidRDefault="00BD35D5">
      <w:pPr>
        <w:pStyle w:val="BodyText"/>
        <w:rPr>
          <w:sz w:val="20"/>
        </w:rPr>
      </w:pPr>
    </w:p>
    <w:p w14:paraId="05C41A1B" w14:textId="77777777" w:rsidR="00BD35D5" w:rsidRDefault="00BD35D5">
      <w:pPr>
        <w:pStyle w:val="BodyText"/>
        <w:spacing w:before="9"/>
        <w:rPr>
          <w:sz w:val="19"/>
        </w:rPr>
      </w:pPr>
    </w:p>
    <w:tbl>
      <w:tblPr>
        <w:tblW w:w="0" w:type="auto"/>
        <w:tblInd w:w="272" w:type="dxa"/>
        <w:tblBorders>
          <w:top w:val="single" w:sz="8" w:space="0" w:color="008080"/>
          <w:left w:val="single" w:sz="8" w:space="0" w:color="008080"/>
          <w:bottom w:val="single" w:sz="8" w:space="0" w:color="008080"/>
          <w:right w:val="single" w:sz="8" w:space="0" w:color="008080"/>
          <w:insideH w:val="single" w:sz="8" w:space="0" w:color="008080"/>
          <w:insideV w:val="single" w:sz="8" w:space="0" w:color="008080"/>
        </w:tblBorders>
        <w:tblLayout w:type="fixed"/>
        <w:tblCellMar>
          <w:left w:w="0" w:type="dxa"/>
          <w:right w:w="0" w:type="dxa"/>
        </w:tblCellMar>
        <w:tblLook w:val="01E0" w:firstRow="1" w:lastRow="1" w:firstColumn="1" w:lastColumn="1" w:noHBand="0" w:noVBand="0"/>
      </w:tblPr>
      <w:tblGrid>
        <w:gridCol w:w="576"/>
        <w:gridCol w:w="2987"/>
        <w:gridCol w:w="1330"/>
        <w:gridCol w:w="1724"/>
        <w:gridCol w:w="1244"/>
        <w:gridCol w:w="1182"/>
        <w:gridCol w:w="1244"/>
        <w:gridCol w:w="1201"/>
        <w:gridCol w:w="1220"/>
        <w:gridCol w:w="999"/>
        <w:gridCol w:w="1004"/>
      </w:tblGrid>
      <w:tr w:rsidR="00BD35D5" w14:paraId="22CDF6E1" w14:textId="77777777">
        <w:trPr>
          <w:trHeight w:val="436"/>
        </w:trPr>
        <w:tc>
          <w:tcPr>
            <w:tcW w:w="14711" w:type="dxa"/>
            <w:gridSpan w:val="11"/>
            <w:tcBorders>
              <w:bottom w:val="nil"/>
            </w:tcBorders>
            <w:shd w:val="clear" w:color="auto" w:fill="CCFFFF"/>
          </w:tcPr>
          <w:p w14:paraId="4F2A3F5F" w14:textId="77777777" w:rsidR="00BD35D5" w:rsidRDefault="00000000">
            <w:pPr>
              <w:pStyle w:val="TableParagraph"/>
              <w:spacing w:before="95"/>
              <w:ind w:left="2400" w:right="2389"/>
              <w:jc w:val="center"/>
              <w:rPr>
                <w:b/>
                <w:sz w:val="20"/>
              </w:rPr>
            </w:pPr>
            <w:r>
              <w:rPr>
                <w:b/>
                <w:color w:val="008080"/>
                <w:sz w:val="20"/>
              </w:rPr>
              <w:t>Matrice</w:t>
            </w:r>
            <w:r>
              <w:rPr>
                <w:b/>
                <w:color w:val="008080"/>
                <w:spacing w:val="-2"/>
                <w:sz w:val="20"/>
              </w:rPr>
              <w:t xml:space="preserve"> </w:t>
            </w:r>
            <w:r>
              <w:rPr>
                <w:b/>
                <w:color w:val="008080"/>
                <w:sz w:val="20"/>
              </w:rPr>
              <w:t>de</w:t>
            </w:r>
            <w:r>
              <w:rPr>
                <w:b/>
                <w:color w:val="008080"/>
                <w:spacing w:val="-6"/>
                <w:sz w:val="20"/>
              </w:rPr>
              <w:t xml:space="preserve"> </w:t>
            </w:r>
            <w:r>
              <w:rPr>
                <w:b/>
                <w:color w:val="008080"/>
                <w:sz w:val="20"/>
              </w:rPr>
              <w:t>verificare</w:t>
            </w:r>
            <w:r>
              <w:rPr>
                <w:b/>
                <w:color w:val="008080"/>
                <w:spacing w:val="-7"/>
                <w:sz w:val="20"/>
              </w:rPr>
              <w:t xml:space="preserve"> </w:t>
            </w:r>
            <w:r>
              <w:rPr>
                <w:b/>
                <w:color w:val="008080"/>
                <w:sz w:val="20"/>
              </w:rPr>
              <w:t>a</w:t>
            </w:r>
            <w:r>
              <w:rPr>
                <w:b/>
                <w:color w:val="008080"/>
                <w:spacing w:val="-2"/>
                <w:sz w:val="20"/>
              </w:rPr>
              <w:t xml:space="preserve"> </w:t>
            </w:r>
            <w:r>
              <w:rPr>
                <w:b/>
                <w:color w:val="008080"/>
                <w:sz w:val="20"/>
              </w:rPr>
              <w:t>viabilitatii</w:t>
            </w:r>
            <w:r>
              <w:rPr>
                <w:b/>
                <w:color w:val="008080"/>
                <w:spacing w:val="1"/>
                <w:sz w:val="20"/>
              </w:rPr>
              <w:t xml:space="preserve"> </w:t>
            </w:r>
            <w:r>
              <w:rPr>
                <w:b/>
                <w:color w:val="008080"/>
                <w:sz w:val="20"/>
              </w:rPr>
              <w:t>economico-financiare</w:t>
            </w:r>
            <w:r>
              <w:rPr>
                <w:b/>
                <w:color w:val="008080"/>
                <w:spacing w:val="-2"/>
                <w:sz w:val="20"/>
              </w:rPr>
              <w:t xml:space="preserve"> </w:t>
            </w:r>
            <w:r>
              <w:rPr>
                <w:b/>
                <w:color w:val="008080"/>
                <w:sz w:val="20"/>
              </w:rPr>
              <w:t>a</w:t>
            </w:r>
            <w:r>
              <w:rPr>
                <w:b/>
                <w:color w:val="008080"/>
                <w:spacing w:val="-2"/>
                <w:sz w:val="20"/>
              </w:rPr>
              <w:t xml:space="preserve"> </w:t>
            </w:r>
            <w:r>
              <w:rPr>
                <w:b/>
                <w:color w:val="008080"/>
                <w:sz w:val="20"/>
              </w:rPr>
              <w:t>proiectului</w:t>
            </w:r>
            <w:r>
              <w:rPr>
                <w:b/>
                <w:color w:val="008080"/>
                <w:spacing w:val="1"/>
                <w:sz w:val="20"/>
              </w:rPr>
              <w:t xml:space="preserve"> </w:t>
            </w:r>
            <w:r>
              <w:rPr>
                <w:b/>
                <w:color w:val="008080"/>
                <w:sz w:val="20"/>
              </w:rPr>
              <w:t>pentru</w:t>
            </w:r>
            <w:r>
              <w:rPr>
                <w:b/>
                <w:color w:val="008080"/>
                <w:spacing w:val="-5"/>
                <w:sz w:val="20"/>
              </w:rPr>
              <w:t xml:space="preserve"> </w:t>
            </w:r>
            <w:r>
              <w:rPr>
                <w:b/>
                <w:color w:val="008080"/>
                <w:sz w:val="20"/>
              </w:rPr>
              <w:t>Anexa</w:t>
            </w:r>
            <w:r>
              <w:rPr>
                <w:b/>
                <w:color w:val="008080"/>
                <w:spacing w:val="-2"/>
                <w:sz w:val="20"/>
              </w:rPr>
              <w:t xml:space="preserve"> </w:t>
            </w:r>
            <w:r>
              <w:rPr>
                <w:b/>
                <w:color w:val="008080"/>
                <w:sz w:val="20"/>
              </w:rPr>
              <w:t>B</w:t>
            </w:r>
            <w:r>
              <w:rPr>
                <w:b/>
                <w:color w:val="008080"/>
                <w:spacing w:val="-6"/>
                <w:sz w:val="20"/>
              </w:rPr>
              <w:t xml:space="preserve"> </w:t>
            </w:r>
            <w:r>
              <w:rPr>
                <w:b/>
                <w:color w:val="008080"/>
                <w:sz w:val="20"/>
              </w:rPr>
              <w:t>(</w:t>
            </w:r>
            <w:r>
              <w:rPr>
                <w:b/>
                <w:color w:val="008080"/>
                <w:spacing w:val="-3"/>
                <w:sz w:val="20"/>
              </w:rPr>
              <w:t xml:space="preserve"> </w:t>
            </w:r>
            <w:r>
              <w:rPr>
                <w:b/>
                <w:color w:val="008080"/>
                <w:sz w:val="20"/>
              </w:rPr>
              <w:t>persoane</w:t>
            </w:r>
            <w:r>
              <w:rPr>
                <w:b/>
                <w:color w:val="008080"/>
                <w:spacing w:val="-2"/>
                <w:sz w:val="20"/>
              </w:rPr>
              <w:t xml:space="preserve"> </w:t>
            </w:r>
            <w:r>
              <w:rPr>
                <w:b/>
                <w:color w:val="008080"/>
                <w:sz w:val="20"/>
              </w:rPr>
              <w:t>juridice)</w:t>
            </w:r>
          </w:p>
        </w:tc>
      </w:tr>
      <w:tr w:rsidR="00BD35D5" w14:paraId="4FB72025" w14:textId="77777777">
        <w:trPr>
          <w:trHeight w:val="249"/>
        </w:trPr>
        <w:tc>
          <w:tcPr>
            <w:tcW w:w="14711" w:type="dxa"/>
            <w:gridSpan w:val="11"/>
            <w:tcBorders>
              <w:top w:val="nil"/>
              <w:left w:val="nil"/>
              <w:bottom w:val="nil"/>
              <w:right w:val="nil"/>
            </w:tcBorders>
            <w:shd w:val="clear" w:color="auto" w:fill="008080"/>
          </w:tcPr>
          <w:p w14:paraId="5284E7A2" w14:textId="77777777" w:rsidR="00BD35D5" w:rsidRDefault="00BD35D5">
            <w:pPr>
              <w:pStyle w:val="TableParagraph"/>
              <w:rPr>
                <w:rFonts w:ascii="Times New Roman"/>
                <w:sz w:val="18"/>
              </w:rPr>
            </w:pPr>
          </w:p>
        </w:tc>
      </w:tr>
      <w:tr w:rsidR="00BD35D5" w14:paraId="4C6CD538" w14:textId="77777777">
        <w:trPr>
          <w:trHeight w:val="249"/>
        </w:trPr>
        <w:tc>
          <w:tcPr>
            <w:tcW w:w="3563" w:type="dxa"/>
            <w:gridSpan w:val="2"/>
            <w:tcBorders>
              <w:top w:val="single" w:sz="4" w:space="0" w:color="008080"/>
              <w:bottom w:val="single" w:sz="4" w:space="0" w:color="008080"/>
              <w:right w:val="single" w:sz="4" w:space="0" w:color="008080"/>
            </w:tcBorders>
            <w:shd w:val="clear" w:color="auto" w:fill="CCFFFF"/>
          </w:tcPr>
          <w:p w14:paraId="3F5913AB" w14:textId="77777777" w:rsidR="00BD35D5" w:rsidRDefault="00000000">
            <w:pPr>
              <w:pStyle w:val="TableParagraph"/>
              <w:spacing w:before="9" w:line="220" w:lineRule="exact"/>
              <w:ind w:left="1548" w:right="1538"/>
              <w:jc w:val="center"/>
              <w:rPr>
                <w:b/>
                <w:sz w:val="20"/>
              </w:rPr>
            </w:pPr>
            <w:r>
              <w:rPr>
                <w:b/>
                <w:color w:val="008080"/>
                <w:sz w:val="20"/>
              </w:rPr>
              <w:t>Anul</w:t>
            </w:r>
          </w:p>
        </w:tc>
        <w:tc>
          <w:tcPr>
            <w:tcW w:w="1330" w:type="dxa"/>
            <w:vMerge w:val="restart"/>
            <w:tcBorders>
              <w:top w:val="single" w:sz="4" w:space="0" w:color="008080"/>
              <w:left w:val="single" w:sz="4" w:space="0" w:color="008080"/>
              <w:bottom w:val="single" w:sz="4" w:space="0" w:color="008080"/>
              <w:right w:val="single" w:sz="4" w:space="0" w:color="008080"/>
            </w:tcBorders>
            <w:shd w:val="clear" w:color="auto" w:fill="CCFFFF"/>
          </w:tcPr>
          <w:p w14:paraId="575453FF" w14:textId="77777777" w:rsidR="00BD35D5" w:rsidRDefault="00000000">
            <w:pPr>
              <w:pStyle w:val="TableParagraph"/>
              <w:spacing w:before="115" w:line="242" w:lineRule="auto"/>
              <w:ind w:left="248" w:right="211" w:firstLine="124"/>
              <w:rPr>
                <w:b/>
                <w:sz w:val="20"/>
              </w:rPr>
            </w:pPr>
            <w:r>
              <w:rPr>
                <w:b/>
                <w:color w:val="008080"/>
                <w:sz w:val="20"/>
              </w:rPr>
              <w:t>Limita</w:t>
            </w:r>
            <w:r>
              <w:rPr>
                <w:b/>
                <w:color w:val="008080"/>
                <w:spacing w:val="1"/>
                <w:sz w:val="20"/>
              </w:rPr>
              <w:t xml:space="preserve"> </w:t>
            </w:r>
            <w:r>
              <w:rPr>
                <w:b/>
                <w:color w:val="008080"/>
                <w:sz w:val="20"/>
              </w:rPr>
              <w:t>indicator</w:t>
            </w:r>
          </w:p>
        </w:tc>
        <w:tc>
          <w:tcPr>
            <w:tcW w:w="1724" w:type="dxa"/>
            <w:vMerge w:val="restart"/>
            <w:tcBorders>
              <w:top w:val="single" w:sz="4" w:space="0" w:color="008080"/>
              <w:left w:val="single" w:sz="4" w:space="0" w:color="008080"/>
              <w:bottom w:val="single" w:sz="4" w:space="0" w:color="008080"/>
              <w:right w:val="single" w:sz="4" w:space="0" w:color="008080"/>
            </w:tcBorders>
            <w:shd w:val="clear" w:color="auto" w:fill="CCFFFF"/>
          </w:tcPr>
          <w:p w14:paraId="59274569" w14:textId="77777777" w:rsidR="00BD35D5" w:rsidRDefault="00BD35D5">
            <w:pPr>
              <w:pStyle w:val="TableParagraph"/>
            </w:pPr>
          </w:p>
          <w:p w14:paraId="529EBCF0" w14:textId="77777777" w:rsidR="00BD35D5" w:rsidRDefault="00BD35D5">
            <w:pPr>
              <w:pStyle w:val="TableParagraph"/>
              <w:spacing w:before="3"/>
              <w:rPr>
                <w:sz w:val="19"/>
              </w:rPr>
            </w:pPr>
          </w:p>
          <w:p w14:paraId="2EC31D54" w14:textId="77777777" w:rsidR="00BD35D5" w:rsidRDefault="00000000">
            <w:pPr>
              <w:pStyle w:val="TableParagraph"/>
              <w:spacing w:line="225" w:lineRule="exact"/>
              <w:ind w:left="422" w:right="405"/>
              <w:jc w:val="center"/>
              <w:rPr>
                <w:b/>
                <w:sz w:val="20"/>
              </w:rPr>
            </w:pPr>
            <w:r>
              <w:rPr>
                <w:b/>
                <w:color w:val="008080"/>
                <w:sz w:val="20"/>
              </w:rPr>
              <w:t>UM</w:t>
            </w:r>
          </w:p>
        </w:tc>
        <w:tc>
          <w:tcPr>
            <w:tcW w:w="1244" w:type="dxa"/>
            <w:tcBorders>
              <w:top w:val="single" w:sz="4" w:space="0" w:color="008080"/>
              <w:left w:val="single" w:sz="4" w:space="0" w:color="008080"/>
              <w:bottom w:val="single" w:sz="4" w:space="0" w:color="008080"/>
              <w:right w:val="single" w:sz="4" w:space="0" w:color="008080"/>
            </w:tcBorders>
            <w:shd w:val="clear" w:color="auto" w:fill="CCFFFF"/>
          </w:tcPr>
          <w:p w14:paraId="0E48E6B3" w14:textId="77777777" w:rsidR="00BD35D5" w:rsidRDefault="00000000">
            <w:pPr>
              <w:pStyle w:val="TableParagraph"/>
              <w:spacing w:line="227" w:lineRule="exact"/>
              <w:ind w:left="132" w:right="118"/>
              <w:jc w:val="center"/>
              <w:rPr>
                <w:b/>
                <w:sz w:val="20"/>
              </w:rPr>
            </w:pPr>
            <w:r>
              <w:rPr>
                <w:b/>
                <w:color w:val="008080"/>
                <w:sz w:val="20"/>
              </w:rPr>
              <w:t>Total</w:t>
            </w:r>
            <w:r>
              <w:rPr>
                <w:b/>
                <w:color w:val="008080"/>
                <w:spacing w:val="-1"/>
                <w:sz w:val="20"/>
              </w:rPr>
              <w:t xml:space="preserve"> </w:t>
            </w:r>
            <w:r>
              <w:rPr>
                <w:b/>
                <w:color w:val="008080"/>
                <w:sz w:val="20"/>
              </w:rPr>
              <w:t>an</w:t>
            </w:r>
            <w:r>
              <w:rPr>
                <w:b/>
                <w:color w:val="008080"/>
                <w:spacing w:val="-2"/>
                <w:sz w:val="20"/>
              </w:rPr>
              <w:t xml:space="preserve"> </w:t>
            </w:r>
            <w:r>
              <w:rPr>
                <w:b/>
                <w:color w:val="008080"/>
                <w:sz w:val="20"/>
              </w:rPr>
              <w:t>1</w:t>
            </w:r>
          </w:p>
        </w:tc>
        <w:tc>
          <w:tcPr>
            <w:tcW w:w="1182" w:type="dxa"/>
            <w:tcBorders>
              <w:top w:val="single" w:sz="4" w:space="0" w:color="008080"/>
              <w:left w:val="single" w:sz="4" w:space="0" w:color="008080"/>
              <w:bottom w:val="single" w:sz="4" w:space="0" w:color="008080"/>
              <w:right w:val="single" w:sz="4" w:space="0" w:color="008080"/>
            </w:tcBorders>
            <w:shd w:val="clear" w:color="auto" w:fill="CCFFFF"/>
          </w:tcPr>
          <w:p w14:paraId="1DC729EF" w14:textId="77777777" w:rsidR="00BD35D5" w:rsidRDefault="00000000">
            <w:pPr>
              <w:pStyle w:val="TableParagraph"/>
              <w:spacing w:line="227" w:lineRule="exact"/>
              <w:ind w:left="99" w:right="92"/>
              <w:jc w:val="center"/>
              <w:rPr>
                <w:b/>
                <w:sz w:val="20"/>
              </w:rPr>
            </w:pPr>
            <w:r>
              <w:rPr>
                <w:b/>
                <w:color w:val="008080"/>
                <w:sz w:val="20"/>
              </w:rPr>
              <w:t>Total</w:t>
            </w:r>
            <w:r>
              <w:rPr>
                <w:b/>
                <w:color w:val="008080"/>
                <w:spacing w:val="-1"/>
                <w:sz w:val="20"/>
              </w:rPr>
              <w:t xml:space="preserve"> </w:t>
            </w:r>
            <w:r>
              <w:rPr>
                <w:b/>
                <w:color w:val="008080"/>
                <w:sz w:val="20"/>
              </w:rPr>
              <w:t>an</w:t>
            </w:r>
            <w:r>
              <w:rPr>
                <w:b/>
                <w:color w:val="008080"/>
                <w:spacing w:val="-2"/>
                <w:sz w:val="20"/>
              </w:rPr>
              <w:t xml:space="preserve"> </w:t>
            </w:r>
            <w:r>
              <w:rPr>
                <w:b/>
                <w:color w:val="008080"/>
                <w:sz w:val="20"/>
              </w:rPr>
              <w:t>2</w:t>
            </w:r>
          </w:p>
        </w:tc>
        <w:tc>
          <w:tcPr>
            <w:tcW w:w="1244" w:type="dxa"/>
            <w:tcBorders>
              <w:top w:val="single" w:sz="4" w:space="0" w:color="008080"/>
              <w:left w:val="single" w:sz="4" w:space="0" w:color="008080"/>
              <w:bottom w:val="single" w:sz="4" w:space="0" w:color="008080"/>
              <w:right w:val="single" w:sz="4" w:space="0" w:color="008080"/>
            </w:tcBorders>
            <w:shd w:val="clear" w:color="auto" w:fill="CCFFFF"/>
          </w:tcPr>
          <w:p w14:paraId="7CA0858B" w14:textId="77777777" w:rsidR="00BD35D5" w:rsidRDefault="00000000">
            <w:pPr>
              <w:pStyle w:val="TableParagraph"/>
              <w:spacing w:line="227" w:lineRule="exact"/>
              <w:ind w:left="131" w:right="120"/>
              <w:jc w:val="center"/>
              <w:rPr>
                <w:b/>
                <w:sz w:val="20"/>
              </w:rPr>
            </w:pPr>
            <w:r>
              <w:rPr>
                <w:b/>
                <w:color w:val="008080"/>
                <w:sz w:val="20"/>
              </w:rPr>
              <w:t>Total</w:t>
            </w:r>
            <w:r>
              <w:rPr>
                <w:b/>
                <w:color w:val="008080"/>
                <w:spacing w:val="-1"/>
                <w:sz w:val="20"/>
              </w:rPr>
              <w:t xml:space="preserve"> </w:t>
            </w:r>
            <w:r>
              <w:rPr>
                <w:b/>
                <w:color w:val="008080"/>
                <w:sz w:val="20"/>
              </w:rPr>
              <w:t>an</w:t>
            </w:r>
            <w:r>
              <w:rPr>
                <w:b/>
                <w:color w:val="008080"/>
                <w:spacing w:val="-2"/>
                <w:sz w:val="20"/>
              </w:rPr>
              <w:t xml:space="preserve"> </w:t>
            </w:r>
            <w:r>
              <w:rPr>
                <w:b/>
                <w:color w:val="008080"/>
                <w:sz w:val="20"/>
              </w:rPr>
              <w:t>3</w:t>
            </w:r>
          </w:p>
        </w:tc>
        <w:tc>
          <w:tcPr>
            <w:tcW w:w="1201" w:type="dxa"/>
            <w:tcBorders>
              <w:top w:val="single" w:sz="4" w:space="0" w:color="008080"/>
              <w:left w:val="single" w:sz="4" w:space="0" w:color="008080"/>
              <w:bottom w:val="single" w:sz="4" w:space="0" w:color="008080"/>
              <w:right w:val="single" w:sz="4" w:space="0" w:color="008080"/>
            </w:tcBorders>
            <w:shd w:val="clear" w:color="auto" w:fill="CCFFFF"/>
          </w:tcPr>
          <w:p w14:paraId="35302FE4" w14:textId="77777777" w:rsidR="00BD35D5" w:rsidRDefault="00000000">
            <w:pPr>
              <w:pStyle w:val="TableParagraph"/>
              <w:spacing w:line="227" w:lineRule="exact"/>
              <w:ind w:left="108" w:right="103"/>
              <w:jc w:val="center"/>
              <w:rPr>
                <w:b/>
                <w:sz w:val="20"/>
              </w:rPr>
            </w:pPr>
            <w:r>
              <w:rPr>
                <w:b/>
                <w:color w:val="008080"/>
                <w:sz w:val="20"/>
              </w:rPr>
              <w:t>Total</w:t>
            </w:r>
            <w:r>
              <w:rPr>
                <w:b/>
                <w:color w:val="008080"/>
                <w:spacing w:val="-1"/>
                <w:sz w:val="20"/>
              </w:rPr>
              <w:t xml:space="preserve"> </w:t>
            </w:r>
            <w:r>
              <w:rPr>
                <w:b/>
                <w:color w:val="008080"/>
                <w:sz w:val="20"/>
              </w:rPr>
              <w:t>an</w:t>
            </w:r>
            <w:r>
              <w:rPr>
                <w:b/>
                <w:color w:val="008080"/>
                <w:spacing w:val="-2"/>
                <w:sz w:val="20"/>
              </w:rPr>
              <w:t xml:space="preserve"> </w:t>
            </w:r>
            <w:r>
              <w:rPr>
                <w:b/>
                <w:color w:val="008080"/>
                <w:sz w:val="20"/>
              </w:rPr>
              <w:t>4</w:t>
            </w:r>
          </w:p>
        </w:tc>
        <w:tc>
          <w:tcPr>
            <w:tcW w:w="1220" w:type="dxa"/>
            <w:tcBorders>
              <w:top w:val="single" w:sz="4" w:space="0" w:color="008080"/>
              <w:left w:val="single" w:sz="4" w:space="0" w:color="008080"/>
              <w:bottom w:val="single" w:sz="4" w:space="0" w:color="008080"/>
              <w:right w:val="single" w:sz="4" w:space="0" w:color="008080"/>
            </w:tcBorders>
            <w:shd w:val="clear" w:color="auto" w:fill="CCFFFF"/>
          </w:tcPr>
          <w:p w14:paraId="14AA0430" w14:textId="77777777" w:rsidR="00BD35D5" w:rsidRDefault="00000000">
            <w:pPr>
              <w:pStyle w:val="TableParagraph"/>
              <w:spacing w:line="227" w:lineRule="exact"/>
              <w:ind w:left="116" w:right="113"/>
              <w:jc w:val="center"/>
              <w:rPr>
                <w:b/>
                <w:sz w:val="20"/>
              </w:rPr>
            </w:pPr>
            <w:r>
              <w:rPr>
                <w:b/>
                <w:color w:val="008080"/>
                <w:sz w:val="20"/>
              </w:rPr>
              <w:t>Total</w:t>
            </w:r>
            <w:r>
              <w:rPr>
                <w:b/>
                <w:color w:val="008080"/>
                <w:spacing w:val="-1"/>
                <w:sz w:val="20"/>
              </w:rPr>
              <w:t xml:space="preserve"> </w:t>
            </w:r>
            <w:r>
              <w:rPr>
                <w:b/>
                <w:color w:val="008080"/>
                <w:sz w:val="20"/>
              </w:rPr>
              <w:t>an</w:t>
            </w:r>
            <w:r>
              <w:rPr>
                <w:b/>
                <w:color w:val="008080"/>
                <w:spacing w:val="-2"/>
                <w:sz w:val="20"/>
              </w:rPr>
              <w:t xml:space="preserve"> </w:t>
            </w:r>
            <w:r>
              <w:rPr>
                <w:b/>
                <w:color w:val="008080"/>
                <w:sz w:val="20"/>
              </w:rPr>
              <w:t>5</w:t>
            </w:r>
          </w:p>
        </w:tc>
        <w:tc>
          <w:tcPr>
            <w:tcW w:w="999" w:type="dxa"/>
            <w:vMerge w:val="restart"/>
            <w:tcBorders>
              <w:top w:val="single" w:sz="4" w:space="0" w:color="008080"/>
              <w:left w:val="single" w:sz="4" w:space="0" w:color="008080"/>
              <w:bottom w:val="single" w:sz="4" w:space="0" w:color="008080"/>
              <w:right w:val="single" w:sz="4" w:space="0" w:color="008080"/>
            </w:tcBorders>
            <w:shd w:val="clear" w:color="auto" w:fill="CCFFFF"/>
          </w:tcPr>
          <w:p w14:paraId="596F6E6B" w14:textId="77777777" w:rsidR="00BD35D5" w:rsidRDefault="00000000">
            <w:pPr>
              <w:pStyle w:val="TableParagraph"/>
              <w:spacing w:before="115" w:line="242" w:lineRule="auto"/>
              <w:ind w:left="437" w:right="84" w:hanging="327"/>
              <w:rPr>
                <w:b/>
                <w:sz w:val="20"/>
              </w:rPr>
            </w:pPr>
            <w:r>
              <w:rPr>
                <w:b/>
                <w:color w:val="008080"/>
                <w:sz w:val="20"/>
              </w:rPr>
              <w:t>Diferent</w:t>
            </w:r>
            <w:r>
              <w:rPr>
                <w:b/>
                <w:color w:val="008080"/>
                <w:spacing w:val="-58"/>
                <w:sz w:val="20"/>
              </w:rPr>
              <w:t xml:space="preserve"> </w:t>
            </w:r>
            <w:r>
              <w:rPr>
                <w:b/>
                <w:color w:val="008080"/>
                <w:sz w:val="20"/>
              </w:rPr>
              <w:t>e</w:t>
            </w:r>
          </w:p>
        </w:tc>
        <w:tc>
          <w:tcPr>
            <w:tcW w:w="1004" w:type="dxa"/>
            <w:vMerge w:val="restart"/>
            <w:tcBorders>
              <w:top w:val="single" w:sz="4" w:space="0" w:color="008080"/>
              <w:left w:val="single" w:sz="4" w:space="0" w:color="008080"/>
              <w:bottom w:val="single" w:sz="4" w:space="0" w:color="008080"/>
            </w:tcBorders>
            <w:shd w:val="clear" w:color="auto" w:fill="CCFFFF"/>
          </w:tcPr>
          <w:p w14:paraId="22EBD591" w14:textId="77777777" w:rsidR="00BD35D5" w:rsidRDefault="00000000">
            <w:pPr>
              <w:pStyle w:val="TableParagraph"/>
              <w:spacing w:before="115" w:line="242" w:lineRule="auto"/>
              <w:ind w:left="178" w:right="81" w:hanging="63"/>
              <w:rPr>
                <w:b/>
                <w:sz w:val="20"/>
              </w:rPr>
            </w:pPr>
            <w:r>
              <w:rPr>
                <w:b/>
                <w:color w:val="008080"/>
                <w:sz w:val="20"/>
              </w:rPr>
              <w:t>Validare</w:t>
            </w:r>
            <w:r>
              <w:rPr>
                <w:b/>
                <w:color w:val="008080"/>
                <w:spacing w:val="-58"/>
                <w:sz w:val="20"/>
              </w:rPr>
              <w:t xml:space="preserve"> </w:t>
            </w:r>
            <w:r>
              <w:rPr>
                <w:b/>
                <w:color w:val="008080"/>
                <w:sz w:val="20"/>
              </w:rPr>
              <w:t>criterii</w:t>
            </w:r>
          </w:p>
        </w:tc>
      </w:tr>
      <w:tr w:rsidR="00BD35D5" w14:paraId="454D7055" w14:textId="77777777">
        <w:trPr>
          <w:trHeight w:val="465"/>
        </w:trPr>
        <w:tc>
          <w:tcPr>
            <w:tcW w:w="576" w:type="dxa"/>
            <w:tcBorders>
              <w:top w:val="single" w:sz="4" w:space="0" w:color="008080"/>
              <w:bottom w:val="single" w:sz="4" w:space="0" w:color="008080"/>
              <w:right w:val="single" w:sz="4" w:space="0" w:color="008080"/>
            </w:tcBorders>
            <w:shd w:val="clear" w:color="auto" w:fill="CCFFFF"/>
          </w:tcPr>
          <w:p w14:paraId="063CB25E" w14:textId="77777777" w:rsidR="00BD35D5" w:rsidRDefault="00000000">
            <w:pPr>
              <w:pStyle w:val="TableParagraph"/>
              <w:spacing w:line="221" w:lineRule="exact"/>
              <w:ind w:left="138"/>
              <w:rPr>
                <w:b/>
                <w:sz w:val="20"/>
              </w:rPr>
            </w:pPr>
            <w:r>
              <w:rPr>
                <w:b/>
                <w:color w:val="008080"/>
                <w:sz w:val="20"/>
              </w:rPr>
              <w:t>Nr.</w:t>
            </w:r>
          </w:p>
          <w:p w14:paraId="61937EA3" w14:textId="77777777" w:rsidR="00BD35D5" w:rsidRDefault="00000000">
            <w:pPr>
              <w:pStyle w:val="TableParagraph"/>
              <w:spacing w:line="224" w:lineRule="exact"/>
              <w:ind w:left="114"/>
              <w:rPr>
                <w:b/>
                <w:sz w:val="20"/>
              </w:rPr>
            </w:pPr>
            <w:r>
              <w:rPr>
                <w:b/>
                <w:color w:val="008080"/>
                <w:sz w:val="20"/>
              </w:rPr>
              <w:t>crt.</w:t>
            </w:r>
          </w:p>
        </w:tc>
        <w:tc>
          <w:tcPr>
            <w:tcW w:w="2987" w:type="dxa"/>
            <w:tcBorders>
              <w:top w:val="single" w:sz="4" w:space="0" w:color="008080"/>
              <w:left w:val="single" w:sz="4" w:space="0" w:color="008080"/>
              <w:bottom w:val="single" w:sz="4" w:space="0" w:color="008080"/>
              <w:right w:val="single" w:sz="4" w:space="0" w:color="008080"/>
            </w:tcBorders>
            <w:shd w:val="clear" w:color="auto" w:fill="CCFFFF"/>
          </w:tcPr>
          <w:p w14:paraId="726E1FC8" w14:textId="77777777" w:rsidR="00BD35D5" w:rsidRDefault="00000000">
            <w:pPr>
              <w:pStyle w:val="TableParagraph"/>
              <w:spacing w:before="105"/>
              <w:ind w:left="148" w:right="130"/>
              <w:jc w:val="center"/>
              <w:rPr>
                <w:b/>
                <w:sz w:val="20"/>
              </w:rPr>
            </w:pPr>
            <w:r>
              <w:rPr>
                <w:b/>
                <w:color w:val="008080"/>
                <w:sz w:val="20"/>
              </w:rPr>
              <w:t>Specificatie</w:t>
            </w:r>
          </w:p>
        </w:tc>
        <w:tc>
          <w:tcPr>
            <w:tcW w:w="1330" w:type="dxa"/>
            <w:vMerge/>
            <w:tcBorders>
              <w:top w:val="nil"/>
              <w:left w:val="single" w:sz="4" w:space="0" w:color="008080"/>
              <w:bottom w:val="single" w:sz="4" w:space="0" w:color="008080"/>
              <w:right w:val="single" w:sz="4" w:space="0" w:color="008080"/>
            </w:tcBorders>
            <w:shd w:val="clear" w:color="auto" w:fill="CCFFFF"/>
          </w:tcPr>
          <w:p w14:paraId="05C6436E" w14:textId="77777777" w:rsidR="00BD35D5" w:rsidRDefault="00BD35D5">
            <w:pPr>
              <w:rPr>
                <w:sz w:val="2"/>
                <w:szCs w:val="2"/>
              </w:rPr>
            </w:pPr>
          </w:p>
        </w:tc>
        <w:tc>
          <w:tcPr>
            <w:tcW w:w="1724" w:type="dxa"/>
            <w:vMerge/>
            <w:tcBorders>
              <w:top w:val="nil"/>
              <w:left w:val="single" w:sz="4" w:space="0" w:color="008080"/>
              <w:bottom w:val="single" w:sz="4" w:space="0" w:color="008080"/>
              <w:right w:val="single" w:sz="4" w:space="0" w:color="008080"/>
            </w:tcBorders>
            <w:shd w:val="clear" w:color="auto" w:fill="CCFFFF"/>
          </w:tcPr>
          <w:p w14:paraId="22158B89" w14:textId="77777777" w:rsidR="00BD35D5" w:rsidRDefault="00BD35D5">
            <w:pPr>
              <w:rPr>
                <w:sz w:val="2"/>
                <w:szCs w:val="2"/>
              </w:rPr>
            </w:pPr>
          </w:p>
        </w:tc>
        <w:tc>
          <w:tcPr>
            <w:tcW w:w="6091" w:type="dxa"/>
            <w:gridSpan w:val="5"/>
            <w:tcBorders>
              <w:top w:val="single" w:sz="4" w:space="0" w:color="008080"/>
              <w:left w:val="single" w:sz="4" w:space="0" w:color="008080"/>
              <w:bottom w:val="single" w:sz="4" w:space="0" w:color="008080"/>
              <w:right w:val="single" w:sz="4" w:space="0" w:color="008080"/>
            </w:tcBorders>
            <w:shd w:val="clear" w:color="auto" w:fill="CCFFFF"/>
          </w:tcPr>
          <w:p w14:paraId="2F96BF91" w14:textId="77777777" w:rsidR="00BD35D5" w:rsidRDefault="00BD35D5">
            <w:pPr>
              <w:pStyle w:val="TableParagraph"/>
              <w:spacing w:before="11"/>
              <w:rPr>
                <w:sz w:val="18"/>
              </w:rPr>
            </w:pPr>
          </w:p>
          <w:p w14:paraId="453FEB60" w14:textId="77777777" w:rsidR="00BD35D5" w:rsidRDefault="00000000">
            <w:pPr>
              <w:pStyle w:val="TableParagraph"/>
              <w:spacing w:line="225" w:lineRule="exact"/>
              <w:ind w:left="2683" w:right="2602"/>
              <w:jc w:val="center"/>
              <w:rPr>
                <w:b/>
                <w:sz w:val="20"/>
              </w:rPr>
            </w:pPr>
            <w:r>
              <w:rPr>
                <w:b/>
                <w:color w:val="008080"/>
                <w:sz w:val="20"/>
              </w:rPr>
              <w:t>Valoare</w:t>
            </w:r>
          </w:p>
        </w:tc>
        <w:tc>
          <w:tcPr>
            <w:tcW w:w="999" w:type="dxa"/>
            <w:vMerge/>
            <w:tcBorders>
              <w:top w:val="nil"/>
              <w:left w:val="single" w:sz="4" w:space="0" w:color="008080"/>
              <w:bottom w:val="single" w:sz="4" w:space="0" w:color="008080"/>
              <w:right w:val="single" w:sz="4" w:space="0" w:color="008080"/>
            </w:tcBorders>
            <w:shd w:val="clear" w:color="auto" w:fill="CCFFFF"/>
          </w:tcPr>
          <w:p w14:paraId="4035A993" w14:textId="77777777" w:rsidR="00BD35D5" w:rsidRDefault="00BD35D5">
            <w:pPr>
              <w:rPr>
                <w:sz w:val="2"/>
                <w:szCs w:val="2"/>
              </w:rPr>
            </w:pPr>
          </w:p>
        </w:tc>
        <w:tc>
          <w:tcPr>
            <w:tcW w:w="1004" w:type="dxa"/>
            <w:vMerge/>
            <w:tcBorders>
              <w:top w:val="nil"/>
              <w:left w:val="single" w:sz="4" w:space="0" w:color="008080"/>
              <w:bottom w:val="single" w:sz="4" w:space="0" w:color="008080"/>
            </w:tcBorders>
            <w:shd w:val="clear" w:color="auto" w:fill="CCFFFF"/>
          </w:tcPr>
          <w:p w14:paraId="65B7553A" w14:textId="77777777" w:rsidR="00BD35D5" w:rsidRDefault="00BD35D5">
            <w:pPr>
              <w:rPr>
                <w:sz w:val="2"/>
                <w:szCs w:val="2"/>
              </w:rPr>
            </w:pPr>
          </w:p>
        </w:tc>
      </w:tr>
      <w:tr w:rsidR="00BD35D5" w14:paraId="156A2853" w14:textId="77777777">
        <w:trPr>
          <w:trHeight w:val="465"/>
        </w:trPr>
        <w:tc>
          <w:tcPr>
            <w:tcW w:w="576" w:type="dxa"/>
            <w:tcBorders>
              <w:top w:val="single" w:sz="4" w:space="0" w:color="008080"/>
              <w:bottom w:val="single" w:sz="4" w:space="0" w:color="008080"/>
              <w:right w:val="single" w:sz="4" w:space="0" w:color="008080"/>
            </w:tcBorders>
            <w:shd w:val="clear" w:color="auto" w:fill="CCFFFF"/>
          </w:tcPr>
          <w:p w14:paraId="46DB33B0" w14:textId="77777777" w:rsidR="00BD35D5" w:rsidRDefault="00000000">
            <w:pPr>
              <w:pStyle w:val="TableParagraph"/>
              <w:spacing w:before="105"/>
              <w:ind w:left="7"/>
              <w:jc w:val="center"/>
              <w:rPr>
                <w:b/>
                <w:sz w:val="20"/>
              </w:rPr>
            </w:pPr>
            <w:r>
              <w:rPr>
                <w:b/>
                <w:color w:val="008080"/>
                <w:sz w:val="20"/>
              </w:rPr>
              <w:t>1</w:t>
            </w:r>
          </w:p>
        </w:tc>
        <w:tc>
          <w:tcPr>
            <w:tcW w:w="2987" w:type="dxa"/>
            <w:tcBorders>
              <w:top w:val="single" w:sz="4" w:space="0" w:color="008080"/>
              <w:left w:val="single" w:sz="4" w:space="0" w:color="008080"/>
              <w:bottom w:val="single" w:sz="4" w:space="0" w:color="008080"/>
              <w:right w:val="single" w:sz="4" w:space="0" w:color="008080"/>
            </w:tcBorders>
            <w:shd w:val="clear" w:color="auto" w:fill="CCFFFF"/>
          </w:tcPr>
          <w:p w14:paraId="625AB35D" w14:textId="77777777" w:rsidR="00BD35D5" w:rsidRDefault="00000000">
            <w:pPr>
              <w:pStyle w:val="TableParagraph"/>
              <w:spacing w:before="105"/>
              <w:ind w:left="12"/>
              <w:jc w:val="center"/>
              <w:rPr>
                <w:b/>
                <w:sz w:val="20"/>
              </w:rPr>
            </w:pPr>
            <w:r>
              <w:rPr>
                <w:b/>
                <w:color w:val="008080"/>
                <w:sz w:val="20"/>
              </w:rPr>
              <w:t>2</w:t>
            </w:r>
          </w:p>
        </w:tc>
        <w:tc>
          <w:tcPr>
            <w:tcW w:w="1330" w:type="dxa"/>
            <w:tcBorders>
              <w:top w:val="single" w:sz="4" w:space="0" w:color="008080"/>
              <w:left w:val="single" w:sz="4" w:space="0" w:color="008080"/>
              <w:bottom w:val="single" w:sz="4" w:space="0" w:color="008080"/>
              <w:right w:val="single" w:sz="4" w:space="0" w:color="008080"/>
            </w:tcBorders>
            <w:shd w:val="clear" w:color="auto" w:fill="CCFFFF"/>
          </w:tcPr>
          <w:p w14:paraId="4C9FDB1D" w14:textId="77777777" w:rsidR="00BD35D5" w:rsidRDefault="00000000">
            <w:pPr>
              <w:pStyle w:val="TableParagraph"/>
              <w:spacing w:before="105"/>
              <w:ind w:left="15"/>
              <w:jc w:val="center"/>
              <w:rPr>
                <w:b/>
                <w:sz w:val="20"/>
              </w:rPr>
            </w:pPr>
            <w:r>
              <w:rPr>
                <w:b/>
                <w:color w:val="008080"/>
                <w:sz w:val="20"/>
              </w:rPr>
              <w:t>3</w:t>
            </w:r>
          </w:p>
        </w:tc>
        <w:tc>
          <w:tcPr>
            <w:tcW w:w="1724" w:type="dxa"/>
            <w:tcBorders>
              <w:top w:val="single" w:sz="4" w:space="0" w:color="008080"/>
              <w:left w:val="single" w:sz="4" w:space="0" w:color="008080"/>
              <w:bottom w:val="single" w:sz="4" w:space="0" w:color="008080"/>
              <w:right w:val="single" w:sz="4" w:space="0" w:color="008080"/>
            </w:tcBorders>
            <w:shd w:val="clear" w:color="auto" w:fill="CCFFFF"/>
          </w:tcPr>
          <w:p w14:paraId="2BA5C9B1" w14:textId="77777777" w:rsidR="00BD35D5" w:rsidRDefault="00BD35D5">
            <w:pPr>
              <w:pStyle w:val="TableParagraph"/>
              <w:spacing w:before="11"/>
              <w:rPr>
                <w:sz w:val="18"/>
              </w:rPr>
            </w:pPr>
          </w:p>
          <w:p w14:paraId="12376332" w14:textId="77777777" w:rsidR="00BD35D5" w:rsidRDefault="00000000">
            <w:pPr>
              <w:pStyle w:val="TableParagraph"/>
              <w:spacing w:line="226" w:lineRule="exact"/>
              <w:ind w:left="25"/>
              <w:jc w:val="center"/>
              <w:rPr>
                <w:b/>
                <w:sz w:val="20"/>
              </w:rPr>
            </w:pPr>
            <w:r>
              <w:rPr>
                <w:b/>
                <w:color w:val="008080"/>
                <w:sz w:val="20"/>
              </w:rPr>
              <w:t>4</w:t>
            </w:r>
          </w:p>
        </w:tc>
        <w:tc>
          <w:tcPr>
            <w:tcW w:w="1244" w:type="dxa"/>
            <w:tcBorders>
              <w:top w:val="single" w:sz="4" w:space="0" w:color="008080"/>
              <w:left w:val="single" w:sz="4" w:space="0" w:color="008080"/>
              <w:bottom w:val="single" w:sz="4" w:space="0" w:color="008080"/>
              <w:right w:val="nil"/>
            </w:tcBorders>
            <w:shd w:val="clear" w:color="auto" w:fill="CCFFFF"/>
          </w:tcPr>
          <w:p w14:paraId="71E52B1C" w14:textId="77777777" w:rsidR="00BD35D5" w:rsidRDefault="00BD35D5">
            <w:pPr>
              <w:pStyle w:val="TableParagraph"/>
              <w:spacing w:before="11"/>
              <w:rPr>
                <w:sz w:val="18"/>
              </w:rPr>
            </w:pPr>
          </w:p>
          <w:p w14:paraId="7FB3C8FB" w14:textId="77777777" w:rsidR="00BD35D5" w:rsidRDefault="00000000">
            <w:pPr>
              <w:pStyle w:val="TableParagraph"/>
              <w:spacing w:line="226" w:lineRule="exact"/>
              <w:ind w:left="10"/>
              <w:jc w:val="center"/>
              <w:rPr>
                <w:b/>
                <w:sz w:val="20"/>
              </w:rPr>
            </w:pPr>
            <w:r>
              <w:rPr>
                <w:b/>
                <w:color w:val="008080"/>
                <w:sz w:val="20"/>
              </w:rPr>
              <w:t>5</w:t>
            </w:r>
          </w:p>
        </w:tc>
        <w:tc>
          <w:tcPr>
            <w:tcW w:w="1182" w:type="dxa"/>
            <w:tcBorders>
              <w:top w:val="single" w:sz="4" w:space="0" w:color="008080"/>
              <w:left w:val="nil"/>
              <w:bottom w:val="single" w:sz="4" w:space="0" w:color="008080"/>
              <w:right w:val="nil"/>
            </w:tcBorders>
            <w:shd w:val="clear" w:color="auto" w:fill="CCFFFF"/>
          </w:tcPr>
          <w:p w14:paraId="2F32301C" w14:textId="77777777" w:rsidR="00BD35D5" w:rsidRDefault="00BD35D5">
            <w:pPr>
              <w:pStyle w:val="TableParagraph"/>
              <w:spacing w:before="11"/>
              <w:rPr>
                <w:sz w:val="18"/>
              </w:rPr>
            </w:pPr>
          </w:p>
          <w:p w14:paraId="336C5D71" w14:textId="77777777" w:rsidR="00BD35D5" w:rsidRDefault="00000000">
            <w:pPr>
              <w:pStyle w:val="TableParagraph"/>
              <w:spacing w:line="226" w:lineRule="exact"/>
              <w:ind w:left="8"/>
              <w:jc w:val="center"/>
              <w:rPr>
                <w:b/>
                <w:sz w:val="20"/>
              </w:rPr>
            </w:pPr>
            <w:r>
              <w:rPr>
                <w:b/>
                <w:color w:val="008080"/>
                <w:sz w:val="20"/>
              </w:rPr>
              <w:t>6</w:t>
            </w:r>
          </w:p>
        </w:tc>
        <w:tc>
          <w:tcPr>
            <w:tcW w:w="1244" w:type="dxa"/>
            <w:tcBorders>
              <w:top w:val="single" w:sz="4" w:space="0" w:color="008080"/>
              <w:left w:val="nil"/>
              <w:bottom w:val="single" w:sz="4" w:space="0" w:color="008080"/>
              <w:right w:val="nil"/>
            </w:tcBorders>
            <w:shd w:val="clear" w:color="auto" w:fill="CCFFFF"/>
          </w:tcPr>
          <w:p w14:paraId="5F498586" w14:textId="77777777" w:rsidR="00BD35D5" w:rsidRDefault="00BD35D5">
            <w:pPr>
              <w:pStyle w:val="TableParagraph"/>
              <w:spacing w:before="11"/>
              <w:rPr>
                <w:sz w:val="18"/>
              </w:rPr>
            </w:pPr>
          </w:p>
          <w:p w14:paraId="22945ED7" w14:textId="77777777" w:rsidR="00BD35D5" w:rsidRDefault="00000000">
            <w:pPr>
              <w:pStyle w:val="TableParagraph"/>
              <w:spacing w:line="226" w:lineRule="exact"/>
              <w:ind w:left="2"/>
              <w:jc w:val="center"/>
              <w:rPr>
                <w:b/>
                <w:sz w:val="20"/>
              </w:rPr>
            </w:pPr>
            <w:r>
              <w:rPr>
                <w:b/>
                <w:color w:val="008080"/>
                <w:sz w:val="20"/>
              </w:rPr>
              <w:t>7</w:t>
            </w:r>
          </w:p>
        </w:tc>
        <w:tc>
          <w:tcPr>
            <w:tcW w:w="1201" w:type="dxa"/>
            <w:tcBorders>
              <w:top w:val="single" w:sz="4" w:space="0" w:color="008080"/>
              <w:left w:val="nil"/>
              <w:bottom w:val="single" w:sz="4" w:space="0" w:color="008080"/>
              <w:right w:val="nil"/>
            </w:tcBorders>
            <w:shd w:val="clear" w:color="auto" w:fill="CCFFFF"/>
          </w:tcPr>
          <w:p w14:paraId="31072CEE" w14:textId="77777777" w:rsidR="00BD35D5" w:rsidRDefault="00BD35D5">
            <w:pPr>
              <w:pStyle w:val="TableParagraph"/>
              <w:spacing w:before="11"/>
              <w:rPr>
                <w:sz w:val="18"/>
              </w:rPr>
            </w:pPr>
          </w:p>
          <w:p w14:paraId="7B538398" w14:textId="77777777" w:rsidR="00BD35D5" w:rsidRDefault="00000000">
            <w:pPr>
              <w:pStyle w:val="TableParagraph"/>
              <w:spacing w:line="226" w:lineRule="exact"/>
              <w:ind w:left="6"/>
              <w:jc w:val="center"/>
              <w:rPr>
                <w:b/>
                <w:sz w:val="20"/>
              </w:rPr>
            </w:pPr>
            <w:r>
              <w:rPr>
                <w:b/>
                <w:color w:val="008080"/>
                <w:sz w:val="20"/>
              </w:rPr>
              <w:t>8</w:t>
            </w:r>
          </w:p>
        </w:tc>
        <w:tc>
          <w:tcPr>
            <w:tcW w:w="1220" w:type="dxa"/>
            <w:tcBorders>
              <w:top w:val="single" w:sz="4" w:space="0" w:color="008080"/>
              <w:left w:val="nil"/>
              <w:bottom w:val="single" w:sz="4" w:space="0" w:color="008080"/>
              <w:right w:val="single" w:sz="4" w:space="0" w:color="008080"/>
            </w:tcBorders>
            <w:shd w:val="clear" w:color="auto" w:fill="CCFFFF"/>
          </w:tcPr>
          <w:p w14:paraId="4DEC55F4" w14:textId="77777777" w:rsidR="00BD35D5" w:rsidRDefault="00BD35D5">
            <w:pPr>
              <w:pStyle w:val="TableParagraph"/>
              <w:spacing w:before="11"/>
              <w:rPr>
                <w:sz w:val="18"/>
              </w:rPr>
            </w:pPr>
          </w:p>
          <w:p w14:paraId="7EAA55AB" w14:textId="77777777" w:rsidR="00BD35D5" w:rsidRDefault="00000000">
            <w:pPr>
              <w:pStyle w:val="TableParagraph"/>
              <w:spacing w:line="226" w:lineRule="exact"/>
              <w:ind w:left="9"/>
              <w:jc w:val="center"/>
              <w:rPr>
                <w:b/>
                <w:sz w:val="20"/>
              </w:rPr>
            </w:pPr>
            <w:r>
              <w:rPr>
                <w:b/>
                <w:color w:val="008080"/>
                <w:sz w:val="20"/>
              </w:rPr>
              <w:t>9</w:t>
            </w:r>
          </w:p>
        </w:tc>
        <w:tc>
          <w:tcPr>
            <w:tcW w:w="999" w:type="dxa"/>
            <w:tcBorders>
              <w:top w:val="single" w:sz="4" w:space="0" w:color="008080"/>
              <w:left w:val="single" w:sz="4" w:space="0" w:color="008080"/>
              <w:bottom w:val="single" w:sz="4" w:space="0" w:color="008080"/>
              <w:right w:val="single" w:sz="4" w:space="0" w:color="008080"/>
            </w:tcBorders>
            <w:shd w:val="clear" w:color="auto" w:fill="CCFFFF"/>
          </w:tcPr>
          <w:p w14:paraId="67A56DC4" w14:textId="77777777" w:rsidR="00BD35D5" w:rsidRDefault="00000000">
            <w:pPr>
              <w:pStyle w:val="TableParagraph"/>
              <w:spacing w:before="105"/>
              <w:ind w:left="115" w:right="105"/>
              <w:jc w:val="center"/>
              <w:rPr>
                <w:b/>
                <w:sz w:val="20"/>
              </w:rPr>
            </w:pPr>
            <w:r>
              <w:rPr>
                <w:b/>
                <w:color w:val="008080"/>
                <w:sz w:val="20"/>
              </w:rPr>
              <w:t>10</w:t>
            </w:r>
          </w:p>
        </w:tc>
        <w:tc>
          <w:tcPr>
            <w:tcW w:w="1004" w:type="dxa"/>
            <w:tcBorders>
              <w:top w:val="single" w:sz="4" w:space="0" w:color="008080"/>
              <w:left w:val="single" w:sz="4" w:space="0" w:color="008080"/>
              <w:bottom w:val="single" w:sz="4" w:space="0" w:color="008080"/>
            </w:tcBorders>
            <w:shd w:val="clear" w:color="auto" w:fill="CCFFFF"/>
          </w:tcPr>
          <w:p w14:paraId="5070E0BA" w14:textId="77777777" w:rsidR="00BD35D5" w:rsidRDefault="00000000">
            <w:pPr>
              <w:pStyle w:val="TableParagraph"/>
              <w:spacing w:before="105"/>
              <w:ind w:left="115" w:right="95"/>
              <w:jc w:val="center"/>
              <w:rPr>
                <w:b/>
                <w:sz w:val="20"/>
              </w:rPr>
            </w:pPr>
            <w:r>
              <w:rPr>
                <w:b/>
                <w:color w:val="008080"/>
                <w:sz w:val="20"/>
              </w:rPr>
              <w:t>11</w:t>
            </w:r>
          </w:p>
        </w:tc>
      </w:tr>
      <w:tr w:rsidR="00BD35D5" w14:paraId="4C5C8FF4" w14:textId="77777777">
        <w:trPr>
          <w:trHeight w:val="925"/>
        </w:trPr>
        <w:tc>
          <w:tcPr>
            <w:tcW w:w="576" w:type="dxa"/>
            <w:vMerge w:val="restart"/>
            <w:tcBorders>
              <w:top w:val="single" w:sz="4" w:space="0" w:color="008080"/>
              <w:bottom w:val="single" w:sz="4" w:space="0" w:color="008080"/>
              <w:right w:val="single" w:sz="4" w:space="0" w:color="008080"/>
            </w:tcBorders>
            <w:shd w:val="clear" w:color="auto" w:fill="CCFFFF"/>
          </w:tcPr>
          <w:p w14:paraId="2499A915" w14:textId="77777777" w:rsidR="00BD35D5" w:rsidRDefault="00BD35D5">
            <w:pPr>
              <w:pStyle w:val="TableParagraph"/>
            </w:pPr>
          </w:p>
          <w:p w14:paraId="35F8558F" w14:textId="77777777" w:rsidR="00BD35D5" w:rsidRDefault="00BD35D5">
            <w:pPr>
              <w:pStyle w:val="TableParagraph"/>
            </w:pPr>
          </w:p>
          <w:p w14:paraId="12F71B01" w14:textId="77777777" w:rsidR="00BD35D5" w:rsidRDefault="00BD35D5">
            <w:pPr>
              <w:pStyle w:val="TableParagraph"/>
              <w:spacing w:before="4"/>
              <w:rPr>
                <w:sz w:val="25"/>
              </w:rPr>
            </w:pPr>
          </w:p>
          <w:p w14:paraId="2CD3B6DA" w14:textId="77777777" w:rsidR="00BD35D5" w:rsidRDefault="00000000">
            <w:pPr>
              <w:pStyle w:val="TableParagraph"/>
              <w:ind w:left="4"/>
              <w:jc w:val="center"/>
              <w:rPr>
                <w:sz w:val="20"/>
              </w:rPr>
            </w:pPr>
            <w:r>
              <w:rPr>
                <w:color w:val="008080"/>
                <w:sz w:val="20"/>
              </w:rPr>
              <w:t>1</w:t>
            </w:r>
          </w:p>
        </w:tc>
        <w:tc>
          <w:tcPr>
            <w:tcW w:w="2987" w:type="dxa"/>
            <w:tcBorders>
              <w:top w:val="single" w:sz="4" w:space="0" w:color="008080"/>
              <w:left w:val="single" w:sz="4" w:space="0" w:color="008080"/>
              <w:bottom w:val="single" w:sz="4" w:space="0" w:color="008080"/>
              <w:right w:val="single" w:sz="4" w:space="0" w:color="008080"/>
            </w:tcBorders>
            <w:shd w:val="clear" w:color="auto" w:fill="CCFFFF"/>
          </w:tcPr>
          <w:p w14:paraId="511A9998" w14:textId="77777777" w:rsidR="00BD35D5" w:rsidRDefault="00000000">
            <w:pPr>
              <w:pStyle w:val="TableParagraph"/>
              <w:spacing w:line="237" w:lineRule="auto"/>
              <w:ind w:left="110" w:right="92"/>
              <w:jc w:val="both"/>
              <w:rPr>
                <w:sz w:val="20"/>
              </w:rPr>
            </w:pPr>
            <w:r>
              <w:rPr>
                <w:b/>
                <w:color w:val="008080"/>
                <w:sz w:val="20"/>
              </w:rPr>
              <w:t>Valoare</w:t>
            </w:r>
            <w:r>
              <w:rPr>
                <w:b/>
                <w:color w:val="008080"/>
                <w:spacing w:val="1"/>
                <w:sz w:val="20"/>
              </w:rPr>
              <w:t xml:space="preserve"> </w:t>
            </w:r>
            <w:r>
              <w:rPr>
                <w:b/>
                <w:color w:val="008080"/>
                <w:sz w:val="20"/>
              </w:rPr>
              <w:t>investitie</w:t>
            </w:r>
            <w:r>
              <w:rPr>
                <w:b/>
                <w:color w:val="008080"/>
                <w:spacing w:val="1"/>
                <w:sz w:val="20"/>
              </w:rPr>
              <w:t xml:space="preserve"> </w:t>
            </w:r>
            <w:r>
              <w:rPr>
                <w:b/>
                <w:color w:val="008080"/>
                <w:sz w:val="20"/>
              </w:rPr>
              <w:t>(VI)</w:t>
            </w:r>
            <w:r>
              <w:rPr>
                <w:b/>
                <w:color w:val="008080"/>
                <w:spacing w:val="1"/>
                <w:sz w:val="20"/>
              </w:rPr>
              <w:t xml:space="preserve"> </w:t>
            </w:r>
            <w:r>
              <w:rPr>
                <w:b/>
                <w:color w:val="008080"/>
                <w:sz w:val="20"/>
              </w:rPr>
              <w:t>-</w:t>
            </w:r>
            <w:r>
              <w:rPr>
                <w:b/>
                <w:color w:val="008080"/>
                <w:spacing w:val="1"/>
                <w:sz w:val="20"/>
              </w:rPr>
              <w:t xml:space="preserve"> </w:t>
            </w:r>
            <w:r>
              <w:rPr>
                <w:color w:val="008080"/>
                <w:sz w:val="20"/>
              </w:rPr>
              <w:t>valoare</w:t>
            </w:r>
            <w:r>
              <w:rPr>
                <w:color w:val="008080"/>
                <w:spacing w:val="1"/>
                <w:sz w:val="20"/>
              </w:rPr>
              <w:t xml:space="preserve"> </w:t>
            </w:r>
            <w:r>
              <w:rPr>
                <w:color w:val="008080"/>
                <w:sz w:val="20"/>
              </w:rPr>
              <w:t>totala</w:t>
            </w:r>
            <w:r>
              <w:rPr>
                <w:color w:val="008080"/>
                <w:spacing w:val="1"/>
                <w:sz w:val="20"/>
              </w:rPr>
              <w:t xml:space="preserve"> </w:t>
            </w:r>
            <w:r>
              <w:rPr>
                <w:color w:val="008080"/>
                <w:sz w:val="20"/>
              </w:rPr>
              <w:t>a</w:t>
            </w:r>
            <w:r>
              <w:rPr>
                <w:color w:val="008080"/>
                <w:spacing w:val="1"/>
                <w:sz w:val="20"/>
              </w:rPr>
              <w:t xml:space="preserve"> </w:t>
            </w:r>
            <w:r>
              <w:rPr>
                <w:color w:val="008080"/>
                <w:sz w:val="20"/>
              </w:rPr>
              <w:t>proiectului</w:t>
            </w:r>
            <w:r>
              <w:rPr>
                <w:color w:val="008080"/>
                <w:spacing w:val="1"/>
                <w:sz w:val="20"/>
              </w:rPr>
              <w:t xml:space="preserve"> </w:t>
            </w:r>
            <w:r>
              <w:rPr>
                <w:color w:val="008080"/>
                <w:sz w:val="20"/>
              </w:rPr>
              <w:t>fara</w:t>
            </w:r>
            <w:r>
              <w:rPr>
                <w:color w:val="008080"/>
                <w:spacing w:val="3"/>
                <w:sz w:val="20"/>
              </w:rPr>
              <w:t xml:space="preserve"> </w:t>
            </w:r>
            <w:r>
              <w:rPr>
                <w:color w:val="008080"/>
                <w:sz w:val="20"/>
              </w:rPr>
              <w:t>TVA,</w:t>
            </w:r>
            <w:r>
              <w:rPr>
                <w:color w:val="008080"/>
                <w:spacing w:val="2"/>
                <w:sz w:val="20"/>
              </w:rPr>
              <w:t xml:space="preserve"> </w:t>
            </w:r>
            <w:r>
              <w:rPr>
                <w:color w:val="008080"/>
                <w:sz w:val="20"/>
              </w:rPr>
              <w:t>preluata</w:t>
            </w:r>
            <w:r>
              <w:rPr>
                <w:color w:val="008080"/>
                <w:spacing w:val="4"/>
                <w:sz w:val="20"/>
              </w:rPr>
              <w:t xml:space="preserve"> </w:t>
            </w:r>
            <w:r>
              <w:rPr>
                <w:color w:val="008080"/>
                <w:sz w:val="20"/>
              </w:rPr>
              <w:t>din</w:t>
            </w:r>
            <w:r>
              <w:rPr>
                <w:color w:val="008080"/>
                <w:spacing w:val="5"/>
                <w:sz w:val="20"/>
              </w:rPr>
              <w:t xml:space="preserve"> </w:t>
            </w:r>
            <w:r>
              <w:rPr>
                <w:color w:val="008080"/>
                <w:sz w:val="20"/>
              </w:rPr>
              <w:t>Bugetul</w:t>
            </w:r>
          </w:p>
          <w:p w14:paraId="0483323E" w14:textId="77777777" w:rsidR="00BD35D5" w:rsidRDefault="00000000">
            <w:pPr>
              <w:pStyle w:val="TableParagraph"/>
              <w:spacing w:line="220" w:lineRule="exact"/>
              <w:ind w:left="110"/>
              <w:jc w:val="both"/>
              <w:rPr>
                <w:sz w:val="20"/>
              </w:rPr>
            </w:pPr>
            <w:r>
              <w:rPr>
                <w:color w:val="008080"/>
                <w:sz w:val="20"/>
              </w:rPr>
              <w:t>Indicativ</w:t>
            </w:r>
            <w:r>
              <w:rPr>
                <w:color w:val="008080"/>
                <w:spacing w:val="-3"/>
                <w:sz w:val="20"/>
              </w:rPr>
              <w:t xml:space="preserve"> </w:t>
            </w:r>
            <w:r>
              <w:rPr>
                <w:color w:val="008080"/>
                <w:sz w:val="20"/>
              </w:rPr>
              <w:t>Anexa G</w:t>
            </w:r>
          </w:p>
        </w:tc>
        <w:tc>
          <w:tcPr>
            <w:tcW w:w="1330" w:type="dxa"/>
            <w:tcBorders>
              <w:top w:val="single" w:sz="4" w:space="0" w:color="008080"/>
              <w:left w:val="single" w:sz="4" w:space="0" w:color="008080"/>
              <w:bottom w:val="single" w:sz="4" w:space="0" w:color="008080"/>
              <w:right w:val="single" w:sz="4" w:space="0" w:color="008080"/>
            </w:tcBorders>
            <w:shd w:val="clear" w:color="auto" w:fill="CCFFFF"/>
          </w:tcPr>
          <w:p w14:paraId="382B15B8" w14:textId="77777777" w:rsidR="00BD35D5" w:rsidRDefault="00BD35D5">
            <w:pPr>
              <w:pStyle w:val="TableParagraph"/>
              <w:spacing w:before="10"/>
              <w:rPr>
                <w:sz w:val="28"/>
              </w:rPr>
            </w:pPr>
          </w:p>
          <w:p w14:paraId="67ECF93A" w14:textId="77777777" w:rsidR="00BD35D5" w:rsidRDefault="00000000">
            <w:pPr>
              <w:pStyle w:val="TableParagraph"/>
              <w:ind w:left="121" w:right="106"/>
              <w:jc w:val="center"/>
              <w:rPr>
                <w:b/>
                <w:sz w:val="20"/>
              </w:rPr>
            </w:pPr>
            <w:r>
              <w:rPr>
                <w:b/>
                <w:color w:val="008080"/>
                <w:sz w:val="20"/>
              </w:rPr>
              <w:t>N/A</w:t>
            </w:r>
          </w:p>
        </w:tc>
        <w:tc>
          <w:tcPr>
            <w:tcW w:w="1724" w:type="dxa"/>
            <w:tcBorders>
              <w:top w:val="single" w:sz="4" w:space="0" w:color="008080"/>
              <w:left w:val="single" w:sz="4" w:space="0" w:color="008080"/>
              <w:bottom w:val="single" w:sz="4" w:space="0" w:color="008080"/>
              <w:right w:val="single" w:sz="4" w:space="0" w:color="008080"/>
            </w:tcBorders>
            <w:shd w:val="clear" w:color="auto" w:fill="CCFFFF"/>
          </w:tcPr>
          <w:p w14:paraId="0922078E" w14:textId="77777777" w:rsidR="00BD35D5" w:rsidRDefault="00BD35D5">
            <w:pPr>
              <w:pStyle w:val="TableParagraph"/>
              <w:spacing w:before="10"/>
              <w:rPr>
                <w:sz w:val="28"/>
              </w:rPr>
            </w:pPr>
          </w:p>
          <w:p w14:paraId="7988921F" w14:textId="77777777" w:rsidR="00BD35D5" w:rsidRDefault="00000000">
            <w:pPr>
              <w:pStyle w:val="TableParagraph"/>
              <w:ind w:left="430" w:right="405"/>
              <w:jc w:val="center"/>
              <w:rPr>
                <w:b/>
                <w:sz w:val="20"/>
              </w:rPr>
            </w:pPr>
            <w:r>
              <w:rPr>
                <w:b/>
                <w:color w:val="008080"/>
                <w:sz w:val="20"/>
              </w:rPr>
              <w:t>LEI</w:t>
            </w:r>
          </w:p>
        </w:tc>
        <w:tc>
          <w:tcPr>
            <w:tcW w:w="6091" w:type="dxa"/>
            <w:gridSpan w:val="5"/>
            <w:tcBorders>
              <w:top w:val="single" w:sz="4" w:space="0" w:color="008080"/>
              <w:left w:val="single" w:sz="4" w:space="0" w:color="008080"/>
              <w:bottom w:val="single" w:sz="4" w:space="0" w:color="008080"/>
              <w:right w:val="single" w:sz="4" w:space="0" w:color="008080"/>
            </w:tcBorders>
            <w:shd w:val="clear" w:color="auto" w:fill="CCFFFF"/>
          </w:tcPr>
          <w:p w14:paraId="075AB0AB" w14:textId="77777777" w:rsidR="00BD35D5" w:rsidRDefault="00BD35D5">
            <w:pPr>
              <w:pStyle w:val="TableParagraph"/>
              <w:rPr>
                <w:rFonts w:ascii="Times New Roman"/>
                <w:sz w:val="20"/>
              </w:rPr>
            </w:pPr>
          </w:p>
        </w:tc>
        <w:tc>
          <w:tcPr>
            <w:tcW w:w="999" w:type="dxa"/>
            <w:vMerge w:val="restart"/>
            <w:tcBorders>
              <w:top w:val="single" w:sz="4" w:space="0" w:color="008080"/>
              <w:left w:val="single" w:sz="4" w:space="0" w:color="008080"/>
              <w:bottom w:val="single" w:sz="4" w:space="0" w:color="008080"/>
              <w:right w:val="single" w:sz="4" w:space="0" w:color="008080"/>
            </w:tcBorders>
            <w:shd w:val="clear" w:color="auto" w:fill="CCFFFF"/>
          </w:tcPr>
          <w:p w14:paraId="3D3837E9" w14:textId="77777777" w:rsidR="00BD35D5" w:rsidRDefault="00BD35D5">
            <w:pPr>
              <w:pStyle w:val="TableParagraph"/>
            </w:pPr>
          </w:p>
          <w:p w14:paraId="30C5AA6E" w14:textId="77777777" w:rsidR="00BD35D5" w:rsidRDefault="00BD35D5">
            <w:pPr>
              <w:pStyle w:val="TableParagraph"/>
              <w:spacing w:before="6"/>
              <w:rPr>
                <w:sz w:val="27"/>
              </w:rPr>
            </w:pPr>
          </w:p>
          <w:p w14:paraId="2A280E10" w14:textId="77777777" w:rsidR="00BD35D5" w:rsidRDefault="00000000">
            <w:pPr>
              <w:pStyle w:val="TableParagraph"/>
              <w:ind w:left="115" w:right="105"/>
              <w:jc w:val="center"/>
              <w:rPr>
                <w:b/>
                <w:sz w:val="20"/>
              </w:rPr>
            </w:pPr>
            <w:r>
              <w:rPr>
                <w:b/>
                <w:color w:val="008080"/>
                <w:sz w:val="20"/>
              </w:rPr>
              <w:t>Nu</w:t>
            </w:r>
            <w:r>
              <w:rPr>
                <w:b/>
                <w:color w:val="008080"/>
                <w:spacing w:val="1"/>
                <w:sz w:val="20"/>
              </w:rPr>
              <w:t xml:space="preserve"> </w:t>
            </w:r>
            <w:r>
              <w:rPr>
                <w:b/>
                <w:color w:val="008080"/>
                <w:sz w:val="20"/>
              </w:rPr>
              <w:t>sunt</w:t>
            </w:r>
            <w:r>
              <w:rPr>
                <w:b/>
                <w:color w:val="008080"/>
                <w:spacing w:val="-57"/>
                <w:sz w:val="20"/>
              </w:rPr>
              <w:t xml:space="preserve"> </w:t>
            </w:r>
            <w:r>
              <w:rPr>
                <w:b/>
                <w:color w:val="008080"/>
                <w:sz w:val="20"/>
              </w:rPr>
              <w:t>diferent</w:t>
            </w:r>
            <w:r>
              <w:rPr>
                <w:b/>
                <w:color w:val="008080"/>
                <w:spacing w:val="-58"/>
                <w:sz w:val="20"/>
              </w:rPr>
              <w:t xml:space="preserve"> </w:t>
            </w:r>
            <w:r>
              <w:rPr>
                <w:b/>
                <w:color w:val="008080"/>
                <w:sz w:val="20"/>
              </w:rPr>
              <w:t>e</w:t>
            </w:r>
          </w:p>
        </w:tc>
        <w:tc>
          <w:tcPr>
            <w:tcW w:w="1004" w:type="dxa"/>
            <w:vMerge w:val="restart"/>
            <w:tcBorders>
              <w:top w:val="single" w:sz="4" w:space="0" w:color="008080"/>
              <w:left w:val="single" w:sz="4" w:space="0" w:color="008080"/>
              <w:bottom w:val="single" w:sz="4" w:space="0" w:color="008080"/>
            </w:tcBorders>
            <w:shd w:val="clear" w:color="auto" w:fill="CCFFFF"/>
          </w:tcPr>
          <w:p w14:paraId="5DB035F5" w14:textId="77777777" w:rsidR="00BD35D5" w:rsidRDefault="00BD35D5">
            <w:pPr>
              <w:pStyle w:val="TableParagraph"/>
            </w:pPr>
          </w:p>
          <w:p w14:paraId="4C12D00B" w14:textId="77777777" w:rsidR="00BD35D5" w:rsidRDefault="00BD35D5">
            <w:pPr>
              <w:pStyle w:val="TableParagraph"/>
            </w:pPr>
          </w:p>
          <w:p w14:paraId="08C42040" w14:textId="77777777" w:rsidR="00BD35D5" w:rsidRDefault="00BD35D5">
            <w:pPr>
              <w:pStyle w:val="TableParagraph"/>
              <w:spacing w:before="4"/>
              <w:rPr>
                <w:sz w:val="25"/>
              </w:rPr>
            </w:pPr>
          </w:p>
          <w:p w14:paraId="6715DA17" w14:textId="77777777" w:rsidR="00BD35D5" w:rsidRDefault="00000000">
            <w:pPr>
              <w:pStyle w:val="TableParagraph"/>
              <w:ind w:left="331"/>
              <w:rPr>
                <w:b/>
                <w:sz w:val="20"/>
              </w:rPr>
            </w:pPr>
            <w:r>
              <w:rPr>
                <w:b/>
                <w:color w:val="008080"/>
                <w:sz w:val="20"/>
              </w:rPr>
              <w:t>N/A</w:t>
            </w:r>
          </w:p>
        </w:tc>
      </w:tr>
      <w:tr w:rsidR="00BD35D5" w14:paraId="4F7BBD61" w14:textId="77777777">
        <w:trPr>
          <w:trHeight w:val="931"/>
        </w:trPr>
        <w:tc>
          <w:tcPr>
            <w:tcW w:w="576" w:type="dxa"/>
            <w:vMerge/>
            <w:tcBorders>
              <w:top w:val="nil"/>
              <w:bottom w:val="single" w:sz="4" w:space="0" w:color="008080"/>
              <w:right w:val="single" w:sz="4" w:space="0" w:color="008080"/>
            </w:tcBorders>
            <w:shd w:val="clear" w:color="auto" w:fill="CCFFFF"/>
          </w:tcPr>
          <w:p w14:paraId="160B5730" w14:textId="77777777" w:rsidR="00BD35D5" w:rsidRDefault="00BD35D5">
            <w:pPr>
              <w:rPr>
                <w:sz w:val="2"/>
                <w:szCs w:val="2"/>
              </w:rPr>
            </w:pPr>
          </w:p>
        </w:tc>
        <w:tc>
          <w:tcPr>
            <w:tcW w:w="2987" w:type="dxa"/>
            <w:tcBorders>
              <w:top w:val="single" w:sz="4" w:space="0" w:color="008080"/>
              <w:left w:val="single" w:sz="4" w:space="0" w:color="008080"/>
              <w:bottom w:val="single" w:sz="4" w:space="0" w:color="008080"/>
              <w:right w:val="single" w:sz="4" w:space="0" w:color="008080"/>
            </w:tcBorders>
          </w:tcPr>
          <w:p w14:paraId="4C1C9438" w14:textId="77777777" w:rsidR="00BD35D5" w:rsidRDefault="00000000">
            <w:pPr>
              <w:pStyle w:val="TableParagraph"/>
              <w:spacing w:line="222" w:lineRule="exact"/>
              <w:ind w:left="142" w:right="132"/>
              <w:jc w:val="center"/>
              <w:rPr>
                <w:b/>
                <w:sz w:val="20"/>
              </w:rPr>
            </w:pPr>
            <w:r>
              <w:rPr>
                <w:b/>
                <w:color w:val="008080"/>
                <w:sz w:val="20"/>
              </w:rPr>
              <w:t>Valoare</w:t>
            </w:r>
            <w:r>
              <w:rPr>
                <w:b/>
                <w:color w:val="008080"/>
                <w:spacing w:val="-2"/>
                <w:sz w:val="20"/>
              </w:rPr>
              <w:t xml:space="preserve"> </w:t>
            </w:r>
            <w:r>
              <w:rPr>
                <w:b/>
                <w:color w:val="008080"/>
                <w:sz w:val="20"/>
              </w:rPr>
              <w:t>investitie (VI)</w:t>
            </w:r>
            <w:r>
              <w:rPr>
                <w:b/>
                <w:color w:val="008080"/>
                <w:spacing w:val="-2"/>
                <w:sz w:val="20"/>
              </w:rPr>
              <w:t xml:space="preserve"> </w:t>
            </w:r>
            <w:r>
              <w:rPr>
                <w:b/>
                <w:color w:val="008080"/>
                <w:sz w:val="20"/>
              </w:rPr>
              <w:t>-</w:t>
            </w:r>
          </w:p>
          <w:p w14:paraId="7F6F02A1" w14:textId="77777777" w:rsidR="00BD35D5" w:rsidRDefault="00000000">
            <w:pPr>
              <w:pStyle w:val="TableParagraph"/>
              <w:spacing w:line="230" w:lineRule="exact"/>
              <w:ind w:left="147" w:right="132"/>
              <w:jc w:val="center"/>
              <w:rPr>
                <w:sz w:val="20"/>
              </w:rPr>
            </w:pPr>
            <w:r>
              <w:rPr>
                <w:color w:val="008080"/>
                <w:sz w:val="20"/>
              </w:rPr>
              <w:t>calculata de solicitant,</w:t>
            </w:r>
            <w:r>
              <w:rPr>
                <w:color w:val="008080"/>
                <w:spacing w:val="-58"/>
                <w:sz w:val="20"/>
              </w:rPr>
              <w:t xml:space="preserve"> </w:t>
            </w:r>
            <w:r>
              <w:rPr>
                <w:color w:val="008080"/>
                <w:sz w:val="20"/>
              </w:rPr>
              <w:t>conform tabelului de</w:t>
            </w:r>
            <w:r>
              <w:rPr>
                <w:color w:val="008080"/>
                <w:spacing w:val="1"/>
                <w:sz w:val="20"/>
              </w:rPr>
              <w:t xml:space="preserve"> </w:t>
            </w:r>
            <w:r>
              <w:rPr>
                <w:color w:val="008080"/>
                <w:sz w:val="20"/>
              </w:rPr>
              <w:t>indicatori</w:t>
            </w:r>
          </w:p>
        </w:tc>
        <w:tc>
          <w:tcPr>
            <w:tcW w:w="1330" w:type="dxa"/>
            <w:tcBorders>
              <w:top w:val="single" w:sz="4" w:space="0" w:color="008080"/>
              <w:left w:val="single" w:sz="4" w:space="0" w:color="008080"/>
              <w:bottom w:val="single" w:sz="4" w:space="0" w:color="008080"/>
              <w:right w:val="single" w:sz="4" w:space="0" w:color="008080"/>
            </w:tcBorders>
          </w:tcPr>
          <w:p w14:paraId="60C4D5F8" w14:textId="77777777" w:rsidR="00BD35D5" w:rsidRDefault="00BD35D5">
            <w:pPr>
              <w:pStyle w:val="TableParagraph"/>
              <w:spacing w:before="3"/>
              <w:rPr>
                <w:sz w:val="29"/>
              </w:rPr>
            </w:pPr>
          </w:p>
          <w:p w14:paraId="7A51721E" w14:textId="77777777" w:rsidR="00BD35D5" w:rsidRDefault="00000000">
            <w:pPr>
              <w:pStyle w:val="TableParagraph"/>
              <w:ind w:left="121" w:right="106"/>
              <w:jc w:val="center"/>
              <w:rPr>
                <w:b/>
                <w:sz w:val="20"/>
              </w:rPr>
            </w:pPr>
            <w:r>
              <w:rPr>
                <w:b/>
                <w:color w:val="008080"/>
                <w:sz w:val="20"/>
              </w:rPr>
              <w:t>N/A</w:t>
            </w:r>
          </w:p>
        </w:tc>
        <w:tc>
          <w:tcPr>
            <w:tcW w:w="1724" w:type="dxa"/>
            <w:tcBorders>
              <w:top w:val="single" w:sz="4" w:space="0" w:color="008080"/>
              <w:left w:val="single" w:sz="4" w:space="0" w:color="008080"/>
              <w:bottom w:val="single" w:sz="4" w:space="0" w:color="008080"/>
              <w:right w:val="single" w:sz="4" w:space="0" w:color="008080"/>
            </w:tcBorders>
          </w:tcPr>
          <w:p w14:paraId="2193DFBD" w14:textId="77777777" w:rsidR="00BD35D5" w:rsidRDefault="00BD35D5">
            <w:pPr>
              <w:pStyle w:val="TableParagraph"/>
              <w:spacing w:before="3"/>
              <w:rPr>
                <w:sz w:val="29"/>
              </w:rPr>
            </w:pPr>
          </w:p>
          <w:p w14:paraId="40FB0C6F" w14:textId="77777777" w:rsidR="00BD35D5" w:rsidRDefault="00000000">
            <w:pPr>
              <w:pStyle w:val="TableParagraph"/>
              <w:ind w:left="430" w:right="405"/>
              <w:jc w:val="center"/>
              <w:rPr>
                <w:b/>
                <w:sz w:val="20"/>
              </w:rPr>
            </w:pPr>
            <w:r>
              <w:rPr>
                <w:b/>
                <w:color w:val="008080"/>
                <w:sz w:val="20"/>
              </w:rPr>
              <w:t>LEI</w:t>
            </w:r>
          </w:p>
        </w:tc>
        <w:tc>
          <w:tcPr>
            <w:tcW w:w="6091" w:type="dxa"/>
            <w:gridSpan w:val="5"/>
            <w:tcBorders>
              <w:top w:val="single" w:sz="4" w:space="0" w:color="008080"/>
              <w:left w:val="single" w:sz="4" w:space="0" w:color="008080"/>
              <w:bottom w:val="single" w:sz="4" w:space="0" w:color="008080"/>
              <w:right w:val="single" w:sz="4" w:space="0" w:color="008080"/>
            </w:tcBorders>
          </w:tcPr>
          <w:p w14:paraId="7A18CFB1" w14:textId="77777777" w:rsidR="00BD35D5" w:rsidRDefault="00BD35D5">
            <w:pPr>
              <w:pStyle w:val="TableParagraph"/>
              <w:rPr>
                <w:rFonts w:ascii="Times New Roman"/>
                <w:sz w:val="20"/>
              </w:rPr>
            </w:pPr>
          </w:p>
        </w:tc>
        <w:tc>
          <w:tcPr>
            <w:tcW w:w="999" w:type="dxa"/>
            <w:vMerge/>
            <w:tcBorders>
              <w:top w:val="nil"/>
              <w:left w:val="single" w:sz="4" w:space="0" w:color="008080"/>
              <w:bottom w:val="single" w:sz="4" w:space="0" w:color="008080"/>
              <w:right w:val="single" w:sz="4" w:space="0" w:color="008080"/>
            </w:tcBorders>
            <w:shd w:val="clear" w:color="auto" w:fill="CCFFFF"/>
          </w:tcPr>
          <w:p w14:paraId="24E4C38C" w14:textId="77777777" w:rsidR="00BD35D5" w:rsidRDefault="00BD35D5">
            <w:pPr>
              <w:rPr>
                <w:sz w:val="2"/>
                <w:szCs w:val="2"/>
              </w:rPr>
            </w:pPr>
          </w:p>
        </w:tc>
        <w:tc>
          <w:tcPr>
            <w:tcW w:w="1004" w:type="dxa"/>
            <w:vMerge/>
            <w:tcBorders>
              <w:top w:val="nil"/>
              <w:left w:val="single" w:sz="4" w:space="0" w:color="008080"/>
              <w:bottom w:val="single" w:sz="4" w:space="0" w:color="008080"/>
            </w:tcBorders>
            <w:shd w:val="clear" w:color="auto" w:fill="CCFFFF"/>
          </w:tcPr>
          <w:p w14:paraId="772E8A47" w14:textId="77777777" w:rsidR="00BD35D5" w:rsidRDefault="00BD35D5">
            <w:pPr>
              <w:rPr>
                <w:sz w:val="2"/>
                <w:szCs w:val="2"/>
              </w:rPr>
            </w:pPr>
          </w:p>
        </w:tc>
      </w:tr>
      <w:tr w:rsidR="00BD35D5" w14:paraId="1F30EF56" w14:textId="77777777">
        <w:trPr>
          <w:trHeight w:val="1161"/>
        </w:trPr>
        <w:tc>
          <w:tcPr>
            <w:tcW w:w="576" w:type="dxa"/>
            <w:vMerge w:val="restart"/>
            <w:tcBorders>
              <w:top w:val="single" w:sz="4" w:space="0" w:color="008080"/>
              <w:bottom w:val="single" w:sz="4" w:space="0" w:color="008080"/>
              <w:right w:val="single" w:sz="4" w:space="0" w:color="008080"/>
            </w:tcBorders>
            <w:shd w:val="clear" w:color="auto" w:fill="CCFFFF"/>
          </w:tcPr>
          <w:p w14:paraId="591D082E" w14:textId="77777777" w:rsidR="00BD35D5" w:rsidRDefault="00BD35D5">
            <w:pPr>
              <w:pStyle w:val="TableParagraph"/>
            </w:pPr>
          </w:p>
          <w:p w14:paraId="49CFB3AA" w14:textId="77777777" w:rsidR="00BD35D5" w:rsidRDefault="00BD35D5">
            <w:pPr>
              <w:pStyle w:val="TableParagraph"/>
            </w:pPr>
          </w:p>
          <w:p w14:paraId="402C4A43" w14:textId="77777777" w:rsidR="00BD35D5" w:rsidRDefault="00BD35D5">
            <w:pPr>
              <w:pStyle w:val="TableParagraph"/>
            </w:pPr>
          </w:p>
          <w:p w14:paraId="7E29CD72" w14:textId="77777777" w:rsidR="00BD35D5" w:rsidRDefault="00000000">
            <w:pPr>
              <w:pStyle w:val="TableParagraph"/>
              <w:spacing w:before="155"/>
              <w:ind w:left="4"/>
              <w:jc w:val="center"/>
              <w:rPr>
                <w:sz w:val="20"/>
              </w:rPr>
            </w:pPr>
            <w:r>
              <w:rPr>
                <w:color w:val="008080"/>
                <w:sz w:val="20"/>
              </w:rPr>
              <w:t>2</w:t>
            </w:r>
          </w:p>
        </w:tc>
        <w:tc>
          <w:tcPr>
            <w:tcW w:w="2987" w:type="dxa"/>
            <w:tcBorders>
              <w:top w:val="single" w:sz="4" w:space="0" w:color="008080"/>
              <w:left w:val="single" w:sz="4" w:space="0" w:color="008080"/>
              <w:bottom w:val="single" w:sz="4" w:space="0" w:color="008080"/>
              <w:right w:val="single" w:sz="4" w:space="0" w:color="008080"/>
            </w:tcBorders>
            <w:shd w:val="clear" w:color="auto" w:fill="CCFFFF"/>
          </w:tcPr>
          <w:p w14:paraId="24BB77D7" w14:textId="77777777" w:rsidR="00BD35D5" w:rsidRDefault="00000000">
            <w:pPr>
              <w:pStyle w:val="TableParagraph"/>
              <w:ind w:left="110" w:right="91"/>
              <w:jc w:val="both"/>
              <w:rPr>
                <w:sz w:val="20"/>
              </w:rPr>
            </w:pPr>
            <w:r>
              <w:rPr>
                <w:b/>
                <w:color w:val="008080"/>
                <w:sz w:val="20"/>
              </w:rPr>
              <w:t>Veniturile</w:t>
            </w:r>
            <w:r>
              <w:rPr>
                <w:b/>
                <w:color w:val="008080"/>
                <w:spacing w:val="1"/>
                <w:sz w:val="20"/>
              </w:rPr>
              <w:t xml:space="preserve"> </w:t>
            </w:r>
            <w:r>
              <w:rPr>
                <w:b/>
                <w:color w:val="008080"/>
                <w:sz w:val="20"/>
              </w:rPr>
              <w:t>din</w:t>
            </w:r>
            <w:r>
              <w:rPr>
                <w:b/>
                <w:color w:val="008080"/>
                <w:spacing w:val="61"/>
                <w:sz w:val="20"/>
              </w:rPr>
              <w:t xml:space="preserve"> </w:t>
            </w:r>
            <w:r>
              <w:rPr>
                <w:b/>
                <w:color w:val="008080"/>
                <w:sz w:val="20"/>
              </w:rPr>
              <w:t>exploatare</w:t>
            </w:r>
            <w:r>
              <w:rPr>
                <w:b/>
                <w:color w:val="008080"/>
                <w:spacing w:val="-58"/>
                <w:sz w:val="20"/>
              </w:rPr>
              <w:t xml:space="preserve"> </w:t>
            </w:r>
            <w:r>
              <w:rPr>
                <w:b/>
                <w:color w:val="008080"/>
                <w:sz w:val="20"/>
              </w:rPr>
              <w:t xml:space="preserve">(Ve) </w:t>
            </w:r>
            <w:r>
              <w:rPr>
                <w:color w:val="008080"/>
                <w:sz w:val="20"/>
              </w:rPr>
              <w:t>- se inscriu valorile din</w:t>
            </w:r>
            <w:r>
              <w:rPr>
                <w:color w:val="008080"/>
                <w:spacing w:val="1"/>
                <w:sz w:val="20"/>
              </w:rPr>
              <w:t xml:space="preserve"> </w:t>
            </w:r>
            <w:r>
              <w:rPr>
                <w:color w:val="008080"/>
                <w:sz w:val="20"/>
              </w:rPr>
              <w:t>proiectia contului de profit si</w:t>
            </w:r>
            <w:r>
              <w:rPr>
                <w:color w:val="008080"/>
                <w:spacing w:val="1"/>
                <w:sz w:val="20"/>
              </w:rPr>
              <w:t xml:space="preserve"> </w:t>
            </w:r>
            <w:r>
              <w:rPr>
                <w:color w:val="008080"/>
                <w:sz w:val="20"/>
              </w:rPr>
              <w:t>pierdere,</w:t>
            </w:r>
            <w:r>
              <w:rPr>
                <w:color w:val="008080"/>
                <w:spacing w:val="13"/>
                <w:sz w:val="20"/>
              </w:rPr>
              <w:t xml:space="preserve"> </w:t>
            </w:r>
            <w:r>
              <w:rPr>
                <w:color w:val="008080"/>
                <w:sz w:val="20"/>
              </w:rPr>
              <w:t>randul</w:t>
            </w:r>
            <w:r>
              <w:rPr>
                <w:color w:val="008080"/>
                <w:spacing w:val="15"/>
                <w:sz w:val="20"/>
              </w:rPr>
              <w:t xml:space="preserve"> </w:t>
            </w:r>
            <w:r>
              <w:rPr>
                <w:color w:val="008080"/>
                <w:sz w:val="20"/>
              </w:rPr>
              <w:t>6,</w:t>
            </w:r>
            <w:r>
              <w:rPr>
                <w:color w:val="008080"/>
                <w:spacing w:val="13"/>
                <w:sz w:val="20"/>
              </w:rPr>
              <w:t xml:space="preserve"> </w:t>
            </w:r>
            <w:r>
              <w:rPr>
                <w:color w:val="008080"/>
                <w:sz w:val="20"/>
              </w:rPr>
              <w:t>aferente</w:t>
            </w:r>
          </w:p>
          <w:p w14:paraId="46F13C76" w14:textId="77777777" w:rsidR="00BD35D5" w:rsidRDefault="00000000">
            <w:pPr>
              <w:pStyle w:val="TableParagraph"/>
              <w:spacing w:line="223" w:lineRule="exact"/>
              <w:ind w:left="110"/>
              <w:jc w:val="both"/>
              <w:rPr>
                <w:sz w:val="20"/>
              </w:rPr>
            </w:pPr>
            <w:r>
              <w:rPr>
                <w:color w:val="008080"/>
                <w:sz w:val="20"/>
              </w:rPr>
              <w:t>perioadei</w:t>
            </w:r>
            <w:r>
              <w:rPr>
                <w:color w:val="008080"/>
                <w:spacing w:val="-5"/>
                <w:sz w:val="20"/>
              </w:rPr>
              <w:t xml:space="preserve"> </w:t>
            </w:r>
            <w:r>
              <w:rPr>
                <w:color w:val="008080"/>
                <w:sz w:val="20"/>
              </w:rPr>
              <w:t>respective</w:t>
            </w:r>
          </w:p>
        </w:tc>
        <w:tc>
          <w:tcPr>
            <w:tcW w:w="1330" w:type="dxa"/>
            <w:tcBorders>
              <w:top w:val="single" w:sz="4" w:space="0" w:color="008080"/>
              <w:left w:val="single" w:sz="4" w:space="0" w:color="008080"/>
              <w:bottom w:val="single" w:sz="4" w:space="0" w:color="008080"/>
              <w:right w:val="single" w:sz="4" w:space="0" w:color="008080"/>
            </w:tcBorders>
            <w:shd w:val="clear" w:color="auto" w:fill="CCFFFF"/>
          </w:tcPr>
          <w:p w14:paraId="2FA94E0A" w14:textId="77777777" w:rsidR="00BD35D5" w:rsidRDefault="00BD35D5">
            <w:pPr>
              <w:pStyle w:val="TableParagraph"/>
            </w:pPr>
          </w:p>
          <w:p w14:paraId="0D23A0F0" w14:textId="77777777" w:rsidR="00BD35D5" w:rsidRDefault="00BD35D5">
            <w:pPr>
              <w:pStyle w:val="TableParagraph"/>
              <w:spacing w:before="2"/>
              <w:rPr>
                <w:sz w:val="17"/>
              </w:rPr>
            </w:pPr>
          </w:p>
          <w:p w14:paraId="2AE1DFB8" w14:textId="77777777" w:rsidR="00BD35D5" w:rsidRDefault="00000000">
            <w:pPr>
              <w:pStyle w:val="TableParagraph"/>
              <w:ind w:left="121" w:right="106"/>
              <w:jc w:val="center"/>
              <w:rPr>
                <w:b/>
                <w:sz w:val="20"/>
              </w:rPr>
            </w:pPr>
            <w:r>
              <w:rPr>
                <w:b/>
                <w:color w:val="008080"/>
                <w:sz w:val="20"/>
              </w:rPr>
              <w:t>N/A</w:t>
            </w:r>
          </w:p>
        </w:tc>
        <w:tc>
          <w:tcPr>
            <w:tcW w:w="1724" w:type="dxa"/>
            <w:tcBorders>
              <w:top w:val="single" w:sz="4" w:space="0" w:color="008080"/>
              <w:left w:val="single" w:sz="4" w:space="0" w:color="008080"/>
              <w:bottom w:val="single" w:sz="4" w:space="0" w:color="008080"/>
              <w:right w:val="single" w:sz="4" w:space="0" w:color="008080"/>
            </w:tcBorders>
            <w:shd w:val="clear" w:color="auto" w:fill="CCFFFF"/>
          </w:tcPr>
          <w:p w14:paraId="36506917" w14:textId="77777777" w:rsidR="00BD35D5" w:rsidRDefault="00BD35D5">
            <w:pPr>
              <w:pStyle w:val="TableParagraph"/>
            </w:pPr>
          </w:p>
          <w:p w14:paraId="45DC69A0" w14:textId="77777777" w:rsidR="00BD35D5" w:rsidRDefault="00BD35D5">
            <w:pPr>
              <w:pStyle w:val="TableParagraph"/>
              <w:spacing w:before="2"/>
              <w:rPr>
                <w:sz w:val="17"/>
              </w:rPr>
            </w:pPr>
          </w:p>
          <w:p w14:paraId="33CD09E6" w14:textId="77777777" w:rsidR="00BD35D5" w:rsidRDefault="00000000">
            <w:pPr>
              <w:pStyle w:val="TableParagraph"/>
              <w:ind w:left="482" w:right="399"/>
              <w:jc w:val="center"/>
              <w:rPr>
                <w:b/>
                <w:sz w:val="20"/>
              </w:rPr>
            </w:pPr>
            <w:r>
              <w:rPr>
                <w:b/>
                <w:color w:val="008080"/>
                <w:sz w:val="20"/>
              </w:rPr>
              <w:t>LEI</w:t>
            </w:r>
          </w:p>
        </w:tc>
        <w:tc>
          <w:tcPr>
            <w:tcW w:w="1244" w:type="dxa"/>
            <w:tcBorders>
              <w:top w:val="single" w:sz="4" w:space="0" w:color="008080"/>
              <w:left w:val="single" w:sz="4" w:space="0" w:color="008080"/>
              <w:bottom w:val="single" w:sz="4" w:space="0" w:color="008080"/>
              <w:right w:val="single" w:sz="4" w:space="0" w:color="008080"/>
            </w:tcBorders>
            <w:shd w:val="clear" w:color="auto" w:fill="CCFFFF"/>
          </w:tcPr>
          <w:p w14:paraId="5C01902C" w14:textId="77777777" w:rsidR="00BD35D5" w:rsidRDefault="00BD35D5">
            <w:pPr>
              <w:pStyle w:val="TableParagraph"/>
              <w:rPr>
                <w:rFonts w:ascii="Times New Roman"/>
                <w:sz w:val="20"/>
              </w:rPr>
            </w:pPr>
          </w:p>
        </w:tc>
        <w:tc>
          <w:tcPr>
            <w:tcW w:w="1182" w:type="dxa"/>
            <w:tcBorders>
              <w:top w:val="single" w:sz="4" w:space="0" w:color="008080"/>
              <w:left w:val="single" w:sz="4" w:space="0" w:color="008080"/>
              <w:bottom w:val="single" w:sz="4" w:space="0" w:color="008080"/>
              <w:right w:val="single" w:sz="4" w:space="0" w:color="008080"/>
            </w:tcBorders>
            <w:shd w:val="clear" w:color="auto" w:fill="CCFFFF"/>
          </w:tcPr>
          <w:p w14:paraId="4304DD19" w14:textId="77777777" w:rsidR="00BD35D5" w:rsidRDefault="00BD35D5">
            <w:pPr>
              <w:pStyle w:val="TableParagraph"/>
              <w:rPr>
                <w:rFonts w:ascii="Times New Roman"/>
                <w:sz w:val="20"/>
              </w:rPr>
            </w:pPr>
          </w:p>
        </w:tc>
        <w:tc>
          <w:tcPr>
            <w:tcW w:w="1244" w:type="dxa"/>
            <w:tcBorders>
              <w:top w:val="single" w:sz="4" w:space="0" w:color="008080"/>
              <w:left w:val="single" w:sz="4" w:space="0" w:color="008080"/>
              <w:bottom w:val="single" w:sz="4" w:space="0" w:color="008080"/>
              <w:right w:val="single" w:sz="4" w:space="0" w:color="008080"/>
            </w:tcBorders>
            <w:shd w:val="clear" w:color="auto" w:fill="CCFFFF"/>
          </w:tcPr>
          <w:p w14:paraId="2CA2DE40" w14:textId="77777777" w:rsidR="00BD35D5" w:rsidRDefault="00BD35D5">
            <w:pPr>
              <w:pStyle w:val="TableParagraph"/>
              <w:rPr>
                <w:rFonts w:ascii="Times New Roman"/>
                <w:sz w:val="20"/>
              </w:rPr>
            </w:pPr>
          </w:p>
        </w:tc>
        <w:tc>
          <w:tcPr>
            <w:tcW w:w="1201" w:type="dxa"/>
            <w:tcBorders>
              <w:top w:val="single" w:sz="4" w:space="0" w:color="008080"/>
              <w:left w:val="single" w:sz="4" w:space="0" w:color="008080"/>
              <w:bottom w:val="single" w:sz="4" w:space="0" w:color="008080"/>
              <w:right w:val="single" w:sz="4" w:space="0" w:color="008080"/>
            </w:tcBorders>
            <w:shd w:val="clear" w:color="auto" w:fill="CCFFFF"/>
          </w:tcPr>
          <w:p w14:paraId="7F3512BD" w14:textId="77777777" w:rsidR="00BD35D5" w:rsidRDefault="00BD35D5">
            <w:pPr>
              <w:pStyle w:val="TableParagraph"/>
              <w:rPr>
                <w:rFonts w:ascii="Times New Roman"/>
                <w:sz w:val="20"/>
              </w:rPr>
            </w:pPr>
          </w:p>
        </w:tc>
        <w:tc>
          <w:tcPr>
            <w:tcW w:w="1220" w:type="dxa"/>
            <w:tcBorders>
              <w:top w:val="single" w:sz="4" w:space="0" w:color="008080"/>
              <w:left w:val="single" w:sz="4" w:space="0" w:color="008080"/>
              <w:bottom w:val="single" w:sz="4" w:space="0" w:color="008080"/>
              <w:right w:val="single" w:sz="4" w:space="0" w:color="008080"/>
            </w:tcBorders>
            <w:shd w:val="clear" w:color="auto" w:fill="CCFFFF"/>
          </w:tcPr>
          <w:p w14:paraId="321CE688" w14:textId="77777777" w:rsidR="00BD35D5" w:rsidRDefault="00BD35D5">
            <w:pPr>
              <w:pStyle w:val="TableParagraph"/>
              <w:rPr>
                <w:rFonts w:ascii="Times New Roman"/>
                <w:sz w:val="20"/>
              </w:rPr>
            </w:pPr>
          </w:p>
        </w:tc>
        <w:tc>
          <w:tcPr>
            <w:tcW w:w="999" w:type="dxa"/>
            <w:vMerge w:val="restart"/>
            <w:tcBorders>
              <w:top w:val="single" w:sz="4" w:space="0" w:color="008080"/>
              <w:left w:val="single" w:sz="4" w:space="0" w:color="008080"/>
              <w:bottom w:val="single" w:sz="4" w:space="0" w:color="008080"/>
              <w:right w:val="single" w:sz="4" w:space="0" w:color="008080"/>
            </w:tcBorders>
            <w:shd w:val="clear" w:color="auto" w:fill="CCFFFF"/>
          </w:tcPr>
          <w:p w14:paraId="19C4AB47" w14:textId="77777777" w:rsidR="00BD35D5" w:rsidRDefault="00BD35D5">
            <w:pPr>
              <w:pStyle w:val="TableParagraph"/>
            </w:pPr>
          </w:p>
          <w:p w14:paraId="28EB7B4A" w14:textId="77777777" w:rsidR="00BD35D5" w:rsidRDefault="00BD35D5">
            <w:pPr>
              <w:pStyle w:val="TableParagraph"/>
            </w:pPr>
          </w:p>
          <w:p w14:paraId="6CE59E12" w14:textId="77777777" w:rsidR="00BD35D5" w:rsidRDefault="00000000">
            <w:pPr>
              <w:pStyle w:val="TableParagraph"/>
              <w:spacing w:before="180"/>
              <w:ind w:left="115" w:right="105"/>
              <w:jc w:val="center"/>
              <w:rPr>
                <w:b/>
                <w:sz w:val="20"/>
              </w:rPr>
            </w:pPr>
            <w:r>
              <w:rPr>
                <w:b/>
                <w:color w:val="008080"/>
                <w:sz w:val="20"/>
              </w:rPr>
              <w:t>Nu</w:t>
            </w:r>
            <w:r>
              <w:rPr>
                <w:b/>
                <w:color w:val="008080"/>
                <w:spacing w:val="1"/>
                <w:sz w:val="20"/>
              </w:rPr>
              <w:t xml:space="preserve"> </w:t>
            </w:r>
            <w:r>
              <w:rPr>
                <w:b/>
                <w:color w:val="008080"/>
                <w:sz w:val="20"/>
              </w:rPr>
              <w:t>sunt</w:t>
            </w:r>
            <w:r>
              <w:rPr>
                <w:b/>
                <w:color w:val="008080"/>
                <w:spacing w:val="-57"/>
                <w:sz w:val="20"/>
              </w:rPr>
              <w:t xml:space="preserve"> </w:t>
            </w:r>
            <w:r>
              <w:rPr>
                <w:b/>
                <w:color w:val="008080"/>
                <w:sz w:val="20"/>
              </w:rPr>
              <w:t>diferent</w:t>
            </w:r>
            <w:r>
              <w:rPr>
                <w:b/>
                <w:color w:val="008080"/>
                <w:spacing w:val="-58"/>
                <w:sz w:val="20"/>
              </w:rPr>
              <w:t xml:space="preserve"> </w:t>
            </w:r>
            <w:r>
              <w:rPr>
                <w:b/>
                <w:color w:val="008080"/>
                <w:sz w:val="20"/>
              </w:rPr>
              <w:t>e</w:t>
            </w:r>
          </w:p>
        </w:tc>
        <w:tc>
          <w:tcPr>
            <w:tcW w:w="1004" w:type="dxa"/>
            <w:vMerge w:val="restart"/>
            <w:tcBorders>
              <w:top w:val="single" w:sz="4" w:space="0" w:color="008080"/>
              <w:left w:val="single" w:sz="4" w:space="0" w:color="008080"/>
              <w:bottom w:val="single" w:sz="4" w:space="0" w:color="008080"/>
            </w:tcBorders>
            <w:shd w:val="clear" w:color="auto" w:fill="CCFFFF"/>
          </w:tcPr>
          <w:p w14:paraId="3FEE10B9" w14:textId="77777777" w:rsidR="00BD35D5" w:rsidRDefault="00BD35D5">
            <w:pPr>
              <w:pStyle w:val="TableParagraph"/>
            </w:pPr>
          </w:p>
          <w:p w14:paraId="2B047089" w14:textId="77777777" w:rsidR="00BD35D5" w:rsidRDefault="00BD35D5">
            <w:pPr>
              <w:pStyle w:val="TableParagraph"/>
            </w:pPr>
          </w:p>
          <w:p w14:paraId="645DFDC0" w14:textId="77777777" w:rsidR="00BD35D5" w:rsidRDefault="00BD35D5">
            <w:pPr>
              <w:pStyle w:val="TableParagraph"/>
            </w:pPr>
          </w:p>
          <w:p w14:paraId="04DCA19E" w14:textId="77777777" w:rsidR="00BD35D5" w:rsidRDefault="00000000">
            <w:pPr>
              <w:pStyle w:val="TableParagraph"/>
              <w:spacing w:before="155"/>
              <w:ind w:left="331"/>
              <w:rPr>
                <w:b/>
                <w:sz w:val="20"/>
              </w:rPr>
            </w:pPr>
            <w:r>
              <w:rPr>
                <w:b/>
                <w:color w:val="008080"/>
                <w:sz w:val="20"/>
              </w:rPr>
              <w:t>N/A</w:t>
            </w:r>
          </w:p>
        </w:tc>
      </w:tr>
      <w:tr w:rsidR="00BD35D5" w14:paraId="1E9DAE48" w14:textId="77777777">
        <w:trPr>
          <w:trHeight w:val="926"/>
        </w:trPr>
        <w:tc>
          <w:tcPr>
            <w:tcW w:w="576" w:type="dxa"/>
            <w:vMerge/>
            <w:tcBorders>
              <w:top w:val="nil"/>
              <w:bottom w:val="single" w:sz="4" w:space="0" w:color="008080"/>
              <w:right w:val="single" w:sz="4" w:space="0" w:color="008080"/>
            </w:tcBorders>
            <w:shd w:val="clear" w:color="auto" w:fill="CCFFFF"/>
          </w:tcPr>
          <w:p w14:paraId="335A6DEA" w14:textId="77777777" w:rsidR="00BD35D5" w:rsidRDefault="00BD35D5">
            <w:pPr>
              <w:rPr>
                <w:sz w:val="2"/>
                <w:szCs w:val="2"/>
              </w:rPr>
            </w:pPr>
          </w:p>
        </w:tc>
        <w:tc>
          <w:tcPr>
            <w:tcW w:w="2987" w:type="dxa"/>
            <w:tcBorders>
              <w:top w:val="single" w:sz="4" w:space="0" w:color="008080"/>
              <w:left w:val="single" w:sz="4" w:space="0" w:color="008080"/>
              <w:bottom w:val="single" w:sz="4" w:space="0" w:color="008080"/>
              <w:right w:val="single" w:sz="4" w:space="0" w:color="008080"/>
            </w:tcBorders>
          </w:tcPr>
          <w:p w14:paraId="2F378246" w14:textId="77777777" w:rsidR="00BD35D5" w:rsidRDefault="00000000">
            <w:pPr>
              <w:pStyle w:val="TableParagraph"/>
              <w:ind w:left="110" w:right="92"/>
              <w:jc w:val="both"/>
              <w:rPr>
                <w:sz w:val="20"/>
              </w:rPr>
            </w:pPr>
            <w:r>
              <w:rPr>
                <w:b/>
                <w:color w:val="008080"/>
                <w:sz w:val="20"/>
              </w:rPr>
              <w:t>Veniturile</w:t>
            </w:r>
            <w:r>
              <w:rPr>
                <w:b/>
                <w:color w:val="008080"/>
                <w:spacing w:val="1"/>
                <w:sz w:val="20"/>
              </w:rPr>
              <w:t xml:space="preserve"> </w:t>
            </w:r>
            <w:r>
              <w:rPr>
                <w:b/>
                <w:color w:val="008080"/>
                <w:sz w:val="20"/>
              </w:rPr>
              <w:t>din</w:t>
            </w:r>
            <w:r>
              <w:rPr>
                <w:b/>
                <w:color w:val="008080"/>
                <w:spacing w:val="61"/>
                <w:sz w:val="20"/>
              </w:rPr>
              <w:t xml:space="preserve"> </w:t>
            </w:r>
            <w:r>
              <w:rPr>
                <w:b/>
                <w:color w:val="008080"/>
                <w:sz w:val="20"/>
              </w:rPr>
              <w:t>exploatare</w:t>
            </w:r>
            <w:r>
              <w:rPr>
                <w:b/>
                <w:color w:val="008080"/>
                <w:spacing w:val="-58"/>
                <w:sz w:val="20"/>
              </w:rPr>
              <w:t xml:space="preserve"> </w:t>
            </w:r>
            <w:r>
              <w:rPr>
                <w:b/>
                <w:color w:val="008080"/>
                <w:sz w:val="20"/>
              </w:rPr>
              <w:t xml:space="preserve">(Ve) </w:t>
            </w:r>
            <w:r>
              <w:rPr>
                <w:color w:val="008080"/>
                <w:sz w:val="20"/>
              </w:rPr>
              <w:t>- calculata de solicitant,</w:t>
            </w:r>
            <w:r>
              <w:rPr>
                <w:color w:val="008080"/>
                <w:spacing w:val="1"/>
                <w:sz w:val="20"/>
              </w:rPr>
              <w:t xml:space="preserve"> </w:t>
            </w:r>
            <w:r>
              <w:rPr>
                <w:color w:val="008080"/>
                <w:sz w:val="20"/>
              </w:rPr>
              <w:t>conform</w:t>
            </w:r>
            <w:r>
              <w:rPr>
                <w:color w:val="008080"/>
                <w:spacing w:val="21"/>
                <w:sz w:val="20"/>
              </w:rPr>
              <w:t xml:space="preserve"> </w:t>
            </w:r>
            <w:r>
              <w:rPr>
                <w:color w:val="008080"/>
                <w:sz w:val="20"/>
              </w:rPr>
              <w:t>tabelului</w:t>
            </w:r>
            <w:r>
              <w:rPr>
                <w:color w:val="008080"/>
                <w:spacing w:val="21"/>
                <w:sz w:val="20"/>
              </w:rPr>
              <w:t xml:space="preserve"> </w:t>
            </w:r>
            <w:r>
              <w:rPr>
                <w:color w:val="008080"/>
                <w:sz w:val="20"/>
              </w:rPr>
              <w:t>de</w:t>
            </w:r>
          </w:p>
          <w:p w14:paraId="7F8D9037" w14:textId="77777777" w:rsidR="00BD35D5" w:rsidRDefault="00000000">
            <w:pPr>
              <w:pStyle w:val="TableParagraph"/>
              <w:spacing w:line="220" w:lineRule="exact"/>
              <w:ind w:left="110"/>
              <w:rPr>
                <w:sz w:val="20"/>
              </w:rPr>
            </w:pPr>
            <w:r>
              <w:rPr>
                <w:color w:val="008080"/>
                <w:sz w:val="20"/>
              </w:rPr>
              <w:t>indicatori</w:t>
            </w:r>
          </w:p>
        </w:tc>
        <w:tc>
          <w:tcPr>
            <w:tcW w:w="1330" w:type="dxa"/>
            <w:tcBorders>
              <w:top w:val="single" w:sz="4" w:space="0" w:color="008080"/>
              <w:left w:val="single" w:sz="4" w:space="0" w:color="008080"/>
              <w:bottom w:val="single" w:sz="4" w:space="0" w:color="008080"/>
              <w:right w:val="single" w:sz="4" w:space="0" w:color="008080"/>
            </w:tcBorders>
          </w:tcPr>
          <w:p w14:paraId="74E2978C" w14:textId="77777777" w:rsidR="00BD35D5" w:rsidRDefault="00BD35D5">
            <w:pPr>
              <w:pStyle w:val="TableParagraph"/>
              <w:spacing w:before="10"/>
              <w:rPr>
                <w:sz w:val="28"/>
              </w:rPr>
            </w:pPr>
          </w:p>
          <w:p w14:paraId="33DCC295" w14:textId="77777777" w:rsidR="00BD35D5" w:rsidRDefault="00000000">
            <w:pPr>
              <w:pStyle w:val="TableParagraph"/>
              <w:ind w:left="121" w:right="106"/>
              <w:jc w:val="center"/>
              <w:rPr>
                <w:b/>
                <w:sz w:val="20"/>
              </w:rPr>
            </w:pPr>
            <w:r>
              <w:rPr>
                <w:b/>
                <w:color w:val="008080"/>
                <w:sz w:val="20"/>
              </w:rPr>
              <w:t>N/A</w:t>
            </w:r>
          </w:p>
        </w:tc>
        <w:tc>
          <w:tcPr>
            <w:tcW w:w="1724" w:type="dxa"/>
            <w:tcBorders>
              <w:top w:val="single" w:sz="4" w:space="0" w:color="008080"/>
              <w:left w:val="single" w:sz="4" w:space="0" w:color="008080"/>
              <w:bottom w:val="single" w:sz="4" w:space="0" w:color="008080"/>
              <w:right w:val="single" w:sz="4" w:space="0" w:color="008080"/>
            </w:tcBorders>
          </w:tcPr>
          <w:p w14:paraId="3721972F" w14:textId="77777777" w:rsidR="00BD35D5" w:rsidRDefault="00BD35D5">
            <w:pPr>
              <w:pStyle w:val="TableParagraph"/>
              <w:spacing w:before="10"/>
              <w:rPr>
                <w:sz w:val="28"/>
              </w:rPr>
            </w:pPr>
          </w:p>
          <w:p w14:paraId="1EB1C3BD" w14:textId="77777777" w:rsidR="00BD35D5" w:rsidRDefault="00000000">
            <w:pPr>
              <w:pStyle w:val="TableParagraph"/>
              <w:ind w:left="482" w:right="399"/>
              <w:jc w:val="center"/>
              <w:rPr>
                <w:b/>
                <w:sz w:val="20"/>
              </w:rPr>
            </w:pPr>
            <w:r>
              <w:rPr>
                <w:b/>
                <w:color w:val="008080"/>
                <w:sz w:val="20"/>
              </w:rPr>
              <w:t>LEI</w:t>
            </w:r>
          </w:p>
        </w:tc>
        <w:tc>
          <w:tcPr>
            <w:tcW w:w="1244" w:type="dxa"/>
            <w:tcBorders>
              <w:top w:val="single" w:sz="4" w:space="0" w:color="008080"/>
              <w:left w:val="single" w:sz="4" w:space="0" w:color="008080"/>
              <w:bottom w:val="single" w:sz="4" w:space="0" w:color="008080"/>
              <w:right w:val="single" w:sz="4" w:space="0" w:color="008080"/>
            </w:tcBorders>
          </w:tcPr>
          <w:p w14:paraId="24AEDF16" w14:textId="77777777" w:rsidR="00BD35D5" w:rsidRDefault="00BD35D5">
            <w:pPr>
              <w:pStyle w:val="TableParagraph"/>
              <w:rPr>
                <w:rFonts w:ascii="Times New Roman"/>
                <w:sz w:val="20"/>
              </w:rPr>
            </w:pPr>
          </w:p>
        </w:tc>
        <w:tc>
          <w:tcPr>
            <w:tcW w:w="1182" w:type="dxa"/>
            <w:tcBorders>
              <w:top w:val="single" w:sz="4" w:space="0" w:color="008080"/>
              <w:left w:val="single" w:sz="4" w:space="0" w:color="008080"/>
              <w:bottom w:val="single" w:sz="4" w:space="0" w:color="008080"/>
              <w:right w:val="single" w:sz="4" w:space="0" w:color="008080"/>
            </w:tcBorders>
          </w:tcPr>
          <w:p w14:paraId="63B11606" w14:textId="77777777" w:rsidR="00BD35D5" w:rsidRDefault="00BD35D5">
            <w:pPr>
              <w:pStyle w:val="TableParagraph"/>
              <w:rPr>
                <w:rFonts w:ascii="Times New Roman"/>
                <w:sz w:val="20"/>
              </w:rPr>
            </w:pPr>
          </w:p>
        </w:tc>
        <w:tc>
          <w:tcPr>
            <w:tcW w:w="1244" w:type="dxa"/>
            <w:tcBorders>
              <w:top w:val="single" w:sz="4" w:space="0" w:color="008080"/>
              <w:left w:val="single" w:sz="4" w:space="0" w:color="008080"/>
              <w:bottom w:val="single" w:sz="4" w:space="0" w:color="008080"/>
              <w:right w:val="single" w:sz="4" w:space="0" w:color="008080"/>
            </w:tcBorders>
          </w:tcPr>
          <w:p w14:paraId="1BA6C584" w14:textId="77777777" w:rsidR="00BD35D5" w:rsidRDefault="00BD35D5">
            <w:pPr>
              <w:pStyle w:val="TableParagraph"/>
              <w:rPr>
                <w:rFonts w:ascii="Times New Roman"/>
                <w:sz w:val="20"/>
              </w:rPr>
            </w:pPr>
          </w:p>
        </w:tc>
        <w:tc>
          <w:tcPr>
            <w:tcW w:w="1201" w:type="dxa"/>
            <w:tcBorders>
              <w:top w:val="single" w:sz="4" w:space="0" w:color="008080"/>
              <w:left w:val="single" w:sz="4" w:space="0" w:color="008080"/>
              <w:bottom w:val="single" w:sz="4" w:space="0" w:color="008080"/>
              <w:right w:val="single" w:sz="4" w:space="0" w:color="008080"/>
            </w:tcBorders>
          </w:tcPr>
          <w:p w14:paraId="67F40A8E" w14:textId="77777777" w:rsidR="00BD35D5" w:rsidRDefault="00BD35D5">
            <w:pPr>
              <w:pStyle w:val="TableParagraph"/>
              <w:rPr>
                <w:rFonts w:ascii="Times New Roman"/>
                <w:sz w:val="20"/>
              </w:rPr>
            </w:pPr>
          </w:p>
        </w:tc>
        <w:tc>
          <w:tcPr>
            <w:tcW w:w="1220" w:type="dxa"/>
            <w:tcBorders>
              <w:top w:val="single" w:sz="4" w:space="0" w:color="008080"/>
              <w:left w:val="single" w:sz="4" w:space="0" w:color="008080"/>
              <w:bottom w:val="single" w:sz="4" w:space="0" w:color="008080"/>
              <w:right w:val="single" w:sz="4" w:space="0" w:color="008080"/>
            </w:tcBorders>
          </w:tcPr>
          <w:p w14:paraId="1845CCDE" w14:textId="77777777" w:rsidR="00BD35D5" w:rsidRDefault="00BD35D5">
            <w:pPr>
              <w:pStyle w:val="TableParagraph"/>
              <w:rPr>
                <w:rFonts w:ascii="Times New Roman"/>
                <w:sz w:val="20"/>
              </w:rPr>
            </w:pPr>
          </w:p>
        </w:tc>
        <w:tc>
          <w:tcPr>
            <w:tcW w:w="999" w:type="dxa"/>
            <w:vMerge/>
            <w:tcBorders>
              <w:top w:val="nil"/>
              <w:left w:val="single" w:sz="4" w:space="0" w:color="008080"/>
              <w:bottom w:val="single" w:sz="4" w:space="0" w:color="008080"/>
              <w:right w:val="single" w:sz="4" w:space="0" w:color="008080"/>
            </w:tcBorders>
            <w:shd w:val="clear" w:color="auto" w:fill="CCFFFF"/>
          </w:tcPr>
          <w:p w14:paraId="48D12DF9" w14:textId="77777777" w:rsidR="00BD35D5" w:rsidRDefault="00BD35D5">
            <w:pPr>
              <w:rPr>
                <w:sz w:val="2"/>
                <w:szCs w:val="2"/>
              </w:rPr>
            </w:pPr>
          </w:p>
        </w:tc>
        <w:tc>
          <w:tcPr>
            <w:tcW w:w="1004" w:type="dxa"/>
            <w:vMerge/>
            <w:tcBorders>
              <w:top w:val="nil"/>
              <w:left w:val="single" w:sz="4" w:space="0" w:color="008080"/>
              <w:bottom w:val="single" w:sz="4" w:space="0" w:color="008080"/>
            </w:tcBorders>
            <w:shd w:val="clear" w:color="auto" w:fill="CCFFFF"/>
          </w:tcPr>
          <w:p w14:paraId="1BDD94AF" w14:textId="77777777" w:rsidR="00BD35D5" w:rsidRDefault="00BD35D5">
            <w:pPr>
              <w:rPr>
                <w:sz w:val="2"/>
                <w:szCs w:val="2"/>
              </w:rPr>
            </w:pPr>
          </w:p>
        </w:tc>
      </w:tr>
      <w:tr w:rsidR="00BD35D5" w14:paraId="24EADC83" w14:textId="77777777">
        <w:trPr>
          <w:trHeight w:val="1161"/>
        </w:trPr>
        <w:tc>
          <w:tcPr>
            <w:tcW w:w="576" w:type="dxa"/>
            <w:vMerge w:val="restart"/>
            <w:tcBorders>
              <w:top w:val="single" w:sz="4" w:space="0" w:color="008080"/>
              <w:bottom w:val="single" w:sz="4" w:space="0" w:color="008080"/>
              <w:right w:val="single" w:sz="4" w:space="0" w:color="008080"/>
            </w:tcBorders>
            <w:shd w:val="clear" w:color="auto" w:fill="CCFFFF"/>
          </w:tcPr>
          <w:p w14:paraId="2233B62F" w14:textId="77777777" w:rsidR="00BD35D5" w:rsidRDefault="00BD35D5">
            <w:pPr>
              <w:pStyle w:val="TableParagraph"/>
            </w:pPr>
          </w:p>
          <w:p w14:paraId="34E0DB21" w14:textId="77777777" w:rsidR="00BD35D5" w:rsidRDefault="00BD35D5">
            <w:pPr>
              <w:pStyle w:val="TableParagraph"/>
            </w:pPr>
          </w:p>
          <w:p w14:paraId="3143415A" w14:textId="77777777" w:rsidR="00BD35D5" w:rsidRDefault="00BD35D5">
            <w:pPr>
              <w:pStyle w:val="TableParagraph"/>
            </w:pPr>
          </w:p>
          <w:p w14:paraId="7C2EF4A8" w14:textId="77777777" w:rsidR="00BD35D5" w:rsidRDefault="00000000">
            <w:pPr>
              <w:pStyle w:val="TableParagraph"/>
              <w:spacing w:before="159"/>
              <w:ind w:left="4"/>
              <w:jc w:val="center"/>
              <w:rPr>
                <w:sz w:val="20"/>
              </w:rPr>
            </w:pPr>
            <w:r>
              <w:rPr>
                <w:color w:val="008080"/>
                <w:sz w:val="20"/>
              </w:rPr>
              <w:t>3</w:t>
            </w:r>
          </w:p>
        </w:tc>
        <w:tc>
          <w:tcPr>
            <w:tcW w:w="2987" w:type="dxa"/>
            <w:tcBorders>
              <w:top w:val="single" w:sz="4" w:space="0" w:color="008080"/>
              <w:left w:val="single" w:sz="4" w:space="0" w:color="008080"/>
              <w:bottom w:val="single" w:sz="4" w:space="0" w:color="008080"/>
              <w:right w:val="single" w:sz="4" w:space="0" w:color="008080"/>
            </w:tcBorders>
            <w:shd w:val="clear" w:color="auto" w:fill="CCFFFF"/>
          </w:tcPr>
          <w:p w14:paraId="306CBE81" w14:textId="77777777" w:rsidR="00BD35D5" w:rsidRDefault="00000000">
            <w:pPr>
              <w:pStyle w:val="TableParagraph"/>
              <w:spacing w:line="222" w:lineRule="exact"/>
              <w:ind w:left="110"/>
              <w:jc w:val="both"/>
              <w:rPr>
                <w:b/>
                <w:sz w:val="20"/>
              </w:rPr>
            </w:pPr>
            <w:r>
              <w:rPr>
                <w:b/>
                <w:color w:val="008080"/>
                <w:sz w:val="20"/>
              </w:rPr>
              <w:t>Cheltuieli</w:t>
            </w:r>
            <w:r>
              <w:rPr>
                <w:b/>
                <w:color w:val="008080"/>
                <w:spacing w:val="16"/>
                <w:sz w:val="20"/>
              </w:rPr>
              <w:t xml:space="preserve"> </w:t>
            </w:r>
            <w:r>
              <w:rPr>
                <w:b/>
                <w:color w:val="008080"/>
                <w:sz w:val="20"/>
              </w:rPr>
              <w:t>de</w:t>
            </w:r>
            <w:r>
              <w:rPr>
                <w:b/>
                <w:color w:val="008080"/>
                <w:spacing w:val="18"/>
                <w:sz w:val="20"/>
              </w:rPr>
              <w:t xml:space="preserve"> </w:t>
            </w:r>
            <w:r>
              <w:rPr>
                <w:b/>
                <w:color w:val="008080"/>
                <w:sz w:val="20"/>
              </w:rPr>
              <w:t>exploatare</w:t>
            </w:r>
            <w:r>
              <w:rPr>
                <w:b/>
                <w:color w:val="008080"/>
                <w:spacing w:val="18"/>
                <w:sz w:val="20"/>
              </w:rPr>
              <w:t xml:space="preserve"> </w:t>
            </w:r>
            <w:r>
              <w:rPr>
                <w:b/>
                <w:color w:val="008080"/>
                <w:sz w:val="20"/>
              </w:rPr>
              <w:t>(Ce)</w:t>
            </w:r>
          </w:p>
          <w:p w14:paraId="56D51CE0" w14:textId="77777777" w:rsidR="00BD35D5" w:rsidRDefault="00000000">
            <w:pPr>
              <w:pStyle w:val="TableParagraph"/>
              <w:spacing w:before="3"/>
              <w:ind w:left="110" w:right="92"/>
              <w:jc w:val="both"/>
              <w:rPr>
                <w:sz w:val="20"/>
              </w:rPr>
            </w:pPr>
            <w:r>
              <w:rPr>
                <w:b/>
                <w:color w:val="008080"/>
                <w:sz w:val="20"/>
              </w:rPr>
              <w:t>-</w:t>
            </w:r>
            <w:r>
              <w:rPr>
                <w:b/>
                <w:color w:val="008080"/>
                <w:spacing w:val="1"/>
                <w:sz w:val="20"/>
              </w:rPr>
              <w:t xml:space="preserve"> </w:t>
            </w:r>
            <w:r>
              <w:rPr>
                <w:color w:val="008080"/>
                <w:sz w:val="20"/>
              </w:rPr>
              <w:t>se</w:t>
            </w:r>
            <w:r>
              <w:rPr>
                <w:color w:val="008080"/>
                <w:spacing w:val="1"/>
                <w:sz w:val="20"/>
              </w:rPr>
              <w:t xml:space="preserve"> </w:t>
            </w:r>
            <w:r>
              <w:rPr>
                <w:color w:val="008080"/>
                <w:sz w:val="20"/>
              </w:rPr>
              <w:t>inscriu</w:t>
            </w:r>
            <w:r>
              <w:rPr>
                <w:color w:val="008080"/>
                <w:spacing w:val="1"/>
                <w:sz w:val="20"/>
              </w:rPr>
              <w:t xml:space="preserve"> </w:t>
            </w:r>
            <w:r>
              <w:rPr>
                <w:color w:val="008080"/>
                <w:sz w:val="20"/>
              </w:rPr>
              <w:t>valorile</w:t>
            </w:r>
            <w:r>
              <w:rPr>
                <w:color w:val="008080"/>
                <w:spacing w:val="1"/>
                <w:sz w:val="20"/>
              </w:rPr>
              <w:t xml:space="preserve"> </w:t>
            </w:r>
            <w:r>
              <w:rPr>
                <w:color w:val="008080"/>
                <w:sz w:val="20"/>
              </w:rPr>
              <w:t>din</w:t>
            </w:r>
            <w:r>
              <w:rPr>
                <w:color w:val="008080"/>
                <w:spacing w:val="-58"/>
                <w:sz w:val="20"/>
              </w:rPr>
              <w:t xml:space="preserve"> </w:t>
            </w:r>
            <w:r>
              <w:rPr>
                <w:color w:val="008080"/>
                <w:sz w:val="20"/>
              </w:rPr>
              <w:t>proiectia contului de profit si</w:t>
            </w:r>
            <w:r>
              <w:rPr>
                <w:color w:val="008080"/>
                <w:spacing w:val="1"/>
                <w:sz w:val="20"/>
              </w:rPr>
              <w:t xml:space="preserve"> </w:t>
            </w:r>
            <w:r>
              <w:rPr>
                <w:color w:val="008080"/>
                <w:sz w:val="20"/>
              </w:rPr>
              <w:t>pierdere,</w:t>
            </w:r>
            <w:r>
              <w:rPr>
                <w:color w:val="008080"/>
                <w:spacing w:val="39"/>
                <w:sz w:val="20"/>
              </w:rPr>
              <w:t xml:space="preserve"> </w:t>
            </w:r>
            <w:r>
              <w:rPr>
                <w:color w:val="008080"/>
                <w:sz w:val="20"/>
              </w:rPr>
              <w:t>randul</w:t>
            </w:r>
            <w:r>
              <w:rPr>
                <w:color w:val="008080"/>
                <w:spacing w:val="35"/>
                <w:sz w:val="20"/>
              </w:rPr>
              <w:t xml:space="preserve"> </w:t>
            </w:r>
            <w:r>
              <w:rPr>
                <w:color w:val="008080"/>
                <w:sz w:val="20"/>
              </w:rPr>
              <w:t>11,</w:t>
            </w:r>
            <w:r>
              <w:rPr>
                <w:color w:val="008080"/>
                <w:spacing w:val="38"/>
                <w:sz w:val="20"/>
              </w:rPr>
              <w:t xml:space="preserve"> </w:t>
            </w:r>
            <w:r>
              <w:rPr>
                <w:color w:val="008080"/>
                <w:sz w:val="20"/>
              </w:rPr>
              <w:t>aferente</w:t>
            </w:r>
          </w:p>
          <w:p w14:paraId="48C19830" w14:textId="77777777" w:rsidR="00BD35D5" w:rsidRDefault="00000000">
            <w:pPr>
              <w:pStyle w:val="TableParagraph"/>
              <w:spacing w:line="220" w:lineRule="exact"/>
              <w:ind w:left="110"/>
              <w:jc w:val="both"/>
              <w:rPr>
                <w:sz w:val="20"/>
              </w:rPr>
            </w:pPr>
            <w:r>
              <w:rPr>
                <w:color w:val="008080"/>
                <w:sz w:val="20"/>
              </w:rPr>
              <w:t>perioadei</w:t>
            </w:r>
            <w:r>
              <w:rPr>
                <w:color w:val="008080"/>
                <w:spacing w:val="-4"/>
                <w:sz w:val="20"/>
              </w:rPr>
              <w:t xml:space="preserve"> </w:t>
            </w:r>
            <w:r>
              <w:rPr>
                <w:color w:val="008080"/>
                <w:sz w:val="20"/>
              </w:rPr>
              <w:t>respective</w:t>
            </w:r>
          </w:p>
        </w:tc>
        <w:tc>
          <w:tcPr>
            <w:tcW w:w="1330" w:type="dxa"/>
            <w:tcBorders>
              <w:top w:val="single" w:sz="4" w:space="0" w:color="008080"/>
              <w:left w:val="single" w:sz="4" w:space="0" w:color="008080"/>
              <w:bottom w:val="single" w:sz="4" w:space="0" w:color="008080"/>
              <w:right w:val="single" w:sz="4" w:space="0" w:color="008080"/>
            </w:tcBorders>
            <w:shd w:val="clear" w:color="auto" w:fill="CCFFFF"/>
          </w:tcPr>
          <w:p w14:paraId="45F848F9" w14:textId="77777777" w:rsidR="00BD35D5" w:rsidRDefault="00BD35D5">
            <w:pPr>
              <w:pStyle w:val="TableParagraph"/>
            </w:pPr>
          </w:p>
          <w:p w14:paraId="611442A2" w14:textId="77777777" w:rsidR="00BD35D5" w:rsidRDefault="00BD35D5">
            <w:pPr>
              <w:pStyle w:val="TableParagraph"/>
              <w:spacing w:before="2"/>
              <w:rPr>
                <w:sz w:val="17"/>
              </w:rPr>
            </w:pPr>
          </w:p>
          <w:p w14:paraId="614D3A4F" w14:textId="77777777" w:rsidR="00BD35D5" w:rsidRDefault="00000000">
            <w:pPr>
              <w:pStyle w:val="TableParagraph"/>
              <w:ind w:left="121" w:right="106"/>
              <w:jc w:val="center"/>
              <w:rPr>
                <w:b/>
                <w:sz w:val="20"/>
              </w:rPr>
            </w:pPr>
            <w:r>
              <w:rPr>
                <w:b/>
                <w:color w:val="008080"/>
                <w:sz w:val="20"/>
              </w:rPr>
              <w:t>N/A</w:t>
            </w:r>
          </w:p>
        </w:tc>
        <w:tc>
          <w:tcPr>
            <w:tcW w:w="1724" w:type="dxa"/>
            <w:tcBorders>
              <w:top w:val="single" w:sz="4" w:space="0" w:color="008080"/>
              <w:left w:val="single" w:sz="4" w:space="0" w:color="008080"/>
              <w:bottom w:val="single" w:sz="4" w:space="0" w:color="008080"/>
              <w:right w:val="single" w:sz="4" w:space="0" w:color="008080"/>
            </w:tcBorders>
            <w:shd w:val="clear" w:color="auto" w:fill="CCFFFF"/>
          </w:tcPr>
          <w:p w14:paraId="6AC2D365" w14:textId="77777777" w:rsidR="00BD35D5" w:rsidRDefault="00BD35D5">
            <w:pPr>
              <w:pStyle w:val="TableParagraph"/>
            </w:pPr>
          </w:p>
          <w:p w14:paraId="4F34BCB5" w14:textId="77777777" w:rsidR="00BD35D5" w:rsidRDefault="00BD35D5">
            <w:pPr>
              <w:pStyle w:val="TableParagraph"/>
              <w:spacing w:before="2"/>
              <w:rPr>
                <w:sz w:val="17"/>
              </w:rPr>
            </w:pPr>
          </w:p>
          <w:p w14:paraId="35383EA0" w14:textId="77777777" w:rsidR="00BD35D5" w:rsidRDefault="00000000">
            <w:pPr>
              <w:pStyle w:val="TableParagraph"/>
              <w:ind w:left="430" w:right="405"/>
              <w:jc w:val="center"/>
              <w:rPr>
                <w:b/>
                <w:sz w:val="20"/>
              </w:rPr>
            </w:pPr>
            <w:r>
              <w:rPr>
                <w:b/>
                <w:color w:val="008080"/>
                <w:sz w:val="20"/>
              </w:rPr>
              <w:t>LEI</w:t>
            </w:r>
          </w:p>
        </w:tc>
        <w:tc>
          <w:tcPr>
            <w:tcW w:w="1244" w:type="dxa"/>
            <w:tcBorders>
              <w:top w:val="single" w:sz="4" w:space="0" w:color="008080"/>
              <w:left w:val="single" w:sz="4" w:space="0" w:color="008080"/>
              <w:bottom w:val="single" w:sz="4" w:space="0" w:color="008080"/>
              <w:right w:val="single" w:sz="4" w:space="0" w:color="008080"/>
            </w:tcBorders>
            <w:shd w:val="clear" w:color="auto" w:fill="CCFFFF"/>
          </w:tcPr>
          <w:p w14:paraId="49C755EB" w14:textId="77777777" w:rsidR="00BD35D5" w:rsidRDefault="00BD35D5">
            <w:pPr>
              <w:pStyle w:val="TableParagraph"/>
              <w:rPr>
                <w:rFonts w:ascii="Times New Roman"/>
                <w:sz w:val="20"/>
              </w:rPr>
            </w:pPr>
          </w:p>
        </w:tc>
        <w:tc>
          <w:tcPr>
            <w:tcW w:w="1182" w:type="dxa"/>
            <w:tcBorders>
              <w:top w:val="single" w:sz="4" w:space="0" w:color="008080"/>
              <w:left w:val="single" w:sz="4" w:space="0" w:color="008080"/>
              <w:bottom w:val="single" w:sz="4" w:space="0" w:color="008080"/>
              <w:right w:val="single" w:sz="4" w:space="0" w:color="008080"/>
            </w:tcBorders>
            <w:shd w:val="clear" w:color="auto" w:fill="CCFFFF"/>
          </w:tcPr>
          <w:p w14:paraId="7F37F162" w14:textId="77777777" w:rsidR="00BD35D5" w:rsidRDefault="00BD35D5">
            <w:pPr>
              <w:pStyle w:val="TableParagraph"/>
              <w:rPr>
                <w:rFonts w:ascii="Times New Roman"/>
                <w:sz w:val="20"/>
              </w:rPr>
            </w:pPr>
          </w:p>
        </w:tc>
        <w:tc>
          <w:tcPr>
            <w:tcW w:w="1244" w:type="dxa"/>
            <w:tcBorders>
              <w:top w:val="single" w:sz="4" w:space="0" w:color="008080"/>
              <w:left w:val="single" w:sz="4" w:space="0" w:color="008080"/>
              <w:bottom w:val="single" w:sz="4" w:space="0" w:color="008080"/>
              <w:right w:val="single" w:sz="4" w:space="0" w:color="008080"/>
            </w:tcBorders>
            <w:shd w:val="clear" w:color="auto" w:fill="CCFFFF"/>
          </w:tcPr>
          <w:p w14:paraId="203434B7" w14:textId="77777777" w:rsidR="00BD35D5" w:rsidRDefault="00BD35D5">
            <w:pPr>
              <w:pStyle w:val="TableParagraph"/>
              <w:rPr>
                <w:rFonts w:ascii="Times New Roman"/>
                <w:sz w:val="20"/>
              </w:rPr>
            </w:pPr>
          </w:p>
        </w:tc>
        <w:tc>
          <w:tcPr>
            <w:tcW w:w="1201" w:type="dxa"/>
            <w:tcBorders>
              <w:top w:val="single" w:sz="4" w:space="0" w:color="008080"/>
              <w:left w:val="single" w:sz="4" w:space="0" w:color="008080"/>
              <w:bottom w:val="single" w:sz="4" w:space="0" w:color="008080"/>
              <w:right w:val="single" w:sz="4" w:space="0" w:color="008080"/>
            </w:tcBorders>
            <w:shd w:val="clear" w:color="auto" w:fill="CCFFFF"/>
          </w:tcPr>
          <w:p w14:paraId="0DD70A8E" w14:textId="77777777" w:rsidR="00BD35D5" w:rsidRDefault="00BD35D5">
            <w:pPr>
              <w:pStyle w:val="TableParagraph"/>
              <w:rPr>
                <w:rFonts w:ascii="Times New Roman"/>
                <w:sz w:val="20"/>
              </w:rPr>
            </w:pPr>
          </w:p>
        </w:tc>
        <w:tc>
          <w:tcPr>
            <w:tcW w:w="1220" w:type="dxa"/>
            <w:tcBorders>
              <w:top w:val="single" w:sz="4" w:space="0" w:color="008080"/>
              <w:left w:val="single" w:sz="4" w:space="0" w:color="008080"/>
              <w:bottom w:val="single" w:sz="4" w:space="0" w:color="008080"/>
              <w:right w:val="single" w:sz="4" w:space="0" w:color="008080"/>
            </w:tcBorders>
            <w:shd w:val="clear" w:color="auto" w:fill="CCFFFF"/>
          </w:tcPr>
          <w:p w14:paraId="0DBC944C" w14:textId="77777777" w:rsidR="00BD35D5" w:rsidRDefault="00BD35D5">
            <w:pPr>
              <w:pStyle w:val="TableParagraph"/>
              <w:rPr>
                <w:rFonts w:ascii="Times New Roman"/>
                <w:sz w:val="20"/>
              </w:rPr>
            </w:pPr>
          </w:p>
        </w:tc>
        <w:tc>
          <w:tcPr>
            <w:tcW w:w="999" w:type="dxa"/>
            <w:vMerge w:val="restart"/>
            <w:tcBorders>
              <w:top w:val="single" w:sz="4" w:space="0" w:color="008080"/>
              <w:left w:val="single" w:sz="4" w:space="0" w:color="008080"/>
              <w:bottom w:val="single" w:sz="4" w:space="0" w:color="008080"/>
              <w:right w:val="single" w:sz="4" w:space="0" w:color="008080"/>
            </w:tcBorders>
            <w:shd w:val="clear" w:color="auto" w:fill="CCFFFF"/>
          </w:tcPr>
          <w:p w14:paraId="1691EF9E" w14:textId="77777777" w:rsidR="00BD35D5" w:rsidRDefault="00BD35D5">
            <w:pPr>
              <w:pStyle w:val="TableParagraph"/>
            </w:pPr>
          </w:p>
          <w:p w14:paraId="77A2493A" w14:textId="77777777" w:rsidR="00BD35D5" w:rsidRDefault="00BD35D5">
            <w:pPr>
              <w:pStyle w:val="TableParagraph"/>
            </w:pPr>
          </w:p>
          <w:p w14:paraId="27E02531" w14:textId="77777777" w:rsidR="00BD35D5" w:rsidRDefault="00000000">
            <w:pPr>
              <w:pStyle w:val="TableParagraph"/>
              <w:spacing w:before="184"/>
              <w:ind w:left="115" w:right="105"/>
              <w:jc w:val="center"/>
              <w:rPr>
                <w:b/>
                <w:sz w:val="20"/>
              </w:rPr>
            </w:pPr>
            <w:r>
              <w:rPr>
                <w:b/>
                <w:color w:val="008080"/>
                <w:sz w:val="20"/>
              </w:rPr>
              <w:t>Nu</w:t>
            </w:r>
            <w:r>
              <w:rPr>
                <w:b/>
                <w:color w:val="008080"/>
                <w:spacing w:val="1"/>
                <w:sz w:val="20"/>
              </w:rPr>
              <w:t xml:space="preserve"> </w:t>
            </w:r>
            <w:r>
              <w:rPr>
                <w:b/>
                <w:color w:val="008080"/>
                <w:sz w:val="20"/>
              </w:rPr>
              <w:t>sunt</w:t>
            </w:r>
            <w:r>
              <w:rPr>
                <w:b/>
                <w:color w:val="008080"/>
                <w:spacing w:val="-57"/>
                <w:sz w:val="20"/>
              </w:rPr>
              <w:t xml:space="preserve"> </w:t>
            </w:r>
            <w:r>
              <w:rPr>
                <w:b/>
                <w:color w:val="008080"/>
                <w:sz w:val="20"/>
              </w:rPr>
              <w:t>diferent</w:t>
            </w:r>
            <w:r>
              <w:rPr>
                <w:b/>
                <w:color w:val="008080"/>
                <w:spacing w:val="-58"/>
                <w:sz w:val="20"/>
              </w:rPr>
              <w:t xml:space="preserve"> </w:t>
            </w:r>
            <w:r>
              <w:rPr>
                <w:b/>
                <w:color w:val="008080"/>
                <w:sz w:val="20"/>
              </w:rPr>
              <w:t>e</w:t>
            </w:r>
          </w:p>
        </w:tc>
        <w:tc>
          <w:tcPr>
            <w:tcW w:w="1004" w:type="dxa"/>
            <w:vMerge w:val="restart"/>
            <w:tcBorders>
              <w:top w:val="single" w:sz="4" w:space="0" w:color="008080"/>
              <w:left w:val="single" w:sz="4" w:space="0" w:color="008080"/>
              <w:bottom w:val="single" w:sz="4" w:space="0" w:color="008080"/>
            </w:tcBorders>
            <w:shd w:val="clear" w:color="auto" w:fill="CCFFFF"/>
          </w:tcPr>
          <w:p w14:paraId="5CFF8AA9" w14:textId="77777777" w:rsidR="00BD35D5" w:rsidRDefault="00BD35D5">
            <w:pPr>
              <w:pStyle w:val="TableParagraph"/>
            </w:pPr>
          </w:p>
          <w:p w14:paraId="527768A2" w14:textId="77777777" w:rsidR="00BD35D5" w:rsidRDefault="00BD35D5">
            <w:pPr>
              <w:pStyle w:val="TableParagraph"/>
            </w:pPr>
          </w:p>
          <w:p w14:paraId="49F5F6A1" w14:textId="77777777" w:rsidR="00BD35D5" w:rsidRDefault="00BD35D5">
            <w:pPr>
              <w:pStyle w:val="TableParagraph"/>
            </w:pPr>
          </w:p>
          <w:p w14:paraId="7C0347EA" w14:textId="77777777" w:rsidR="00BD35D5" w:rsidRDefault="00000000">
            <w:pPr>
              <w:pStyle w:val="TableParagraph"/>
              <w:spacing w:before="159"/>
              <w:ind w:left="331"/>
              <w:rPr>
                <w:b/>
                <w:sz w:val="20"/>
              </w:rPr>
            </w:pPr>
            <w:r>
              <w:rPr>
                <w:b/>
                <w:color w:val="008080"/>
                <w:sz w:val="20"/>
              </w:rPr>
              <w:t>N/A</w:t>
            </w:r>
          </w:p>
        </w:tc>
      </w:tr>
      <w:tr w:rsidR="00BD35D5" w14:paraId="71B3A50B" w14:textId="77777777">
        <w:trPr>
          <w:trHeight w:val="931"/>
        </w:trPr>
        <w:tc>
          <w:tcPr>
            <w:tcW w:w="576" w:type="dxa"/>
            <w:vMerge/>
            <w:tcBorders>
              <w:top w:val="nil"/>
              <w:bottom w:val="single" w:sz="4" w:space="0" w:color="008080"/>
              <w:right w:val="single" w:sz="4" w:space="0" w:color="008080"/>
            </w:tcBorders>
            <w:shd w:val="clear" w:color="auto" w:fill="CCFFFF"/>
          </w:tcPr>
          <w:p w14:paraId="611A54D8" w14:textId="77777777" w:rsidR="00BD35D5" w:rsidRDefault="00BD35D5">
            <w:pPr>
              <w:rPr>
                <w:sz w:val="2"/>
                <w:szCs w:val="2"/>
              </w:rPr>
            </w:pPr>
          </w:p>
        </w:tc>
        <w:tc>
          <w:tcPr>
            <w:tcW w:w="2987" w:type="dxa"/>
            <w:tcBorders>
              <w:top w:val="single" w:sz="4" w:space="0" w:color="008080"/>
              <w:left w:val="single" w:sz="4" w:space="0" w:color="008080"/>
              <w:bottom w:val="single" w:sz="4" w:space="0" w:color="008080"/>
              <w:right w:val="single" w:sz="4" w:space="0" w:color="008080"/>
            </w:tcBorders>
          </w:tcPr>
          <w:p w14:paraId="4A35D8B5" w14:textId="77777777" w:rsidR="00BD35D5" w:rsidRDefault="00000000">
            <w:pPr>
              <w:pStyle w:val="TableParagraph"/>
              <w:spacing w:line="222" w:lineRule="exact"/>
              <w:ind w:left="110"/>
              <w:rPr>
                <w:b/>
                <w:sz w:val="20"/>
              </w:rPr>
            </w:pPr>
            <w:r>
              <w:rPr>
                <w:b/>
                <w:color w:val="008080"/>
                <w:sz w:val="20"/>
              </w:rPr>
              <w:t>Cheltuieli</w:t>
            </w:r>
            <w:r>
              <w:rPr>
                <w:b/>
                <w:color w:val="008080"/>
                <w:spacing w:val="16"/>
                <w:sz w:val="20"/>
              </w:rPr>
              <w:t xml:space="preserve"> </w:t>
            </w:r>
            <w:r>
              <w:rPr>
                <w:b/>
                <w:color w:val="008080"/>
                <w:sz w:val="20"/>
              </w:rPr>
              <w:t>de</w:t>
            </w:r>
            <w:r>
              <w:rPr>
                <w:b/>
                <w:color w:val="008080"/>
                <w:spacing w:val="18"/>
                <w:sz w:val="20"/>
              </w:rPr>
              <w:t xml:space="preserve"> </w:t>
            </w:r>
            <w:r>
              <w:rPr>
                <w:b/>
                <w:color w:val="008080"/>
                <w:sz w:val="20"/>
              </w:rPr>
              <w:t>exploatare</w:t>
            </w:r>
            <w:r>
              <w:rPr>
                <w:b/>
                <w:color w:val="008080"/>
                <w:spacing w:val="19"/>
                <w:sz w:val="20"/>
              </w:rPr>
              <w:t xml:space="preserve"> </w:t>
            </w:r>
            <w:r>
              <w:rPr>
                <w:b/>
                <w:color w:val="008080"/>
                <w:sz w:val="20"/>
              </w:rPr>
              <w:t>(Ce)</w:t>
            </w:r>
          </w:p>
          <w:p w14:paraId="0EC7635C" w14:textId="77777777" w:rsidR="00BD35D5" w:rsidRDefault="00000000">
            <w:pPr>
              <w:pStyle w:val="TableParagraph"/>
              <w:tabs>
                <w:tab w:val="left" w:pos="556"/>
                <w:tab w:val="left" w:pos="1357"/>
                <w:tab w:val="left" w:pos="2661"/>
              </w:tabs>
              <w:spacing w:before="3"/>
              <w:ind w:left="110" w:right="92"/>
              <w:rPr>
                <w:sz w:val="20"/>
              </w:rPr>
            </w:pPr>
            <w:r>
              <w:rPr>
                <w:b/>
                <w:color w:val="008080"/>
                <w:sz w:val="20"/>
              </w:rPr>
              <w:t>-</w:t>
            </w:r>
            <w:r>
              <w:rPr>
                <w:b/>
                <w:color w:val="008080"/>
                <w:sz w:val="20"/>
              </w:rPr>
              <w:tab/>
            </w:r>
            <w:r>
              <w:rPr>
                <w:color w:val="008080"/>
                <w:sz w:val="20"/>
              </w:rPr>
              <w:t>calculata</w:t>
            </w:r>
            <w:r>
              <w:rPr>
                <w:color w:val="008080"/>
                <w:spacing w:val="2"/>
                <w:sz w:val="20"/>
              </w:rPr>
              <w:t xml:space="preserve"> </w:t>
            </w:r>
            <w:r>
              <w:rPr>
                <w:color w:val="008080"/>
                <w:sz w:val="20"/>
              </w:rPr>
              <w:t>de</w:t>
            </w:r>
            <w:r>
              <w:rPr>
                <w:color w:val="008080"/>
                <w:spacing w:val="2"/>
                <w:sz w:val="20"/>
              </w:rPr>
              <w:t xml:space="preserve"> </w:t>
            </w:r>
            <w:r>
              <w:rPr>
                <w:color w:val="008080"/>
                <w:sz w:val="20"/>
              </w:rPr>
              <w:t>solicitant,</w:t>
            </w:r>
            <w:r>
              <w:rPr>
                <w:color w:val="008080"/>
                <w:spacing w:val="-58"/>
                <w:sz w:val="20"/>
              </w:rPr>
              <w:t xml:space="preserve"> </w:t>
            </w:r>
            <w:r>
              <w:rPr>
                <w:color w:val="008080"/>
                <w:sz w:val="20"/>
              </w:rPr>
              <w:t>conform</w:t>
            </w:r>
            <w:r>
              <w:rPr>
                <w:color w:val="008080"/>
                <w:sz w:val="20"/>
              </w:rPr>
              <w:tab/>
              <w:t>tabelului</w:t>
            </w:r>
            <w:r>
              <w:rPr>
                <w:color w:val="008080"/>
                <w:sz w:val="20"/>
              </w:rPr>
              <w:tab/>
            </w:r>
            <w:r>
              <w:rPr>
                <w:color w:val="008080"/>
                <w:spacing w:val="-2"/>
                <w:sz w:val="20"/>
              </w:rPr>
              <w:t>de</w:t>
            </w:r>
          </w:p>
          <w:p w14:paraId="123B7E77" w14:textId="77777777" w:rsidR="00BD35D5" w:rsidRDefault="00000000">
            <w:pPr>
              <w:pStyle w:val="TableParagraph"/>
              <w:spacing w:before="1" w:line="220" w:lineRule="exact"/>
              <w:ind w:left="110"/>
              <w:rPr>
                <w:sz w:val="20"/>
              </w:rPr>
            </w:pPr>
            <w:r>
              <w:rPr>
                <w:color w:val="008080"/>
                <w:sz w:val="20"/>
              </w:rPr>
              <w:t>indicatori</w:t>
            </w:r>
          </w:p>
        </w:tc>
        <w:tc>
          <w:tcPr>
            <w:tcW w:w="1330" w:type="dxa"/>
            <w:tcBorders>
              <w:top w:val="single" w:sz="4" w:space="0" w:color="008080"/>
              <w:left w:val="single" w:sz="4" w:space="0" w:color="008080"/>
              <w:bottom w:val="single" w:sz="4" w:space="0" w:color="008080"/>
              <w:right w:val="single" w:sz="4" w:space="0" w:color="008080"/>
            </w:tcBorders>
          </w:tcPr>
          <w:p w14:paraId="0F6F5DFF" w14:textId="77777777" w:rsidR="00BD35D5" w:rsidRDefault="00BD35D5">
            <w:pPr>
              <w:pStyle w:val="TableParagraph"/>
              <w:spacing w:before="3"/>
              <w:rPr>
                <w:sz w:val="29"/>
              </w:rPr>
            </w:pPr>
          </w:p>
          <w:p w14:paraId="3E75AD0B" w14:textId="77777777" w:rsidR="00BD35D5" w:rsidRDefault="00000000">
            <w:pPr>
              <w:pStyle w:val="TableParagraph"/>
              <w:ind w:left="121" w:right="106"/>
              <w:jc w:val="center"/>
              <w:rPr>
                <w:b/>
                <w:sz w:val="20"/>
              </w:rPr>
            </w:pPr>
            <w:r>
              <w:rPr>
                <w:b/>
                <w:color w:val="008080"/>
                <w:sz w:val="20"/>
              </w:rPr>
              <w:t>N/A</w:t>
            </w:r>
          </w:p>
        </w:tc>
        <w:tc>
          <w:tcPr>
            <w:tcW w:w="1724" w:type="dxa"/>
            <w:tcBorders>
              <w:top w:val="single" w:sz="4" w:space="0" w:color="008080"/>
              <w:left w:val="single" w:sz="4" w:space="0" w:color="008080"/>
              <w:bottom w:val="single" w:sz="4" w:space="0" w:color="008080"/>
              <w:right w:val="single" w:sz="4" w:space="0" w:color="008080"/>
            </w:tcBorders>
          </w:tcPr>
          <w:p w14:paraId="437C5BAF" w14:textId="77777777" w:rsidR="00BD35D5" w:rsidRDefault="00BD35D5">
            <w:pPr>
              <w:pStyle w:val="TableParagraph"/>
              <w:spacing w:before="3"/>
              <w:rPr>
                <w:sz w:val="29"/>
              </w:rPr>
            </w:pPr>
          </w:p>
          <w:p w14:paraId="14D61681" w14:textId="77777777" w:rsidR="00BD35D5" w:rsidRDefault="00000000">
            <w:pPr>
              <w:pStyle w:val="TableParagraph"/>
              <w:ind w:left="482" w:right="399"/>
              <w:jc w:val="center"/>
              <w:rPr>
                <w:b/>
                <w:sz w:val="20"/>
              </w:rPr>
            </w:pPr>
            <w:r>
              <w:rPr>
                <w:b/>
                <w:color w:val="008080"/>
                <w:sz w:val="20"/>
              </w:rPr>
              <w:t>LEI</w:t>
            </w:r>
          </w:p>
        </w:tc>
        <w:tc>
          <w:tcPr>
            <w:tcW w:w="1244" w:type="dxa"/>
            <w:tcBorders>
              <w:top w:val="single" w:sz="4" w:space="0" w:color="008080"/>
              <w:left w:val="single" w:sz="4" w:space="0" w:color="008080"/>
              <w:bottom w:val="single" w:sz="4" w:space="0" w:color="008080"/>
              <w:right w:val="single" w:sz="4" w:space="0" w:color="008080"/>
            </w:tcBorders>
          </w:tcPr>
          <w:p w14:paraId="742A02BD" w14:textId="77777777" w:rsidR="00BD35D5" w:rsidRDefault="00BD35D5">
            <w:pPr>
              <w:pStyle w:val="TableParagraph"/>
              <w:rPr>
                <w:rFonts w:ascii="Times New Roman"/>
                <w:sz w:val="20"/>
              </w:rPr>
            </w:pPr>
          </w:p>
        </w:tc>
        <w:tc>
          <w:tcPr>
            <w:tcW w:w="1182" w:type="dxa"/>
            <w:tcBorders>
              <w:top w:val="single" w:sz="4" w:space="0" w:color="008080"/>
              <w:left w:val="single" w:sz="4" w:space="0" w:color="008080"/>
              <w:bottom w:val="single" w:sz="4" w:space="0" w:color="008080"/>
              <w:right w:val="single" w:sz="4" w:space="0" w:color="008080"/>
            </w:tcBorders>
          </w:tcPr>
          <w:p w14:paraId="0AB80F7D" w14:textId="77777777" w:rsidR="00BD35D5" w:rsidRDefault="00BD35D5">
            <w:pPr>
              <w:pStyle w:val="TableParagraph"/>
              <w:rPr>
                <w:rFonts w:ascii="Times New Roman"/>
                <w:sz w:val="20"/>
              </w:rPr>
            </w:pPr>
          </w:p>
        </w:tc>
        <w:tc>
          <w:tcPr>
            <w:tcW w:w="1244" w:type="dxa"/>
            <w:tcBorders>
              <w:top w:val="single" w:sz="4" w:space="0" w:color="008080"/>
              <w:left w:val="single" w:sz="4" w:space="0" w:color="008080"/>
              <w:bottom w:val="single" w:sz="4" w:space="0" w:color="008080"/>
              <w:right w:val="single" w:sz="4" w:space="0" w:color="008080"/>
            </w:tcBorders>
          </w:tcPr>
          <w:p w14:paraId="5236E794" w14:textId="77777777" w:rsidR="00BD35D5" w:rsidRDefault="00BD35D5">
            <w:pPr>
              <w:pStyle w:val="TableParagraph"/>
              <w:rPr>
                <w:rFonts w:ascii="Times New Roman"/>
                <w:sz w:val="20"/>
              </w:rPr>
            </w:pPr>
          </w:p>
        </w:tc>
        <w:tc>
          <w:tcPr>
            <w:tcW w:w="1201" w:type="dxa"/>
            <w:tcBorders>
              <w:top w:val="single" w:sz="4" w:space="0" w:color="008080"/>
              <w:left w:val="single" w:sz="4" w:space="0" w:color="008080"/>
              <w:bottom w:val="single" w:sz="4" w:space="0" w:color="008080"/>
              <w:right w:val="single" w:sz="4" w:space="0" w:color="008080"/>
            </w:tcBorders>
          </w:tcPr>
          <w:p w14:paraId="1F5F094F" w14:textId="77777777" w:rsidR="00BD35D5" w:rsidRDefault="00BD35D5">
            <w:pPr>
              <w:pStyle w:val="TableParagraph"/>
              <w:rPr>
                <w:rFonts w:ascii="Times New Roman"/>
                <w:sz w:val="20"/>
              </w:rPr>
            </w:pPr>
          </w:p>
        </w:tc>
        <w:tc>
          <w:tcPr>
            <w:tcW w:w="1220" w:type="dxa"/>
            <w:tcBorders>
              <w:top w:val="single" w:sz="4" w:space="0" w:color="008080"/>
              <w:left w:val="single" w:sz="4" w:space="0" w:color="008080"/>
              <w:bottom w:val="single" w:sz="4" w:space="0" w:color="008080"/>
              <w:right w:val="single" w:sz="4" w:space="0" w:color="008080"/>
            </w:tcBorders>
          </w:tcPr>
          <w:p w14:paraId="1BF4EECC" w14:textId="77777777" w:rsidR="00BD35D5" w:rsidRDefault="00BD35D5">
            <w:pPr>
              <w:pStyle w:val="TableParagraph"/>
              <w:rPr>
                <w:rFonts w:ascii="Times New Roman"/>
                <w:sz w:val="20"/>
              </w:rPr>
            </w:pPr>
          </w:p>
        </w:tc>
        <w:tc>
          <w:tcPr>
            <w:tcW w:w="999" w:type="dxa"/>
            <w:vMerge/>
            <w:tcBorders>
              <w:top w:val="nil"/>
              <w:left w:val="single" w:sz="4" w:space="0" w:color="008080"/>
              <w:bottom w:val="single" w:sz="4" w:space="0" w:color="008080"/>
              <w:right w:val="single" w:sz="4" w:space="0" w:color="008080"/>
            </w:tcBorders>
            <w:shd w:val="clear" w:color="auto" w:fill="CCFFFF"/>
          </w:tcPr>
          <w:p w14:paraId="1E79CC72" w14:textId="77777777" w:rsidR="00BD35D5" w:rsidRDefault="00BD35D5">
            <w:pPr>
              <w:rPr>
                <w:sz w:val="2"/>
                <w:szCs w:val="2"/>
              </w:rPr>
            </w:pPr>
          </w:p>
        </w:tc>
        <w:tc>
          <w:tcPr>
            <w:tcW w:w="1004" w:type="dxa"/>
            <w:vMerge/>
            <w:tcBorders>
              <w:top w:val="nil"/>
              <w:left w:val="single" w:sz="4" w:space="0" w:color="008080"/>
              <w:bottom w:val="single" w:sz="4" w:space="0" w:color="008080"/>
            </w:tcBorders>
            <w:shd w:val="clear" w:color="auto" w:fill="CCFFFF"/>
          </w:tcPr>
          <w:p w14:paraId="41A4FE11" w14:textId="77777777" w:rsidR="00BD35D5" w:rsidRDefault="00BD35D5">
            <w:pPr>
              <w:rPr>
                <w:sz w:val="2"/>
                <w:szCs w:val="2"/>
              </w:rPr>
            </w:pPr>
          </w:p>
        </w:tc>
      </w:tr>
    </w:tbl>
    <w:p w14:paraId="13CF9328" w14:textId="77777777" w:rsidR="00BD35D5" w:rsidRDefault="00BD35D5">
      <w:pPr>
        <w:rPr>
          <w:sz w:val="2"/>
          <w:szCs w:val="2"/>
        </w:rPr>
        <w:sectPr w:rsidR="00BD35D5">
          <w:pgSz w:w="16840" w:h="11910" w:orient="landscape"/>
          <w:pgMar w:top="1720" w:right="700" w:bottom="280" w:left="1020" w:header="706" w:footer="0" w:gutter="0"/>
          <w:cols w:space="720"/>
        </w:sectPr>
      </w:pPr>
    </w:p>
    <w:tbl>
      <w:tblPr>
        <w:tblW w:w="0" w:type="auto"/>
        <w:tblInd w:w="272" w:type="dxa"/>
        <w:tblBorders>
          <w:top w:val="single" w:sz="8" w:space="0" w:color="008080"/>
          <w:left w:val="single" w:sz="8" w:space="0" w:color="008080"/>
          <w:bottom w:val="single" w:sz="8" w:space="0" w:color="008080"/>
          <w:right w:val="single" w:sz="8" w:space="0" w:color="008080"/>
          <w:insideH w:val="single" w:sz="8" w:space="0" w:color="008080"/>
          <w:insideV w:val="single" w:sz="8" w:space="0" w:color="008080"/>
        </w:tblBorders>
        <w:tblLayout w:type="fixed"/>
        <w:tblCellMar>
          <w:left w:w="0" w:type="dxa"/>
          <w:right w:w="0" w:type="dxa"/>
        </w:tblCellMar>
        <w:tblLook w:val="01E0" w:firstRow="1" w:lastRow="1" w:firstColumn="1" w:lastColumn="1" w:noHBand="0" w:noVBand="0"/>
      </w:tblPr>
      <w:tblGrid>
        <w:gridCol w:w="576"/>
        <w:gridCol w:w="2987"/>
        <w:gridCol w:w="1330"/>
        <w:gridCol w:w="1724"/>
        <w:gridCol w:w="1244"/>
        <w:gridCol w:w="1182"/>
        <w:gridCol w:w="1244"/>
        <w:gridCol w:w="1201"/>
        <w:gridCol w:w="1220"/>
        <w:gridCol w:w="999"/>
        <w:gridCol w:w="1004"/>
      </w:tblGrid>
      <w:tr w:rsidR="00BD35D5" w14:paraId="4A2AF8E2" w14:textId="77777777">
        <w:trPr>
          <w:trHeight w:val="1161"/>
        </w:trPr>
        <w:tc>
          <w:tcPr>
            <w:tcW w:w="576" w:type="dxa"/>
            <w:vMerge w:val="restart"/>
            <w:tcBorders>
              <w:top w:val="nil"/>
              <w:bottom w:val="single" w:sz="4" w:space="0" w:color="008080"/>
              <w:right w:val="single" w:sz="4" w:space="0" w:color="008080"/>
            </w:tcBorders>
            <w:shd w:val="clear" w:color="auto" w:fill="CCFFFF"/>
          </w:tcPr>
          <w:p w14:paraId="1D4D1843" w14:textId="77777777" w:rsidR="00BD35D5" w:rsidRDefault="00BD35D5">
            <w:pPr>
              <w:pStyle w:val="TableParagraph"/>
            </w:pPr>
          </w:p>
          <w:p w14:paraId="31A874B1" w14:textId="77777777" w:rsidR="00BD35D5" w:rsidRDefault="00BD35D5">
            <w:pPr>
              <w:pStyle w:val="TableParagraph"/>
            </w:pPr>
          </w:p>
          <w:p w14:paraId="2691868A" w14:textId="77777777" w:rsidR="00BD35D5" w:rsidRDefault="00BD35D5">
            <w:pPr>
              <w:pStyle w:val="TableParagraph"/>
            </w:pPr>
          </w:p>
          <w:p w14:paraId="37E3269D" w14:textId="77777777" w:rsidR="00BD35D5" w:rsidRDefault="00000000">
            <w:pPr>
              <w:pStyle w:val="TableParagraph"/>
              <w:spacing w:before="155"/>
              <w:ind w:left="4"/>
              <w:jc w:val="center"/>
              <w:rPr>
                <w:sz w:val="20"/>
              </w:rPr>
            </w:pPr>
            <w:r>
              <w:rPr>
                <w:color w:val="008080"/>
                <w:sz w:val="20"/>
              </w:rPr>
              <w:t>4</w:t>
            </w:r>
          </w:p>
        </w:tc>
        <w:tc>
          <w:tcPr>
            <w:tcW w:w="2987" w:type="dxa"/>
            <w:tcBorders>
              <w:top w:val="nil"/>
              <w:left w:val="single" w:sz="4" w:space="0" w:color="008080"/>
              <w:bottom w:val="single" w:sz="4" w:space="0" w:color="008080"/>
              <w:right w:val="single" w:sz="4" w:space="0" w:color="008080"/>
            </w:tcBorders>
            <w:shd w:val="clear" w:color="auto" w:fill="CCFFFF"/>
          </w:tcPr>
          <w:p w14:paraId="204D1DA5" w14:textId="77777777" w:rsidR="00BD35D5" w:rsidRDefault="00000000">
            <w:pPr>
              <w:pStyle w:val="TableParagraph"/>
              <w:spacing w:line="237" w:lineRule="auto"/>
              <w:ind w:left="167" w:right="154" w:hanging="1"/>
              <w:jc w:val="center"/>
              <w:rPr>
                <w:sz w:val="20"/>
              </w:rPr>
            </w:pPr>
            <w:r>
              <w:rPr>
                <w:b/>
                <w:color w:val="008080"/>
                <w:sz w:val="20"/>
              </w:rPr>
              <w:t>Rata rezultatului din</w:t>
            </w:r>
            <w:r>
              <w:rPr>
                <w:b/>
                <w:color w:val="008080"/>
                <w:spacing w:val="1"/>
                <w:sz w:val="20"/>
              </w:rPr>
              <w:t xml:space="preserve"> </w:t>
            </w:r>
            <w:r>
              <w:rPr>
                <w:b/>
                <w:color w:val="008080"/>
                <w:sz w:val="20"/>
              </w:rPr>
              <w:t xml:space="preserve">exploatare (rRe) - </w:t>
            </w:r>
            <w:r>
              <w:rPr>
                <w:color w:val="008080"/>
                <w:sz w:val="20"/>
              </w:rPr>
              <w:t>se</w:t>
            </w:r>
            <w:r>
              <w:rPr>
                <w:color w:val="008080"/>
                <w:spacing w:val="1"/>
                <w:sz w:val="20"/>
              </w:rPr>
              <w:t xml:space="preserve"> </w:t>
            </w:r>
            <w:r>
              <w:rPr>
                <w:color w:val="008080"/>
                <w:sz w:val="20"/>
              </w:rPr>
              <w:t>calculeaza</w:t>
            </w:r>
            <w:r>
              <w:rPr>
                <w:color w:val="008080"/>
                <w:spacing w:val="-6"/>
                <w:sz w:val="20"/>
              </w:rPr>
              <w:t xml:space="preserve"> </w:t>
            </w:r>
            <w:r>
              <w:rPr>
                <w:color w:val="008080"/>
                <w:sz w:val="20"/>
              </w:rPr>
              <w:t>automat</w:t>
            </w:r>
            <w:r>
              <w:rPr>
                <w:color w:val="008080"/>
                <w:spacing w:val="-5"/>
                <w:sz w:val="20"/>
              </w:rPr>
              <w:t xml:space="preserve"> </w:t>
            </w:r>
            <w:r>
              <w:rPr>
                <w:color w:val="008080"/>
                <w:sz w:val="20"/>
              </w:rPr>
              <w:t>diferenta</w:t>
            </w:r>
          </w:p>
          <w:p w14:paraId="4976F6CB" w14:textId="77777777" w:rsidR="00BD35D5" w:rsidRDefault="00000000">
            <w:pPr>
              <w:pStyle w:val="TableParagraph"/>
              <w:spacing w:line="230" w:lineRule="exact"/>
              <w:ind w:left="263" w:right="245" w:hanging="7"/>
              <w:jc w:val="center"/>
              <w:rPr>
                <w:b/>
                <w:sz w:val="20"/>
              </w:rPr>
            </w:pPr>
            <w:r>
              <w:rPr>
                <w:color w:val="008080"/>
                <w:sz w:val="20"/>
              </w:rPr>
              <w:t>dintre Ve si Ce introduse,</w:t>
            </w:r>
            <w:r>
              <w:rPr>
                <w:color w:val="008080"/>
                <w:spacing w:val="1"/>
                <w:sz w:val="20"/>
              </w:rPr>
              <w:t xml:space="preserve"> </w:t>
            </w:r>
            <w:r>
              <w:rPr>
                <w:color w:val="008080"/>
                <w:sz w:val="20"/>
              </w:rPr>
              <w:t>raportat</w:t>
            </w:r>
            <w:r>
              <w:rPr>
                <w:color w:val="008080"/>
                <w:spacing w:val="-2"/>
                <w:sz w:val="20"/>
              </w:rPr>
              <w:t xml:space="preserve"> </w:t>
            </w:r>
            <w:r>
              <w:rPr>
                <w:color w:val="008080"/>
                <w:sz w:val="20"/>
              </w:rPr>
              <w:t>la</w:t>
            </w:r>
            <w:r>
              <w:rPr>
                <w:color w:val="008080"/>
                <w:spacing w:val="1"/>
                <w:sz w:val="20"/>
              </w:rPr>
              <w:t xml:space="preserve"> </w:t>
            </w:r>
            <w:r>
              <w:rPr>
                <w:color w:val="008080"/>
                <w:sz w:val="20"/>
              </w:rPr>
              <w:t>Ve</w:t>
            </w:r>
            <w:r>
              <w:rPr>
                <w:color w:val="008080"/>
                <w:spacing w:val="4"/>
                <w:sz w:val="20"/>
              </w:rPr>
              <w:t xml:space="preserve"> </w:t>
            </w:r>
            <w:r>
              <w:rPr>
                <w:color w:val="008080"/>
                <w:sz w:val="20"/>
              </w:rPr>
              <w:t>-</w:t>
            </w:r>
            <w:r>
              <w:rPr>
                <w:color w:val="008080"/>
                <w:spacing w:val="-5"/>
                <w:sz w:val="20"/>
              </w:rPr>
              <w:t xml:space="preserve"> </w:t>
            </w:r>
            <w:r>
              <w:rPr>
                <w:b/>
                <w:color w:val="008080"/>
                <w:sz w:val="20"/>
              </w:rPr>
              <w:t>minim</w:t>
            </w:r>
            <w:r>
              <w:rPr>
                <w:b/>
                <w:color w:val="008080"/>
                <w:spacing w:val="-4"/>
                <w:sz w:val="20"/>
              </w:rPr>
              <w:t xml:space="preserve"> </w:t>
            </w:r>
            <w:r>
              <w:rPr>
                <w:b/>
                <w:color w:val="008080"/>
                <w:sz w:val="20"/>
              </w:rPr>
              <w:t>10%</w:t>
            </w:r>
          </w:p>
        </w:tc>
        <w:tc>
          <w:tcPr>
            <w:tcW w:w="1330" w:type="dxa"/>
            <w:tcBorders>
              <w:top w:val="nil"/>
              <w:left w:val="single" w:sz="4" w:space="0" w:color="008080"/>
              <w:bottom w:val="single" w:sz="4" w:space="0" w:color="008080"/>
              <w:right w:val="single" w:sz="4" w:space="0" w:color="008080"/>
            </w:tcBorders>
            <w:shd w:val="clear" w:color="auto" w:fill="CCFFFF"/>
          </w:tcPr>
          <w:p w14:paraId="73E697E5" w14:textId="77777777" w:rsidR="00BD35D5" w:rsidRDefault="00BD35D5">
            <w:pPr>
              <w:pStyle w:val="TableParagraph"/>
              <w:spacing w:before="10"/>
              <w:rPr>
                <w:sz w:val="28"/>
              </w:rPr>
            </w:pPr>
          </w:p>
          <w:p w14:paraId="705E1756" w14:textId="77777777" w:rsidR="00BD35D5" w:rsidRDefault="00000000">
            <w:pPr>
              <w:pStyle w:val="TableParagraph"/>
              <w:spacing w:line="242" w:lineRule="auto"/>
              <w:ind w:left="368" w:right="126" w:hanging="207"/>
              <w:rPr>
                <w:b/>
                <w:sz w:val="20"/>
              </w:rPr>
            </w:pPr>
            <w:r>
              <w:rPr>
                <w:b/>
                <w:color w:val="008080"/>
                <w:sz w:val="20"/>
              </w:rPr>
              <w:t>minim 10%</w:t>
            </w:r>
            <w:r>
              <w:rPr>
                <w:b/>
                <w:color w:val="008080"/>
                <w:spacing w:val="-58"/>
                <w:sz w:val="20"/>
              </w:rPr>
              <w:t xml:space="preserve"> </w:t>
            </w:r>
            <w:r>
              <w:rPr>
                <w:b/>
                <w:color w:val="008080"/>
                <w:sz w:val="20"/>
              </w:rPr>
              <w:t>din</w:t>
            </w:r>
            <w:r>
              <w:rPr>
                <w:b/>
                <w:color w:val="008080"/>
                <w:spacing w:val="2"/>
                <w:sz w:val="20"/>
              </w:rPr>
              <w:t xml:space="preserve"> </w:t>
            </w:r>
            <w:r>
              <w:rPr>
                <w:b/>
                <w:color w:val="008080"/>
                <w:sz w:val="20"/>
              </w:rPr>
              <w:t>Ve</w:t>
            </w:r>
          </w:p>
        </w:tc>
        <w:tc>
          <w:tcPr>
            <w:tcW w:w="1724" w:type="dxa"/>
            <w:tcBorders>
              <w:top w:val="nil"/>
              <w:left w:val="single" w:sz="4" w:space="0" w:color="008080"/>
              <w:bottom w:val="single" w:sz="4" w:space="0" w:color="008080"/>
              <w:right w:val="single" w:sz="4" w:space="0" w:color="008080"/>
            </w:tcBorders>
            <w:shd w:val="clear" w:color="auto" w:fill="CCFFFF"/>
          </w:tcPr>
          <w:p w14:paraId="64B234DA" w14:textId="77777777" w:rsidR="00BD35D5" w:rsidRDefault="00BD35D5">
            <w:pPr>
              <w:pStyle w:val="TableParagraph"/>
            </w:pPr>
          </w:p>
          <w:p w14:paraId="23A27DB7" w14:textId="77777777" w:rsidR="00BD35D5" w:rsidRDefault="00000000">
            <w:pPr>
              <w:pStyle w:val="TableParagraph"/>
              <w:spacing w:before="195"/>
              <w:ind w:left="83"/>
              <w:jc w:val="center"/>
              <w:rPr>
                <w:b/>
                <w:sz w:val="20"/>
              </w:rPr>
            </w:pPr>
            <w:r>
              <w:rPr>
                <w:b/>
                <w:color w:val="008080"/>
                <w:sz w:val="20"/>
              </w:rPr>
              <w:t>%</w:t>
            </w:r>
          </w:p>
        </w:tc>
        <w:tc>
          <w:tcPr>
            <w:tcW w:w="1244" w:type="dxa"/>
            <w:tcBorders>
              <w:top w:val="nil"/>
              <w:left w:val="single" w:sz="4" w:space="0" w:color="008080"/>
              <w:bottom w:val="single" w:sz="4" w:space="0" w:color="008080"/>
              <w:right w:val="single" w:sz="4" w:space="0" w:color="008080"/>
            </w:tcBorders>
            <w:shd w:val="clear" w:color="auto" w:fill="CCFFFF"/>
          </w:tcPr>
          <w:p w14:paraId="2BBDAC40" w14:textId="77777777" w:rsidR="00BD35D5" w:rsidRDefault="00BD35D5">
            <w:pPr>
              <w:pStyle w:val="TableParagraph"/>
            </w:pPr>
          </w:p>
          <w:p w14:paraId="2685D3C4" w14:textId="77777777" w:rsidR="00BD35D5" w:rsidRDefault="00000000">
            <w:pPr>
              <w:pStyle w:val="TableParagraph"/>
              <w:spacing w:before="195"/>
              <w:ind w:left="132" w:right="114"/>
              <w:jc w:val="center"/>
              <w:rPr>
                <w:b/>
                <w:sz w:val="20"/>
              </w:rPr>
            </w:pPr>
            <w:r>
              <w:rPr>
                <w:b/>
                <w:color w:val="008080"/>
                <w:sz w:val="20"/>
              </w:rPr>
              <w:t>#DIV/0!</w:t>
            </w:r>
          </w:p>
        </w:tc>
        <w:tc>
          <w:tcPr>
            <w:tcW w:w="1182" w:type="dxa"/>
            <w:tcBorders>
              <w:top w:val="nil"/>
              <w:left w:val="single" w:sz="4" w:space="0" w:color="008080"/>
              <w:bottom w:val="single" w:sz="4" w:space="0" w:color="008080"/>
              <w:right w:val="single" w:sz="4" w:space="0" w:color="008080"/>
            </w:tcBorders>
            <w:shd w:val="clear" w:color="auto" w:fill="CCFFFF"/>
          </w:tcPr>
          <w:p w14:paraId="7719C8BD" w14:textId="77777777" w:rsidR="00BD35D5" w:rsidRDefault="00BD35D5">
            <w:pPr>
              <w:pStyle w:val="TableParagraph"/>
            </w:pPr>
          </w:p>
          <w:p w14:paraId="3336DFE4" w14:textId="77777777" w:rsidR="00BD35D5" w:rsidRDefault="00000000">
            <w:pPr>
              <w:pStyle w:val="TableParagraph"/>
              <w:spacing w:before="195"/>
              <w:ind w:left="99" w:right="88"/>
              <w:jc w:val="center"/>
              <w:rPr>
                <w:b/>
                <w:sz w:val="20"/>
              </w:rPr>
            </w:pPr>
            <w:r>
              <w:rPr>
                <w:b/>
                <w:color w:val="008080"/>
                <w:sz w:val="20"/>
              </w:rPr>
              <w:t>#DIV/0!</w:t>
            </w:r>
          </w:p>
        </w:tc>
        <w:tc>
          <w:tcPr>
            <w:tcW w:w="1244" w:type="dxa"/>
            <w:tcBorders>
              <w:top w:val="nil"/>
              <w:left w:val="single" w:sz="4" w:space="0" w:color="008080"/>
              <w:bottom w:val="single" w:sz="4" w:space="0" w:color="008080"/>
              <w:right w:val="single" w:sz="4" w:space="0" w:color="008080"/>
            </w:tcBorders>
            <w:shd w:val="clear" w:color="auto" w:fill="CCFFFF"/>
          </w:tcPr>
          <w:p w14:paraId="5B37F097" w14:textId="77777777" w:rsidR="00BD35D5" w:rsidRDefault="00BD35D5">
            <w:pPr>
              <w:pStyle w:val="TableParagraph"/>
            </w:pPr>
          </w:p>
          <w:p w14:paraId="0C15A4A1" w14:textId="77777777" w:rsidR="00BD35D5" w:rsidRDefault="00000000">
            <w:pPr>
              <w:pStyle w:val="TableParagraph"/>
              <w:spacing w:before="195"/>
              <w:ind w:left="271"/>
              <w:rPr>
                <w:b/>
                <w:sz w:val="20"/>
              </w:rPr>
            </w:pPr>
            <w:r>
              <w:rPr>
                <w:b/>
                <w:color w:val="008080"/>
                <w:sz w:val="20"/>
              </w:rPr>
              <w:t>#DIV/0!</w:t>
            </w:r>
          </w:p>
        </w:tc>
        <w:tc>
          <w:tcPr>
            <w:tcW w:w="1201" w:type="dxa"/>
            <w:tcBorders>
              <w:top w:val="nil"/>
              <w:left w:val="single" w:sz="4" w:space="0" w:color="008080"/>
              <w:bottom w:val="single" w:sz="4" w:space="0" w:color="008080"/>
              <w:right w:val="single" w:sz="4" w:space="0" w:color="008080"/>
            </w:tcBorders>
            <w:shd w:val="clear" w:color="auto" w:fill="CCFFFF"/>
          </w:tcPr>
          <w:p w14:paraId="35596AD0" w14:textId="77777777" w:rsidR="00BD35D5" w:rsidRDefault="00BD35D5">
            <w:pPr>
              <w:pStyle w:val="TableParagraph"/>
            </w:pPr>
          </w:p>
          <w:p w14:paraId="42637B7D" w14:textId="77777777" w:rsidR="00BD35D5" w:rsidRDefault="00000000">
            <w:pPr>
              <w:pStyle w:val="TableParagraph"/>
              <w:spacing w:before="195"/>
              <w:ind w:left="251"/>
              <w:rPr>
                <w:b/>
                <w:sz w:val="20"/>
              </w:rPr>
            </w:pPr>
            <w:r>
              <w:rPr>
                <w:b/>
                <w:color w:val="008080"/>
                <w:sz w:val="20"/>
              </w:rPr>
              <w:t>#DIV/0!</w:t>
            </w:r>
          </w:p>
        </w:tc>
        <w:tc>
          <w:tcPr>
            <w:tcW w:w="1220" w:type="dxa"/>
            <w:tcBorders>
              <w:top w:val="nil"/>
              <w:left w:val="single" w:sz="4" w:space="0" w:color="008080"/>
              <w:bottom w:val="single" w:sz="4" w:space="0" w:color="008080"/>
              <w:right w:val="single" w:sz="4" w:space="0" w:color="008080"/>
            </w:tcBorders>
            <w:shd w:val="clear" w:color="auto" w:fill="CCFFFF"/>
          </w:tcPr>
          <w:p w14:paraId="7D8540A6" w14:textId="77777777" w:rsidR="00BD35D5" w:rsidRDefault="00BD35D5">
            <w:pPr>
              <w:pStyle w:val="TableParagraph"/>
            </w:pPr>
          </w:p>
          <w:p w14:paraId="7C0E2320" w14:textId="77777777" w:rsidR="00BD35D5" w:rsidRDefault="00000000">
            <w:pPr>
              <w:pStyle w:val="TableParagraph"/>
              <w:spacing w:before="195"/>
              <w:ind w:left="116" w:right="108"/>
              <w:jc w:val="center"/>
              <w:rPr>
                <w:b/>
                <w:sz w:val="20"/>
              </w:rPr>
            </w:pPr>
            <w:r>
              <w:rPr>
                <w:b/>
                <w:color w:val="008080"/>
                <w:sz w:val="20"/>
              </w:rPr>
              <w:t>#DIV/0!</w:t>
            </w:r>
          </w:p>
        </w:tc>
        <w:tc>
          <w:tcPr>
            <w:tcW w:w="999" w:type="dxa"/>
            <w:vMerge w:val="restart"/>
            <w:tcBorders>
              <w:top w:val="nil"/>
              <w:left w:val="single" w:sz="4" w:space="0" w:color="008080"/>
              <w:bottom w:val="single" w:sz="4" w:space="0" w:color="000000"/>
              <w:right w:val="single" w:sz="4" w:space="0" w:color="008080"/>
            </w:tcBorders>
            <w:shd w:val="clear" w:color="auto" w:fill="CCFFFF"/>
          </w:tcPr>
          <w:p w14:paraId="45668886" w14:textId="77777777" w:rsidR="00BD35D5" w:rsidRDefault="00BD35D5">
            <w:pPr>
              <w:pStyle w:val="TableParagraph"/>
            </w:pPr>
          </w:p>
          <w:p w14:paraId="099046F0" w14:textId="77777777" w:rsidR="00BD35D5" w:rsidRDefault="00BD35D5">
            <w:pPr>
              <w:pStyle w:val="TableParagraph"/>
            </w:pPr>
          </w:p>
          <w:p w14:paraId="7EFE18E2" w14:textId="77777777" w:rsidR="00BD35D5" w:rsidRDefault="00BD35D5">
            <w:pPr>
              <w:pStyle w:val="TableParagraph"/>
            </w:pPr>
          </w:p>
          <w:p w14:paraId="750DA30A" w14:textId="77777777" w:rsidR="00BD35D5" w:rsidRDefault="00000000">
            <w:pPr>
              <w:pStyle w:val="TableParagraph"/>
              <w:spacing w:before="155"/>
              <w:ind w:left="149"/>
              <w:rPr>
                <w:b/>
                <w:sz w:val="20"/>
              </w:rPr>
            </w:pPr>
            <w:r>
              <w:rPr>
                <w:b/>
                <w:color w:val="008080"/>
                <w:sz w:val="20"/>
              </w:rPr>
              <w:t>#DIV/0!</w:t>
            </w:r>
          </w:p>
        </w:tc>
        <w:tc>
          <w:tcPr>
            <w:tcW w:w="1004" w:type="dxa"/>
            <w:vMerge w:val="restart"/>
            <w:tcBorders>
              <w:top w:val="nil"/>
              <w:left w:val="single" w:sz="4" w:space="0" w:color="008080"/>
              <w:bottom w:val="single" w:sz="4" w:space="0" w:color="000000"/>
            </w:tcBorders>
            <w:shd w:val="clear" w:color="auto" w:fill="CCFFFF"/>
          </w:tcPr>
          <w:p w14:paraId="2734AA19" w14:textId="77777777" w:rsidR="00BD35D5" w:rsidRDefault="00BD35D5">
            <w:pPr>
              <w:pStyle w:val="TableParagraph"/>
            </w:pPr>
          </w:p>
          <w:p w14:paraId="2A6E577A" w14:textId="77777777" w:rsidR="00BD35D5" w:rsidRDefault="00BD35D5">
            <w:pPr>
              <w:pStyle w:val="TableParagraph"/>
            </w:pPr>
          </w:p>
          <w:p w14:paraId="661EA75A" w14:textId="77777777" w:rsidR="00BD35D5" w:rsidRDefault="00BD35D5">
            <w:pPr>
              <w:pStyle w:val="TableParagraph"/>
            </w:pPr>
          </w:p>
          <w:p w14:paraId="41072533" w14:textId="77777777" w:rsidR="00BD35D5" w:rsidRDefault="00000000">
            <w:pPr>
              <w:pStyle w:val="TableParagraph"/>
              <w:spacing w:before="155"/>
              <w:ind w:left="153"/>
              <w:rPr>
                <w:b/>
                <w:sz w:val="20"/>
              </w:rPr>
            </w:pPr>
            <w:r>
              <w:rPr>
                <w:b/>
                <w:color w:val="008080"/>
                <w:sz w:val="20"/>
              </w:rPr>
              <w:t>#DIV/0!</w:t>
            </w:r>
          </w:p>
        </w:tc>
      </w:tr>
      <w:tr w:rsidR="00BD35D5" w14:paraId="4F6504C3" w14:textId="77777777">
        <w:trPr>
          <w:trHeight w:val="926"/>
        </w:trPr>
        <w:tc>
          <w:tcPr>
            <w:tcW w:w="576" w:type="dxa"/>
            <w:vMerge/>
            <w:tcBorders>
              <w:top w:val="nil"/>
              <w:bottom w:val="single" w:sz="4" w:space="0" w:color="008080"/>
              <w:right w:val="single" w:sz="4" w:space="0" w:color="008080"/>
            </w:tcBorders>
            <w:shd w:val="clear" w:color="auto" w:fill="CCFFFF"/>
          </w:tcPr>
          <w:p w14:paraId="6D9ACA65" w14:textId="77777777" w:rsidR="00BD35D5" w:rsidRDefault="00BD35D5">
            <w:pPr>
              <w:rPr>
                <w:sz w:val="2"/>
                <w:szCs w:val="2"/>
              </w:rPr>
            </w:pPr>
          </w:p>
        </w:tc>
        <w:tc>
          <w:tcPr>
            <w:tcW w:w="2987" w:type="dxa"/>
            <w:tcBorders>
              <w:top w:val="single" w:sz="4" w:space="0" w:color="008080"/>
              <w:left w:val="single" w:sz="4" w:space="0" w:color="008080"/>
              <w:bottom w:val="single" w:sz="4" w:space="0" w:color="008080"/>
              <w:right w:val="single" w:sz="4" w:space="0" w:color="008080"/>
            </w:tcBorders>
          </w:tcPr>
          <w:p w14:paraId="66536BCA" w14:textId="77777777" w:rsidR="00BD35D5" w:rsidRDefault="00000000">
            <w:pPr>
              <w:pStyle w:val="TableParagraph"/>
              <w:spacing w:line="237" w:lineRule="auto"/>
              <w:ind w:left="215" w:right="205" w:firstLine="2"/>
              <w:jc w:val="center"/>
              <w:rPr>
                <w:sz w:val="20"/>
              </w:rPr>
            </w:pPr>
            <w:r>
              <w:rPr>
                <w:b/>
                <w:color w:val="008080"/>
                <w:sz w:val="20"/>
              </w:rPr>
              <w:t>Rata rezultatului din</w:t>
            </w:r>
            <w:r>
              <w:rPr>
                <w:b/>
                <w:color w:val="008080"/>
                <w:spacing w:val="1"/>
                <w:sz w:val="20"/>
              </w:rPr>
              <w:t xml:space="preserve"> </w:t>
            </w:r>
            <w:r>
              <w:rPr>
                <w:b/>
                <w:color w:val="008080"/>
                <w:sz w:val="20"/>
              </w:rPr>
              <w:t xml:space="preserve">exploatare (rRe) - </w:t>
            </w:r>
            <w:r>
              <w:rPr>
                <w:color w:val="008080"/>
                <w:sz w:val="20"/>
              </w:rPr>
              <w:t>calculata</w:t>
            </w:r>
            <w:r>
              <w:rPr>
                <w:color w:val="008080"/>
                <w:spacing w:val="-58"/>
                <w:sz w:val="20"/>
              </w:rPr>
              <w:t xml:space="preserve"> </w:t>
            </w:r>
            <w:r>
              <w:rPr>
                <w:color w:val="008080"/>
                <w:sz w:val="20"/>
              </w:rPr>
              <w:t>de</w:t>
            </w:r>
            <w:r>
              <w:rPr>
                <w:color w:val="008080"/>
                <w:spacing w:val="1"/>
                <w:sz w:val="20"/>
              </w:rPr>
              <w:t xml:space="preserve"> </w:t>
            </w:r>
            <w:r>
              <w:rPr>
                <w:color w:val="008080"/>
                <w:sz w:val="20"/>
              </w:rPr>
              <w:t>solicitant,</w:t>
            </w:r>
            <w:r>
              <w:rPr>
                <w:color w:val="008080"/>
                <w:spacing w:val="-2"/>
                <w:sz w:val="20"/>
              </w:rPr>
              <w:t xml:space="preserve"> </w:t>
            </w:r>
            <w:r>
              <w:rPr>
                <w:color w:val="008080"/>
                <w:sz w:val="20"/>
              </w:rPr>
              <w:t>conform</w:t>
            </w:r>
          </w:p>
          <w:p w14:paraId="295B2230" w14:textId="77777777" w:rsidR="00BD35D5" w:rsidRDefault="00000000">
            <w:pPr>
              <w:pStyle w:val="TableParagraph"/>
              <w:spacing w:line="220" w:lineRule="exact"/>
              <w:ind w:left="143" w:right="132"/>
              <w:jc w:val="center"/>
              <w:rPr>
                <w:sz w:val="20"/>
              </w:rPr>
            </w:pPr>
            <w:r>
              <w:rPr>
                <w:color w:val="008080"/>
                <w:sz w:val="20"/>
              </w:rPr>
              <w:t>tabelului</w:t>
            </w:r>
            <w:r>
              <w:rPr>
                <w:color w:val="008080"/>
                <w:spacing w:val="-5"/>
                <w:sz w:val="20"/>
              </w:rPr>
              <w:t xml:space="preserve"> </w:t>
            </w:r>
            <w:r>
              <w:rPr>
                <w:color w:val="008080"/>
                <w:sz w:val="20"/>
              </w:rPr>
              <w:t>de</w:t>
            </w:r>
            <w:r>
              <w:rPr>
                <w:color w:val="008080"/>
                <w:spacing w:val="-8"/>
                <w:sz w:val="20"/>
              </w:rPr>
              <w:t xml:space="preserve"> </w:t>
            </w:r>
            <w:r>
              <w:rPr>
                <w:color w:val="008080"/>
                <w:sz w:val="20"/>
              </w:rPr>
              <w:t>indicatori</w:t>
            </w:r>
          </w:p>
        </w:tc>
        <w:tc>
          <w:tcPr>
            <w:tcW w:w="1330" w:type="dxa"/>
            <w:tcBorders>
              <w:top w:val="single" w:sz="4" w:space="0" w:color="008080"/>
              <w:left w:val="single" w:sz="4" w:space="0" w:color="008080"/>
              <w:bottom w:val="single" w:sz="4" w:space="0" w:color="008080"/>
              <w:right w:val="single" w:sz="4" w:space="0" w:color="008080"/>
            </w:tcBorders>
          </w:tcPr>
          <w:p w14:paraId="283B644E" w14:textId="77777777" w:rsidR="00BD35D5" w:rsidRDefault="00BD35D5">
            <w:pPr>
              <w:pStyle w:val="TableParagraph"/>
              <w:spacing w:before="11"/>
              <w:rPr>
                <w:sz w:val="18"/>
              </w:rPr>
            </w:pPr>
          </w:p>
          <w:p w14:paraId="0983C826" w14:textId="77777777" w:rsidR="00BD35D5" w:rsidRDefault="00000000">
            <w:pPr>
              <w:pStyle w:val="TableParagraph"/>
              <w:ind w:left="368" w:right="126" w:hanging="207"/>
              <w:rPr>
                <w:b/>
                <w:sz w:val="20"/>
              </w:rPr>
            </w:pPr>
            <w:r>
              <w:rPr>
                <w:b/>
                <w:color w:val="008080"/>
                <w:sz w:val="20"/>
              </w:rPr>
              <w:t>minim 10%</w:t>
            </w:r>
            <w:r>
              <w:rPr>
                <w:b/>
                <w:color w:val="008080"/>
                <w:spacing w:val="-58"/>
                <w:sz w:val="20"/>
              </w:rPr>
              <w:t xml:space="preserve"> </w:t>
            </w:r>
            <w:r>
              <w:rPr>
                <w:b/>
                <w:color w:val="008080"/>
                <w:sz w:val="20"/>
              </w:rPr>
              <w:t>din</w:t>
            </w:r>
            <w:r>
              <w:rPr>
                <w:b/>
                <w:color w:val="008080"/>
                <w:spacing w:val="2"/>
                <w:sz w:val="20"/>
              </w:rPr>
              <w:t xml:space="preserve"> </w:t>
            </w:r>
            <w:r>
              <w:rPr>
                <w:b/>
                <w:color w:val="008080"/>
                <w:sz w:val="20"/>
              </w:rPr>
              <w:t>Ve</w:t>
            </w:r>
          </w:p>
        </w:tc>
        <w:tc>
          <w:tcPr>
            <w:tcW w:w="1724" w:type="dxa"/>
            <w:tcBorders>
              <w:top w:val="single" w:sz="4" w:space="0" w:color="008080"/>
              <w:left w:val="single" w:sz="4" w:space="0" w:color="008080"/>
              <w:bottom w:val="single" w:sz="4" w:space="0" w:color="008080"/>
              <w:right w:val="single" w:sz="4" w:space="0" w:color="008080"/>
            </w:tcBorders>
          </w:tcPr>
          <w:p w14:paraId="1FA21C0B" w14:textId="77777777" w:rsidR="00BD35D5" w:rsidRDefault="00BD35D5">
            <w:pPr>
              <w:pStyle w:val="TableParagraph"/>
              <w:spacing w:before="10"/>
              <w:rPr>
                <w:sz w:val="28"/>
              </w:rPr>
            </w:pPr>
          </w:p>
          <w:p w14:paraId="291A9B5A" w14:textId="77777777" w:rsidR="00BD35D5" w:rsidRDefault="00000000">
            <w:pPr>
              <w:pStyle w:val="TableParagraph"/>
              <w:ind w:left="83"/>
              <w:jc w:val="center"/>
              <w:rPr>
                <w:b/>
                <w:sz w:val="20"/>
              </w:rPr>
            </w:pPr>
            <w:r>
              <w:rPr>
                <w:b/>
                <w:color w:val="008080"/>
                <w:sz w:val="20"/>
              </w:rPr>
              <w:t>%</w:t>
            </w:r>
          </w:p>
        </w:tc>
        <w:tc>
          <w:tcPr>
            <w:tcW w:w="1244" w:type="dxa"/>
            <w:tcBorders>
              <w:top w:val="single" w:sz="4" w:space="0" w:color="008080"/>
              <w:left w:val="single" w:sz="4" w:space="0" w:color="008080"/>
              <w:bottom w:val="single" w:sz="4" w:space="0" w:color="008080"/>
              <w:right w:val="single" w:sz="4" w:space="0" w:color="008080"/>
            </w:tcBorders>
          </w:tcPr>
          <w:p w14:paraId="7CC69EDD" w14:textId="77777777" w:rsidR="00BD35D5" w:rsidRDefault="00BD35D5">
            <w:pPr>
              <w:pStyle w:val="TableParagraph"/>
              <w:rPr>
                <w:rFonts w:ascii="Times New Roman"/>
                <w:sz w:val="20"/>
              </w:rPr>
            </w:pPr>
          </w:p>
        </w:tc>
        <w:tc>
          <w:tcPr>
            <w:tcW w:w="1182" w:type="dxa"/>
            <w:tcBorders>
              <w:top w:val="single" w:sz="4" w:space="0" w:color="008080"/>
              <w:left w:val="single" w:sz="4" w:space="0" w:color="008080"/>
              <w:bottom w:val="single" w:sz="4" w:space="0" w:color="008080"/>
              <w:right w:val="single" w:sz="4" w:space="0" w:color="008080"/>
            </w:tcBorders>
          </w:tcPr>
          <w:p w14:paraId="6AC975F3" w14:textId="77777777" w:rsidR="00BD35D5" w:rsidRDefault="00BD35D5">
            <w:pPr>
              <w:pStyle w:val="TableParagraph"/>
              <w:rPr>
                <w:rFonts w:ascii="Times New Roman"/>
                <w:sz w:val="20"/>
              </w:rPr>
            </w:pPr>
          </w:p>
        </w:tc>
        <w:tc>
          <w:tcPr>
            <w:tcW w:w="1244" w:type="dxa"/>
            <w:tcBorders>
              <w:top w:val="single" w:sz="4" w:space="0" w:color="008080"/>
              <w:left w:val="single" w:sz="4" w:space="0" w:color="008080"/>
              <w:bottom w:val="single" w:sz="4" w:space="0" w:color="000000"/>
              <w:right w:val="single" w:sz="4" w:space="0" w:color="008080"/>
            </w:tcBorders>
          </w:tcPr>
          <w:p w14:paraId="4DBEDA3F" w14:textId="77777777" w:rsidR="00BD35D5" w:rsidRDefault="00BD35D5">
            <w:pPr>
              <w:pStyle w:val="TableParagraph"/>
              <w:rPr>
                <w:rFonts w:ascii="Times New Roman"/>
                <w:sz w:val="20"/>
              </w:rPr>
            </w:pPr>
          </w:p>
        </w:tc>
        <w:tc>
          <w:tcPr>
            <w:tcW w:w="1201" w:type="dxa"/>
            <w:tcBorders>
              <w:top w:val="single" w:sz="4" w:space="0" w:color="008080"/>
              <w:left w:val="single" w:sz="4" w:space="0" w:color="008080"/>
              <w:bottom w:val="single" w:sz="4" w:space="0" w:color="000000"/>
              <w:right w:val="single" w:sz="4" w:space="0" w:color="008080"/>
            </w:tcBorders>
          </w:tcPr>
          <w:p w14:paraId="2DC77D2D" w14:textId="77777777" w:rsidR="00BD35D5" w:rsidRDefault="00BD35D5">
            <w:pPr>
              <w:pStyle w:val="TableParagraph"/>
              <w:rPr>
                <w:rFonts w:ascii="Times New Roman"/>
                <w:sz w:val="20"/>
              </w:rPr>
            </w:pPr>
          </w:p>
        </w:tc>
        <w:tc>
          <w:tcPr>
            <w:tcW w:w="1220" w:type="dxa"/>
            <w:tcBorders>
              <w:top w:val="single" w:sz="4" w:space="0" w:color="008080"/>
              <w:left w:val="single" w:sz="4" w:space="0" w:color="008080"/>
              <w:bottom w:val="single" w:sz="4" w:space="0" w:color="000000"/>
              <w:right w:val="single" w:sz="4" w:space="0" w:color="008080"/>
            </w:tcBorders>
          </w:tcPr>
          <w:p w14:paraId="5919FC77" w14:textId="77777777" w:rsidR="00BD35D5" w:rsidRDefault="00BD35D5">
            <w:pPr>
              <w:pStyle w:val="TableParagraph"/>
              <w:rPr>
                <w:rFonts w:ascii="Times New Roman"/>
                <w:sz w:val="20"/>
              </w:rPr>
            </w:pPr>
          </w:p>
        </w:tc>
        <w:tc>
          <w:tcPr>
            <w:tcW w:w="999" w:type="dxa"/>
            <w:vMerge/>
            <w:tcBorders>
              <w:top w:val="nil"/>
              <w:left w:val="single" w:sz="4" w:space="0" w:color="008080"/>
              <w:bottom w:val="single" w:sz="4" w:space="0" w:color="000000"/>
              <w:right w:val="single" w:sz="4" w:space="0" w:color="008080"/>
            </w:tcBorders>
            <w:shd w:val="clear" w:color="auto" w:fill="CCFFFF"/>
          </w:tcPr>
          <w:p w14:paraId="54F74842" w14:textId="77777777" w:rsidR="00BD35D5" w:rsidRDefault="00BD35D5">
            <w:pPr>
              <w:rPr>
                <w:sz w:val="2"/>
                <w:szCs w:val="2"/>
              </w:rPr>
            </w:pPr>
          </w:p>
        </w:tc>
        <w:tc>
          <w:tcPr>
            <w:tcW w:w="1004" w:type="dxa"/>
            <w:vMerge/>
            <w:tcBorders>
              <w:top w:val="nil"/>
              <w:left w:val="single" w:sz="4" w:space="0" w:color="008080"/>
              <w:bottom w:val="single" w:sz="4" w:space="0" w:color="000000"/>
            </w:tcBorders>
            <w:shd w:val="clear" w:color="auto" w:fill="CCFFFF"/>
          </w:tcPr>
          <w:p w14:paraId="2D9BDC73" w14:textId="77777777" w:rsidR="00BD35D5" w:rsidRDefault="00BD35D5">
            <w:pPr>
              <w:rPr>
                <w:sz w:val="2"/>
                <w:szCs w:val="2"/>
              </w:rPr>
            </w:pPr>
          </w:p>
        </w:tc>
      </w:tr>
      <w:tr w:rsidR="00BD35D5" w14:paraId="0E89C36E" w14:textId="77777777">
        <w:trPr>
          <w:trHeight w:val="931"/>
        </w:trPr>
        <w:tc>
          <w:tcPr>
            <w:tcW w:w="576" w:type="dxa"/>
            <w:tcBorders>
              <w:top w:val="single" w:sz="4" w:space="0" w:color="008080"/>
              <w:bottom w:val="single" w:sz="4" w:space="0" w:color="008080"/>
              <w:right w:val="single" w:sz="4" w:space="0" w:color="008080"/>
            </w:tcBorders>
            <w:shd w:val="clear" w:color="auto" w:fill="CCFFFF"/>
          </w:tcPr>
          <w:p w14:paraId="717496A3" w14:textId="77777777" w:rsidR="00BD35D5" w:rsidRDefault="00BD35D5">
            <w:pPr>
              <w:pStyle w:val="TableParagraph"/>
              <w:rPr>
                <w:rFonts w:ascii="Times New Roman"/>
                <w:sz w:val="20"/>
              </w:rPr>
            </w:pPr>
          </w:p>
        </w:tc>
        <w:tc>
          <w:tcPr>
            <w:tcW w:w="2987" w:type="dxa"/>
            <w:tcBorders>
              <w:top w:val="single" w:sz="4" w:space="0" w:color="008080"/>
              <w:left w:val="single" w:sz="4" w:space="0" w:color="008080"/>
              <w:bottom w:val="single" w:sz="4" w:space="0" w:color="008080"/>
              <w:right w:val="single" w:sz="4" w:space="0" w:color="008080"/>
            </w:tcBorders>
            <w:shd w:val="clear" w:color="auto" w:fill="CCFFFF"/>
          </w:tcPr>
          <w:p w14:paraId="20C3D757" w14:textId="77777777" w:rsidR="00BD35D5" w:rsidRDefault="00000000">
            <w:pPr>
              <w:pStyle w:val="TableParagraph"/>
              <w:ind w:left="220" w:right="211" w:firstLine="4"/>
              <w:jc w:val="center"/>
              <w:rPr>
                <w:sz w:val="20"/>
              </w:rPr>
            </w:pPr>
            <w:r>
              <w:rPr>
                <w:b/>
                <w:color w:val="008080"/>
                <w:sz w:val="20"/>
              </w:rPr>
              <w:t>Flux de numerar din</w:t>
            </w:r>
            <w:r>
              <w:rPr>
                <w:b/>
                <w:color w:val="008080"/>
                <w:spacing w:val="1"/>
                <w:sz w:val="20"/>
              </w:rPr>
              <w:t xml:space="preserve"> </w:t>
            </w:r>
            <w:r>
              <w:rPr>
                <w:b/>
                <w:color w:val="008080"/>
                <w:sz w:val="20"/>
              </w:rPr>
              <w:t>activitatea de exploatare -</w:t>
            </w:r>
            <w:r>
              <w:rPr>
                <w:b/>
                <w:color w:val="008080"/>
                <w:spacing w:val="-58"/>
                <w:sz w:val="20"/>
              </w:rPr>
              <w:t xml:space="preserve"> </w:t>
            </w:r>
            <w:r>
              <w:rPr>
                <w:color w:val="008080"/>
                <w:sz w:val="20"/>
              </w:rPr>
              <w:t>linia</w:t>
            </w:r>
            <w:r>
              <w:rPr>
                <w:color w:val="008080"/>
                <w:spacing w:val="-1"/>
                <w:sz w:val="20"/>
              </w:rPr>
              <w:t xml:space="preserve"> </w:t>
            </w:r>
            <w:r>
              <w:rPr>
                <w:b/>
                <w:color w:val="008080"/>
                <w:sz w:val="20"/>
              </w:rPr>
              <w:t>P</w:t>
            </w:r>
            <w:r>
              <w:rPr>
                <w:b/>
                <w:color w:val="008080"/>
                <w:spacing w:val="-4"/>
                <w:sz w:val="20"/>
              </w:rPr>
              <w:t xml:space="preserve"> </w:t>
            </w:r>
            <w:r>
              <w:rPr>
                <w:b/>
                <w:color w:val="008080"/>
                <w:sz w:val="20"/>
              </w:rPr>
              <w:t>din</w:t>
            </w:r>
            <w:r>
              <w:rPr>
                <w:b/>
                <w:color w:val="008080"/>
                <w:spacing w:val="1"/>
                <w:sz w:val="20"/>
              </w:rPr>
              <w:t xml:space="preserve"> </w:t>
            </w:r>
            <w:r>
              <w:rPr>
                <w:color w:val="008080"/>
                <w:sz w:val="20"/>
              </w:rPr>
              <w:t>Anexa</w:t>
            </w:r>
            <w:r>
              <w:rPr>
                <w:color w:val="008080"/>
                <w:spacing w:val="-4"/>
                <w:sz w:val="20"/>
              </w:rPr>
              <w:t xml:space="preserve"> </w:t>
            </w:r>
            <w:r>
              <w:rPr>
                <w:b/>
                <w:color w:val="008080"/>
                <w:sz w:val="20"/>
              </w:rPr>
              <w:t>B8</w:t>
            </w:r>
            <w:r>
              <w:rPr>
                <w:b/>
                <w:color w:val="008080"/>
                <w:spacing w:val="-3"/>
                <w:sz w:val="20"/>
              </w:rPr>
              <w:t xml:space="preserve"> </w:t>
            </w:r>
            <w:r>
              <w:rPr>
                <w:color w:val="008080"/>
                <w:sz w:val="20"/>
              </w:rPr>
              <w:t>aferent</w:t>
            </w:r>
          </w:p>
          <w:p w14:paraId="1428DC48" w14:textId="77777777" w:rsidR="00BD35D5" w:rsidRDefault="00000000">
            <w:pPr>
              <w:pStyle w:val="TableParagraph"/>
              <w:spacing w:line="225" w:lineRule="exact"/>
              <w:ind w:left="143" w:right="132"/>
              <w:jc w:val="center"/>
              <w:rPr>
                <w:sz w:val="20"/>
              </w:rPr>
            </w:pPr>
            <w:r>
              <w:rPr>
                <w:color w:val="008080"/>
                <w:sz w:val="20"/>
              </w:rPr>
              <w:t>perioadei</w:t>
            </w:r>
            <w:r>
              <w:rPr>
                <w:color w:val="008080"/>
                <w:spacing w:val="-5"/>
                <w:sz w:val="20"/>
              </w:rPr>
              <w:t xml:space="preserve"> </w:t>
            </w:r>
            <w:r>
              <w:rPr>
                <w:color w:val="008080"/>
                <w:sz w:val="20"/>
              </w:rPr>
              <w:t>respective</w:t>
            </w:r>
          </w:p>
        </w:tc>
        <w:tc>
          <w:tcPr>
            <w:tcW w:w="1330" w:type="dxa"/>
            <w:tcBorders>
              <w:top w:val="single" w:sz="4" w:space="0" w:color="008080"/>
              <w:left w:val="single" w:sz="4" w:space="0" w:color="008080"/>
              <w:bottom w:val="single" w:sz="4" w:space="0" w:color="008080"/>
              <w:right w:val="single" w:sz="4" w:space="0" w:color="008080"/>
            </w:tcBorders>
            <w:shd w:val="clear" w:color="auto" w:fill="CCFFFF"/>
          </w:tcPr>
          <w:p w14:paraId="7E97680E" w14:textId="77777777" w:rsidR="00BD35D5" w:rsidRDefault="00BD35D5">
            <w:pPr>
              <w:pStyle w:val="TableParagraph"/>
              <w:spacing w:before="3"/>
              <w:rPr>
                <w:sz w:val="29"/>
              </w:rPr>
            </w:pPr>
          </w:p>
          <w:p w14:paraId="117FE03E" w14:textId="77777777" w:rsidR="00BD35D5" w:rsidRDefault="00000000">
            <w:pPr>
              <w:pStyle w:val="TableParagraph"/>
              <w:spacing w:before="1"/>
              <w:ind w:left="121" w:right="106"/>
              <w:jc w:val="center"/>
              <w:rPr>
                <w:b/>
                <w:sz w:val="20"/>
              </w:rPr>
            </w:pPr>
            <w:r>
              <w:rPr>
                <w:b/>
                <w:color w:val="008080"/>
                <w:sz w:val="20"/>
              </w:rPr>
              <w:t>N/A</w:t>
            </w:r>
          </w:p>
        </w:tc>
        <w:tc>
          <w:tcPr>
            <w:tcW w:w="1724" w:type="dxa"/>
            <w:tcBorders>
              <w:top w:val="single" w:sz="4" w:space="0" w:color="008080"/>
              <w:left w:val="single" w:sz="4" w:space="0" w:color="008080"/>
              <w:bottom w:val="single" w:sz="4" w:space="0" w:color="008080"/>
              <w:right w:val="single" w:sz="4" w:space="0" w:color="008080"/>
            </w:tcBorders>
            <w:shd w:val="clear" w:color="auto" w:fill="CCFFFF"/>
          </w:tcPr>
          <w:p w14:paraId="71CA6770" w14:textId="77777777" w:rsidR="00BD35D5" w:rsidRDefault="00BD35D5">
            <w:pPr>
              <w:pStyle w:val="TableParagraph"/>
              <w:spacing w:before="3"/>
              <w:rPr>
                <w:sz w:val="29"/>
              </w:rPr>
            </w:pPr>
          </w:p>
          <w:p w14:paraId="7CEF2760" w14:textId="77777777" w:rsidR="00BD35D5" w:rsidRDefault="00000000">
            <w:pPr>
              <w:pStyle w:val="TableParagraph"/>
              <w:spacing w:before="1"/>
              <w:ind w:left="430" w:right="405"/>
              <w:jc w:val="center"/>
              <w:rPr>
                <w:b/>
                <w:sz w:val="20"/>
              </w:rPr>
            </w:pPr>
            <w:r>
              <w:rPr>
                <w:b/>
                <w:color w:val="008080"/>
                <w:sz w:val="20"/>
              </w:rPr>
              <w:t>LEI</w:t>
            </w:r>
          </w:p>
        </w:tc>
        <w:tc>
          <w:tcPr>
            <w:tcW w:w="1244" w:type="dxa"/>
            <w:tcBorders>
              <w:top w:val="single" w:sz="4" w:space="0" w:color="008080"/>
              <w:left w:val="single" w:sz="4" w:space="0" w:color="008080"/>
              <w:bottom w:val="single" w:sz="4" w:space="0" w:color="008080"/>
              <w:right w:val="single" w:sz="4" w:space="0" w:color="008080"/>
            </w:tcBorders>
            <w:shd w:val="clear" w:color="auto" w:fill="CCFFFF"/>
          </w:tcPr>
          <w:p w14:paraId="7DC67918" w14:textId="77777777" w:rsidR="00BD35D5" w:rsidRDefault="00BD35D5">
            <w:pPr>
              <w:pStyle w:val="TableParagraph"/>
              <w:rPr>
                <w:rFonts w:ascii="Times New Roman"/>
                <w:sz w:val="20"/>
              </w:rPr>
            </w:pPr>
          </w:p>
        </w:tc>
        <w:tc>
          <w:tcPr>
            <w:tcW w:w="1182" w:type="dxa"/>
            <w:tcBorders>
              <w:top w:val="single" w:sz="4" w:space="0" w:color="008080"/>
              <w:left w:val="single" w:sz="4" w:space="0" w:color="008080"/>
              <w:bottom w:val="single" w:sz="4" w:space="0" w:color="008080"/>
              <w:right w:val="single" w:sz="4" w:space="0" w:color="000000"/>
            </w:tcBorders>
            <w:shd w:val="clear" w:color="auto" w:fill="CCFFFF"/>
          </w:tcPr>
          <w:p w14:paraId="42208B39" w14:textId="77777777" w:rsidR="00BD35D5" w:rsidRDefault="00BD35D5">
            <w:pPr>
              <w:pStyle w:val="TableParagraph"/>
              <w:rPr>
                <w:rFonts w:ascii="Times New Roman"/>
                <w:sz w:val="20"/>
              </w:rPr>
            </w:pPr>
          </w:p>
        </w:tc>
        <w:tc>
          <w:tcPr>
            <w:tcW w:w="1244" w:type="dxa"/>
            <w:tcBorders>
              <w:top w:val="single" w:sz="4" w:space="0" w:color="000000"/>
              <w:left w:val="single" w:sz="4" w:space="0" w:color="000000"/>
              <w:bottom w:val="single" w:sz="4" w:space="0" w:color="000000"/>
              <w:right w:val="single" w:sz="4" w:space="0" w:color="000000"/>
            </w:tcBorders>
            <w:shd w:val="clear" w:color="auto" w:fill="CCFFFF"/>
          </w:tcPr>
          <w:p w14:paraId="7589ED22" w14:textId="77777777" w:rsidR="00BD35D5" w:rsidRDefault="00BD35D5">
            <w:pPr>
              <w:pStyle w:val="TableParagraph"/>
              <w:rPr>
                <w:rFonts w:ascii="Times New Roman"/>
                <w:sz w:val="20"/>
              </w:rPr>
            </w:pPr>
          </w:p>
        </w:tc>
        <w:tc>
          <w:tcPr>
            <w:tcW w:w="1201" w:type="dxa"/>
            <w:tcBorders>
              <w:top w:val="single" w:sz="4" w:space="0" w:color="000000"/>
              <w:left w:val="single" w:sz="4" w:space="0" w:color="000000"/>
              <w:bottom w:val="single" w:sz="4" w:space="0" w:color="000000"/>
              <w:right w:val="single" w:sz="4" w:space="0" w:color="000000"/>
            </w:tcBorders>
            <w:shd w:val="clear" w:color="auto" w:fill="CCFFFF"/>
          </w:tcPr>
          <w:p w14:paraId="475B32FA" w14:textId="77777777" w:rsidR="00BD35D5" w:rsidRDefault="00BD35D5">
            <w:pPr>
              <w:pStyle w:val="TableParagraph"/>
              <w:rPr>
                <w:rFonts w:ascii="Times New Roman"/>
                <w:sz w:val="20"/>
              </w:rPr>
            </w:pPr>
          </w:p>
        </w:tc>
        <w:tc>
          <w:tcPr>
            <w:tcW w:w="1220" w:type="dxa"/>
            <w:tcBorders>
              <w:top w:val="single" w:sz="4" w:space="0" w:color="000000"/>
              <w:left w:val="single" w:sz="4" w:space="0" w:color="000000"/>
              <w:bottom w:val="single" w:sz="4" w:space="0" w:color="000000"/>
              <w:right w:val="single" w:sz="4" w:space="0" w:color="000000"/>
            </w:tcBorders>
            <w:shd w:val="clear" w:color="auto" w:fill="CCFFFF"/>
          </w:tcPr>
          <w:p w14:paraId="10BF83F4" w14:textId="77777777" w:rsidR="00BD35D5" w:rsidRDefault="00BD35D5">
            <w:pPr>
              <w:pStyle w:val="TableParagraph"/>
              <w:rPr>
                <w:rFonts w:ascii="Times New Roman"/>
                <w:sz w:val="20"/>
              </w:rPr>
            </w:pPr>
          </w:p>
        </w:tc>
        <w:tc>
          <w:tcPr>
            <w:tcW w:w="999" w:type="dxa"/>
            <w:tcBorders>
              <w:top w:val="single" w:sz="4" w:space="0" w:color="000000"/>
              <w:left w:val="single" w:sz="4" w:space="0" w:color="000000"/>
              <w:bottom w:val="single" w:sz="4" w:space="0" w:color="000000"/>
              <w:right w:val="single" w:sz="4" w:space="0" w:color="000000"/>
            </w:tcBorders>
            <w:shd w:val="clear" w:color="auto" w:fill="CCFFFF"/>
          </w:tcPr>
          <w:p w14:paraId="1E35E708" w14:textId="77777777" w:rsidR="00BD35D5" w:rsidRDefault="00BD35D5">
            <w:pPr>
              <w:pStyle w:val="TableParagraph"/>
              <w:rPr>
                <w:rFonts w:ascii="Times New Roman"/>
                <w:sz w:val="20"/>
              </w:rPr>
            </w:pPr>
          </w:p>
        </w:tc>
        <w:tc>
          <w:tcPr>
            <w:tcW w:w="1004" w:type="dxa"/>
            <w:tcBorders>
              <w:top w:val="single" w:sz="4" w:space="0" w:color="000000"/>
              <w:left w:val="single" w:sz="4" w:space="0" w:color="000000"/>
              <w:bottom w:val="single" w:sz="4" w:space="0" w:color="000000"/>
              <w:right w:val="single" w:sz="4" w:space="0" w:color="000000"/>
            </w:tcBorders>
            <w:shd w:val="clear" w:color="auto" w:fill="CCFFFF"/>
          </w:tcPr>
          <w:p w14:paraId="14ECEB03" w14:textId="77777777" w:rsidR="00BD35D5" w:rsidRDefault="00BD35D5">
            <w:pPr>
              <w:pStyle w:val="TableParagraph"/>
              <w:spacing w:before="3"/>
              <w:rPr>
                <w:sz w:val="29"/>
              </w:rPr>
            </w:pPr>
          </w:p>
          <w:p w14:paraId="6000820B" w14:textId="77777777" w:rsidR="00BD35D5" w:rsidRDefault="00000000">
            <w:pPr>
              <w:pStyle w:val="TableParagraph"/>
              <w:spacing w:before="1"/>
              <w:ind w:left="311" w:right="303"/>
              <w:jc w:val="center"/>
              <w:rPr>
                <w:b/>
                <w:sz w:val="20"/>
              </w:rPr>
            </w:pPr>
            <w:r>
              <w:rPr>
                <w:b/>
                <w:color w:val="008080"/>
                <w:sz w:val="20"/>
              </w:rPr>
              <w:t>N/A</w:t>
            </w:r>
          </w:p>
        </w:tc>
      </w:tr>
      <w:tr w:rsidR="00BD35D5" w14:paraId="44CE9D7A" w14:textId="77777777">
        <w:trPr>
          <w:trHeight w:val="1391"/>
        </w:trPr>
        <w:tc>
          <w:tcPr>
            <w:tcW w:w="576" w:type="dxa"/>
            <w:vMerge w:val="restart"/>
            <w:tcBorders>
              <w:top w:val="single" w:sz="4" w:space="0" w:color="008080"/>
              <w:bottom w:val="single" w:sz="4" w:space="0" w:color="008080"/>
              <w:right w:val="single" w:sz="4" w:space="0" w:color="008080"/>
            </w:tcBorders>
            <w:shd w:val="clear" w:color="auto" w:fill="CCFFFF"/>
          </w:tcPr>
          <w:p w14:paraId="561B07DC" w14:textId="77777777" w:rsidR="00BD35D5" w:rsidRDefault="00BD35D5">
            <w:pPr>
              <w:pStyle w:val="TableParagraph"/>
            </w:pPr>
          </w:p>
          <w:p w14:paraId="660965E6" w14:textId="77777777" w:rsidR="00BD35D5" w:rsidRDefault="00BD35D5">
            <w:pPr>
              <w:pStyle w:val="TableParagraph"/>
            </w:pPr>
          </w:p>
          <w:p w14:paraId="119726BD" w14:textId="77777777" w:rsidR="00BD35D5" w:rsidRDefault="00BD35D5">
            <w:pPr>
              <w:pStyle w:val="TableParagraph"/>
            </w:pPr>
          </w:p>
          <w:p w14:paraId="6EB5CFA3" w14:textId="77777777" w:rsidR="00BD35D5" w:rsidRDefault="00BD35D5">
            <w:pPr>
              <w:pStyle w:val="TableParagraph"/>
              <w:spacing w:before="7"/>
              <w:rPr>
                <w:sz w:val="23"/>
              </w:rPr>
            </w:pPr>
          </w:p>
          <w:p w14:paraId="4FEB9C25" w14:textId="77777777" w:rsidR="00BD35D5" w:rsidRDefault="00000000">
            <w:pPr>
              <w:pStyle w:val="TableParagraph"/>
              <w:ind w:left="4"/>
              <w:jc w:val="center"/>
              <w:rPr>
                <w:sz w:val="20"/>
              </w:rPr>
            </w:pPr>
            <w:r>
              <w:rPr>
                <w:color w:val="008080"/>
                <w:sz w:val="20"/>
              </w:rPr>
              <w:t>5</w:t>
            </w:r>
          </w:p>
        </w:tc>
        <w:tc>
          <w:tcPr>
            <w:tcW w:w="2987" w:type="dxa"/>
            <w:tcBorders>
              <w:top w:val="single" w:sz="4" w:space="0" w:color="008080"/>
              <w:left w:val="single" w:sz="4" w:space="0" w:color="008080"/>
              <w:bottom w:val="single" w:sz="4" w:space="0" w:color="008080"/>
              <w:right w:val="single" w:sz="4" w:space="0" w:color="008080"/>
            </w:tcBorders>
            <w:shd w:val="clear" w:color="auto" w:fill="CCFFFF"/>
          </w:tcPr>
          <w:p w14:paraId="1CD22211" w14:textId="77777777" w:rsidR="00BD35D5" w:rsidRDefault="00000000">
            <w:pPr>
              <w:pStyle w:val="TableParagraph"/>
              <w:ind w:left="172" w:right="161" w:hanging="2"/>
              <w:jc w:val="center"/>
              <w:rPr>
                <w:sz w:val="20"/>
              </w:rPr>
            </w:pPr>
            <w:r>
              <w:rPr>
                <w:b/>
                <w:color w:val="008080"/>
                <w:sz w:val="20"/>
              </w:rPr>
              <w:t>Durata de recuperare a</w:t>
            </w:r>
            <w:r>
              <w:rPr>
                <w:b/>
                <w:color w:val="008080"/>
                <w:spacing w:val="1"/>
                <w:sz w:val="20"/>
              </w:rPr>
              <w:t xml:space="preserve"> </w:t>
            </w:r>
            <w:r>
              <w:rPr>
                <w:b/>
                <w:color w:val="008080"/>
                <w:sz w:val="20"/>
              </w:rPr>
              <w:t>investitiei</w:t>
            </w:r>
            <w:r>
              <w:rPr>
                <w:b/>
                <w:color w:val="008080"/>
                <w:spacing w:val="3"/>
                <w:sz w:val="20"/>
              </w:rPr>
              <w:t xml:space="preserve"> </w:t>
            </w:r>
            <w:r>
              <w:rPr>
                <w:b/>
                <w:color w:val="008080"/>
                <w:sz w:val="20"/>
              </w:rPr>
              <w:t>(Dr)</w:t>
            </w:r>
            <w:r>
              <w:rPr>
                <w:b/>
                <w:color w:val="008080"/>
                <w:spacing w:val="-4"/>
                <w:sz w:val="20"/>
              </w:rPr>
              <w:t xml:space="preserve"> </w:t>
            </w:r>
            <w:r>
              <w:rPr>
                <w:b/>
                <w:color w:val="008080"/>
                <w:sz w:val="20"/>
              </w:rPr>
              <w:t>-</w:t>
            </w:r>
            <w:r>
              <w:rPr>
                <w:b/>
                <w:color w:val="008080"/>
                <w:spacing w:val="2"/>
                <w:sz w:val="20"/>
              </w:rPr>
              <w:t xml:space="preserve"> </w:t>
            </w:r>
            <w:r>
              <w:rPr>
                <w:color w:val="008080"/>
                <w:sz w:val="20"/>
              </w:rPr>
              <w:t>se</w:t>
            </w:r>
            <w:r>
              <w:rPr>
                <w:color w:val="008080"/>
                <w:spacing w:val="1"/>
                <w:sz w:val="20"/>
              </w:rPr>
              <w:t xml:space="preserve"> </w:t>
            </w:r>
            <w:r>
              <w:rPr>
                <w:color w:val="008080"/>
                <w:sz w:val="20"/>
              </w:rPr>
              <w:t>calculeaza automat ca raport</w:t>
            </w:r>
            <w:r>
              <w:rPr>
                <w:color w:val="008080"/>
                <w:spacing w:val="-58"/>
                <w:sz w:val="20"/>
              </w:rPr>
              <w:t xml:space="preserve"> </w:t>
            </w:r>
            <w:r>
              <w:rPr>
                <w:color w:val="008080"/>
                <w:sz w:val="20"/>
              </w:rPr>
              <w:t>intre VI si Fluxul de numerar</w:t>
            </w:r>
            <w:r>
              <w:rPr>
                <w:color w:val="008080"/>
                <w:spacing w:val="1"/>
                <w:sz w:val="20"/>
              </w:rPr>
              <w:t xml:space="preserve"> </w:t>
            </w:r>
            <w:r>
              <w:rPr>
                <w:color w:val="008080"/>
                <w:sz w:val="20"/>
              </w:rPr>
              <w:t>net</w:t>
            </w:r>
            <w:r>
              <w:rPr>
                <w:color w:val="008080"/>
                <w:spacing w:val="-3"/>
                <w:sz w:val="20"/>
              </w:rPr>
              <w:t xml:space="preserve"> </w:t>
            </w:r>
            <w:r>
              <w:rPr>
                <w:color w:val="008080"/>
                <w:sz w:val="20"/>
              </w:rPr>
              <w:t>actualizat</w:t>
            </w:r>
            <w:r>
              <w:rPr>
                <w:color w:val="008080"/>
                <w:spacing w:val="-2"/>
                <w:sz w:val="20"/>
              </w:rPr>
              <w:t xml:space="preserve"> </w:t>
            </w:r>
            <w:r>
              <w:rPr>
                <w:color w:val="008080"/>
                <w:sz w:val="20"/>
              </w:rPr>
              <w:t>mediu</w:t>
            </w:r>
            <w:r>
              <w:rPr>
                <w:color w:val="008080"/>
                <w:spacing w:val="1"/>
                <w:sz w:val="20"/>
              </w:rPr>
              <w:t xml:space="preserve"> </w:t>
            </w:r>
            <w:r>
              <w:rPr>
                <w:color w:val="008080"/>
                <w:sz w:val="20"/>
              </w:rPr>
              <w:t>pe</w:t>
            </w:r>
          </w:p>
          <w:p w14:paraId="4471ABDC" w14:textId="77777777" w:rsidR="00BD35D5" w:rsidRDefault="00000000">
            <w:pPr>
              <w:pStyle w:val="TableParagraph"/>
              <w:spacing w:line="220" w:lineRule="exact"/>
              <w:ind w:left="148" w:right="131"/>
              <w:jc w:val="center"/>
              <w:rPr>
                <w:sz w:val="20"/>
              </w:rPr>
            </w:pPr>
            <w:r>
              <w:rPr>
                <w:color w:val="008080"/>
                <w:sz w:val="20"/>
              </w:rPr>
              <w:t>orizontul</w:t>
            </w:r>
            <w:r>
              <w:rPr>
                <w:color w:val="008080"/>
                <w:spacing w:val="-4"/>
                <w:sz w:val="20"/>
              </w:rPr>
              <w:t xml:space="preserve"> </w:t>
            </w:r>
            <w:r>
              <w:rPr>
                <w:color w:val="008080"/>
                <w:sz w:val="20"/>
              </w:rPr>
              <w:t>de</w:t>
            </w:r>
            <w:r>
              <w:rPr>
                <w:color w:val="008080"/>
                <w:spacing w:val="2"/>
                <w:sz w:val="20"/>
              </w:rPr>
              <w:t xml:space="preserve"> </w:t>
            </w:r>
            <w:r>
              <w:rPr>
                <w:color w:val="008080"/>
                <w:sz w:val="20"/>
              </w:rPr>
              <w:t>12</w:t>
            </w:r>
            <w:r>
              <w:rPr>
                <w:color w:val="008080"/>
                <w:spacing w:val="-3"/>
                <w:sz w:val="20"/>
              </w:rPr>
              <w:t xml:space="preserve"> </w:t>
            </w:r>
            <w:r>
              <w:rPr>
                <w:color w:val="008080"/>
                <w:sz w:val="20"/>
              </w:rPr>
              <w:t>ani</w:t>
            </w:r>
          </w:p>
        </w:tc>
        <w:tc>
          <w:tcPr>
            <w:tcW w:w="1330" w:type="dxa"/>
            <w:tcBorders>
              <w:top w:val="single" w:sz="4" w:space="0" w:color="008080"/>
              <w:left w:val="single" w:sz="4" w:space="0" w:color="008080"/>
              <w:bottom w:val="single" w:sz="4" w:space="0" w:color="008080"/>
              <w:right w:val="single" w:sz="4" w:space="0" w:color="008080"/>
            </w:tcBorders>
            <w:shd w:val="clear" w:color="auto" w:fill="CCFFFF"/>
          </w:tcPr>
          <w:p w14:paraId="57DAEDEA" w14:textId="77777777" w:rsidR="00BD35D5" w:rsidRDefault="00BD35D5">
            <w:pPr>
              <w:pStyle w:val="TableParagraph"/>
            </w:pPr>
          </w:p>
          <w:p w14:paraId="04E5FF6E" w14:textId="77777777" w:rsidR="00BD35D5" w:rsidRDefault="00BD35D5">
            <w:pPr>
              <w:pStyle w:val="TableParagraph"/>
              <w:spacing w:before="1"/>
              <w:rPr>
                <w:sz w:val="27"/>
              </w:rPr>
            </w:pPr>
          </w:p>
          <w:p w14:paraId="0684D523" w14:textId="77777777" w:rsidR="00BD35D5" w:rsidRDefault="00000000">
            <w:pPr>
              <w:pStyle w:val="TableParagraph"/>
              <w:spacing w:before="1"/>
              <w:ind w:left="126" w:right="106"/>
              <w:jc w:val="center"/>
              <w:rPr>
                <w:b/>
                <w:sz w:val="20"/>
              </w:rPr>
            </w:pPr>
            <w:r>
              <w:rPr>
                <w:b/>
                <w:color w:val="008080"/>
                <w:sz w:val="20"/>
              </w:rPr>
              <w:t>maxim</w:t>
            </w:r>
            <w:r>
              <w:rPr>
                <w:b/>
                <w:color w:val="008080"/>
                <w:spacing w:val="-2"/>
                <w:sz w:val="20"/>
              </w:rPr>
              <w:t xml:space="preserve"> </w:t>
            </w:r>
            <w:r>
              <w:rPr>
                <w:b/>
                <w:color w:val="008080"/>
                <w:sz w:val="20"/>
              </w:rPr>
              <w:t>12</w:t>
            </w:r>
          </w:p>
        </w:tc>
        <w:tc>
          <w:tcPr>
            <w:tcW w:w="1724" w:type="dxa"/>
            <w:tcBorders>
              <w:top w:val="single" w:sz="4" w:space="0" w:color="008080"/>
              <w:left w:val="single" w:sz="4" w:space="0" w:color="008080"/>
              <w:bottom w:val="single" w:sz="4" w:space="0" w:color="008080"/>
              <w:right w:val="single" w:sz="4" w:space="0" w:color="008080"/>
            </w:tcBorders>
            <w:shd w:val="clear" w:color="auto" w:fill="CCFFFF"/>
          </w:tcPr>
          <w:p w14:paraId="30F15FB4" w14:textId="77777777" w:rsidR="00BD35D5" w:rsidRDefault="00BD35D5">
            <w:pPr>
              <w:pStyle w:val="TableParagraph"/>
            </w:pPr>
          </w:p>
          <w:p w14:paraId="36F15AE0" w14:textId="77777777" w:rsidR="00BD35D5" w:rsidRDefault="00BD35D5">
            <w:pPr>
              <w:pStyle w:val="TableParagraph"/>
              <w:spacing w:before="1"/>
              <w:rPr>
                <w:sz w:val="27"/>
              </w:rPr>
            </w:pPr>
          </w:p>
          <w:p w14:paraId="64381F16" w14:textId="77777777" w:rsidR="00BD35D5" w:rsidRDefault="00000000">
            <w:pPr>
              <w:pStyle w:val="TableParagraph"/>
              <w:spacing w:before="1"/>
              <w:ind w:left="430" w:right="405"/>
              <w:jc w:val="center"/>
              <w:rPr>
                <w:b/>
                <w:sz w:val="20"/>
              </w:rPr>
            </w:pPr>
            <w:r>
              <w:rPr>
                <w:b/>
                <w:color w:val="008080"/>
                <w:sz w:val="20"/>
              </w:rPr>
              <w:t>LEI</w:t>
            </w:r>
          </w:p>
        </w:tc>
        <w:tc>
          <w:tcPr>
            <w:tcW w:w="6091" w:type="dxa"/>
            <w:gridSpan w:val="5"/>
            <w:tcBorders>
              <w:top w:val="single" w:sz="4" w:space="0" w:color="000000"/>
              <w:left w:val="single" w:sz="4" w:space="0" w:color="008080"/>
              <w:bottom w:val="single" w:sz="4" w:space="0" w:color="008080"/>
              <w:right w:val="single" w:sz="4" w:space="0" w:color="008080"/>
            </w:tcBorders>
            <w:shd w:val="clear" w:color="auto" w:fill="CCFFFF"/>
          </w:tcPr>
          <w:p w14:paraId="580D756B" w14:textId="77777777" w:rsidR="00BD35D5" w:rsidRDefault="00BD35D5">
            <w:pPr>
              <w:pStyle w:val="TableParagraph"/>
            </w:pPr>
          </w:p>
          <w:p w14:paraId="175E6F54" w14:textId="77777777" w:rsidR="00BD35D5" w:rsidRDefault="00BD35D5">
            <w:pPr>
              <w:pStyle w:val="TableParagraph"/>
              <w:spacing w:before="1"/>
              <w:rPr>
                <w:sz w:val="27"/>
              </w:rPr>
            </w:pPr>
          </w:p>
          <w:p w14:paraId="1CE19ABF" w14:textId="77777777" w:rsidR="00BD35D5" w:rsidRDefault="00000000">
            <w:pPr>
              <w:pStyle w:val="TableParagraph"/>
              <w:spacing w:before="1"/>
              <w:ind w:left="2645" w:right="2625"/>
              <w:jc w:val="center"/>
              <w:rPr>
                <w:b/>
                <w:sz w:val="20"/>
              </w:rPr>
            </w:pPr>
            <w:r>
              <w:rPr>
                <w:b/>
                <w:color w:val="008080"/>
                <w:sz w:val="20"/>
              </w:rPr>
              <w:t>#DIV/0!</w:t>
            </w:r>
          </w:p>
        </w:tc>
        <w:tc>
          <w:tcPr>
            <w:tcW w:w="999" w:type="dxa"/>
            <w:vMerge w:val="restart"/>
            <w:tcBorders>
              <w:top w:val="single" w:sz="4" w:space="0" w:color="000000"/>
              <w:left w:val="single" w:sz="4" w:space="0" w:color="008080"/>
              <w:bottom w:val="single" w:sz="4" w:space="0" w:color="008080"/>
              <w:right w:val="single" w:sz="4" w:space="0" w:color="008080"/>
            </w:tcBorders>
            <w:shd w:val="clear" w:color="auto" w:fill="CCFFFF"/>
          </w:tcPr>
          <w:p w14:paraId="15FA51D4" w14:textId="77777777" w:rsidR="00BD35D5" w:rsidRDefault="00BD35D5">
            <w:pPr>
              <w:pStyle w:val="TableParagraph"/>
            </w:pPr>
          </w:p>
          <w:p w14:paraId="3F21ED96" w14:textId="77777777" w:rsidR="00BD35D5" w:rsidRDefault="00BD35D5">
            <w:pPr>
              <w:pStyle w:val="TableParagraph"/>
            </w:pPr>
          </w:p>
          <w:p w14:paraId="13A4567B" w14:textId="77777777" w:rsidR="00BD35D5" w:rsidRDefault="00BD35D5">
            <w:pPr>
              <w:pStyle w:val="TableParagraph"/>
            </w:pPr>
          </w:p>
          <w:p w14:paraId="22966EFF" w14:textId="77777777" w:rsidR="00BD35D5" w:rsidRDefault="00BD35D5">
            <w:pPr>
              <w:pStyle w:val="TableParagraph"/>
              <w:spacing w:before="7"/>
              <w:rPr>
                <w:sz w:val="23"/>
              </w:rPr>
            </w:pPr>
          </w:p>
          <w:p w14:paraId="002CFCF7" w14:textId="77777777" w:rsidR="00BD35D5" w:rsidRDefault="00000000">
            <w:pPr>
              <w:pStyle w:val="TableParagraph"/>
              <w:ind w:left="149"/>
              <w:rPr>
                <w:b/>
                <w:sz w:val="20"/>
              </w:rPr>
            </w:pPr>
            <w:r>
              <w:rPr>
                <w:b/>
                <w:color w:val="008080"/>
                <w:sz w:val="20"/>
              </w:rPr>
              <w:t>#DIV/0!</w:t>
            </w:r>
          </w:p>
        </w:tc>
        <w:tc>
          <w:tcPr>
            <w:tcW w:w="1004" w:type="dxa"/>
            <w:vMerge w:val="restart"/>
            <w:tcBorders>
              <w:top w:val="single" w:sz="4" w:space="0" w:color="000000"/>
              <w:left w:val="single" w:sz="4" w:space="0" w:color="008080"/>
              <w:bottom w:val="single" w:sz="4" w:space="0" w:color="008080"/>
            </w:tcBorders>
            <w:shd w:val="clear" w:color="auto" w:fill="CCFFFF"/>
          </w:tcPr>
          <w:p w14:paraId="58F1386A" w14:textId="77777777" w:rsidR="00BD35D5" w:rsidRDefault="00BD35D5">
            <w:pPr>
              <w:pStyle w:val="TableParagraph"/>
            </w:pPr>
          </w:p>
          <w:p w14:paraId="390E2C8D" w14:textId="77777777" w:rsidR="00BD35D5" w:rsidRDefault="00BD35D5">
            <w:pPr>
              <w:pStyle w:val="TableParagraph"/>
            </w:pPr>
          </w:p>
          <w:p w14:paraId="6FCFF09E" w14:textId="77777777" w:rsidR="00BD35D5" w:rsidRDefault="00BD35D5">
            <w:pPr>
              <w:pStyle w:val="TableParagraph"/>
            </w:pPr>
          </w:p>
          <w:p w14:paraId="174EBD9C" w14:textId="77777777" w:rsidR="00BD35D5" w:rsidRDefault="00BD35D5">
            <w:pPr>
              <w:pStyle w:val="TableParagraph"/>
              <w:spacing w:before="7"/>
              <w:rPr>
                <w:sz w:val="23"/>
              </w:rPr>
            </w:pPr>
          </w:p>
          <w:p w14:paraId="42CCC5D7" w14:textId="77777777" w:rsidR="00BD35D5" w:rsidRDefault="00000000">
            <w:pPr>
              <w:pStyle w:val="TableParagraph"/>
              <w:ind w:left="153"/>
              <w:rPr>
                <w:b/>
                <w:sz w:val="20"/>
              </w:rPr>
            </w:pPr>
            <w:r>
              <w:rPr>
                <w:b/>
                <w:color w:val="008080"/>
                <w:sz w:val="20"/>
              </w:rPr>
              <w:t>#DIV/0!</w:t>
            </w:r>
          </w:p>
        </w:tc>
      </w:tr>
      <w:tr w:rsidR="00BD35D5" w14:paraId="1A56C62B" w14:textId="77777777">
        <w:trPr>
          <w:trHeight w:val="931"/>
        </w:trPr>
        <w:tc>
          <w:tcPr>
            <w:tcW w:w="576" w:type="dxa"/>
            <w:vMerge/>
            <w:tcBorders>
              <w:top w:val="nil"/>
              <w:bottom w:val="single" w:sz="4" w:space="0" w:color="008080"/>
              <w:right w:val="single" w:sz="4" w:space="0" w:color="008080"/>
            </w:tcBorders>
            <w:shd w:val="clear" w:color="auto" w:fill="CCFFFF"/>
          </w:tcPr>
          <w:p w14:paraId="457C1907" w14:textId="77777777" w:rsidR="00BD35D5" w:rsidRDefault="00BD35D5">
            <w:pPr>
              <w:rPr>
                <w:sz w:val="2"/>
                <w:szCs w:val="2"/>
              </w:rPr>
            </w:pPr>
          </w:p>
        </w:tc>
        <w:tc>
          <w:tcPr>
            <w:tcW w:w="2987" w:type="dxa"/>
            <w:tcBorders>
              <w:top w:val="single" w:sz="4" w:space="0" w:color="008080"/>
              <w:left w:val="single" w:sz="4" w:space="0" w:color="008080"/>
              <w:bottom w:val="single" w:sz="4" w:space="0" w:color="008080"/>
              <w:right w:val="single" w:sz="4" w:space="0" w:color="008080"/>
            </w:tcBorders>
          </w:tcPr>
          <w:p w14:paraId="44D8F4DD" w14:textId="77777777" w:rsidR="00BD35D5" w:rsidRDefault="00000000">
            <w:pPr>
              <w:pStyle w:val="TableParagraph"/>
              <w:spacing w:line="242" w:lineRule="auto"/>
              <w:ind w:left="167" w:right="148" w:hanging="8"/>
              <w:jc w:val="center"/>
              <w:rPr>
                <w:sz w:val="20"/>
              </w:rPr>
            </w:pPr>
            <w:r>
              <w:rPr>
                <w:b/>
                <w:color w:val="008080"/>
                <w:sz w:val="20"/>
              </w:rPr>
              <w:t>Durata de recuperare a</w:t>
            </w:r>
            <w:r>
              <w:rPr>
                <w:b/>
                <w:color w:val="008080"/>
                <w:spacing w:val="1"/>
                <w:sz w:val="20"/>
              </w:rPr>
              <w:t xml:space="preserve"> </w:t>
            </w:r>
            <w:r>
              <w:rPr>
                <w:b/>
                <w:color w:val="008080"/>
                <w:sz w:val="20"/>
              </w:rPr>
              <w:t>investitiei</w:t>
            </w:r>
            <w:r>
              <w:rPr>
                <w:b/>
                <w:color w:val="008080"/>
                <w:spacing w:val="2"/>
                <w:sz w:val="20"/>
              </w:rPr>
              <w:t xml:space="preserve"> </w:t>
            </w:r>
            <w:r>
              <w:rPr>
                <w:b/>
                <w:color w:val="008080"/>
                <w:sz w:val="20"/>
              </w:rPr>
              <w:t>(Dr)</w:t>
            </w:r>
            <w:r>
              <w:rPr>
                <w:b/>
                <w:color w:val="008080"/>
                <w:spacing w:val="-6"/>
                <w:sz w:val="20"/>
              </w:rPr>
              <w:t xml:space="preserve"> </w:t>
            </w:r>
            <w:r>
              <w:rPr>
                <w:b/>
                <w:color w:val="008080"/>
                <w:sz w:val="20"/>
              </w:rPr>
              <w:t>-</w:t>
            </w:r>
            <w:r>
              <w:rPr>
                <w:b/>
                <w:color w:val="008080"/>
                <w:spacing w:val="-2"/>
                <w:sz w:val="20"/>
              </w:rPr>
              <w:t xml:space="preserve"> </w:t>
            </w:r>
            <w:r>
              <w:rPr>
                <w:color w:val="008080"/>
                <w:sz w:val="20"/>
              </w:rPr>
              <w:t>calculata</w:t>
            </w:r>
            <w:r>
              <w:rPr>
                <w:color w:val="008080"/>
                <w:spacing w:val="-1"/>
                <w:sz w:val="20"/>
              </w:rPr>
              <w:t xml:space="preserve"> </w:t>
            </w:r>
            <w:r>
              <w:rPr>
                <w:color w:val="008080"/>
                <w:sz w:val="20"/>
              </w:rPr>
              <w:t>de</w:t>
            </w:r>
          </w:p>
          <w:p w14:paraId="52369B86" w14:textId="77777777" w:rsidR="00BD35D5" w:rsidRDefault="00000000">
            <w:pPr>
              <w:pStyle w:val="TableParagraph"/>
              <w:spacing w:line="230" w:lineRule="exact"/>
              <w:ind w:left="148" w:right="131"/>
              <w:jc w:val="center"/>
              <w:rPr>
                <w:sz w:val="20"/>
              </w:rPr>
            </w:pPr>
            <w:r>
              <w:rPr>
                <w:color w:val="008080"/>
                <w:sz w:val="20"/>
              </w:rPr>
              <w:t>solicitant, conform tabelului</w:t>
            </w:r>
            <w:r>
              <w:rPr>
                <w:color w:val="008080"/>
                <w:spacing w:val="-58"/>
                <w:sz w:val="20"/>
              </w:rPr>
              <w:t xml:space="preserve"> </w:t>
            </w:r>
            <w:r>
              <w:rPr>
                <w:color w:val="008080"/>
                <w:sz w:val="20"/>
              </w:rPr>
              <w:t>de</w:t>
            </w:r>
            <w:r>
              <w:rPr>
                <w:color w:val="008080"/>
                <w:spacing w:val="1"/>
                <w:sz w:val="20"/>
              </w:rPr>
              <w:t xml:space="preserve"> </w:t>
            </w:r>
            <w:r>
              <w:rPr>
                <w:color w:val="008080"/>
                <w:sz w:val="20"/>
              </w:rPr>
              <w:t>indicatori</w:t>
            </w:r>
          </w:p>
        </w:tc>
        <w:tc>
          <w:tcPr>
            <w:tcW w:w="1330" w:type="dxa"/>
            <w:tcBorders>
              <w:top w:val="single" w:sz="4" w:space="0" w:color="008080"/>
              <w:left w:val="single" w:sz="4" w:space="0" w:color="008080"/>
              <w:bottom w:val="single" w:sz="4" w:space="0" w:color="008080"/>
              <w:right w:val="single" w:sz="4" w:space="0" w:color="008080"/>
            </w:tcBorders>
          </w:tcPr>
          <w:p w14:paraId="13F94A56" w14:textId="77777777" w:rsidR="00BD35D5" w:rsidRDefault="00BD35D5">
            <w:pPr>
              <w:pStyle w:val="TableParagraph"/>
              <w:spacing w:before="3"/>
              <w:rPr>
                <w:sz w:val="29"/>
              </w:rPr>
            </w:pPr>
          </w:p>
          <w:p w14:paraId="5DA572DF" w14:textId="77777777" w:rsidR="00BD35D5" w:rsidRDefault="00000000">
            <w:pPr>
              <w:pStyle w:val="TableParagraph"/>
              <w:ind w:left="126" w:right="106"/>
              <w:jc w:val="center"/>
              <w:rPr>
                <w:b/>
                <w:sz w:val="20"/>
              </w:rPr>
            </w:pPr>
            <w:r>
              <w:rPr>
                <w:b/>
                <w:color w:val="008080"/>
                <w:sz w:val="20"/>
              </w:rPr>
              <w:t>maxim</w:t>
            </w:r>
            <w:r>
              <w:rPr>
                <w:b/>
                <w:color w:val="008080"/>
                <w:spacing w:val="-2"/>
                <w:sz w:val="20"/>
              </w:rPr>
              <w:t xml:space="preserve"> </w:t>
            </w:r>
            <w:r>
              <w:rPr>
                <w:b/>
                <w:color w:val="008080"/>
                <w:sz w:val="20"/>
              </w:rPr>
              <w:t>12</w:t>
            </w:r>
          </w:p>
        </w:tc>
        <w:tc>
          <w:tcPr>
            <w:tcW w:w="1724" w:type="dxa"/>
            <w:tcBorders>
              <w:top w:val="single" w:sz="4" w:space="0" w:color="008080"/>
              <w:left w:val="single" w:sz="4" w:space="0" w:color="008080"/>
              <w:bottom w:val="single" w:sz="4" w:space="0" w:color="008080"/>
              <w:right w:val="single" w:sz="4" w:space="0" w:color="008080"/>
            </w:tcBorders>
          </w:tcPr>
          <w:p w14:paraId="2F34C69B" w14:textId="77777777" w:rsidR="00BD35D5" w:rsidRDefault="00BD35D5">
            <w:pPr>
              <w:pStyle w:val="TableParagraph"/>
              <w:spacing w:before="3"/>
              <w:rPr>
                <w:sz w:val="29"/>
              </w:rPr>
            </w:pPr>
          </w:p>
          <w:p w14:paraId="16B3E9E0" w14:textId="77777777" w:rsidR="00BD35D5" w:rsidRDefault="00000000">
            <w:pPr>
              <w:pStyle w:val="TableParagraph"/>
              <w:ind w:left="482" w:right="399"/>
              <w:jc w:val="center"/>
              <w:rPr>
                <w:b/>
                <w:sz w:val="20"/>
              </w:rPr>
            </w:pPr>
            <w:r>
              <w:rPr>
                <w:b/>
                <w:color w:val="008080"/>
                <w:sz w:val="20"/>
              </w:rPr>
              <w:t>LEI</w:t>
            </w:r>
          </w:p>
        </w:tc>
        <w:tc>
          <w:tcPr>
            <w:tcW w:w="6091" w:type="dxa"/>
            <w:gridSpan w:val="5"/>
            <w:tcBorders>
              <w:top w:val="single" w:sz="4" w:space="0" w:color="008080"/>
              <w:left w:val="single" w:sz="4" w:space="0" w:color="008080"/>
              <w:bottom w:val="single" w:sz="4" w:space="0" w:color="008080"/>
              <w:right w:val="single" w:sz="4" w:space="0" w:color="008080"/>
            </w:tcBorders>
          </w:tcPr>
          <w:p w14:paraId="0F1FE762" w14:textId="77777777" w:rsidR="00BD35D5" w:rsidRDefault="00BD35D5">
            <w:pPr>
              <w:pStyle w:val="TableParagraph"/>
              <w:rPr>
                <w:rFonts w:ascii="Times New Roman"/>
                <w:sz w:val="20"/>
              </w:rPr>
            </w:pPr>
          </w:p>
        </w:tc>
        <w:tc>
          <w:tcPr>
            <w:tcW w:w="999" w:type="dxa"/>
            <w:vMerge/>
            <w:tcBorders>
              <w:top w:val="nil"/>
              <w:left w:val="single" w:sz="4" w:space="0" w:color="008080"/>
              <w:bottom w:val="single" w:sz="4" w:space="0" w:color="008080"/>
              <w:right w:val="single" w:sz="4" w:space="0" w:color="008080"/>
            </w:tcBorders>
            <w:shd w:val="clear" w:color="auto" w:fill="CCFFFF"/>
          </w:tcPr>
          <w:p w14:paraId="55FC4622" w14:textId="77777777" w:rsidR="00BD35D5" w:rsidRDefault="00BD35D5">
            <w:pPr>
              <w:rPr>
                <w:sz w:val="2"/>
                <w:szCs w:val="2"/>
              </w:rPr>
            </w:pPr>
          </w:p>
        </w:tc>
        <w:tc>
          <w:tcPr>
            <w:tcW w:w="1004" w:type="dxa"/>
            <w:vMerge/>
            <w:tcBorders>
              <w:top w:val="nil"/>
              <w:left w:val="single" w:sz="4" w:space="0" w:color="008080"/>
              <w:bottom w:val="single" w:sz="4" w:space="0" w:color="008080"/>
            </w:tcBorders>
            <w:shd w:val="clear" w:color="auto" w:fill="CCFFFF"/>
          </w:tcPr>
          <w:p w14:paraId="4A1B74A5" w14:textId="77777777" w:rsidR="00BD35D5" w:rsidRDefault="00BD35D5">
            <w:pPr>
              <w:rPr>
                <w:sz w:val="2"/>
                <w:szCs w:val="2"/>
              </w:rPr>
            </w:pPr>
          </w:p>
        </w:tc>
      </w:tr>
      <w:tr w:rsidR="00BD35D5" w14:paraId="2D60FA56" w14:textId="77777777">
        <w:trPr>
          <w:trHeight w:val="1161"/>
        </w:trPr>
        <w:tc>
          <w:tcPr>
            <w:tcW w:w="576" w:type="dxa"/>
            <w:vMerge w:val="restart"/>
            <w:tcBorders>
              <w:top w:val="single" w:sz="4" w:space="0" w:color="008080"/>
              <w:bottom w:val="single" w:sz="4" w:space="0" w:color="008080"/>
              <w:right w:val="single" w:sz="4" w:space="0" w:color="008080"/>
            </w:tcBorders>
            <w:shd w:val="clear" w:color="auto" w:fill="CCFFFF"/>
          </w:tcPr>
          <w:p w14:paraId="0DFD2C80" w14:textId="77777777" w:rsidR="00BD35D5" w:rsidRDefault="00BD35D5">
            <w:pPr>
              <w:pStyle w:val="TableParagraph"/>
            </w:pPr>
          </w:p>
          <w:p w14:paraId="44A0EBEA" w14:textId="77777777" w:rsidR="00BD35D5" w:rsidRDefault="00BD35D5">
            <w:pPr>
              <w:pStyle w:val="TableParagraph"/>
            </w:pPr>
          </w:p>
          <w:p w14:paraId="6C87396F" w14:textId="77777777" w:rsidR="00BD35D5" w:rsidRDefault="00BD35D5">
            <w:pPr>
              <w:pStyle w:val="TableParagraph"/>
            </w:pPr>
          </w:p>
          <w:p w14:paraId="1AB357D4" w14:textId="77777777" w:rsidR="00BD35D5" w:rsidRDefault="00000000">
            <w:pPr>
              <w:pStyle w:val="TableParagraph"/>
              <w:spacing w:before="155"/>
              <w:ind w:left="4"/>
              <w:jc w:val="center"/>
              <w:rPr>
                <w:sz w:val="20"/>
              </w:rPr>
            </w:pPr>
            <w:r>
              <w:rPr>
                <w:color w:val="008080"/>
                <w:sz w:val="20"/>
              </w:rPr>
              <w:t>6</w:t>
            </w:r>
          </w:p>
        </w:tc>
        <w:tc>
          <w:tcPr>
            <w:tcW w:w="2987" w:type="dxa"/>
            <w:tcBorders>
              <w:top w:val="single" w:sz="4" w:space="0" w:color="008080"/>
              <w:left w:val="single" w:sz="4" w:space="0" w:color="008080"/>
              <w:bottom w:val="single" w:sz="4" w:space="0" w:color="008080"/>
              <w:right w:val="single" w:sz="4" w:space="0" w:color="008080"/>
            </w:tcBorders>
            <w:shd w:val="clear" w:color="auto" w:fill="CCFFFF"/>
          </w:tcPr>
          <w:p w14:paraId="6D3D2745" w14:textId="77777777" w:rsidR="00BD35D5" w:rsidRDefault="00000000">
            <w:pPr>
              <w:pStyle w:val="TableParagraph"/>
              <w:ind w:left="129" w:right="112" w:firstLine="9"/>
              <w:jc w:val="both"/>
              <w:rPr>
                <w:sz w:val="20"/>
              </w:rPr>
            </w:pPr>
            <w:r>
              <w:rPr>
                <w:b/>
                <w:color w:val="008080"/>
                <w:sz w:val="20"/>
              </w:rPr>
              <w:t>Rata rentabilitatii capitalului</w:t>
            </w:r>
            <w:r>
              <w:rPr>
                <w:b/>
                <w:color w:val="008080"/>
                <w:spacing w:val="-58"/>
                <w:sz w:val="20"/>
              </w:rPr>
              <w:t xml:space="preserve"> </w:t>
            </w:r>
            <w:r>
              <w:rPr>
                <w:b/>
                <w:color w:val="008080"/>
                <w:sz w:val="20"/>
              </w:rPr>
              <w:t xml:space="preserve">investit (rRc) - </w:t>
            </w:r>
            <w:r>
              <w:rPr>
                <w:color w:val="008080"/>
                <w:sz w:val="20"/>
              </w:rPr>
              <w:t>se calculeaza</w:t>
            </w:r>
            <w:r>
              <w:rPr>
                <w:color w:val="008080"/>
                <w:spacing w:val="1"/>
                <w:sz w:val="20"/>
              </w:rPr>
              <w:t xml:space="preserve"> </w:t>
            </w:r>
            <w:r>
              <w:rPr>
                <w:color w:val="008080"/>
                <w:sz w:val="20"/>
              </w:rPr>
              <w:t>automat ca raport intre Fluxul</w:t>
            </w:r>
            <w:r>
              <w:rPr>
                <w:color w:val="008080"/>
                <w:spacing w:val="-58"/>
                <w:sz w:val="20"/>
              </w:rPr>
              <w:t xml:space="preserve"> </w:t>
            </w:r>
            <w:r>
              <w:rPr>
                <w:color w:val="008080"/>
                <w:sz w:val="20"/>
              </w:rPr>
              <w:t>de</w:t>
            </w:r>
            <w:r>
              <w:rPr>
                <w:color w:val="008080"/>
                <w:spacing w:val="-1"/>
                <w:sz w:val="20"/>
              </w:rPr>
              <w:t xml:space="preserve"> </w:t>
            </w:r>
            <w:r>
              <w:rPr>
                <w:color w:val="008080"/>
                <w:sz w:val="20"/>
              </w:rPr>
              <w:t>numerar</w:t>
            </w:r>
            <w:r>
              <w:rPr>
                <w:color w:val="008080"/>
                <w:spacing w:val="-3"/>
                <w:sz w:val="20"/>
              </w:rPr>
              <w:t xml:space="preserve"> </w:t>
            </w:r>
            <w:r>
              <w:rPr>
                <w:color w:val="008080"/>
                <w:sz w:val="20"/>
              </w:rPr>
              <w:t>din</w:t>
            </w:r>
            <w:r>
              <w:rPr>
                <w:color w:val="008080"/>
                <w:spacing w:val="-5"/>
                <w:sz w:val="20"/>
              </w:rPr>
              <w:t xml:space="preserve"> </w:t>
            </w:r>
            <w:r>
              <w:rPr>
                <w:color w:val="008080"/>
                <w:sz w:val="20"/>
              </w:rPr>
              <w:t>activitatea de</w:t>
            </w:r>
          </w:p>
          <w:p w14:paraId="5E18784D" w14:textId="77777777" w:rsidR="00BD35D5" w:rsidRDefault="00000000">
            <w:pPr>
              <w:pStyle w:val="TableParagraph"/>
              <w:spacing w:line="223" w:lineRule="exact"/>
              <w:ind w:left="724"/>
              <w:jc w:val="both"/>
              <w:rPr>
                <w:sz w:val="20"/>
              </w:rPr>
            </w:pPr>
            <w:r>
              <w:rPr>
                <w:color w:val="008080"/>
                <w:sz w:val="20"/>
              </w:rPr>
              <w:t>exploatare</w:t>
            </w:r>
            <w:r>
              <w:rPr>
                <w:color w:val="008080"/>
                <w:spacing w:val="-2"/>
                <w:sz w:val="20"/>
              </w:rPr>
              <w:t xml:space="preserve"> </w:t>
            </w:r>
            <w:r>
              <w:rPr>
                <w:color w:val="008080"/>
                <w:sz w:val="20"/>
              </w:rPr>
              <w:t>si</w:t>
            </w:r>
            <w:r>
              <w:rPr>
                <w:color w:val="008080"/>
                <w:spacing w:val="-2"/>
                <w:sz w:val="20"/>
              </w:rPr>
              <w:t xml:space="preserve"> </w:t>
            </w:r>
            <w:r>
              <w:rPr>
                <w:color w:val="008080"/>
                <w:sz w:val="20"/>
              </w:rPr>
              <w:t>(VI)</w:t>
            </w:r>
          </w:p>
        </w:tc>
        <w:tc>
          <w:tcPr>
            <w:tcW w:w="1330" w:type="dxa"/>
            <w:tcBorders>
              <w:top w:val="single" w:sz="4" w:space="0" w:color="008080"/>
              <w:left w:val="single" w:sz="4" w:space="0" w:color="008080"/>
              <w:bottom w:val="single" w:sz="4" w:space="0" w:color="008080"/>
              <w:right w:val="single" w:sz="4" w:space="0" w:color="008080"/>
            </w:tcBorders>
            <w:shd w:val="clear" w:color="auto" w:fill="CCFFFF"/>
          </w:tcPr>
          <w:p w14:paraId="6BCC1416" w14:textId="77777777" w:rsidR="00BD35D5" w:rsidRDefault="00BD35D5">
            <w:pPr>
              <w:pStyle w:val="TableParagraph"/>
            </w:pPr>
          </w:p>
          <w:p w14:paraId="0F2B8256" w14:textId="77777777" w:rsidR="00BD35D5" w:rsidRDefault="00BD35D5">
            <w:pPr>
              <w:pStyle w:val="TableParagraph"/>
              <w:spacing w:before="2"/>
              <w:rPr>
                <w:sz w:val="17"/>
              </w:rPr>
            </w:pPr>
          </w:p>
          <w:p w14:paraId="1333D7EA" w14:textId="77777777" w:rsidR="00BD35D5" w:rsidRDefault="00000000">
            <w:pPr>
              <w:pStyle w:val="TableParagraph"/>
              <w:spacing w:before="1"/>
              <w:ind w:left="126" w:right="106"/>
              <w:jc w:val="center"/>
              <w:rPr>
                <w:b/>
                <w:sz w:val="20"/>
              </w:rPr>
            </w:pPr>
            <w:r>
              <w:rPr>
                <w:b/>
                <w:color w:val="008080"/>
                <w:sz w:val="20"/>
              </w:rPr>
              <w:t>minim</w:t>
            </w:r>
            <w:r>
              <w:rPr>
                <w:b/>
                <w:color w:val="008080"/>
                <w:spacing w:val="-2"/>
                <w:sz w:val="20"/>
              </w:rPr>
              <w:t xml:space="preserve"> </w:t>
            </w:r>
            <w:r>
              <w:rPr>
                <w:b/>
                <w:color w:val="008080"/>
                <w:sz w:val="20"/>
              </w:rPr>
              <w:t>5%</w:t>
            </w:r>
          </w:p>
        </w:tc>
        <w:tc>
          <w:tcPr>
            <w:tcW w:w="1724" w:type="dxa"/>
            <w:tcBorders>
              <w:top w:val="single" w:sz="4" w:space="0" w:color="008080"/>
              <w:left w:val="single" w:sz="4" w:space="0" w:color="008080"/>
              <w:bottom w:val="single" w:sz="4" w:space="0" w:color="008080"/>
              <w:right w:val="single" w:sz="4" w:space="0" w:color="008080"/>
            </w:tcBorders>
            <w:shd w:val="clear" w:color="auto" w:fill="CCFFFF"/>
          </w:tcPr>
          <w:p w14:paraId="46EEE81A" w14:textId="77777777" w:rsidR="00BD35D5" w:rsidRDefault="00BD35D5">
            <w:pPr>
              <w:pStyle w:val="TableParagraph"/>
            </w:pPr>
          </w:p>
          <w:p w14:paraId="564AFAD8" w14:textId="77777777" w:rsidR="00BD35D5" w:rsidRDefault="00BD35D5">
            <w:pPr>
              <w:pStyle w:val="TableParagraph"/>
              <w:spacing w:before="2"/>
              <w:rPr>
                <w:sz w:val="17"/>
              </w:rPr>
            </w:pPr>
          </w:p>
          <w:p w14:paraId="158622AA" w14:textId="77777777" w:rsidR="00BD35D5" w:rsidRDefault="00000000">
            <w:pPr>
              <w:pStyle w:val="TableParagraph"/>
              <w:spacing w:before="1"/>
              <w:ind w:left="83"/>
              <w:jc w:val="center"/>
              <w:rPr>
                <w:b/>
                <w:sz w:val="20"/>
              </w:rPr>
            </w:pPr>
            <w:r>
              <w:rPr>
                <w:b/>
                <w:color w:val="008080"/>
                <w:sz w:val="20"/>
              </w:rPr>
              <w:t>%</w:t>
            </w:r>
          </w:p>
        </w:tc>
        <w:tc>
          <w:tcPr>
            <w:tcW w:w="1244" w:type="dxa"/>
            <w:tcBorders>
              <w:top w:val="single" w:sz="4" w:space="0" w:color="008080"/>
              <w:left w:val="single" w:sz="4" w:space="0" w:color="008080"/>
              <w:bottom w:val="single" w:sz="4" w:space="0" w:color="008080"/>
              <w:right w:val="single" w:sz="4" w:space="0" w:color="008080"/>
            </w:tcBorders>
            <w:shd w:val="clear" w:color="auto" w:fill="CCFFFF"/>
          </w:tcPr>
          <w:p w14:paraId="55EC8057" w14:textId="77777777" w:rsidR="00BD35D5" w:rsidRDefault="00BD35D5">
            <w:pPr>
              <w:pStyle w:val="TableParagraph"/>
            </w:pPr>
          </w:p>
          <w:p w14:paraId="6D04665D" w14:textId="77777777" w:rsidR="00BD35D5" w:rsidRDefault="00BD35D5">
            <w:pPr>
              <w:pStyle w:val="TableParagraph"/>
              <w:spacing w:before="2"/>
              <w:rPr>
                <w:sz w:val="17"/>
              </w:rPr>
            </w:pPr>
          </w:p>
          <w:p w14:paraId="5CD7F90A" w14:textId="77777777" w:rsidR="00BD35D5" w:rsidRDefault="00000000">
            <w:pPr>
              <w:pStyle w:val="TableParagraph"/>
              <w:spacing w:before="1"/>
              <w:ind w:left="132" w:right="114"/>
              <w:jc w:val="center"/>
              <w:rPr>
                <w:b/>
                <w:sz w:val="20"/>
              </w:rPr>
            </w:pPr>
            <w:r>
              <w:rPr>
                <w:b/>
                <w:color w:val="008080"/>
                <w:sz w:val="20"/>
              </w:rPr>
              <w:t>#DIV/0!</w:t>
            </w:r>
          </w:p>
        </w:tc>
        <w:tc>
          <w:tcPr>
            <w:tcW w:w="1182" w:type="dxa"/>
            <w:tcBorders>
              <w:top w:val="single" w:sz="4" w:space="0" w:color="008080"/>
              <w:left w:val="single" w:sz="4" w:space="0" w:color="008080"/>
              <w:bottom w:val="single" w:sz="4" w:space="0" w:color="008080"/>
              <w:right w:val="single" w:sz="4" w:space="0" w:color="008080"/>
            </w:tcBorders>
            <w:shd w:val="clear" w:color="auto" w:fill="CCFFFF"/>
          </w:tcPr>
          <w:p w14:paraId="6479ED31" w14:textId="77777777" w:rsidR="00BD35D5" w:rsidRDefault="00BD35D5">
            <w:pPr>
              <w:pStyle w:val="TableParagraph"/>
            </w:pPr>
          </w:p>
          <w:p w14:paraId="348D549B" w14:textId="77777777" w:rsidR="00BD35D5" w:rsidRDefault="00BD35D5">
            <w:pPr>
              <w:pStyle w:val="TableParagraph"/>
              <w:spacing w:before="2"/>
              <w:rPr>
                <w:sz w:val="17"/>
              </w:rPr>
            </w:pPr>
          </w:p>
          <w:p w14:paraId="2CF3960D" w14:textId="77777777" w:rsidR="00BD35D5" w:rsidRDefault="00000000">
            <w:pPr>
              <w:pStyle w:val="TableParagraph"/>
              <w:spacing w:before="1"/>
              <w:ind w:left="99" w:right="88"/>
              <w:jc w:val="center"/>
              <w:rPr>
                <w:b/>
                <w:sz w:val="20"/>
              </w:rPr>
            </w:pPr>
            <w:r>
              <w:rPr>
                <w:b/>
                <w:color w:val="008080"/>
                <w:sz w:val="20"/>
              </w:rPr>
              <w:t>#DIV/0!</w:t>
            </w:r>
          </w:p>
        </w:tc>
        <w:tc>
          <w:tcPr>
            <w:tcW w:w="1244" w:type="dxa"/>
            <w:tcBorders>
              <w:top w:val="single" w:sz="4" w:space="0" w:color="008080"/>
              <w:left w:val="single" w:sz="4" w:space="0" w:color="008080"/>
              <w:bottom w:val="single" w:sz="4" w:space="0" w:color="008080"/>
              <w:right w:val="single" w:sz="4" w:space="0" w:color="008080"/>
            </w:tcBorders>
            <w:shd w:val="clear" w:color="auto" w:fill="CCFFFF"/>
          </w:tcPr>
          <w:p w14:paraId="17D03F1A" w14:textId="77777777" w:rsidR="00BD35D5" w:rsidRDefault="00BD35D5">
            <w:pPr>
              <w:pStyle w:val="TableParagraph"/>
            </w:pPr>
          </w:p>
          <w:p w14:paraId="2B117BC6" w14:textId="77777777" w:rsidR="00BD35D5" w:rsidRDefault="00BD35D5">
            <w:pPr>
              <w:pStyle w:val="TableParagraph"/>
              <w:spacing w:before="2"/>
              <w:rPr>
                <w:sz w:val="17"/>
              </w:rPr>
            </w:pPr>
          </w:p>
          <w:p w14:paraId="58C61EAA" w14:textId="77777777" w:rsidR="00BD35D5" w:rsidRDefault="00000000">
            <w:pPr>
              <w:pStyle w:val="TableParagraph"/>
              <w:spacing w:before="1"/>
              <w:ind w:left="271"/>
              <w:rPr>
                <w:b/>
                <w:sz w:val="20"/>
              </w:rPr>
            </w:pPr>
            <w:r>
              <w:rPr>
                <w:b/>
                <w:color w:val="008080"/>
                <w:sz w:val="20"/>
              </w:rPr>
              <w:t>#DIV/0!</w:t>
            </w:r>
          </w:p>
        </w:tc>
        <w:tc>
          <w:tcPr>
            <w:tcW w:w="1201" w:type="dxa"/>
            <w:tcBorders>
              <w:top w:val="single" w:sz="4" w:space="0" w:color="008080"/>
              <w:left w:val="single" w:sz="4" w:space="0" w:color="008080"/>
              <w:bottom w:val="single" w:sz="4" w:space="0" w:color="008080"/>
              <w:right w:val="single" w:sz="4" w:space="0" w:color="008080"/>
            </w:tcBorders>
            <w:shd w:val="clear" w:color="auto" w:fill="CCFFFF"/>
          </w:tcPr>
          <w:p w14:paraId="43934164" w14:textId="77777777" w:rsidR="00BD35D5" w:rsidRDefault="00BD35D5">
            <w:pPr>
              <w:pStyle w:val="TableParagraph"/>
            </w:pPr>
          </w:p>
          <w:p w14:paraId="034066CF" w14:textId="77777777" w:rsidR="00BD35D5" w:rsidRDefault="00BD35D5">
            <w:pPr>
              <w:pStyle w:val="TableParagraph"/>
              <w:spacing w:before="2"/>
              <w:rPr>
                <w:sz w:val="17"/>
              </w:rPr>
            </w:pPr>
          </w:p>
          <w:p w14:paraId="58B4BFA1" w14:textId="77777777" w:rsidR="00BD35D5" w:rsidRDefault="00000000">
            <w:pPr>
              <w:pStyle w:val="TableParagraph"/>
              <w:spacing w:before="1"/>
              <w:ind w:left="251"/>
              <w:rPr>
                <w:b/>
                <w:sz w:val="20"/>
              </w:rPr>
            </w:pPr>
            <w:r>
              <w:rPr>
                <w:b/>
                <w:color w:val="008080"/>
                <w:sz w:val="20"/>
              </w:rPr>
              <w:t>#DIV/0!</w:t>
            </w:r>
          </w:p>
        </w:tc>
        <w:tc>
          <w:tcPr>
            <w:tcW w:w="1220" w:type="dxa"/>
            <w:tcBorders>
              <w:top w:val="single" w:sz="4" w:space="0" w:color="008080"/>
              <w:left w:val="single" w:sz="4" w:space="0" w:color="008080"/>
              <w:bottom w:val="single" w:sz="4" w:space="0" w:color="008080"/>
              <w:right w:val="single" w:sz="4" w:space="0" w:color="008080"/>
            </w:tcBorders>
            <w:shd w:val="clear" w:color="auto" w:fill="CCFFFF"/>
          </w:tcPr>
          <w:p w14:paraId="292878AE" w14:textId="77777777" w:rsidR="00BD35D5" w:rsidRDefault="00BD35D5">
            <w:pPr>
              <w:pStyle w:val="TableParagraph"/>
            </w:pPr>
          </w:p>
          <w:p w14:paraId="10AA78FD" w14:textId="77777777" w:rsidR="00BD35D5" w:rsidRDefault="00BD35D5">
            <w:pPr>
              <w:pStyle w:val="TableParagraph"/>
              <w:spacing w:before="2"/>
              <w:rPr>
                <w:sz w:val="17"/>
              </w:rPr>
            </w:pPr>
          </w:p>
          <w:p w14:paraId="76F04A37" w14:textId="77777777" w:rsidR="00BD35D5" w:rsidRDefault="00000000">
            <w:pPr>
              <w:pStyle w:val="TableParagraph"/>
              <w:spacing w:before="1"/>
              <w:ind w:left="116" w:right="108"/>
              <w:jc w:val="center"/>
              <w:rPr>
                <w:b/>
                <w:sz w:val="20"/>
              </w:rPr>
            </w:pPr>
            <w:r>
              <w:rPr>
                <w:b/>
                <w:color w:val="008080"/>
                <w:sz w:val="20"/>
              </w:rPr>
              <w:t>#DIV/0!</w:t>
            </w:r>
          </w:p>
        </w:tc>
        <w:tc>
          <w:tcPr>
            <w:tcW w:w="999" w:type="dxa"/>
            <w:vMerge w:val="restart"/>
            <w:tcBorders>
              <w:top w:val="single" w:sz="4" w:space="0" w:color="008080"/>
              <w:left w:val="single" w:sz="4" w:space="0" w:color="008080"/>
              <w:bottom w:val="single" w:sz="4" w:space="0" w:color="008080"/>
              <w:right w:val="single" w:sz="4" w:space="0" w:color="008080"/>
            </w:tcBorders>
            <w:shd w:val="clear" w:color="auto" w:fill="CCFFFF"/>
          </w:tcPr>
          <w:p w14:paraId="7B5C04AE" w14:textId="77777777" w:rsidR="00BD35D5" w:rsidRDefault="00BD35D5">
            <w:pPr>
              <w:pStyle w:val="TableParagraph"/>
            </w:pPr>
          </w:p>
          <w:p w14:paraId="142C8C36" w14:textId="77777777" w:rsidR="00BD35D5" w:rsidRDefault="00BD35D5">
            <w:pPr>
              <w:pStyle w:val="TableParagraph"/>
            </w:pPr>
          </w:p>
          <w:p w14:paraId="0C0BB6FB" w14:textId="77777777" w:rsidR="00BD35D5" w:rsidRDefault="00BD35D5">
            <w:pPr>
              <w:pStyle w:val="TableParagraph"/>
            </w:pPr>
          </w:p>
          <w:p w14:paraId="387779F9" w14:textId="77777777" w:rsidR="00BD35D5" w:rsidRDefault="00000000">
            <w:pPr>
              <w:pStyle w:val="TableParagraph"/>
              <w:spacing w:before="155"/>
              <w:ind w:left="149"/>
              <w:rPr>
                <w:b/>
                <w:sz w:val="20"/>
              </w:rPr>
            </w:pPr>
            <w:r>
              <w:rPr>
                <w:b/>
                <w:color w:val="008080"/>
                <w:sz w:val="20"/>
              </w:rPr>
              <w:t>#DIV/0!</w:t>
            </w:r>
          </w:p>
        </w:tc>
        <w:tc>
          <w:tcPr>
            <w:tcW w:w="1004" w:type="dxa"/>
            <w:vMerge w:val="restart"/>
            <w:tcBorders>
              <w:top w:val="single" w:sz="4" w:space="0" w:color="008080"/>
              <w:left w:val="single" w:sz="4" w:space="0" w:color="008080"/>
              <w:bottom w:val="single" w:sz="4" w:space="0" w:color="008080"/>
            </w:tcBorders>
            <w:shd w:val="clear" w:color="auto" w:fill="CCFFFF"/>
          </w:tcPr>
          <w:p w14:paraId="5A8F2789" w14:textId="77777777" w:rsidR="00BD35D5" w:rsidRDefault="00BD35D5">
            <w:pPr>
              <w:pStyle w:val="TableParagraph"/>
            </w:pPr>
          </w:p>
          <w:p w14:paraId="40ECAA0E" w14:textId="77777777" w:rsidR="00BD35D5" w:rsidRDefault="00BD35D5">
            <w:pPr>
              <w:pStyle w:val="TableParagraph"/>
            </w:pPr>
          </w:p>
          <w:p w14:paraId="5244BB85" w14:textId="77777777" w:rsidR="00BD35D5" w:rsidRDefault="00BD35D5">
            <w:pPr>
              <w:pStyle w:val="TableParagraph"/>
            </w:pPr>
          </w:p>
          <w:p w14:paraId="31DAAE64" w14:textId="77777777" w:rsidR="00BD35D5" w:rsidRDefault="00000000">
            <w:pPr>
              <w:pStyle w:val="TableParagraph"/>
              <w:spacing w:before="155"/>
              <w:ind w:left="153"/>
              <w:rPr>
                <w:b/>
                <w:sz w:val="20"/>
              </w:rPr>
            </w:pPr>
            <w:r>
              <w:rPr>
                <w:b/>
                <w:color w:val="008080"/>
                <w:sz w:val="20"/>
              </w:rPr>
              <w:t>#DIV/0!</w:t>
            </w:r>
          </w:p>
        </w:tc>
      </w:tr>
      <w:tr w:rsidR="00BD35D5" w14:paraId="0ECA66ED" w14:textId="77777777">
        <w:trPr>
          <w:trHeight w:val="926"/>
        </w:trPr>
        <w:tc>
          <w:tcPr>
            <w:tcW w:w="576" w:type="dxa"/>
            <w:vMerge/>
            <w:tcBorders>
              <w:top w:val="nil"/>
              <w:bottom w:val="single" w:sz="4" w:space="0" w:color="008080"/>
              <w:right w:val="single" w:sz="4" w:space="0" w:color="008080"/>
            </w:tcBorders>
            <w:shd w:val="clear" w:color="auto" w:fill="CCFFFF"/>
          </w:tcPr>
          <w:p w14:paraId="7C707E12" w14:textId="77777777" w:rsidR="00BD35D5" w:rsidRDefault="00BD35D5">
            <w:pPr>
              <w:rPr>
                <w:sz w:val="2"/>
                <w:szCs w:val="2"/>
              </w:rPr>
            </w:pPr>
          </w:p>
        </w:tc>
        <w:tc>
          <w:tcPr>
            <w:tcW w:w="2987" w:type="dxa"/>
            <w:tcBorders>
              <w:top w:val="single" w:sz="4" w:space="0" w:color="008080"/>
              <w:left w:val="single" w:sz="4" w:space="0" w:color="008080"/>
              <w:bottom w:val="single" w:sz="4" w:space="0" w:color="008080"/>
              <w:right w:val="single" w:sz="4" w:space="0" w:color="008080"/>
            </w:tcBorders>
          </w:tcPr>
          <w:p w14:paraId="02A167A9" w14:textId="77777777" w:rsidR="00BD35D5" w:rsidRDefault="00000000">
            <w:pPr>
              <w:pStyle w:val="TableParagraph"/>
              <w:ind w:left="139" w:right="132"/>
              <w:jc w:val="center"/>
              <w:rPr>
                <w:sz w:val="20"/>
              </w:rPr>
            </w:pPr>
            <w:r>
              <w:rPr>
                <w:b/>
                <w:color w:val="008080"/>
                <w:sz w:val="20"/>
              </w:rPr>
              <w:t>Rata rentabilitatii capitalului</w:t>
            </w:r>
            <w:r>
              <w:rPr>
                <w:b/>
                <w:color w:val="008080"/>
                <w:spacing w:val="-59"/>
                <w:sz w:val="20"/>
              </w:rPr>
              <w:t xml:space="preserve"> </w:t>
            </w:r>
            <w:r>
              <w:rPr>
                <w:b/>
                <w:color w:val="008080"/>
                <w:sz w:val="20"/>
              </w:rPr>
              <w:t xml:space="preserve">investit (rRc) - </w:t>
            </w:r>
            <w:r>
              <w:rPr>
                <w:color w:val="008080"/>
                <w:sz w:val="20"/>
              </w:rPr>
              <w:t>calculata de</w:t>
            </w:r>
            <w:r>
              <w:rPr>
                <w:color w:val="008080"/>
                <w:spacing w:val="1"/>
                <w:sz w:val="20"/>
              </w:rPr>
              <w:t xml:space="preserve"> </w:t>
            </w:r>
            <w:r>
              <w:rPr>
                <w:color w:val="008080"/>
                <w:sz w:val="20"/>
              </w:rPr>
              <w:t>solicitant,</w:t>
            </w:r>
            <w:r>
              <w:rPr>
                <w:color w:val="008080"/>
                <w:spacing w:val="-6"/>
                <w:sz w:val="20"/>
              </w:rPr>
              <w:t xml:space="preserve"> </w:t>
            </w:r>
            <w:r>
              <w:rPr>
                <w:color w:val="008080"/>
                <w:sz w:val="20"/>
              </w:rPr>
              <w:t>conform</w:t>
            </w:r>
            <w:r>
              <w:rPr>
                <w:color w:val="008080"/>
                <w:spacing w:val="-3"/>
                <w:sz w:val="20"/>
              </w:rPr>
              <w:t xml:space="preserve"> </w:t>
            </w:r>
            <w:r>
              <w:rPr>
                <w:color w:val="008080"/>
                <w:sz w:val="20"/>
              </w:rPr>
              <w:t>tabelului</w:t>
            </w:r>
          </w:p>
          <w:p w14:paraId="05128043" w14:textId="77777777" w:rsidR="00BD35D5" w:rsidRDefault="00000000">
            <w:pPr>
              <w:pStyle w:val="TableParagraph"/>
              <w:spacing w:line="220" w:lineRule="exact"/>
              <w:ind w:left="145" w:right="132"/>
              <w:jc w:val="center"/>
              <w:rPr>
                <w:sz w:val="20"/>
              </w:rPr>
            </w:pPr>
            <w:r>
              <w:rPr>
                <w:color w:val="008080"/>
                <w:sz w:val="20"/>
              </w:rPr>
              <w:t>de indicatori</w:t>
            </w:r>
          </w:p>
        </w:tc>
        <w:tc>
          <w:tcPr>
            <w:tcW w:w="1330" w:type="dxa"/>
            <w:tcBorders>
              <w:top w:val="single" w:sz="4" w:space="0" w:color="008080"/>
              <w:left w:val="single" w:sz="4" w:space="0" w:color="008080"/>
              <w:bottom w:val="single" w:sz="4" w:space="0" w:color="008080"/>
              <w:right w:val="single" w:sz="4" w:space="0" w:color="008080"/>
            </w:tcBorders>
          </w:tcPr>
          <w:p w14:paraId="31CF30DB" w14:textId="77777777" w:rsidR="00BD35D5" w:rsidRDefault="00BD35D5">
            <w:pPr>
              <w:pStyle w:val="TableParagraph"/>
              <w:spacing w:before="10"/>
              <w:rPr>
                <w:sz w:val="28"/>
              </w:rPr>
            </w:pPr>
          </w:p>
          <w:p w14:paraId="749219F6" w14:textId="77777777" w:rsidR="00BD35D5" w:rsidRDefault="00000000">
            <w:pPr>
              <w:pStyle w:val="TableParagraph"/>
              <w:ind w:left="126" w:right="106"/>
              <w:jc w:val="center"/>
              <w:rPr>
                <w:b/>
                <w:sz w:val="20"/>
              </w:rPr>
            </w:pPr>
            <w:r>
              <w:rPr>
                <w:b/>
                <w:color w:val="008080"/>
                <w:sz w:val="20"/>
              </w:rPr>
              <w:t>minim</w:t>
            </w:r>
            <w:r>
              <w:rPr>
                <w:b/>
                <w:color w:val="008080"/>
                <w:spacing w:val="-2"/>
                <w:sz w:val="20"/>
              </w:rPr>
              <w:t xml:space="preserve"> </w:t>
            </w:r>
            <w:r>
              <w:rPr>
                <w:b/>
                <w:color w:val="008080"/>
                <w:sz w:val="20"/>
              </w:rPr>
              <w:t>5%</w:t>
            </w:r>
          </w:p>
        </w:tc>
        <w:tc>
          <w:tcPr>
            <w:tcW w:w="1724" w:type="dxa"/>
            <w:tcBorders>
              <w:top w:val="single" w:sz="4" w:space="0" w:color="008080"/>
              <w:left w:val="single" w:sz="4" w:space="0" w:color="008080"/>
              <w:bottom w:val="single" w:sz="4" w:space="0" w:color="008080"/>
              <w:right w:val="single" w:sz="4" w:space="0" w:color="008080"/>
            </w:tcBorders>
          </w:tcPr>
          <w:p w14:paraId="23FAF036" w14:textId="77777777" w:rsidR="00BD35D5" w:rsidRDefault="00BD35D5">
            <w:pPr>
              <w:pStyle w:val="TableParagraph"/>
              <w:spacing w:before="10"/>
              <w:rPr>
                <w:sz w:val="28"/>
              </w:rPr>
            </w:pPr>
          </w:p>
          <w:p w14:paraId="6CDE10D2" w14:textId="77777777" w:rsidR="00BD35D5" w:rsidRDefault="00000000">
            <w:pPr>
              <w:pStyle w:val="TableParagraph"/>
              <w:ind w:left="83"/>
              <w:jc w:val="center"/>
              <w:rPr>
                <w:b/>
                <w:sz w:val="20"/>
              </w:rPr>
            </w:pPr>
            <w:r>
              <w:rPr>
                <w:b/>
                <w:color w:val="008080"/>
                <w:sz w:val="20"/>
              </w:rPr>
              <w:t>%</w:t>
            </w:r>
          </w:p>
        </w:tc>
        <w:tc>
          <w:tcPr>
            <w:tcW w:w="1244" w:type="dxa"/>
            <w:tcBorders>
              <w:top w:val="single" w:sz="4" w:space="0" w:color="008080"/>
              <w:left w:val="single" w:sz="4" w:space="0" w:color="008080"/>
              <w:bottom w:val="single" w:sz="4" w:space="0" w:color="008080"/>
              <w:right w:val="single" w:sz="4" w:space="0" w:color="008080"/>
            </w:tcBorders>
          </w:tcPr>
          <w:p w14:paraId="1E3833E3" w14:textId="77777777" w:rsidR="00BD35D5" w:rsidRDefault="00BD35D5">
            <w:pPr>
              <w:pStyle w:val="TableParagraph"/>
              <w:rPr>
                <w:rFonts w:ascii="Times New Roman"/>
                <w:sz w:val="20"/>
              </w:rPr>
            </w:pPr>
          </w:p>
        </w:tc>
        <w:tc>
          <w:tcPr>
            <w:tcW w:w="1182" w:type="dxa"/>
            <w:tcBorders>
              <w:top w:val="single" w:sz="4" w:space="0" w:color="008080"/>
              <w:left w:val="single" w:sz="4" w:space="0" w:color="008080"/>
              <w:bottom w:val="single" w:sz="4" w:space="0" w:color="008080"/>
              <w:right w:val="single" w:sz="4" w:space="0" w:color="008080"/>
            </w:tcBorders>
          </w:tcPr>
          <w:p w14:paraId="6D2B5F02" w14:textId="77777777" w:rsidR="00BD35D5" w:rsidRDefault="00BD35D5">
            <w:pPr>
              <w:pStyle w:val="TableParagraph"/>
              <w:rPr>
                <w:rFonts w:ascii="Times New Roman"/>
                <w:sz w:val="20"/>
              </w:rPr>
            </w:pPr>
          </w:p>
        </w:tc>
        <w:tc>
          <w:tcPr>
            <w:tcW w:w="1244" w:type="dxa"/>
            <w:tcBorders>
              <w:top w:val="single" w:sz="4" w:space="0" w:color="008080"/>
              <w:left w:val="single" w:sz="4" w:space="0" w:color="008080"/>
              <w:bottom w:val="single" w:sz="4" w:space="0" w:color="008080"/>
              <w:right w:val="single" w:sz="4" w:space="0" w:color="008080"/>
            </w:tcBorders>
          </w:tcPr>
          <w:p w14:paraId="33E8BDDF" w14:textId="77777777" w:rsidR="00BD35D5" w:rsidRDefault="00BD35D5">
            <w:pPr>
              <w:pStyle w:val="TableParagraph"/>
              <w:rPr>
                <w:rFonts w:ascii="Times New Roman"/>
                <w:sz w:val="20"/>
              </w:rPr>
            </w:pPr>
          </w:p>
        </w:tc>
        <w:tc>
          <w:tcPr>
            <w:tcW w:w="1201" w:type="dxa"/>
            <w:tcBorders>
              <w:top w:val="single" w:sz="4" w:space="0" w:color="008080"/>
              <w:left w:val="single" w:sz="4" w:space="0" w:color="008080"/>
              <w:bottom w:val="single" w:sz="4" w:space="0" w:color="008080"/>
              <w:right w:val="single" w:sz="4" w:space="0" w:color="008080"/>
            </w:tcBorders>
          </w:tcPr>
          <w:p w14:paraId="02C8EE74" w14:textId="77777777" w:rsidR="00BD35D5" w:rsidRDefault="00BD35D5">
            <w:pPr>
              <w:pStyle w:val="TableParagraph"/>
              <w:rPr>
                <w:rFonts w:ascii="Times New Roman"/>
                <w:sz w:val="20"/>
              </w:rPr>
            </w:pPr>
          </w:p>
        </w:tc>
        <w:tc>
          <w:tcPr>
            <w:tcW w:w="1220" w:type="dxa"/>
            <w:tcBorders>
              <w:top w:val="single" w:sz="4" w:space="0" w:color="008080"/>
              <w:left w:val="single" w:sz="4" w:space="0" w:color="008080"/>
              <w:bottom w:val="single" w:sz="4" w:space="0" w:color="008080"/>
              <w:right w:val="single" w:sz="4" w:space="0" w:color="008080"/>
            </w:tcBorders>
          </w:tcPr>
          <w:p w14:paraId="717094D4" w14:textId="77777777" w:rsidR="00BD35D5" w:rsidRDefault="00BD35D5">
            <w:pPr>
              <w:pStyle w:val="TableParagraph"/>
              <w:rPr>
                <w:rFonts w:ascii="Times New Roman"/>
                <w:sz w:val="20"/>
              </w:rPr>
            </w:pPr>
          </w:p>
        </w:tc>
        <w:tc>
          <w:tcPr>
            <w:tcW w:w="999" w:type="dxa"/>
            <w:vMerge/>
            <w:tcBorders>
              <w:top w:val="nil"/>
              <w:left w:val="single" w:sz="4" w:space="0" w:color="008080"/>
              <w:bottom w:val="single" w:sz="4" w:space="0" w:color="008080"/>
              <w:right w:val="single" w:sz="4" w:space="0" w:color="008080"/>
            </w:tcBorders>
            <w:shd w:val="clear" w:color="auto" w:fill="CCFFFF"/>
          </w:tcPr>
          <w:p w14:paraId="070A8E2B" w14:textId="77777777" w:rsidR="00BD35D5" w:rsidRDefault="00BD35D5">
            <w:pPr>
              <w:rPr>
                <w:sz w:val="2"/>
                <w:szCs w:val="2"/>
              </w:rPr>
            </w:pPr>
          </w:p>
        </w:tc>
        <w:tc>
          <w:tcPr>
            <w:tcW w:w="1004" w:type="dxa"/>
            <w:vMerge/>
            <w:tcBorders>
              <w:top w:val="nil"/>
              <w:left w:val="single" w:sz="4" w:space="0" w:color="008080"/>
              <w:bottom w:val="single" w:sz="4" w:space="0" w:color="008080"/>
            </w:tcBorders>
            <w:shd w:val="clear" w:color="auto" w:fill="CCFFFF"/>
          </w:tcPr>
          <w:p w14:paraId="3AFCC97C" w14:textId="77777777" w:rsidR="00BD35D5" w:rsidRDefault="00BD35D5">
            <w:pPr>
              <w:rPr>
                <w:sz w:val="2"/>
                <w:szCs w:val="2"/>
              </w:rPr>
            </w:pPr>
          </w:p>
        </w:tc>
      </w:tr>
      <w:tr w:rsidR="00BD35D5" w14:paraId="08503409" w14:textId="77777777">
        <w:trPr>
          <w:trHeight w:val="1161"/>
        </w:trPr>
        <w:tc>
          <w:tcPr>
            <w:tcW w:w="576" w:type="dxa"/>
            <w:tcBorders>
              <w:top w:val="single" w:sz="4" w:space="0" w:color="008080"/>
              <w:bottom w:val="single" w:sz="4" w:space="0" w:color="008080"/>
              <w:right w:val="single" w:sz="4" w:space="0" w:color="008080"/>
            </w:tcBorders>
            <w:shd w:val="clear" w:color="auto" w:fill="CCFFFF"/>
          </w:tcPr>
          <w:p w14:paraId="05DB5384" w14:textId="77777777" w:rsidR="00BD35D5" w:rsidRDefault="00BD35D5">
            <w:pPr>
              <w:pStyle w:val="TableParagraph"/>
            </w:pPr>
          </w:p>
          <w:p w14:paraId="4A1F9205" w14:textId="77777777" w:rsidR="00BD35D5" w:rsidRDefault="00BD35D5">
            <w:pPr>
              <w:pStyle w:val="TableParagraph"/>
              <w:spacing w:before="2"/>
              <w:rPr>
                <w:sz w:val="17"/>
              </w:rPr>
            </w:pPr>
          </w:p>
          <w:p w14:paraId="3831A3F5" w14:textId="77777777" w:rsidR="00BD35D5" w:rsidRDefault="00000000">
            <w:pPr>
              <w:pStyle w:val="TableParagraph"/>
              <w:ind w:left="4"/>
              <w:jc w:val="center"/>
              <w:rPr>
                <w:sz w:val="20"/>
              </w:rPr>
            </w:pPr>
            <w:r>
              <w:rPr>
                <w:color w:val="008080"/>
                <w:sz w:val="20"/>
              </w:rPr>
              <w:t>7</w:t>
            </w:r>
          </w:p>
        </w:tc>
        <w:tc>
          <w:tcPr>
            <w:tcW w:w="2987" w:type="dxa"/>
            <w:tcBorders>
              <w:top w:val="single" w:sz="4" w:space="0" w:color="008080"/>
              <w:left w:val="single" w:sz="4" w:space="0" w:color="008080"/>
              <w:bottom w:val="single" w:sz="4" w:space="0" w:color="008080"/>
              <w:right w:val="single" w:sz="4" w:space="0" w:color="008080"/>
            </w:tcBorders>
            <w:shd w:val="clear" w:color="auto" w:fill="CCFFFF"/>
          </w:tcPr>
          <w:p w14:paraId="636BB52F" w14:textId="77777777" w:rsidR="00BD35D5" w:rsidRDefault="00000000">
            <w:pPr>
              <w:pStyle w:val="TableParagraph"/>
              <w:ind w:left="119" w:right="104" w:hanging="5"/>
              <w:jc w:val="center"/>
              <w:rPr>
                <w:sz w:val="20"/>
              </w:rPr>
            </w:pPr>
            <w:r>
              <w:rPr>
                <w:b/>
                <w:color w:val="008080"/>
                <w:sz w:val="20"/>
              </w:rPr>
              <w:t>Flux de lichiditati net al</w:t>
            </w:r>
            <w:r>
              <w:rPr>
                <w:b/>
                <w:color w:val="008080"/>
                <w:spacing w:val="1"/>
                <w:sz w:val="20"/>
              </w:rPr>
              <w:t xml:space="preserve"> </w:t>
            </w:r>
            <w:r>
              <w:rPr>
                <w:b/>
                <w:color w:val="008080"/>
                <w:sz w:val="20"/>
              </w:rPr>
              <w:t xml:space="preserve">perioadei - </w:t>
            </w:r>
            <w:r>
              <w:rPr>
                <w:color w:val="008080"/>
                <w:sz w:val="20"/>
              </w:rPr>
              <w:t>linia Q din fluxul</w:t>
            </w:r>
            <w:r>
              <w:rPr>
                <w:color w:val="008080"/>
                <w:spacing w:val="1"/>
                <w:sz w:val="20"/>
              </w:rPr>
              <w:t xml:space="preserve"> </w:t>
            </w:r>
            <w:r>
              <w:rPr>
                <w:color w:val="008080"/>
                <w:sz w:val="20"/>
              </w:rPr>
              <w:t>de</w:t>
            </w:r>
            <w:r>
              <w:rPr>
                <w:color w:val="008080"/>
                <w:spacing w:val="-2"/>
                <w:sz w:val="20"/>
              </w:rPr>
              <w:t xml:space="preserve"> </w:t>
            </w:r>
            <w:r>
              <w:rPr>
                <w:color w:val="008080"/>
                <w:sz w:val="20"/>
              </w:rPr>
              <w:t>numerar</w:t>
            </w:r>
            <w:r>
              <w:rPr>
                <w:color w:val="008080"/>
                <w:spacing w:val="-3"/>
                <w:sz w:val="20"/>
              </w:rPr>
              <w:t xml:space="preserve"> </w:t>
            </w:r>
            <w:r>
              <w:rPr>
                <w:color w:val="008080"/>
                <w:sz w:val="20"/>
              </w:rPr>
              <w:t>pentru</w:t>
            </w:r>
            <w:r>
              <w:rPr>
                <w:color w:val="008080"/>
                <w:spacing w:val="-1"/>
                <w:sz w:val="20"/>
              </w:rPr>
              <w:t xml:space="preserve"> </w:t>
            </w:r>
            <w:r>
              <w:rPr>
                <w:color w:val="008080"/>
                <w:sz w:val="20"/>
              </w:rPr>
              <w:t>anii</w:t>
            </w:r>
            <w:r>
              <w:rPr>
                <w:color w:val="008080"/>
                <w:spacing w:val="-1"/>
                <w:sz w:val="20"/>
              </w:rPr>
              <w:t xml:space="preserve"> </w:t>
            </w:r>
            <w:r>
              <w:rPr>
                <w:color w:val="008080"/>
                <w:sz w:val="20"/>
              </w:rPr>
              <w:t>1-5,</w:t>
            </w:r>
            <w:r>
              <w:rPr>
                <w:color w:val="008080"/>
                <w:spacing w:val="-4"/>
                <w:sz w:val="20"/>
              </w:rPr>
              <w:t xml:space="preserve"> </w:t>
            </w:r>
            <w:r>
              <w:rPr>
                <w:color w:val="008080"/>
                <w:sz w:val="20"/>
              </w:rPr>
              <w:t>se</w:t>
            </w:r>
          </w:p>
          <w:p w14:paraId="3612BB58" w14:textId="77777777" w:rsidR="00BD35D5" w:rsidRDefault="00000000">
            <w:pPr>
              <w:pStyle w:val="TableParagraph"/>
              <w:spacing w:line="230" w:lineRule="exact"/>
              <w:ind w:left="146" w:right="132"/>
              <w:jc w:val="center"/>
              <w:rPr>
                <w:sz w:val="20"/>
              </w:rPr>
            </w:pPr>
            <w:r>
              <w:rPr>
                <w:color w:val="008080"/>
                <w:sz w:val="20"/>
              </w:rPr>
              <w:t>introduce pentru perioada</w:t>
            </w:r>
            <w:r>
              <w:rPr>
                <w:color w:val="008080"/>
                <w:spacing w:val="-58"/>
                <w:sz w:val="20"/>
              </w:rPr>
              <w:t xml:space="preserve"> </w:t>
            </w:r>
            <w:r>
              <w:rPr>
                <w:color w:val="008080"/>
                <w:sz w:val="20"/>
              </w:rPr>
              <w:t>aferenta</w:t>
            </w:r>
          </w:p>
        </w:tc>
        <w:tc>
          <w:tcPr>
            <w:tcW w:w="1330" w:type="dxa"/>
            <w:tcBorders>
              <w:top w:val="single" w:sz="4" w:space="0" w:color="008080"/>
              <w:left w:val="single" w:sz="4" w:space="0" w:color="008080"/>
              <w:bottom w:val="single" w:sz="4" w:space="0" w:color="008080"/>
              <w:right w:val="single" w:sz="4" w:space="0" w:color="008080"/>
            </w:tcBorders>
            <w:shd w:val="clear" w:color="auto" w:fill="CCFFFF"/>
          </w:tcPr>
          <w:p w14:paraId="07A9EEB2" w14:textId="77777777" w:rsidR="00BD35D5" w:rsidRDefault="00BD35D5">
            <w:pPr>
              <w:pStyle w:val="TableParagraph"/>
            </w:pPr>
          </w:p>
          <w:p w14:paraId="1D36E055" w14:textId="77777777" w:rsidR="00BD35D5" w:rsidRDefault="00BD35D5">
            <w:pPr>
              <w:pStyle w:val="TableParagraph"/>
              <w:spacing w:before="2"/>
              <w:rPr>
                <w:sz w:val="17"/>
              </w:rPr>
            </w:pPr>
          </w:p>
          <w:p w14:paraId="5D48E329" w14:textId="77777777" w:rsidR="00BD35D5" w:rsidRDefault="00000000">
            <w:pPr>
              <w:pStyle w:val="TableParagraph"/>
              <w:ind w:left="121" w:right="106"/>
              <w:jc w:val="center"/>
              <w:rPr>
                <w:b/>
                <w:sz w:val="20"/>
              </w:rPr>
            </w:pPr>
            <w:r>
              <w:rPr>
                <w:b/>
                <w:color w:val="008080"/>
                <w:sz w:val="20"/>
              </w:rPr>
              <w:t>N/A</w:t>
            </w:r>
          </w:p>
        </w:tc>
        <w:tc>
          <w:tcPr>
            <w:tcW w:w="1724" w:type="dxa"/>
            <w:tcBorders>
              <w:top w:val="single" w:sz="4" w:space="0" w:color="008080"/>
              <w:left w:val="single" w:sz="4" w:space="0" w:color="008080"/>
              <w:bottom w:val="single" w:sz="4" w:space="0" w:color="008080"/>
              <w:right w:val="single" w:sz="4" w:space="0" w:color="008080"/>
            </w:tcBorders>
            <w:shd w:val="clear" w:color="auto" w:fill="CCFFFF"/>
          </w:tcPr>
          <w:p w14:paraId="503F8445" w14:textId="77777777" w:rsidR="00BD35D5" w:rsidRDefault="00BD35D5">
            <w:pPr>
              <w:pStyle w:val="TableParagraph"/>
            </w:pPr>
          </w:p>
          <w:p w14:paraId="2FC225E1" w14:textId="77777777" w:rsidR="00BD35D5" w:rsidRDefault="00BD35D5">
            <w:pPr>
              <w:pStyle w:val="TableParagraph"/>
              <w:spacing w:before="2"/>
              <w:rPr>
                <w:sz w:val="17"/>
              </w:rPr>
            </w:pPr>
          </w:p>
          <w:p w14:paraId="46340846" w14:textId="77777777" w:rsidR="00BD35D5" w:rsidRDefault="00000000">
            <w:pPr>
              <w:pStyle w:val="TableParagraph"/>
              <w:ind w:left="482" w:right="405"/>
              <w:jc w:val="center"/>
              <w:rPr>
                <w:b/>
                <w:sz w:val="20"/>
              </w:rPr>
            </w:pPr>
            <w:r>
              <w:rPr>
                <w:b/>
                <w:color w:val="008080"/>
                <w:sz w:val="20"/>
              </w:rPr>
              <w:t>Numeric</w:t>
            </w:r>
          </w:p>
        </w:tc>
        <w:tc>
          <w:tcPr>
            <w:tcW w:w="1244" w:type="dxa"/>
            <w:tcBorders>
              <w:top w:val="single" w:sz="4" w:space="0" w:color="008080"/>
              <w:left w:val="single" w:sz="4" w:space="0" w:color="008080"/>
              <w:bottom w:val="single" w:sz="4" w:space="0" w:color="008080"/>
              <w:right w:val="single" w:sz="4" w:space="0" w:color="008080"/>
            </w:tcBorders>
            <w:shd w:val="clear" w:color="auto" w:fill="CCFFFF"/>
          </w:tcPr>
          <w:p w14:paraId="552E2F9C" w14:textId="77777777" w:rsidR="00BD35D5" w:rsidRDefault="00BD35D5">
            <w:pPr>
              <w:pStyle w:val="TableParagraph"/>
              <w:rPr>
                <w:rFonts w:ascii="Times New Roman"/>
                <w:sz w:val="20"/>
              </w:rPr>
            </w:pPr>
          </w:p>
        </w:tc>
        <w:tc>
          <w:tcPr>
            <w:tcW w:w="1182" w:type="dxa"/>
            <w:tcBorders>
              <w:top w:val="single" w:sz="4" w:space="0" w:color="008080"/>
              <w:left w:val="single" w:sz="4" w:space="0" w:color="008080"/>
              <w:bottom w:val="single" w:sz="4" w:space="0" w:color="008080"/>
              <w:right w:val="single" w:sz="4" w:space="0" w:color="008080"/>
            </w:tcBorders>
            <w:shd w:val="clear" w:color="auto" w:fill="CCFFFF"/>
          </w:tcPr>
          <w:p w14:paraId="67E546C4" w14:textId="77777777" w:rsidR="00BD35D5" w:rsidRDefault="00BD35D5">
            <w:pPr>
              <w:pStyle w:val="TableParagraph"/>
              <w:rPr>
                <w:rFonts w:ascii="Times New Roman"/>
                <w:sz w:val="20"/>
              </w:rPr>
            </w:pPr>
          </w:p>
        </w:tc>
        <w:tc>
          <w:tcPr>
            <w:tcW w:w="1244" w:type="dxa"/>
            <w:tcBorders>
              <w:top w:val="single" w:sz="4" w:space="0" w:color="008080"/>
              <w:left w:val="single" w:sz="4" w:space="0" w:color="008080"/>
              <w:bottom w:val="single" w:sz="4" w:space="0" w:color="008080"/>
              <w:right w:val="single" w:sz="4" w:space="0" w:color="008080"/>
            </w:tcBorders>
            <w:shd w:val="clear" w:color="auto" w:fill="CCFFFF"/>
          </w:tcPr>
          <w:p w14:paraId="61D8B7E6" w14:textId="77777777" w:rsidR="00BD35D5" w:rsidRDefault="00BD35D5">
            <w:pPr>
              <w:pStyle w:val="TableParagraph"/>
              <w:rPr>
                <w:rFonts w:ascii="Times New Roman"/>
                <w:sz w:val="20"/>
              </w:rPr>
            </w:pPr>
          </w:p>
        </w:tc>
        <w:tc>
          <w:tcPr>
            <w:tcW w:w="1201" w:type="dxa"/>
            <w:tcBorders>
              <w:top w:val="single" w:sz="4" w:space="0" w:color="008080"/>
              <w:left w:val="single" w:sz="4" w:space="0" w:color="008080"/>
              <w:bottom w:val="single" w:sz="4" w:space="0" w:color="008080"/>
              <w:right w:val="single" w:sz="4" w:space="0" w:color="008080"/>
            </w:tcBorders>
            <w:shd w:val="clear" w:color="auto" w:fill="CCFFFF"/>
          </w:tcPr>
          <w:p w14:paraId="5213E592" w14:textId="77777777" w:rsidR="00BD35D5" w:rsidRDefault="00BD35D5">
            <w:pPr>
              <w:pStyle w:val="TableParagraph"/>
              <w:rPr>
                <w:rFonts w:ascii="Times New Roman"/>
                <w:sz w:val="20"/>
              </w:rPr>
            </w:pPr>
          </w:p>
        </w:tc>
        <w:tc>
          <w:tcPr>
            <w:tcW w:w="1220" w:type="dxa"/>
            <w:tcBorders>
              <w:top w:val="single" w:sz="4" w:space="0" w:color="008080"/>
              <w:left w:val="single" w:sz="4" w:space="0" w:color="008080"/>
              <w:bottom w:val="single" w:sz="4" w:space="0" w:color="008080"/>
              <w:right w:val="single" w:sz="4" w:space="0" w:color="008080"/>
            </w:tcBorders>
            <w:shd w:val="clear" w:color="auto" w:fill="CCFFFF"/>
          </w:tcPr>
          <w:p w14:paraId="605AE4E8" w14:textId="77777777" w:rsidR="00BD35D5" w:rsidRDefault="00BD35D5">
            <w:pPr>
              <w:pStyle w:val="TableParagraph"/>
              <w:rPr>
                <w:rFonts w:ascii="Times New Roman"/>
                <w:sz w:val="20"/>
              </w:rPr>
            </w:pPr>
          </w:p>
        </w:tc>
        <w:tc>
          <w:tcPr>
            <w:tcW w:w="999" w:type="dxa"/>
            <w:tcBorders>
              <w:top w:val="single" w:sz="4" w:space="0" w:color="008080"/>
              <w:left w:val="single" w:sz="4" w:space="0" w:color="008080"/>
              <w:bottom w:val="single" w:sz="4" w:space="0" w:color="008080"/>
              <w:right w:val="single" w:sz="4" w:space="0" w:color="008080"/>
            </w:tcBorders>
            <w:shd w:val="clear" w:color="auto" w:fill="CCFFFF"/>
          </w:tcPr>
          <w:p w14:paraId="1A0C9471" w14:textId="77777777" w:rsidR="00BD35D5" w:rsidRDefault="00BD35D5">
            <w:pPr>
              <w:pStyle w:val="TableParagraph"/>
            </w:pPr>
          </w:p>
          <w:p w14:paraId="6FA765B3" w14:textId="77777777" w:rsidR="00BD35D5" w:rsidRDefault="00BD35D5">
            <w:pPr>
              <w:pStyle w:val="TableParagraph"/>
              <w:spacing w:before="2"/>
              <w:rPr>
                <w:sz w:val="17"/>
              </w:rPr>
            </w:pPr>
          </w:p>
          <w:p w14:paraId="03F57C24" w14:textId="77777777" w:rsidR="00BD35D5" w:rsidRDefault="00000000">
            <w:pPr>
              <w:pStyle w:val="TableParagraph"/>
              <w:ind w:left="149"/>
              <w:rPr>
                <w:b/>
                <w:sz w:val="20"/>
              </w:rPr>
            </w:pPr>
            <w:r>
              <w:rPr>
                <w:b/>
                <w:color w:val="008080"/>
                <w:sz w:val="20"/>
              </w:rPr>
              <w:t>#DIV/0!</w:t>
            </w:r>
          </w:p>
        </w:tc>
        <w:tc>
          <w:tcPr>
            <w:tcW w:w="1004" w:type="dxa"/>
            <w:tcBorders>
              <w:top w:val="single" w:sz="4" w:space="0" w:color="008080"/>
              <w:left w:val="single" w:sz="4" w:space="0" w:color="008080"/>
              <w:bottom w:val="single" w:sz="4" w:space="0" w:color="008080"/>
            </w:tcBorders>
            <w:shd w:val="clear" w:color="auto" w:fill="CCFFFF"/>
          </w:tcPr>
          <w:p w14:paraId="7BA82B25" w14:textId="77777777" w:rsidR="00BD35D5" w:rsidRDefault="00BD35D5">
            <w:pPr>
              <w:pStyle w:val="TableParagraph"/>
            </w:pPr>
          </w:p>
          <w:p w14:paraId="7D8C21E0" w14:textId="77777777" w:rsidR="00BD35D5" w:rsidRDefault="00BD35D5">
            <w:pPr>
              <w:pStyle w:val="TableParagraph"/>
              <w:spacing w:before="2"/>
              <w:rPr>
                <w:sz w:val="17"/>
              </w:rPr>
            </w:pPr>
          </w:p>
          <w:p w14:paraId="03FC7CE6" w14:textId="77777777" w:rsidR="00BD35D5" w:rsidRDefault="00000000">
            <w:pPr>
              <w:pStyle w:val="TableParagraph"/>
              <w:ind w:left="115" w:right="99"/>
              <w:jc w:val="center"/>
              <w:rPr>
                <w:b/>
                <w:sz w:val="20"/>
              </w:rPr>
            </w:pPr>
            <w:r>
              <w:rPr>
                <w:b/>
                <w:color w:val="008080"/>
                <w:sz w:val="20"/>
              </w:rPr>
              <w:t>#DIV/0!</w:t>
            </w:r>
          </w:p>
        </w:tc>
      </w:tr>
    </w:tbl>
    <w:p w14:paraId="07E904C1" w14:textId="77777777" w:rsidR="00BD35D5" w:rsidRDefault="00BD35D5">
      <w:pPr>
        <w:jc w:val="center"/>
        <w:rPr>
          <w:sz w:val="20"/>
        </w:rPr>
        <w:sectPr w:rsidR="00BD35D5">
          <w:pgSz w:w="16840" w:h="11910" w:orient="landscape"/>
          <w:pgMar w:top="1720" w:right="700" w:bottom="280" w:left="1020" w:header="706" w:footer="0" w:gutter="0"/>
          <w:cols w:space="720"/>
        </w:sectPr>
      </w:pPr>
    </w:p>
    <w:tbl>
      <w:tblPr>
        <w:tblW w:w="0" w:type="auto"/>
        <w:tblInd w:w="272" w:type="dxa"/>
        <w:tblBorders>
          <w:top w:val="single" w:sz="8" w:space="0" w:color="008080"/>
          <w:left w:val="single" w:sz="8" w:space="0" w:color="008080"/>
          <w:bottom w:val="single" w:sz="8" w:space="0" w:color="008080"/>
          <w:right w:val="single" w:sz="8" w:space="0" w:color="008080"/>
          <w:insideH w:val="single" w:sz="8" w:space="0" w:color="008080"/>
          <w:insideV w:val="single" w:sz="8" w:space="0" w:color="008080"/>
        </w:tblBorders>
        <w:tblLayout w:type="fixed"/>
        <w:tblCellMar>
          <w:left w:w="0" w:type="dxa"/>
          <w:right w:w="0" w:type="dxa"/>
        </w:tblCellMar>
        <w:tblLook w:val="01E0" w:firstRow="1" w:lastRow="1" w:firstColumn="1" w:lastColumn="1" w:noHBand="0" w:noVBand="0"/>
      </w:tblPr>
      <w:tblGrid>
        <w:gridCol w:w="576"/>
        <w:gridCol w:w="2987"/>
        <w:gridCol w:w="1330"/>
        <w:gridCol w:w="1724"/>
        <w:gridCol w:w="1244"/>
        <w:gridCol w:w="1182"/>
        <w:gridCol w:w="1244"/>
        <w:gridCol w:w="1201"/>
        <w:gridCol w:w="1220"/>
        <w:gridCol w:w="999"/>
        <w:gridCol w:w="1004"/>
      </w:tblGrid>
      <w:tr w:rsidR="00BD35D5" w14:paraId="16644C58" w14:textId="77777777">
        <w:trPr>
          <w:trHeight w:val="1392"/>
        </w:trPr>
        <w:tc>
          <w:tcPr>
            <w:tcW w:w="576" w:type="dxa"/>
            <w:vMerge w:val="restart"/>
            <w:tcBorders>
              <w:top w:val="nil"/>
              <w:bottom w:val="single" w:sz="4" w:space="0" w:color="008080"/>
              <w:right w:val="single" w:sz="4" w:space="0" w:color="008080"/>
            </w:tcBorders>
            <w:shd w:val="clear" w:color="auto" w:fill="CCFFFF"/>
          </w:tcPr>
          <w:p w14:paraId="11681E88" w14:textId="77777777" w:rsidR="00BD35D5" w:rsidRDefault="00BD35D5">
            <w:pPr>
              <w:pStyle w:val="TableParagraph"/>
              <w:rPr>
                <w:rFonts w:ascii="Times New Roman"/>
                <w:sz w:val="20"/>
              </w:rPr>
            </w:pPr>
          </w:p>
        </w:tc>
        <w:tc>
          <w:tcPr>
            <w:tcW w:w="2987" w:type="dxa"/>
            <w:tcBorders>
              <w:top w:val="nil"/>
              <w:left w:val="single" w:sz="4" w:space="0" w:color="008080"/>
              <w:bottom w:val="single" w:sz="4" w:space="0" w:color="008080"/>
              <w:right w:val="single" w:sz="4" w:space="0" w:color="008080"/>
            </w:tcBorders>
            <w:shd w:val="clear" w:color="auto" w:fill="CCFFFF"/>
          </w:tcPr>
          <w:p w14:paraId="626806A5" w14:textId="77777777" w:rsidR="00BD35D5" w:rsidRDefault="00000000">
            <w:pPr>
              <w:pStyle w:val="TableParagraph"/>
              <w:ind w:left="147" w:right="132"/>
              <w:jc w:val="center"/>
              <w:rPr>
                <w:sz w:val="20"/>
              </w:rPr>
            </w:pPr>
            <w:r>
              <w:rPr>
                <w:b/>
                <w:color w:val="008080"/>
                <w:sz w:val="20"/>
              </w:rPr>
              <w:t>(PDCTML) Plati de dobanzi la</w:t>
            </w:r>
            <w:r>
              <w:rPr>
                <w:b/>
                <w:color w:val="008080"/>
                <w:spacing w:val="-58"/>
                <w:sz w:val="20"/>
              </w:rPr>
              <w:t xml:space="preserve"> </w:t>
            </w:r>
            <w:r>
              <w:rPr>
                <w:b/>
                <w:color w:val="008080"/>
                <w:sz w:val="20"/>
              </w:rPr>
              <w:t>credite pe termen mediu si</w:t>
            </w:r>
            <w:r>
              <w:rPr>
                <w:b/>
                <w:color w:val="008080"/>
                <w:spacing w:val="1"/>
                <w:sz w:val="20"/>
              </w:rPr>
              <w:t xml:space="preserve"> </w:t>
            </w:r>
            <w:r>
              <w:rPr>
                <w:b/>
                <w:color w:val="008080"/>
                <w:sz w:val="20"/>
              </w:rPr>
              <w:t xml:space="preserve">lung - </w:t>
            </w:r>
            <w:r>
              <w:rPr>
                <w:color w:val="008080"/>
                <w:sz w:val="20"/>
              </w:rPr>
              <w:t xml:space="preserve">linia </w:t>
            </w:r>
            <w:r>
              <w:rPr>
                <w:b/>
                <w:color w:val="008080"/>
                <w:sz w:val="20"/>
              </w:rPr>
              <w:t xml:space="preserve">C2 </w:t>
            </w:r>
            <w:r>
              <w:rPr>
                <w:color w:val="008080"/>
                <w:sz w:val="20"/>
              </w:rPr>
              <w:t>din fluxul de</w:t>
            </w:r>
            <w:r>
              <w:rPr>
                <w:color w:val="008080"/>
                <w:spacing w:val="1"/>
                <w:sz w:val="20"/>
              </w:rPr>
              <w:t xml:space="preserve"> </w:t>
            </w:r>
            <w:r>
              <w:rPr>
                <w:color w:val="008080"/>
                <w:sz w:val="20"/>
              </w:rPr>
              <w:t>numerar pentru anii 1-5, se</w:t>
            </w:r>
            <w:r>
              <w:rPr>
                <w:color w:val="008080"/>
                <w:spacing w:val="1"/>
                <w:sz w:val="20"/>
              </w:rPr>
              <w:t xml:space="preserve"> </w:t>
            </w:r>
            <w:r>
              <w:rPr>
                <w:color w:val="008080"/>
                <w:sz w:val="20"/>
              </w:rPr>
              <w:t>introduce pentru</w:t>
            </w:r>
            <w:r>
              <w:rPr>
                <w:color w:val="008080"/>
                <w:spacing w:val="-4"/>
                <w:sz w:val="20"/>
              </w:rPr>
              <w:t xml:space="preserve"> </w:t>
            </w:r>
            <w:r>
              <w:rPr>
                <w:color w:val="008080"/>
                <w:sz w:val="20"/>
              </w:rPr>
              <w:t>perioada</w:t>
            </w:r>
          </w:p>
          <w:p w14:paraId="4BD3CD78" w14:textId="77777777" w:rsidR="00BD35D5" w:rsidRDefault="00000000">
            <w:pPr>
              <w:pStyle w:val="TableParagraph"/>
              <w:spacing w:line="220" w:lineRule="exact"/>
              <w:ind w:left="145" w:right="132"/>
              <w:jc w:val="center"/>
              <w:rPr>
                <w:sz w:val="20"/>
              </w:rPr>
            </w:pPr>
            <w:r>
              <w:rPr>
                <w:color w:val="008080"/>
                <w:sz w:val="20"/>
              </w:rPr>
              <w:t>aferenta</w:t>
            </w:r>
          </w:p>
        </w:tc>
        <w:tc>
          <w:tcPr>
            <w:tcW w:w="1330" w:type="dxa"/>
            <w:tcBorders>
              <w:top w:val="nil"/>
              <w:left w:val="single" w:sz="4" w:space="0" w:color="008080"/>
              <w:bottom w:val="single" w:sz="4" w:space="0" w:color="008080"/>
              <w:right w:val="single" w:sz="4" w:space="0" w:color="008080"/>
            </w:tcBorders>
            <w:shd w:val="clear" w:color="auto" w:fill="CCFFFF"/>
          </w:tcPr>
          <w:p w14:paraId="177E5328" w14:textId="77777777" w:rsidR="00BD35D5" w:rsidRDefault="00BD35D5">
            <w:pPr>
              <w:pStyle w:val="TableParagraph"/>
            </w:pPr>
          </w:p>
          <w:p w14:paraId="6448E1D9" w14:textId="77777777" w:rsidR="00BD35D5" w:rsidRDefault="00BD35D5">
            <w:pPr>
              <w:pStyle w:val="TableParagraph"/>
              <w:spacing w:before="2"/>
              <w:rPr>
                <w:sz w:val="27"/>
              </w:rPr>
            </w:pPr>
          </w:p>
          <w:p w14:paraId="5B0D2423" w14:textId="77777777" w:rsidR="00BD35D5" w:rsidRDefault="00000000">
            <w:pPr>
              <w:pStyle w:val="TableParagraph"/>
              <w:ind w:left="121" w:right="106"/>
              <w:jc w:val="center"/>
              <w:rPr>
                <w:b/>
                <w:sz w:val="20"/>
              </w:rPr>
            </w:pPr>
            <w:r>
              <w:rPr>
                <w:b/>
                <w:color w:val="008080"/>
                <w:sz w:val="20"/>
              </w:rPr>
              <w:t>N/A</w:t>
            </w:r>
          </w:p>
        </w:tc>
        <w:tc>
          <w:tcPr>
            <w:tcW w:w="1724" w:type="dxa"/>
            <w:tcBorders>
              <w:top w:val="nil"/>
              <w:left w:val="single" w:sz="4" w:space="0" w:color="008080"/>
              <w:bottom w:val="single" w:sz="4" w:space="0" w:color="008080"/>
              <w:right w:val="single" w:sz="4" w:space="0" w:color="008080"/>
            </w:tcBorders>
            <w:shd w:val="clear" w:color="auto" w:fill="CCFFFF"/>
          </w:tcPr>
          <w:p w14:paraId="2230388B" w14:textId="77777777" w:rsidR="00BD35D5" w:rsidRDefault="00BD35D5">
            <w:pPr>
              <w:pStyle w:val="TableParagraph"/>
            </w:pPr>
          </w:p>
          <w:p w14:paraId="2EF60091" w14:textId="77777777" w:rsidR="00BD35D5" w:rsidRDefault="00BD35D5">
            <w:pPr>
              <w:pStyle w:val="TableParagraph"/>
              <w:spacing w:before="2"/>
              <w:rPr>
                <w:sz w:val="27"/>
              </w:rPr>
            </w:pPr>
          </w:p>
          <w:p w14:paraId="2E808CE0" w14:textId="77777777" w:rsidR="00BD35D5" w:rsidRDefault="00000000">
            <w:pPr>
              <w:pStyle w:val="TableParagraph"/>
              <w:ind w:left="482" w:right="405"/>
              <w:jc w:val="center"/>
              <w:rPr>
                <w:b/>
                <w:sz w:val="20"/>
              </w:rPr>
            </w:pPr>
            <w:r>
              <w:rPr>
                <w:b/>
                <w:color w:val="008080"/>
                <w:sz w:val="20"/>
              </w:rPr>
              <w:t>Numeric</w:t>
            </w:r>
          </w:p>
        </w:tc>
        <w:tc>
          <w:tcPr>
            <w:tcW w:w="1244" w:type="dxa"/>
            <w:tcBorders>
              <w:top w:val="nil"/>
              <w:left w:val="single" w:sz="4" w:space="0" w:color="008080"/>
              <w:bottom w:val="single" w:sz="4" w:space="0" w:color="008080"/>
              <w:right w:val="single" w:sz="4" w:space="0" w:color="008080"/>
            </w:tcBorders>
            <w:shd w:val="clear" w:color="auto" w:fill="CCFFFF"/>
          </w:tcPr>
          <w:p w14:paraId="14A92AD2" w14:textId="77777777" w:rsidR="00BD35D5" w:rsidRDefault="00BD35D5">
            <w:pPr>
              <w:pStyle w:val="TableParagraph"/>
              <w:rPr>
                <w:rFonts w:ascii="Times New Roman"/>
                <w:sz w:val="20"/>
              </w:rPr>
            </w:pPr>
          </w:p>
        </w:tc>
        <w:tc>
          <w:tcPr>
            <w:tcW w:w="1182" w:type="dxa"/>
            <w:tcBorders>
              <w:top w:val="nil"/>
              <w:left w:val="single" w:sz="4" w:space="0" w:color="008080"/>
              <w:bottom w:val="single" w:sz="4" w:space="0" w:color="008080"/>
              <w:right w:val="single" w:sz="4" w:space="0" w:color="008080"/>
            </w:tcBorders>
            <w:shd w:val="clear" w:color="auto" w:fill="CCFFFF"/>
          </w:tcPr>
          <w:p w14:paraId="38DC6BAB" w14:textId="77777777" w:rsidR="00BD35D5" w:rsidRDefault="00BD35D5">
            <w:pPr>
              <w:pStyle w:val="TableParagraph"/>
              <w:rPr>
                <w:rFonts w:ascii="Times New Roman"/>
                <w:sz w:val="20"/>
              </w:rPr>
            </w:pPr>
          </w:p>
        </w:tc>
        <w:tc>
          <w:tcPr>
            <w:tcW w:w="1244" w:type="dxa"/>
            <w:tcBorders>
              <w:top w:val="nil"/>
              <w:left w:val="single" w:sz="4" w:space="0" w:color="008080"/>
              <w:bottom w:val="single" w:sz="4" w:space="0" w:color="008080"/>
              <w:right w:val="single" w:sz="4" w:space="0" w:color="008080"/>
            </w:tcBorders>
            <w:shd w:val="clear" w:color="auto" w:fill="CCFFFF"/>
          </w:tcPr>
          <w:p w14:paraId="7B1B4D7E" w14:textId="77777777" w:rsidR="00BD35D5" w:rsidRDefault="00BD35D5">
            <w:pPr>
              <w:pStyle w:val="TableParagraph"/>
              <w:rPr>
                <w:rFonts w:ascii="Times New Roman"/>
                <w:sz w:val="20"/>
              </w:rPr>
            </w:pPr>
          </w:p>
        </w:tc>
        <w:tc>
          <w:tcPr>
            <w:tcW w:w="1201" w:type="dxa"/>
            <w:tcBorders>
              <w:top w:val="nil"/>
              <w:left w:val="single" w:sz="4" w:space="0" w:color="008080"/>
              <w:bottom w:val="single" w:sz="4" w:space="0" w:color="008080"/>
              <w:right w:val="single" w:sz="4" w:space="0" w:color="008080"/>
            </w:tcBorders>
            <w:shd w:val="clear" w:color="auto" w:fill="CCFFFF"/>
          </w:tcPr>
          <w:p w14:paraId="6178DAD3" w14:textId="77777777" w:rsidR="00BD35D5" w:rsidRDefault="00BD35D5">
            <w:pPr>
              <w:pStyle w:val="TableParagraph"/>
              <w:rPr>
                <w:rFonts w:ascii="Times New Roman"/>
                <w:sz w:val="20"/>
              </w:rPr>
            </w:pPr>
          </w:p>
        </w:tc>
        <w:tc>
          <w:tcPr>
            <w:tcW w:w="1220" w:type="dxa"/>
            <w:tcBorders>
              <w:top w:val="nil"/>
              <w:left w:val="single" w:sz="4" w:space="0" w:color="008080"/>
              <w:bottom w:val="single" w:sz="4" w:space="0" w:color="008080"/>
              <w:right w:val="single" w:sz="4" w:space="0" w:color="008080"/>
            </w:tcBorders>
            <w:shd w:val="clear" w:color="auto" w:fill="CCFFFF"/>
          </w:tcPr>
          <w:p w14:paraId="746FBAD3" w14:textId="77777777" w:rsidR="00BD35D5" w:rsidRDefault="00BD35D5">
            <w:pPr>
              <w:pStyle w:val="TableParagraph"/>
              <w:rPr>
                <w:rFonts w:ascii="Times New Roman"/>
                <w:sz w:val="20"/>
              </w:rPr>
            </w:pPr>
          </w:p>
        </w:tc>
        <w:tc>
          <w:tcPr>
            <w:tcW w:w="999" w:type="dxa"/>
            <w:vMerge w:val="restart"/>
            <w:tcBorders>
              <w:top w:val="nil"/>
              <w:left w:val="single" w:sz="4" w:space="0" w:color="000000"/>
              <w:bottom w:val="single" w:sz="4" w:space="0" w:color="000000"/>
              <w:right w:val="single" w:sz="4" w:space="0" w:color="000000"/>
            </w:tcBorders>
            <w:shd w:val="clear" w:color="auto" w:fill="CCFFFF"/>
          </w:tcPr>
          <w:p w14:paraId="7D5F1940" w14:textId="77777777" w:rsidR="00BD35D5" w:rsidRDefault="00BD35D5">
            <w:pPr>
              <w:pStyle w:val="TableParagraph"/>
              <w:rPr>
                <w:rFonts w:ascii="Times New Roman"/>
                <w:sz w:val="20"/>
              </w:rPr>
            </w:pPr>
          </w:p>
        </w:tc>
        <w:tc>
          <w:tcPr>
            <w:tcW w:w="1004" w:type="dxa"/>
            <w:vMerge w:val="restart"/>
            <w:tcBorders>
              <w:top w:val="nil"/>
              <w:left w:val="single" w:sz="4" w:space="0" w:color="000000"/>
              <w:bottom w:val="single" w:sz="4" w:space="0" w:color="000000"/>
            </w:tcBorders>
            <w:shd w:val="clear" w:color="auto" w:fill="CCFFFF"/>
          </w:tcPr>
          <w:p w14:paraId="44589BF8" w14:textId="77777777" w:rsidR="00BD35D5" w:rsidRDefault="00BD35D5">
            <w:pPr>
              <w:pStyle w:val="TableParagraph"/>
              <w:rPr>
                <w:rFonts w:ascii="Times New Roman"/>
                <w:sz w:val="20"/>
              </w:rPr>
            </w:pPr>
          </w:p>
        </w:tc>
      </w:tr>
      <w:tr w:rsidR="00BD35D5" w14:paraId="75519966" w14:textId="77777777">
        <w:trPr>
          <w:trHeight w:val="1392"/>
        </w:trPr>
        <w:tc>
          <w:tcPr>
            <w:tcW w:w="576" w:type="dxa"/>
            <w:vMerge/>
            <w:tcBorders>
              <w:top w:val="nil"/>
              <w:bottom w:val="single" w:sz="4" w:space="0" w:color="008080"/>
              <w:right w:val="single" w:sz="4" w:space="0" w:color="008080"/>
            </w:tcBorders>
            <w:shd w:val="clear" w:color="auto" w:fill="CCFFFF"/>
          </w:tcPr>
          <w:p w14:paraId="20D177E1" w14:textId="77777777" w:rsidR="00BD35D5" w:rsidRDefault="00BD35D5">
            <w:pPr>
              <w:rPr>
                <w:sz w:val="2"/>
                <w:szCs w:val="2"/>
              </w:rPr>
            </w:pPr>
          </w:p>
        </w:tc>
        <w:tc>
          <w:tcPr>
            <w:tcW w:w="2987" w:type="dxa"/>
            <w:tcBorders>
              <w:top w:val="single" w:sz="4" w:space="0" w:color="008080"/>
              <w:left w:val="single" w:sz="4" w:space="0" w:color="008080"/>
              <w:bottom w:val="single" w:sz="4" w:space="0" w:color="008080"/>
              <w:right w:val="single" w:sz="4" w:space="0" w:color="008080"/>
            </w:tcBorders>
            <w:shd w:val="clear" w:color="auto" w:fill="CCFFFF"/>
          </w:tcPr>
          <w:p w14:paraId="1EF0B726" w14:textId="77777777" w:rsidR="00BD35D5" w:rsidRDefault="00000000">
            <w:pPr>
              <w:pStyle w:val="TableParagraph"/>
              <w:ind w:left="215" w:right="204" w:firstLine="7"/>
              <w:jc w:val="center"/>
              <w:rPr>
                <w:sz w:val="20"/>
              </w:rPr>
            </w:pPr>
            <w:r>
              <w:rPr>
                <w:b/>
                <w:color w:val="008080"/>
                <w:sz w:val="20"/>
              </w:rPr>
              <w:t>(RCTML) Rambursari de</w:t>
            </w:r>
            <w:r>
              <w:rPr>
                <w:b/>
                <w:color w:val="008080"/>
                <w:spacing w:val="1"/>
                <w:sz w:val="20"/>
              </w:rPr>
              <w:t xml:space="preserve"> </w:t>
            </w:r>
            <w:r>
              <w:rPr>
                <w:b/>
                <w:color w:val="008080"/>
                <w:sz w:val="20"/>
              </w:rPr>
              <w:t>credite</w:t>
            </w:r>
            <w:r>
              <w:rPr>
                <w:b/>
                <w:color w:val="008080"/>
                <w:spacing w:val="-1"/>
                <w:sz w:val="20"/>
              </w:rPr>
              <w:t xml:space="preserve"> </w:t>
            </w:r>
            <w:r>
              <w:rPr>
                <w:b/>
                <w:color w:val="008080"/>
                <w:sz w:val="20"/>
              </w:rPr>
              <w:t>pe</w:t>
            </w:r>
            <w:r>
              <w:rPr>
                <w:b/>
                <w:color w:val="008080"/>
                <w:spacing w:val="-5"/>
                <w:sz w:val="20"/>
              </w:rPr>
              <w:t xml:space="preserve"> </w:t>
            </w:r>
            <w:r>
              <w:rPr>
                <w:b/>
                <w:color w:val="008080"/>
                <w:sz w:val="20"/>
              </w:rPr>
              <w:t>termen</w:t>
            </w:r>
            <w:r>
              <w:rPr>
                <w:b/>
                <w:color w:val="008080"/>
                <w:spacing w:val="-3"/>
                <w:sz w:val="20"/>
              </w:rPr>
              <w:t xml:space="preserve"> </w:t>
            </w:r>
            <w:r>
              <w:rPr>
                <w:b/>
                <w:color w:val="008080"/>
                <w:sz w:val="20"/>
              </w:rPr>
              <w:t>mediu</w:t>
            </w:r>
            <w:r>
              <w:rPr>
                <w:b/>
                <w:color w:val="008080"/>
                <w:spacing w:val="-4"/>
                <w:sz w:val="20"/>
              </w:rPr>
              <w:t xml:space="preserve"> </w:t>
            </w:r>
            <w:r>
              <w:rPr>
                <w:b/>
                <w:color w:val="008080"/>
                <w:sz w:val="20"/>
              </w:rPr>
              <w:t>si</w:t>
            </w:r>
            <w:r>
              <w:rPr>
                <w:b/>
                <w:color w:val="008080"/>
                <w:spacing w:val="-57"/>
                <w:sz w:val="20"/>
              </w:rPr>
              <w:t xml:space="preserve"> </w:t>
            </w:r>
            <w:r>
              <w:rPr>
                <w:b/>
                <w:color w:val="008080"/>
                <w:sz w:val="20"/>
              </w:rPr>
              <w:t xml:space="preserve">lung - </w:t>
            </w:r>
            <w:r>
              <w:rPr>
                <w:color w:val="008080"/>
                <w:sz w:val="20"/>
              </w:rPr>
              <w:t xml:space="preserve">linia </w:t>
            </w:r>
            <w:r>
              <w:rPr>
                <w:b/>
                <w:color w:val="008080"/>
                <w:sz w:val="20"/>
              </w:rPr>
              <w:t xml:space="preserve">C1 </w:t>
            </w:r>
            <w:r>
              <w:rPr>
                <w:color w:val="008080"/>
                <w:sz w:val="20"/>
              </w:rPr>
              <w:t>din fluxul de</w:t>
            </w:r>
            <w:r>
              <w:rPr>
                <w:color w:val="008080"/>
                <w:spacing w:val="1"/>
                <w:sz w:val="20"/>
              </w:rPr>
              <w:t xml:space="preserve"> </w:t>
            </w:r>
            <w:r>
              <w:rPr>
                <w:color w:val="008080"/>
                <w:sz w:val="20"/>
              </w:rPr>
              <w:t>numerar pentru anii 1-5, se</w:t>
            </w:r>
            <w:r>
              <w:rPr>
                <w:color w:val="008080"/>
                <w:spacing w:val="1"/>
                <w:sz w:val="20"/>
              </w:rPr>
              <w:t xml:space="preserve"> </w:t>
            </w:r>
            <w:r>
              <w:rPr>
                <w:color w:val="008080"/>
                <w:sz w:val="20"/>
              </w:rPr>
              <w:t>introduce pentru</w:t>
            </w:r>
            <w:r>
              <w:rPr>
                <w:color w:val="008080"/>
                <w:spacing w:val="-4"/>
                <w:sz w:val="20"/>
              </w:rPr>
              <w:t xml:space="preserve"> </w:t>
            </w:r>
            <w:r>
              <w:rPr>
                <w:color w:val="008080"/>
                <w:sz w:val="20"/>
              </w:rPr>
              <w:t>perioada</w:t>
            </w:r>
          </w:p>
          <w:p w14:paraId="13AF006D" w14:textId="77777777" w:rsidR="00BD35D5" w:rsidRDefault="00000000">
            <w:pPr>
              <w:pStyle w:val="TableParagraph"/>
              <w:spacing w:line="220" w:lineRule="exact"/>
              <w:ind w:left="145" w:right="132"/>
              <w:jc w:val="center"/>
              <w:rPr>
                <w:sz w:val="20"/>
              </w:rPr>
            </w:pPr>
            <w:r>
              <w:rPr>
                <w:color w:val="008080"/>
                <w:sz w:val="20"/>
              </w:rPr>
              <w:t>aferenta</w:t>
            </w:r>
          </w:p>
        </w:tc>
        <w:tc>
          <w:tcPr>
            <w:tcW w:w="1330" w:type="dxa"/>
            <w:tcBorders>
              <w:top w:val="single" w:sz="4" w:space="0" w:color="008080"/>
              <w:left w:val="single" w:sz="4" w:space="0" w:color="008080"/>
              <w:bottom w:val="single" w:sz="4" w:space="0" w:color="008080"/>
              <w:right w:val="single" w:sz="4" w:space="0" w:color="008080"/>
            </w:tcBorders>
            <w:shd w:val="clear" w:color="auto" w:fill="CCFFFF"/>
          </w:tcPr>
          <w:p w14:paraId="3BB02459" w14:textId="77777777" w:rsidR="00BD35D5" w:rsidRDefault="00BD35D5">
            <w:pPr>
              <w:pStyle w:val="TableParagraph"/>
            </w:pPr>
          </w:p>
          <w:p w14:paraId="6F6F407F" w14:textId="77777777" w:rsidR="00BD35D5" w:rsidRDefault="00BD35D5">
            <w:pPr>
              <w:pStyle w:val="TableParagraph"/>
              <w:spacing w:before="1"/>
              <w:rPr>
                <w:sz w:val="27"/>
              </w:rPr>
            </w:pPr>
          </w:p>
          <w:p w14:paraId="1A0A43FF" w14:textId="77777777" w:rsidR="00BD35D5" w:rsidRDefault="00000000">
            <w:pPr>
              <w:pStyle w:val="TableParagraph"/>
              <w:ind w:left="121" w:right="106"/>
              <w:jc w:val="center"/>
              <w:rPr>
                <w:b/>
                <w:sz w:val="20"/>
              </w:rPr>
            </w:pPr>
            <w:r>
              <w:rPr>
                <w:b/>
                <w:color w:val="008080"/>
                <w:sz w:val="20"/>
              </w:rPr>
              <w:t>N/A</w:t>
            </w:r>
          </w:p>
        </w:tc>
        <w:tc>
          <w:tcPr>
            <w:tcW w:w="1724" w:type="dxa"/>
            <w:tcBorders>
              <w:top w:val="single" w:sz="4" w:space="0" w:color="008080"/>
              <w:left w:val="single" w:sz="4" w:space="0" w:color="008080"/>
              <w:bottom w:val="single" w:sz="4" w:space="0" w:color="008080"/>
              <w:right w:val="single" w:sz="4" w:space="0" w:color="008080"/>
            </w:tcBorders>
            <w:shd w:val="clear" w:color="auto" w:fill="CCFFFF"/>
          </w:tcPr>
          <w:p w14:paraId="16DF4ADB" w14:textId="77777777" w:rsidR="00BD35D5" w:rsidRDefault="00BD35D5">
            <w:pPr>
              <w:pStyle w:val="TableParagraph"/>
            </w:pPr>
          </w:p>
          <w:p w14:paraId="0F477666" w14:textId="77777777" w:rsidR="00BD35D5" w:rsidRDefault="00BD35D5">
            <w:pPr>
              <w:pStyle w:val="TableParagraph"/>
              <w:spacing w:before="1"/>
              <w:rPr>
                <w:sz w:val="27"/>
              </w:rPr>
            </w:pPr>
          </w:p>
          <w:p w14:paraId="4395DB6E" w14:textId="77777777" w:rsidR="00BD35D5" w:rsidRDefault="00000000">
            <w:pPr>
              <w:pStyle w:val="TableParagraph"/>
              <w:ind w:left="482" w:right="405"/>
              <w:jc w:val="center"/>
              <w:rPr>
                <w:b/>
                <w:sz w:val="20"/>
              </w:rPr>
            </w:pPr>
            <w:r>
              <w:rPr>
                <w:b/>
                <w:color w:val="008080"/>
                <w:sz w:val="20"/>
              </w:rPr>
              <w:t>Numeric</w:t>
            </w:r>
          </w:p>
        </w:tc>
        <w:tc>
          <w:tcPr>
            <w:tcW w:w="1244" w:type="dxa"/>
            <w:tcBorders>
              <w:top w:val="single" w:sz="4" w:space="0" w:color="008080"/>
              <w:left w:val="single" w:sz="4" w:space="0" w:color="008080"/>
              <w:bottom w:val="single" w:sz="4" w:space="0" w:color="008080"/>
              <w:right w:val="single" w:sz="4" w:space="0" w:color="008080"/>
            </w:tcBorders>
            <w:shd w:val="clear" w:color="auto" w:fill="CCFFFF"/>
          </w:tcPr>
          <w:p w14:paraId="670FE386" w14:textId="77777777" w:rsidR="00BD35D5" w:rsidRDefault="00BD35D5">
            <w:pPr>
              <w:pStyle w:val="TableParagraph"/>
              <w:rPr>
                <w:rFonts w:ascii="Times New Roman"/>
                <w:sz w:val="20"/>
              </w:rPr>
            </w:pPr>
          </w:p>
        </w:tc>
        <w:tc>
          <w:tcPr>
            <w:tcW w:w="1182" w:type="dxa"/>
            <w:tcBorders>
              <w:top w:val="single" w:sz="4" w:space="0" w:color="008080"/>
              <w:left w:val="single" w:sz="4" w:space="0" w:color="008080"/>
              <w:bottom w:val="single" w:sz="4" w:space="0" w:color="008080"/>
              <w:right w:val="single" w:sz="4" w:space="0" w:color="008080"/>
            </w:tcBorders>
            <w:shd w:val="clear" w:color="auto" w:fill="CCFFFF"/>
          </w:tcPr>
          <w:p w14:paraId="67988057" w14:textId="77777777" w:rsidR="00BD35D5" w:rsidRDefault="00BD35D5">
            <w:pPr>
              <w:pStyle w:val="TableParagraph"/>
              <w:rPr>
                <w:rFonts w:ascii="Times New Roman"/>
                <w:sz w:val="20"/>
              </w:rPr>
            </w:pPr>
          </w:p>
        </w:tc>
        <w:tc>
          <w:tcPr>
            <w:tcW w:w="1244" w:type="dxa"/>
            <w:tcBorders>
              <w:top w:val="single" w:sz="4" w:space="0" w:color="008080"/>
              <w:left w:val="single" w:sz="4" w:space="0" w:color="008080"/>
              <w:bottom w:val="single" w:sz="4" w:space="0" w:color="008080"/>
              <w:right w:val="single" w:sz="4" w:space="0" w:color="008080"/>
            </w:tcBorders>
            <w:shd w:val="clear" w:color="auto" w:fill="CCFFFF"/>
          </w:tcPr>
          <w:p w14:paraId="608082B0" w14:textId="77777777" w:rsidR="00BD35D5" w:rsidRDefault="00BD35D5">
            <w:pPr>
              <w:pStyle w:val="TableParagraph"/>
              <w:rPr>
                <w:rFonts w:ascii="Times New Roman"/>
                <w:sz w:val="20"/>
              </w:rPr>
            </w:pPr>
          </w:p>
        </w:tc>
        <w:tc>
          <w:tcPr>
            <w:tcW w:w="1201" w:type="dxa"/>
            <w:tcBorders>
              <w:top w:val="single" w:sz="4" w:space="0" w:color="008080"/>
              <w:left w:val="single" w:sz="4" w:space="0" w:color="008080"/>
              <w:bottom w:val="single" w:sz="4" w:space="0" w:color="008080"/>
              <w:right w:val="single" w:sz="4" w:space="0" w:color="008080"/>
            </w:tcBorders>
            <w:shd w:val="clear" w:color="auto" w:fill="CCFFFF"/>
          </w:tcPr>
          <w:p w14:paraId="3D228828" w14:textId="77777777" w:rsidR="00BD35D5" w:rsidRDefault="00BD35D5">
            <w:pPr>
              <w:pStyle w:val="TableParagraph"/>
              <w:rPr>
                <w:rFonts w:ascii="Times New Roman"/>
                <w:sz w:val="20"/>
              </w:rPr>
            </w:pPr>
          </w:p>
        </w:tc>
        <w:tc>
          <w:tcPr>
            <w:tcW w:w="1220" w:type="dxa"/>
            <w:tcBorders>
              <w:top w:val="single" w:sz="4" w:space="0" w:color="008080"/>
              <w:left w:val="single" w:sz="4" w:space="0" w:color="008080"/>
              <w:bottom w:val="single" w:sz="4" w:space="0" w:color="008080"/>
              <w:right w:val="single" w:sz="4" w:space="0" w:color="008080"/>
            </w:tcBorders>
            <w:shd w:val="clear" w:color="auto" w:fill="CCFFFF"/>
          </w:tcPr>
          <w:p w14:paraId="70CE47C9" w14:textId="77777777" w:rsidR="00BD35D5" w:rsidRDefault="00BD35D5">
            <w:pPr>
              <w:pStyle w:val="TableParagraph"/>
              <w:rPr>
                <w:rFonts w:ascii="Times New Roman"/>
                <w:sz w:val="20"/>
              </w:rPr>
            </w:pPr>
          </w:p>
        </w:tc>
        <w:tc>
          <w:tcPr>
            <w:tcW w:w="999" w:type="dxa"/>
            <w:vMerge/>
            <w:tcBorders>
              <w:top w:val="nil"/>
              <w:left w:val="single" w:sz="4" w:space="0" w:color="000000"/>
              <w:bottom w:val="single" w:sz="4" w:space="0" w:color="000000"/>
              <w:right w:val="single" w:sz="4" w:space="0" w:color="000000"/>
            </w:tcBorders>
            <w:shd w:val="clear" w:color="auto" w:fill="CCFFFF"/>
          </w:tcPr>
          <w:p w14:paraId="34A4E162" w14:textId="77777777" w:rsidR="00BD35D5" w:rsidRDefault="00BD35D5">
            <w:pPr>
              <w:rPr>
                <w:sz w:val="2"/>
                <w:szCs w:val="2"/>
              </w:rPr>
            </w:pPr>
          </w:p>
        </w:tc>
        <w:tc>
          <w:tcPr>
            <w:tcW w:w="1004" w:type="dxa"/>
            <w:vMerge/>
            <w:tcBorders>
              <w:top w:val="nil"/>
              <w:left w:val="single" w:sz="4" w:space="0" w:color="000000"/>
              <w:bottom w:val="single" w:sz="4" w:space="0" w:color="000000"/>
            </w:tcBorders>
            <w:shd w:val="clear" w:color="auto" w:fill="CCFFFF"/>
          </w:tcPr>
          <w:p w14:paraId="34672DB7" w14:textId="77777777" w:rsidR="00BD35D5" w:rsidRDefault="00BD35D5">
            <w:pPr>
              <w:rPr>
                <w:sz w:val="2"/>
                <w:szCs w:val="2"/>
              </w:rPr>
            </w:pPr>
          </w:p>
        </w:tc>
      </w:tr>
      <w:tr w:rsidR="00BD35D5" w14:paraId="1A632581" w14:textId="77777777">
        <w:trPr>
          <w:trHeight w:val="1857"/>
        </w:trPr>
        <w:tc>
          <w:tcPr>
            <w:tcW w:w="576" w:type="dxa"/>
            <w:vMerge/>
            <w:tcBorders>
              <w:top w:val="nil"/>
              <w:bottom w:val="single" w:sz="4" w:space="0" w:color="008080"/>
              <w:right w:val="single" w:sz="4" w:space="0" w:color="008080"/>
            </w:tcBorders>
            <w:shd w:val="clear" w:color="auto" w:fill="CCFFFF"/>
          </w:tcPr>
          <w:p w14:paraId="5676C8AD" w14:textId="77777777" w:rsidR="00BD35D5" w:rsidRDefault="00BD35D5">
            <w:pPr>
              <w:rPr>
                <w:sz w:val="2"/>
                <w:szCs w:val="2"/>
              </w:rPr>
            </w:pPr>
          </w:p>
        </w:tc>
        <w:tc>
          <w:tcPr>
            <w:tcW w:w="2987" w:type="dxa"/>
            <w:tcBorders>
              <w:top w:val="single" w:sz="4" w:space="0" w:color="008080"/>
              <w:left w:val="single" w:sz="4" w:space="0" w:color="008080"/>
              <w:bottom w:val="single" w:sz="4" w:space="0" w:color="008080"/>
              <w:right w:val="single" w:sz="4" w:space="0" w:color="008080"/>
            </w:tcBorders>
            <w:shd w:val="clear" w:color="auto" w:fill="CCFFFF"/>
          </w:tcPr>
          <w:p w14:paraId="25FD80F9" w14:textId="77777777" w:rsidR="00BD35D5" w:rsidRDefault="00000000">
            <w:pPr>
              <w:pStyle w:val="TableParagraph"/>
              <w:ind w:left="110" w:right="138"/>
              <w:rPr>
                <w:sz w:val="20"/>
              </w:rPr>
            </w:pPr>
            <w:r>
              <w:rPr>
                <w:b/>
                <w:color w:val="008080"/>
                <w:sz w:val="20"/>
              </w:rPr>
              <w:t>Rata acoperirii prin fluxul de</w:t>
            </w:r>
            <w:r>
              <w:rPr>
                <w:b/>
                <w:color w:val="008080"/>
                <w:spacing w:val="-58"/>
                <w:sz w:val="20"/>
              </w:rPr>
              <w:t xml:space="preserve"> </w:t>
            </w:r>
            <w:r>
              <w:rPr>
                <w:b/>
                <w:color w:val="008080"/>
                <w:sz w:val="20"/>
              </w:rPr>
              <w:t xml:space="preserve">numerar (RAFN) - </w:t>
            </w:r>
            <w:r>
              <w:rPr>
                <w:color w:val="008080"/>
                <w:sz w:val="20"/>
              </w:rPr>
              <w:t>se</w:t>
            </w:r>
            <w:r>
              <w:rPr>
                <w:color w:val="008080"/>
                <w:spacing w:val="1"/>
                <w:sz w:val="20"/>
              </w:rPr>
              <w:t xml:space="preserve"> </w:t>
            </w:r>
            <w:r>
              <w:rPr>
                <w:color w:val="008080"/>
                <w:sz w:val="20"/>
              </w:rPr>
              <w:t>calculeaza automat ca raport</w:t>
            </w:r>
            <w:r>
              <w:rPr>
                <w:color w:val="008080"/>
                <w:spacing w:val="1"/>
                <w:sz w:val="20"/>
              </w:rPr>
              <w:t xml:space="preserve"> </w:t>
            </w:r>
            <w:r>
              <w:rPr>
                <w:color w:val="008080"/>
                <w:sz w:val="20"/>
              </w:rPr>
              <w:t>intre Fluxul de numerar din</w:t>
            </w:r>
            <w:r>
              <w:rPr>
                <w:color w:val="008080"/>
                <w:spacing w:val="1"/>
                <w:sz w:val="20"/>
              </w:rPr>
              <w:t xml:space="preserve"> </w:t>
            </w:r>
            <w:r>
              <w:rPr>
                <w:color w:val="008080"/>
                <w:sz w:val="20"/>
              </w:rPr>
              <w:t>exploatare aferent perioadei</w:t>
            </w:r>
            <w:r>
              <w:rPr>
                <w:color w:val="008080"/>
                <w:spacing w:val="1"/>
                <w:sz w:val="20"/>
              </w:rPr>
              <w:t xml:space="preserve"> </w:t>
            </w:r>
            <w:r>
              <w:rPr>
                <w:color w:val="008080"/>
                <w:sz w:val="20"/>
              </w:rPr>
              <w:t>respective</w:t>
            </w:r>
            <w:r>
              <w:rPr>
                <w:color w:val="008080"/>
                <w:spacing w:val="-4"/>
                <w:sz w:val="20"/>
              </w:rPr>
              <w:t xml:space="preserve"> </w:t>
            </w:r>
            <w:r>
              <w:rPr>
                <w:color w:val="008080"/>
                <w:sz w:val="20"/>
              </w:rPr>
              <w:t>si</w:t>
            </w:r>
            <w:r>
              <w:rPr>
                <w:color w:val="008080"/>
                <w:spacing w:val="2"/>
                <w:sz w:val="20"/>
              </w:rPr>
              <w:t xml:space="preserve"> </w:t>
            </w:r>
            <w:r>
              <w:rPr>
                <w:color w:val="008080"/>
                <w:sz w:val="20"/>
              </w:rPr>
              <w:t>suma</w:t>
            </w:r>
          </w:p>
          <w:p w14:paraId="0949880F" w14:textId="77777777" w:rsidR="00BD35D5" w:rsidRDefault="00000000">
            <w:pPr>
              <w:pStyle w:val="TableParagraph"/>
              <w:spacing w:line="230" w:lineRule="exact"/>
              <w:ind w:left="110"/>
              <w:rPr>
                <w:b/>
                <w:sz w:val="20"/>
              </w:rPr>
            </w:pPr>
            <w:r>
              <w:rPr>
                <w:color w:val="008080"/>
                <w:sz w:val="20"/>
              </w:rPr>
              <w:t>(PDCTML+RCTML) -</w:t>
            </w:r>
            <w:r>
              <w:rPr>
                <w:color w:val="008080"/>
                <w:spacing w:val="1"/>
                <w:sz w:val="20"/>
              </w:rPr>
              <w:t xml:space="preserve"> </w:t>
            </w:r>
            <w:r>
              <w:rPr>
                <w:color w:val="008080"/>
                <w:sz w:val="20"/>
              </w:rPr>
              <w:t>trebuie sa</w:t>
            </w:r>
            <w:r>
              <w:rPr>
                <w:color w:val="008080"/>
                <w:spacing w:val="-58"/>
                <w:sz w:val="20"/>
              </w:rPr>
              <w:t xml:space="preserve"> </w:t>
            </w:r>
            <w:r>
              <w:rPr>
                <w:color w:val="008080"/>
                <w:sz w:val="20"/>
              </w:rPr>
              <w:t>fie</w:t>
            </w:r>
            <w:r>
              <w:rPr>
                <w:color w:val="008080"/>
                <w:spacing w:val="-3"/>
                <w:sz w:val="20"/>
              </w:rPr>
              <w:t xml:space="preserve"> </w:t>
            </w:r>
            <w:r>
              <w:rPr>
                <w:color w:val="008080"/>
                <w:sz w:val="20"/>
              </w:rPr>
              <w:t>=&gt;</w:t>
            </w:r>
            <w:r>
              <w:rPr>
                <w:color w:val="008080"/>
                <w:spacing w:val="-3"/>
                <w:sz w:val="20"/>
              </w:rPr>
              <w:t xml:space="preserve"> </w:t>
            </w:r>
            <w:r>
              <w:rPr>
                <w:color w:val="008080"/>
                <w:sz w:val="20"/>
              </w:rPr>
              <w:t>cu</w:t>
            </w:r>
            <w:r>
              <w:rPr>
                <w:color w:val="008080"/>
                <w:spacing w:val="-2"/>
                <w:sz w:val="20"/>
              </w:rPr>
              <w:t xml:space="preserve"> </w:t>
            </w:r>
            <w:r>
              <w:rPr>
                <w:b/>
                <w:color w:val="008080"/>
                <w:sz w:val="20"/>
              </w:rPr>
              <w:t>1.2</w:t>
            </w:r>
          </w:p>
        </w:tc>
        <w:tc>
          <w:tcPr>
            <w:tcW w:w="1330" w:type="dxa"/>
            <w:tcBorders>
              <w:top w:val="single" w:sz="4" w:space="0" w:color="008080"/>
              <w:left w:val="single" w:sz="4" w:space="0" w:color="008080"/>
              <w:bottom w:val="single" w:sz="4" w:space="0" w:color="008080"/>
              <w:right w:val="single" w:sz="4" w:space="0" w:color="008080"/>
            </w:tcBorders>
            <w:shd w:val="clear" w:color="auto" w:fill="CCFFFF"/>
          </w:tcPr>
          <w:p w14:paraId="64F55262" w14:textId="77777777" w:rsidR="00BD35D5" w:rsidRDefault="00BD35D5">
            <w:pPr>
              <w:pStyle w:val="TableParagraph"/>
            </w:pPr>
          </w:p>
          <w:p w14:paraId="32665684" w14:textId="77777777" w:rsidR="00BD35D5" w:rsidRDefault="00BD35D5">
            <w:pPr>
              <w:pStyle w:val="TableParagraph"/>
            </w:pPr>
          </w:p>
          <w:p w14:paraId="1B11C26C" w14:textId="77777777" w:rsidR="00BD35D5" w:rsidRDefault="00BD35D5">
            <w:pPr>
              <w:pStyle w:val="TableParagraph"/>
              <w:spacing w:before="4"/>
              <w:rPr>
                <w:sz w:val="25"/>
              </w:rPr>
            </w:pPr>
          </w:p>
          <w:p w14:paraId="135C731E" w14:textId="77777777" w:rsidR="00BD35D5" w:rsidRDefault="00000000">
            <w:pPr>
              <w:pStyle w:val="TableParagraph"/>
              <w:spacing w:before="1"/>
              <w:ind w:left="126" w:right="106"/>
              <w:jc w:val="center"/>
              <w:rPr>
                <w:b/>
                <w:sz w:val="20"/>
              </w:rPr>
            </w:pPr>
            <w:r>
              <w:rPr>
                <w:b/>
                <w:color w:val="008080"/>
                <w:sz w:val="20"/>
              </w:rPr>
              <w:t>&gt;=1,2</w:t>
            </w:r>
          </w:p>
        </w:tc>
        <w:tc>
          <w:tcPr>
            <w:tcW w:w="1724" w:type="dxa"/>
            <w:tcBorders>
              <w:top w:val="single" w:sz="4" w:space="0" w:color="008080"/>
              <w:left w:val="single" w:sz="4" w:space="0" w:color="008080"/>
              <w:bottom w:val="single" w:sz="4" w:space="0" w:color="008080"/>
              <w:right w:val="single" w:sz="4" w:space="0" w:color="008080"/>
            </w:tcBorders>
            <w:shd w:val="clear" w:color="auto" w:fill="CCFFFF"/>
          </w:tcPr>
          <w:p w14:paraId="5CB8FD1F" w14:textId="77777777" w:rsidR="00BD35D5" w:rsidRDefault="00BD35D5">
            <w:pPr>
              <w:pStyle w:val="TableParagraph"/>
            </w:pPr>
          </w:p>
          <w:p w14:paraId="3FD36315" w14:textId="77777777" w:rsidR="00BD35D5" w:rsidRDefault="00BD35D5">
            <w:pPr>
              <w:pStyle w:val="TableParagraph"/>
            </w:pPr>
          </w:p>
          <w:p w14:paraId="2B8CE7C9" w14:textId="77777777" w:rsidR="00BD35D5" w:rsidRDefault="00BD35D5">
            <w:pPr>
              <w:pStyle w:val="TableParagraph"/>
              <w:spacing w:before="4"/>
              <w:rPr>
                <w:sz w:val="25"/>
              </w:rPr>
            </w:pPr>
          </w:p>
          <w:p w14:paraId="57A4C49D" w14:textId="77777777" w:rsidR="00BD35D5" w:rsidRDefault="00000000">
            <w:pPr>
              <w:pStyle w:val="TableParagraph"/>
              <w:spacing w:before="1"/>
              <w:ind w:left="482" w:right="405"/>
              <w:jc w:val="center"/>
              <w:rPr>
                <w:b/>
                <w:sz w:val="20"/>
              </w:rPr>
            </w:pPr>
            <w:r>
              <w:rPr>
                <w:b/>
                <w:color w:val="008080"/>
                <w:sz w:val="20"/>
              </w:rPr>
              <w:t>Numeric</w:t>
            </w:r>
          </w:p>
        </w:tc>
        <w:tc>
          <w:tcPr>
            <w:tcW w:w="1244" w:type="dxa"/>
            <w:tcBorders>
              <w:top w:val="single" w:sz="4" w:space="0" w:color="008080"/>
              <w:left w:val="single" w:sz="4" w:space="0" w:color="008080"/>
              <w:bottom w:val="single" w:sz="4" w:space="0" w:color="008080"/>
              <w:right w:val="single" w:sz="4" w:space="0" w:color="008080"/>
            </w:tcBorders>
            <w:shd w:val="clear" w:color="auto" w:fill="CCFFFF"/>
          </w:tcPr>
          <w:p w14:paraId="67179685" w14:textId="77777777" w:rsidR="00BD35D5" w:rsidRDefault="00BD35D5">
            <w:pPr>
              <w:pStyle w:val="TableParagraph"/>
            </w:pPr>
          </w:p>
          <w:p w14:paraId="0EF66434" w14:textId="77777777" w:rsidR="00BD35D5" w:rsidRDefault="00BD35D5">
            <w:pPr>
              <w:pStyle w:val="TableParagraph"/>
            </w:pPr>
          </w:p>
          <w:p w14:paraId="1D6EEA59" w14:textId="77777777" w:rsidR="00BD35D5" w:rsidRDefault="00BD35D5">
            <w:pPr>
              <w:pStyle w:val="TableParagraph"/>
              <w:spacing w:before="4"/>
              <w:rPr>
                <w:sz w:val="25"/>
              </w:rPr>
            </w:pPr>
          </w:p>
          <w:p w14:paraId="43210870" w14:textId="77777777" w:rsidR="00BD35D5" w:rsidRDefault="00000000">
            <w:pPr>
              <w:pStyle w:val="TableParagraph"/>
              <w:spacing w:before="1"/>
              <w:ind w:left="132" w:right="114"/>
              <w:jc w:val="center"/>
              <w:rPr>
                <w:b/>
                <w:sz w:val="20"/>
              </w:rPr>
            </w:pPr>
            <w:r>
              <w:rPr>
                <w:b/>
                <w:color w:val="008080"/>
                <w:sz w:val="20"/>
              </w:rPr>
              <w:t>#DIV/0!</w:t>
            </w:r>
          </w:p>
        </w:tc>
        <w:tc>
          <w:tcPr>
            <w:tcW w:w="1182" w:type="dxa"/>
            <w:tcBorders>
              <w:top w:val="single" w:sz="4" w:space="0" w:color="008080"/>
              <w:left w:val="single" w:sz="4" w:space="0" w:color="008080"/>
              <w:bottom w:val="single" w:sz="4" w:space="0" w:color="008080"/>
              <w:right w:val="single" w:sz="4" w:space="0" w:color="008080"/>
            </w:tcBorders>
            <w:shd w:val="clear" w:color="auto" w:fill="CCFFFF"/>
          </w:tcPr>
          <w:p w14:paraId="654D7BB0" w14:textId="77777777" w:rsidR="00BD35D5" w:rsidRDefault="00BD35D5">
            <w:pPr>
              <w:pStyle w:val="TableParagraph"/>
            </w:pPr>
          </w:p>
          <w:p w14:paraId="688F0852" w14:textId="77777777" w:rsidR="00BD35D5" w:rsidRDefault="00BD35D5">
            <w:pPr>
              <w:pStyle w:val="TableParagraph"/>
            </w:pPr>
          </w:p>
          <w:p w14:paraId="523F1585" w14:textId="77777777" w:rsidR="00BD35D5" w:rsidRDefault="00BD35D5">
            <w:pPr>
              <w:pStyle w:val="TableParagraph"/>
              <w:spacing w:before="4"/>
              <w:rPr>
                <w:sz w:val="25"/>
              </w:rPr>
            </w:pPr>
          </w:p>
          <w:p w14:paraId="59296017" w14:textId="77777777" w:rsidR="00BD35D5" w:rsidRDefault="00000000">
            <w:pPr>
              <w:pStyle w:val="TableParagraph"/>
              <w:spacing w:before="1"/>
              <w:ind w:left="99" w:right="88"/>
              <w:jc w:val="center"/>
              <w:rPr>
                <w:b/>
                <w:sz w:val="20"/>
              </w:rPr>
            </w:pPr>
            <w:r>
              <w:rPr>
                <w:b/>
                <w:color w:val="008080"/>
                <w:sz w:val="20"/>
              </w:rPr>
              <w:t>#DIV/0!</w:t>
            </w:r>
          </w:p>
        </w:tc>
        <w:tc>
          <w:tcPr>
            <w:tcW w:w="1244" w:type="dxa"/>
            <w:tcBorders>
              <w:top w:val="single" w:sz="4" w:space="0" w:color="008080"/>
              <w:left w:val="single" w:sz="4" w:space="0" w:color="008080"/>
              <w:bottom w:val="single" w:sz="4" w:space="0" w:color="000000"/>
              <w:right w:val="single" w:sz="4" w:space="0" w:color="008080"/>
            </w:tcBorders>
            <w:shd w:val="clear" w:color="auto" w:fill="CCFFFF"/>
          </w:tcPr>
          <w:p w14:paraId="235824DB" w14:textId="77777777" w:rsidR="00BD35D5" w:rsidRDefault="00BD35D5">
            <w:pPr>
              <w:pStyle w:val="TableParagraph"/>
            </w:pPr>
          </w:p>
          <w:p w14:paraId="078A9883" w14:textId="77777777" w:rsidR="00BD35D5" w:rsidRDefault="00BD35D5">
            <w:pPr>
              <w:pStyle w:val="TableParagraph"/>
            </w:pPr>
          </w:p>
          <w:p w14:paraId="6B09A0D8" w14:textId="77777777" w:rsidR="00BD35D5" w:rsidRDefault="00BD35D5">
            <w:pPr>
              <w:pStyle w:val="TableParagraph"/>
              <w:spacing w:before="4"/>
              <w:rPr>
                <w:sz w:val="25"/>
              </w:rPr>
            </w:pPr>
          </w:p>
          <w:p w14:paraId="6B6C74B4" w14:textId="77777777" w:rsidR="00BD35D5" w:rsidRDefault="00000000">
            <w:pPr>
              <w:pStyle w:val="TableParagraph"/>
              <w:spacing w:before="1"/>
              <w:ind w:left="271"/>
              <w:rPr>
                <w:b/>
                <w:sz w:val="20"/>
              </w:rPr>
            </w:pPr>
            <w:r>
              <w:rPr>
                <w:b/>
                <w:color w:val="008080"/>
                <w:sz w:val="20"/>
              </w:rPr>
              <w:t>#DIV/0!</w:t>
            </w:r>
          </w:p>
        </w:tc>
        <w:tc>
          <w:tcPr>
            <w:tcW w:w="1201" w:type="dxa"/>
            <w:tcBorders>
              <w:top w:val="single" w:sz="4" w:space="0" w:color="008080"/>
              <w:left w:val="single" w:sz="4" w:space="0" w:color="008080"/>
              <w:bottom w:val="single" w:sz="4" w:space="0" w:color="000000"/>
              <w:right w:val="single" w:sz="4" w:space="0" w:color="008080"/>
            </w:tcBorders>
            <w:shd w:val="clear" w:color="auto" w:fill="CCFFFF"/>
          </w:tcPr>
          <w:p w14:paraId="3AC60F82" w14:textId="77777777" w:rsidR="00BD35D5" w:rsidRDefault="00BD35D5">
            <w:pPr>
              <w:pStyle w:val="TableParagraph"/>
            </w:pPr>
          </w:p>
          <w:p w14:paraId="5B4DBA47" w14:textId="77777777" w:rsidR="00BD35D5" w:rsidRDefault="00BD35D5">
            <w:pPr>
              <w:pStyle w:val="TableParagraph"/>
            </w:pPr>
          </w:p>
          <w:p w14:paraId="4FF01DA5" w14:textId="77777777" w:rsidR="00BD35D5" w:rsidRDefault="00BD35D5">
            <w:pPr>
              <w:pStyle w:val="TableParagraph"/>
              <w:spacing w:before="4"/>
              <w:rPr>
                <w:sz w:val="25"/>
              </w:rPr>
            </w:pPr>
          </w:p>
          <w:p w14:paraId="49AE1357" w14:textId="77777777" w:rsidR="00BD35D5" w:rsidRDefault="00000000">
            <w:pPr>
              <w:pStyle w:val="TableParagraph"/>
              <w:spacing w:before="1"/>
              <w:ind w:left="251"/>
              <w:rPr>
                <w:b/>
                <w:sz w:val="20"/>
              </w:rPr>
            </w:pPr>
            <w:r>
              <w:rPr>
                <w:b/>
                <w:color w:val="008080"/>
                <w:sz w:val="20"/>
              </w:rPr>
              <w:t>#DIV/0!</w:t>
            </w:r>
          </w:p>
        </w:tc>
        <w:tc>
          <w:tcPr>
            <w:tcW w:w="1220" w:type="dxa"/>
            <w:tcBorders>
              <w:top w:val="single" w:sz="4" w:space="0" w:color="008080"/>
              <w:left w:val="single" w:sz="4" w:space="0" w:color="008080"/>
              <w:bottom w:val="single" w:sz="4" w:space="0" w:color="000000"/>
              <w:right w:val="single" w:sz="4" w:space="0" w:color="008080"/>
            </w:tcBorders>
            <w:shd w:val="clear" w:color="auto" w:fill="CCFFFF"/>
          </w:tcPr>
          <w:p w14:paraId="3628C6A0" w14:textId="77777777" w:rsidR="00BD35D5" w:rsidRDefault="00BD35D5">
            <w:pPr>
              <w:pStyle w:val="TableParagraph"/>
            </w:pPr>
          </w:p>
          <w:p w14:paraId="5558AFAE" w14:textId="77777777" w:rsidR="00BD35D5" w:rsidRDefault="00BD35D5">
            <w:pPr>
              <w:pStyle w:val="TableParagraph"/>
            </w:pPr>
          </w:p>
          <w:p w14:paraId="465891F5" w14:textId="77777777" w:rsidR="00BD35D5" w:rsidRDefault="00BD35D5">
            <w:pPr>
              <w:pStyle w:val="TableParagraph"/>
              <w:spacing w:before="4"/>
              <w:rPr>
                <w:sz w:val="25"/>
              </w:rPr>
            </w:pPr>
          </w:p>
          <w:p w14:paraId="4EE4457C" w14:textId="77777777" w:rsidR="00BD35D5" w:rsidRDefault="00000000">
            <w:pPr>
              <w:pStyle w:val="TableParagraph"/>
              <w:spacing w:before="1"/>
              <w:ind w:left="260"/>
              <w:rPr>
                <w:b/>
                <w:sz w:val="20"/>
              </w:rPr>
            </w:pPr>
            <w:r>
              <w:rPr>
                <w:b/>
                <w:color w:val="008080"/>
                <w:sz w:val="20"/>
              </w:rPr>
              <w:t>#DIV/0!</w:t>
            </w:r>
          </w:p>
        </w:tc>
        <w:tc>
          <w:tcPr>
            <w:tcW w:w="999" w:type="dxa"/>
            <w:vMerge/>
            <w:tcBorders>
              <w:top w:val="nil"/>
              <w:left w:val="single" w:sz="4" w:space="0" w:color="000000"/>
              <w:bottom w:val="single" w:sz="4" w:space="0" w:color="000000"/>
              <w:right w:val="single" w:sz="4" w:space="0" w:color="000000"/>
            </w:tcBorders>
            <w:shd w:val="clear" w:color="auto" w:fill="CCFFFF"/>
          </w:tcPr>
          <w:p w14:paraId="264A8BF4" w14:textId="77777777" w:rsidR="00BD35D5" w:rsidRDefault="00BD35D5">
            <w:pPr>
              <w:rPr>
                <w:sz w:val="2"/>
                <w:szCs w:val="2"/>
              </w:rPr>
            </w:pPr>
          </w:p>
        </w:tc>
        <w:tc>
          <w:tcPr>
            <w:tcW w:w="1004" w:type="dxa"/>
            <w:vMerge/>
            <w:tcBorders>
              <w:top w:val="nil"/>
              <w:left w:val="single" w:sz="4" w:space="0" w:color="000000"/>
              <w:bottom w:val="single" w:sz="4" w:space="0" w:color="000000"/>
            </w:tcBorders>
            <w:shd w:val="clear" w:color="auto" w:fill="CCFFFF"/>
          </w:tcPr>
          <w:p w14:paraId="14E7C451" w14:textId="77777777" w:rsidR="00BD35D5" w:rsidRDefault="00BD35D5">
            <w:pPr>
              <w:rPr>
                <w:sz w:val="2"/>
                <w:szCs w:val="2"/>
              </w:rPr>
            </w:pPr>
          </w:p>
        </w:tc>
      </w:tr>
      <w:tr w:rsidR="00BD35D5" w14:paraId="2BE51F51" w14:textId="77777777">
        <w:trPr>
          <w:trHeight w:val="931"/>
        </w:trPr>
        <w:tc>
          <w:tcPr>
            <w:tcW w:w="576" w:type="dxa"/>
            <w:vMerge/>
            <w:tcBorders>
              <w:top w:val="nil"/>
              <w:bottom w:val="single" w:sz="4" w:space="0" w:color="008080"/>
              <w:right w:val="single" w:sz="4" w:space="0" w:color="008080"/>
            </w:tcBorders>
            <w:shd w:val="clear" w:color="auto" w:fill="CCFFFF"/>
          </w:tcPr>
          <w:p w14:paraId="68A283AD" w14:textId="77777777" w:rsidR="00BD35D5" w:rsidRDefault="00BD35D5">
            <w:pPr>
              <w:rPr>
                <w:sz w:val="2"/>
                <w:szCs w:val="2"/>
              </w:rPr>
            </w:pPr>
          </w:p>
        </w:tc>
        <w:tc>
          <w:tcPr>
            <w:tcW w:w="2987" w:type="dxa"/>
            <w:tcBorders>
              <w:top w:val="single" w:sz="4" w:space="0" w:color="008080"/>
              <w:left w:val="single" w:sz="4" w:space="0" w:color="008080"/>
              <w:bottom w:val="single" w:sz="4" w:space="0" w:color="008080"/>
              <w:right w:val="single" w:sz="4" w:space="0" w:color="008080"/>
            </w:tcBorders>
          </w:tcPr>
          <w:p w14:paraId="3DA27E6E" w14:textId="77777777" w:rsidR="00BD35D5" w:rsidRDefault="00000000">
            <w:pPr>
              <w:pStyle w:val="TableParagraph"/>
              <w:spacing w:line="237" w:lineRule="auto"/>
              <w:ind w:left="110" w:right="138"/>
              <w:rPr>
                <w:sz w:val="20"/>
              </w:rPr>
            </w:pPr>
            <w:r>
              <w:rPr>
                <w:b/>
                <w:color w:val="008080"/>
                <w:sz w:val="20"/>
              </w:rPr>
              <w:t>Rata acoperirii prin fluxul de</w:t>
            </w:r>
            <w:r>
              <w:rPr>
                <w:b/>
                <w:color w:val="008080"/>
                <w:spacing w:val="-58"/>
                <w:sz w:val="20"/>
              </w:rPr>
              <w:t xml:space="preserve"> </w:t>
            </w:r>
            <w:r>
              <w:rPr>
                <w:b/>
                <w:color w:val="008080"/>
                <w:sz w:val="20"/>
              </w:rPr>
              <w:t xml:space="preserve">numerar (RAFN) - </w:t>
            </w:r>
            <w:r>
              <w:rPr>
                <w:color w:val="008080"/>
                <w:sz w:val="20"/>
              </w:rPr>
              <w:t>calculata</w:t>
            </w:r>
            <w:r>
              <w:rPr>
                <w:color w:val="008080"/>
                <w:spacing w:val="1"/>
                <w:sz w:val="20"/>
              </w:rPr>
              <w:t xml:space="preserve"> </w:t>
            </w:r>
            <w:r>
              <w:rPr>
                <w:color w:val="008080"/>
                <w:sz w:val="20"/>
              </w:rPr>
              <w:t>de</w:t>
            </w:r>
            <w:r>
              <w:rPr>
                <w:color w:val="008080"/>
                <w:spacing w:val="1"/>
                <w:sz w:val="20"/>
              </w:rPr>
              <w:t xml:space="preserve"> </w:t>
            </w:r>
            <w:r>
              <w:rPr>
                <w:color w:val="008080"/>
                <w:sz w:val="20"/>
              </w:rPr>
              <w:t>solicitant,</w:t>
            </w:r>
            <w:r>
              <w:rPr>
                <w:color w:val="008080"/>
                <w:spacing w:val="-2"/>
                <w:sz w:val="20"/>
              </w:rPr>
              <w:t xml:space="preserve"> </w:t>
            </w:r>
            <w:r>
              <w:rPr>
                <w:color w:val="008080"/>
                <w:sz w:val="20"/>
              </w:rPr>
              <w:t>conform</w:t>
            </w:r>
          </w:p>
          <w:p w14:paraId="1DD92219" w14:textId="77777777" w:rsidR="00BD35D5" w:rsidRDefault="00000000">
            <w:pPr>
              <w:pStyle w:val="TableParagraph"/>
              <w:spacing w:before="1" w:line="220" w:lineRule="exact"/>
              <w:ind w:left="110"/>
              <w:rPr>
                <w:sz w:val="20"/>
              </w:rPr>
            </w:pPr>
            <w:r>
              <w:rPr>
                <w:color w:val="008080"/>
                <w:sz w:val="20"/>
              </w:rPr>
              <w:t>tabelului</w:t>
            </w:r>
            <w:r>
              <w:rPr>
                <w:color w:val="008080"/>
                <w:spacing w:val="-5"/>
                <w:sz w:val="20"/>
              </w:rPr>
              <w:t xml:space="preserve"> </w:t>
            </w:r>
            <w:r>
              <w:rPr>
                <w:color w:val="008080"/>
                <w:sz w:val="20"/>
              </w:rPr>
              <w:t>de</w:t>
            </w:r>
            <w:r>
              <w:rPr>
                <w:color w:val="008080"/>
                <w:spacing w:val="-8"/>
                <w:sz w:val="20"/>
              </w:rPr>
              <w:t xml:space="preserve"> </w:t>
            </w:r>
            <w:r>
              <w:rPr>
                <w:color w:val="008080"/>
                <w:sz w:val="20"/>
              </w:rPr>
              <w:t>indicatori</w:t>
            </w:r>
          </w:p>
        </w:tc>
        <w:tc>
          <w:tcPr>
            <w:tcW w:w="1330" w:type="dxa"/>
            <w:tcBorders>
              <w:top w:val="single" w:sz="4" w:space="0" w:color="008080"/>
              <w:left w:val="single" w:sz="4" w:space="0" w:color="008080"/>
              <w:bottom w:val="single" w:sz="4" w:space="0" w:color="008080"/>
              <w:right w:val="single" w:sz="4" w:space="0" w:color="008080"/>
            </w:tcBorders>
          </w:tcPr>
          <w:p w14:paraId="2DFDCE48" w14:textId="77777777" w:rsidR="00BD35D5" w:rsidRDefault="00BD35D5">
            <w:pPr>
              <w:pStyle w:val="TableParagraph"/>
              <w:spacing w:before="3"/>
              <w:rPr>
                <w:sz w:val="29"/>
              </w:rPr>
            </w:pPr>
          </w:p>
          <w:p w14:paraId="7CDF78A5" w14:textId="77777777" w:rsidR="00BD35D5" w:rsidRDefault="00000000">
            <w:pPr>
              <w:pStyle w:val="TableParagraph"/>
              <w:ind w:left="126" w:right="106"/>
              <w:jc w:val="center"/>
              <w:rPr>
                <w:b/>
                <w:sz w:val="20"/>
              </w:rPr>
            </w:pPr>
            <w:r>
              <w:rPr>
                <w:b/>
                <w:color w:val="008080"/>
                <w:sz w:val="20"/>
              </w:rPr>
              <w:t>&gt;=1,2</w:t>
            </w:r>
          </w:p>
        </w:tc>
        <w:tc>
          <w:tcPr>
            <w:tcW w:w="1724" w:type="dxa"/>
            <w:tcBorders>
              <w:top w:val="single" w:sz="4" w:space="0" w:color="008080"/>
              <w:left w:val="single" w:sz="4" w:space="0" w:color="008080"/>
              <w:bottom w:val="single" w:sz="4" w:space="0" w:color="008080"/>
              <w:right w:val="single" w:sz="4" w:space="0" w:color="008080"/>
            </w:tcBorders>
          </w:tcPr>
          <w:p w14:paraId="24243FA3" w14:textId="77777777" w:rsidR="00BD35D5" w:rsidRDefault="00BD35D5">
            <w:pPr>
              <w:pStyle w:val="TableParagraph"/>
              <w:spacing w:before="3"/>
              <w:rPr>
                <w:sz w:val="29"/>
              </w:rPr>
            </w:pPr>
          </w:p>
          <w:p w14:paraId="1DAA270F" w14:textId="77777777" w:rsidR="00BD35D5" w:rsidRDefault="00000000">
            <w:pPr>
              <w:pStyle w:val="TableParagraph"/>
              <w:ind w:left="482" w:right="405"/>
              <w:jc w:val="center"/>
              <w:rPr>
                <w:b/>
                <w:sz w:val="20"/>
              </w:rPr>
            </w:pPr>
            <w:r>
              <w:rPr>
                <w:b/>
                <w:color w:val="008080"/>
                <w:sz w:val="20"/>
              </w:rPr>
              <w:t>Numeric</w:t>
            </w:r>
          </w:p>
        </w:tc>
        <w:tc>
          <w:tcPr>
            <w:tcW w:w="1244" w:type="dxa"/>
            <w:tcBorders>
              <w:top w:val="single" w:sz="4" w:space="0" w:color="008080"/>
              <w:left w:val="single" w:sz="4" w:space="0" w:color="008080"/>
              <w:bottom w:val="single" w:sz="4" w:space="0" w:color="008080"/>
              <w:right w:val="single" w:sz="4" w:space="0" w:color="008080"/>
            </w:tcBorders>
          </w:tcPr>
          <w:p w14:paraId="23A931EF" w14:textId="77777777" w:rsidR="00BD35D5" w:rsidRDefault="00BD35D5">
            <w:pPr>
              <w:pStyle w:val="TableParagraph"/>
              <w:rPr>
                <w:rFonts w:ascii="Times New Roman"/>
                <w:sz w:val="20"/>
              </w:rPr>
            </w:pPr>
          </w:p>
        </w:tc>
        <w:tc>
          <w:tcPr>
            <w:tcW w:w="1182" w:type="dxa"/>
            <w:tcBorders>
              <w:top w:val="single" w:sz="4" w:space="0" w:color="008080"/>
              <w:left w:val="single" w:sz="4" w:space="0" w:color="008080"/>
              <w:bottom w:val="single" w:sz="4" w:space="0" w:color="008080"/>
              <w:right w:val="single" w:sz="4" w:space="0" w:color="000000"/>
            </w:tcBorders>
          </w:tcPr>
          <w:p w14:paraId="2CED5C3E" w14:textId="77777777" w:rsidR="00BD35D5" w:rsidRDefault="00BD35D5">
            <w:pPr>
              <w:pStyle w:val="TableParagraph"/>
              <w:rPr>
                <w:rFonts w:ascii="Times New Roman"/>
                <w:sz w:val="20"/>
              </w:rPr>
            </w:pPr>
          </w:p>
        </w:tc>
        <w:tc>
          <w:tcPr>
            <w:tcW w:w="1244" w:type="dxa"/>
            <w:tcBorders>
              <w:top w:val="single" w:sz="4" w:space="0" w:color="000000"/>
              <w:left w:val="single" w:sz="4" w:space="0" w:color="000000"/>
              <w:bottom w:val="single" w:sz="4" w:space="0" w:color="000000"/>
              <w:right w:val="single" w:sz="4" w:space="0" w:color="000000"/>
            </w:tcBorders>
          </w:tcPr>
          <w:p w14:paraId="28F875C4" w14:textId="77777777" w:rsidR="00BD35D5" w:rsidRDefault="00BD35D5">
            <w:pPr>
              <w:pStyle w:val="TableParagraph"/>
              <w:rPr>
                <w:rFonts w:ascii="Times New Roman"/>
                <w:sz w:val="20"/>
              </w:rPr>
            </w:pPr>
          </w:p>
        </w:tc>
        <w:tc>
          <w:tcPr>
            <w:tcW w:w="1201" w:type="dxa"/>
            <w:tcBorders>
              <w:top w:val="single" w:sz="4" w:space="0" w:color="000000"/>
              <w:left w:val="single" w:sz="4" w:space="0" w:color="000000"/>
              <w:bottom w:val="single" w:sz="4" w:space="0" w:color="000000"/>
              <w:right w:val="single" w:sz="4" w:space="0" w:color="000000"/>
            </w:tcBorders>
          </w:tcPr>
          <w:p w14:paraId="5ECA9F5E" w14:textId="77777777" w:rsidR="00BD35D5" w:rsidRDefault="00BD35D5">
            <w:pPr>
              <w:pStyle w:val="TableParagraph"/>
              <w:rPr>
                <w:rFonts w:ascii="Times New Roman"/>
                <w:sz w:val="20"/>
              </w:rPr>
            </w:pPr>
          </w:p>
        </w:tc>
        <w:tc>
          <w:tcPr>
            <w:tcW w:w="1220" w:type="dxa"/>
            <w:tcBorders>
              <w:top w:val="single" w:sz="4" w:space="0" w:color="000000"/>
              <w:left w:val="single" w:sz="4" w:space="0" w:color="000000"/>
              <w:bottom w:val="single" w:sz="4" w:space="0" w:color="000000"/>
              <w:right w:val="single" w:sz="4" w:space="0" w:color="000000"/>
            </w:tcBorders>
          </w:tcPr>
          <w:p w14:paraId="1E50B7B6" w14:textId="77777777" w:rsidR="00BD35D5" w:rsidRDefault="00BD35D5">
            <w:pPr>
              <w:pStyle w:val="TableParagraph"/>
              <w:rPr>
                <w:rFonts w:ascii="Times New Roman"/>
                <w:sz w:val="20"/>
              </w:rPr>
            </w:pPr>
          </w:p>
        </w:tc>
        <w:tc>
          <w:tcPr>
            <w:tcW w:w="999" w:type="dxa"/>
            <w:vMerge/>
            <w:tcBorders>
              <w:top w:val="nil"/>
              <w:left w:val="single" w:sz="4" w:space="0" w:color="000000"/>
              <w:bottom w:val="single" w:sz="4" w:space="0" w:color="000000"/>
              <w:right w:val="single" w:sz="4" w:space="0" w:color="000000"/>
            </w:tcBorders>
            <w:shd w:val="clear" w:color="auto" w:fill="CCFFFF"/>
          </w:tcPr>
          <w:p w14:paraId="19A47D70" w14:textId="77777777" w:rsidR="00BD35D5" w:rsidRDefault="00BD35D5">
            <w:pPr>
              <w:rPr>
                <w:sz w:val="2"/>
                <w:szCs w:val="2"/>
              </w:rPr>
            </w:pPr>
          </w:p>
        </w:tc>
        <w:tc>
          <w:tcPr>
            <w:tcW w:w="1004" w:type="dxa"/>
            <w:vMerge/>
            <w:tcBorders>
              <w:top w:val="nil"/>
              <w:left w:val="single" w:sz="4" w:space="0" w:color="000000"/>
              <w:bottom w:val="single" w:sz="4" w:space="0" w:color="000000"/>
            </w:tcBorders>
            <w:shd w:val="clear" w:color="auto" w:fill="CCFFFF"/>
          </w:tcPr>
          <w:p w14:paraId="566CEDA1" w14:textId="77777777" w:rsidR="00BD35D5" w:rsidRDefault="00BD35D5">
            <w:pPr>
              <w:rPr>
                <w:sz w:val="2"/>
                <w:szCs w:val="2"/>
              </w:rPr>
            </w:pPr>
          </w:p>
        </w:tc>
      </w:tr>
      <w:tr w:rsidR="00BD35D5" w14:paraId="62429943" w14:textId="77777777">
        <w:trPr>
          <w:trHeight w:val="1161"/>
        </w:trPr>
        <w:tc>
          <w:tcPr>
            <w:tcW w:w="576" w:type="dxa"/>
            <w:vMerge w:val="restart"/>
            <w:tcBorders>
              <w:top w:val="single" w:sz="4" w:space="0" w:color="008080"/>
              <w:bottom w:val="single" w:sz="4" w:space="0" w:color="008080"/>
              <w:right w:val="single" w:sz="4" w:space="0" w:color="008080"/>
            </w:tcBorders>
            <w:shd w:val="clear" w:color="auto" w:fill="CCFFFF"/>
          </w:tcPr>
          <w:p w14:paraId="0FEF3A80" w14:textId="77777777" w:rsidR="00BD35D5" w:rsidRDefault="00BD35D5">
            <w:pPr>
              <w:pStyle w:val="TableParagraph"/>
            </w:pPr>
          </w:p>
          <w:p w14:paraId="67A3EC55" w14:textId="77777777" w:rsidR="00BD35D5" w:rsidRDefault="00BD35D5">
            <w:pPr>
              <w:pStyle w:val="TableParagraph"/>
            </w:pPr>
          </w:p>
          <w:p w14:paraId="16AE5CB0" w14:textId="77777777" w:rsidR="00BD35D5" w:rsidRDefault="00BD35D5">
            <w:pPr>
              <w:pStyle w:val="TableParagraph"/>
            </w:pPr>
          </w:p>
          <w:p w14:paraId="3A267D51" w14:textId="77777777" w:rsidR="00BD35D5" w:rsidRDefault="00BD35D5">
            <w:pPr>
              <w:pStyle w:val="TableParagraph"/>
            </w:pPr>
          </w:p>
          <w:p w14:paraId="71A25ACC" w14:textId="77777777" w:rsidR="00BD35D5" w:rsidRDefault="00BD35D5">
            <w:pPr>
              <w:pStyle w:val="TableParagraph"/>
              <w:spacing w:before="11"/>
              <w:rPr>
                <w:sz w:val="21"/>
              </w:rPr>
            </w:pPr>
          </w:p>
          <w:p w14:paraId="7C824429" w14:textId="77777777" w:rsidR="00BD35D5" w:rsidRDefault="00000000">
            <w:pPr>
              <w:pStyle w:val="TableParagraph"/>
              <w:ind w:right="50"/>
              <w:jc w:val="center"/>
              <w:rPr>
                <w:sz w:val="20"/>
              </w:rPr>
            </w:pPr>
            <w:r>
              <w:rPr>
                <w:color w:val="008080"/>
                <w:sz w:val="20"/>
              </w:rPr>
              <w:t>8</w:t>
            </w:r>
          </w:p>
        </w:tc>
        <w:tc>
          <w:tcPr>
            <w:tcW w:w="2987" w:type="dxa"/>
            <w:tcBorders>
              <w:top w:val="single" w:sz="4" w:space="0" w:color="008080"/>
              <w:left w:val="single" w:sz="4" w:space="0" w:color="008080"/>
              <w:bottom w:val="single" w:sz="4" w:space="0" w:color="008080"/>
              <w:right w:val="single" w:sz="4" w:space="0" w:color="008080"/>
            </w:tcBorders>
            <w:shd w:val="clear" w:color="auto" w:fill="CCFFFF"/>
          </w:tcPr>
          <w:p w14:paraId="2C7DC312" w14:textId="77777777" w:rsidR="00BD35D5" w:rsidRDefault="00000000">
            <w:pPr>
              <w:pStyle w:val="TableParagraph"/>
              <w:ind w:left="110" w:right="315"/>
              <w:rPr>
                <w:sz w:val="20"/>
              </w:rPr>
            </w:pPr>
            <w:r>
              <w:rPr>
                <w:b/>
                <w:color w:val="008080"/>
                <w:sz w:val="20"/>
              </w:rPr>
              <w:t>(D&gt;1)Datorii ce trebuie</w:t>
            </w:r>
            <w:r>
              <w:rPr>
                <w:b/>
                <w:color w:val="008080"/>
                <w:spacing w:val="1"/>
                <w:sz w:val="20"/>
              </w:rPr>
              <w:t xml:space="preserve"> </w:t>
            </w:r>
            <w:r>
              <w:rPr>
                <w:b/>
                <w:color w:val="008080"/>
                <w:sz w:val="20"/>
              </w:rPr>
              <w:t>platite intr-o perioada mai</w:t>
            </w:r>
            <w:r>
              <w:rPr>
                <w:b/>
                <w:color w:val="008080"/>
                <w:spacing w:val="1"/>
                <w:sz w:val="20"/>
              </w:rPr>
              <w:t xml:space="preserve"> </w:t>
            </w:r>
            <w:r>
              <w:rPr>
                <w:b/>
                <w:color w:val="008080"/>
                <w:sz w:val="20"/>
              </w:rPr>
              <w:t xml:space="preserve">mare de un an - </w:t>
            </w:r>
            <w:r>
              <w:rPr>
                <w:color w:val="008080"/>
                <w:sz w:val="20"/>
              </w:rPr>
              <w:t>linia IV din</w:t>
            </w:r>
            <w:r>
              <w:rPr>
                <w:color w:val="008080"/>
                <w:spacing w:val="-58"/>
                <w:sz w:val="20"/>
              </w:rPr>
              <w:t xml:space="preserve"> </w:t>
            </w:r>
            <w:r>
              <w:rPr>
                <w:color w:val="008080"/>
                <w:sz w:val="20"/>
              </w:rPr>
              <w:t>sheetul</w:t>
            </w:r>
            <w:r>
              <w:rPr>
                <w:color w:val="008080"/>
                <w:spacing w:val="-2"/>
                <w:sz w:val="20"/>
              </w:rPr>
              <w:t xml:space="preserve"> </w:t>
            </w:r>
            <w:r>
              <w:rPr>
                <w:color w:val="008080"/>
                <w:sz w:val="20"/>
              </w:rPr>
              <w:t>bilant</w:t>
            </w:r>
            <w:r>
              <w:rPr>
                <w:color w:val="008080"/>
                <w:spacing w:val="-2"/>
                <w:sz w:val="20"/>
              </w:rPr>
              <w:t xml:space="preserve"> </w:t>
            </w:r>
            <w:r>
              <w:rPr>
                <w:color w:val="008080"/>
                <w:sz w:val="20"/>
              </w:rPr>
              <w:t>-</w:t>
            </w:r>
            <w:r>
              <w:rPr>
                <w:color w:val="008080"/>
                <w:spacing w:val="-1"/>
                <w:sz w:val="20"/>
              </w:rPr>
              <w:t xml:space="preserve"> </w:t>
            </w:r>
            <w:r>
              <w:rPr>
                <w:color w:val="008080"/>
                <w:sz w:val="20"/>
              </w:rPr>
              <w:t>se</w:t>
            </w:r>
            <w:r>
              <w:rPr>
                <w:color w:val="008080"/>
                <w:spacing w:val="-5"/>
                <w:sz w:val="20"/>
              </w:rPr>
              <w:t xml:space="preserve"> </w:t>
            </w:r>
            <w:r>
              <w:rPr>
                <w:color w:val="008080"/>
                <w:sz w:val="20"/>
              </w:rPr>
              <w:t>introduce</w:t>
            </w:r>
          </w:p>
          <w:p w14:paraId="6FB14BD9" w14:textId="77777777" w:rsidR="00BD35D5" w:rsidRDefault="00000000">
            <w:pPr>
              <w:pStyle w:val="TableParagraph"/>
              <w:spacing w:line="220" w:lineRule="exact"/>
              <w:ind w:left="110"/>
              <w:rPr>
                <w:sz w:val="20"/>
              </w:rPr>
            </w:pPr>
            <w:r>
              <w:rPr>
                <w:color w:val="008080"/>
                <w:sz w:val="20"/>
              </w:rPr>
              <w:t>pentru</w:t>
            </w:r>
            <w:r>
              <w:rPr>
                <w:color w:val="008080"/>
                <w:spacing w:val="-2"/>
                <w:sz w:val="20"/>
              </w:rPr>
              <w:t xml:space="preserve"> </w:t>
            </w:r>
            <w:r>
              <w:rPr>
                <w:color w:val="008080"/>
                <w:sz w:val="20"/>
              </w:rPr>
              <w:t>perioada</w:t>
            </w:r>
            <w:r>
              <w:rPr>
                <w:color w:val="008080"/>
                <w:spacing w:val="-3"/>
                <w:sz w:val="20"/>
              </w:rPr>
              <w:t xml:space="preserve"> </w:t>
            </w:r>
            <w:r>
              <w:rPr>
                <w:color w:val="008080"/>
                <w:sz w:val="20"/>
              </w:rPr>
              <w:t>aferenta</w:t>
            </w:r>
          </w:p>
        </w:tc>
        <w:tc>
          <w:tcPr>
            <w:tcW w:w="1330" w:type="dxa"/>
            <w:tcBorders>
              <w:top w:val="single" w:sz="4" w:space="0" w:color="008080"/>
              <w:left w:val="single" w:sz="4" w:space="0" w:color="008080"/>
              <w:bottom w:val="single" w:sz="4" w:space="0" w:color="008080"/>
              <w:right w:val="single" w:sz="4" w:space="0" w:color="008080"/>
            </w:tcBorders>
            <w:shd w:val="clear" w:color="auto" w:fill="CCFFFF"/>
          </w:tcPr>
          <w:p w14:paraId="7FB7BA84" w14:textId="77777777" w:rsidR="00BD35D5" w:rsidRDefault="00BD35D5">
            <w:pPr>
              <w:pStyle w:val="TableParagraph"/>
            </w:pPr>
          </w:p>
          <w:p w14:paraId="467B4F5E" w14:textId="77777777" w:rsidR="00BD35D5" w:rsidRDefault="00BD35D5">
            <w:pPr>
              <w:pStyle w:val="TableParagraph"/>
              <w:spacing w:before="2"/>
              <w:rPr>
                <w:sz w:val="17"/>
              </w:rPr>
            </w:pPr>
          </w:p>
          <w:p w14:paraId="03A094E8" w14:textId="77777777" w:rsidR="00BD35D5" w:rsidRDefault="00000000">
            <w:pPr>
              <w:pStyle w:val="TableParagraph"/>
              <w:spacing w:before="1"/>
              <w:ind w:left="121" w:right="106"/>
              <w:jc w:val="center"/>
              <w:rPr>
                <w:b/>
                <w:sz w:val="20"/>
              </w:rPr>
            </w:pPr>
            <w:r>
              <w:rPr>
                <w:b/>
                <w:color w:val="008080"/>
                <w:sz w:val="20"/>
              </w:rPr>
              <w:t>N/A</w:t>
            </w:r>
          </w:p>
        </w:tc>
        <w:tc>
          <w:tcPr>
            <w:tcW w:w="1724" w:type="dxa"/>
            <w:tcBorders>
              <w:top w:val="single" w:sz="4" w:space="0" w:color="008080"/>
              <w:left w:val="single" w:sz="4" w:space="0" w:color="008080"/>
              <w:bottom w:val="single" w:sz="4" w:space="0" w:color="008080"/>
              <w:right w:val="single" w:sz="4" w:space="0" w:color="008080"/>
            </w:tcBorders>
            <w:shd w:val="clear" w:color="auto" w:fill="CCFFFF"/>
          </w:tcPr>
          <w:p w14:paraId="427D2DE5" w14:textId="77777777" w:rsidR="00BD35D5" w:rsidRDefault="00BD35D5">
            <w:pPr>
              <w:pStyle w:val="TableParagraph"/>
            </w:pPr>
          </w:p>
          <w:p w14:paraId="57568B13" w14:textId="77777777" w:rsidR="00BD35D5" w:rsidRDefault="00BD35D5">
            <w:pPr>
              <w:pStyle w:val="TableParagraph"/>
              <w:spacing w:before="2"/>
              <w:rPr>
                <w:sz w:val="17"/>
              </w:rPr>
            </w:pPr>
          </w:p>
          <w:p w14:paraId="2E222C6C" w14:textId="77777777" w:rsidR="00BD35D5" w:rsidRDefault="00000000">
            <w:pPr>
              <w:pStyle w:val="TableParagraph"/>
              <w:spacing w:before="1"/>
              <w:ind w:left="482" w:right="405"/>
              <w:jc w:val="center"/>
              <w:rPr>
                <w:b/>
                <w:sz w:val="20"/>
              </w:rPr>
            </w:pPr>
            <w:r>
              <w:rPr>
                <w:b/>
                <w:color w:val="008080"/>
                <w:sz w:val="20"/>
              </w:rPr>
              <w:t>Numeric</w:t>
            </w:r>
          </w:p>
        </w:tc>
        <w:tc>
          <w:tcPr>
            <w:tcW w:w="1244" w:type="dxa"/>
            <w:tcBorders>
              <w:top w:val="single" w:sz="4" w:space="0" w:color="008080"/>
              <w:left w:val="single" w:sz="4" w:space="0" w:color="008080"/>
              <w:bottom w:val="single" w:sz="4" w:space="0" w:color="008080"/>
              <w:right w:val="single" w:sz="4" w:space="0" w:color="008080"/>
            </w:tcBorders>
            <w:shd w:val="clear" w:color="auto" w:fill="CCFFFF"/>
          </w:tcPr>
          <w:p w14:paraId="700F00E0" w14:textId="77777777" w:rsidR="00BD35D5" w:rsidRDefault="00BD35D5">
            <w:pPr>
              <w:pStyle w:val="TableParagraph"/>
              <w:rPr>
                <w:rFonts w:ascii="Times New Roman"/>
                <w:sz w:val="20"/>
              </w:rPr>
            </w:pPr>
          </w:p>
        </w:tc>
        <w:tc>
          <w:tcPr>
            <w:tcW w:w="1182" w:type="dxa"/>
            <w:tcBorders>
              <w:top w:val="single" w:sz="4" w:space="0" w:color="008080"/>
              <w:left w:val="single" w:sz="4" w:space="0" w:color="008080"/>
              <w:bottom w:val="single" w:sz="4" w:space="0" w:color="008080"/>
              <w:right w:val="single" w:sz="4" w:space="0" w:color="008080"/>
            </w:tcBorders>
            <w:shd w:val="clear" w:color="auto" w:fill="CCFFFF"/>
          </w:tcPr>
          <w:p w14:paraId="0AA182D2" w14:textId="77777777" w:rsidR="00BD35D5" w:rsidRDefault="00BD35D5">
            <w:pPr>
              <w:pStyle w:val="TableParagraph"/>
              <w:rPr>
                <w:rFonts w:ascii="Times New Roman"/>
                <w:sz w:val="20"/>
              </w:rPr>
            </w:pPr>
          </w:p>
        </w:tc>
        <w:tc>
          <w:tcPr>
            <w:tcW w:w="1244" w:type="dxa"/>
            <w:tcBorders>
              <w:top w:val="single" w:sz="4" w:space="0" w:color="000000"/>
              <w:left w:val="single" w:sz="4" w:space="0" w:color="008080"/>
              <w:bottom w:val="single" w:sz="4" w:space="0" w:color="008080"/>
              <w:right w:val="single" w:sz="4" w:space="0" w:color="008080"/>
            </w:tcBorders>
            <w:shd w:val="clear" w:color="auto" w:fill="CCFFFF"/>
          </w:tcPr>
          <w:p w14:paraId="71246610" w14:textId="77777777" w:rsidR="00BD35D5" w:rsidRDefault="00BD35D5">
            <w:pPr>
              <w:pStyle w:val="TableParagraph"/>
              <w:rPr>
                <w:rFonts w:ascii="Times New Roman"/>
                <w:sz w:val="20"/>
              </w:rPr>
            </w:pPr>
          </w:p>
        </w:tc>
        <w:tc>
          <w:tcPr>
            <w:tcW w:w="1201" w:type="dxa"/>
            <w:tcBorders>
              <w:top w:val="single" w:sz="4" w:space="0" w:color="000000"/>
              <w:left w:val="single" w:sz="4" w:space="0" w:color="008080"/>
              <w:bottom w:val="single" w:sz="4" w:space="0" w:color="008080"/>
              <w:right w:val="single" w:sz="4" w:space="0" w:color="008080"/>
            </w:tcBorders>
            <w:shd w:val="clear" w:color="auto" w:fill="CCFFFF"/>
          </w:tcPr>
          <w:p w14:paraId="1C6C615C" w14:textId="77777777" w:rsidR="00BD35D5" w:rsidRDefault="00BD35D5">
            <w:pPr>
              <w:pStyle w:val="TableParagraph"/>
              <w:rPr>
                <w:rFonts w:ascii="Times New Roman"/>
                <w:sz w:val="20"/>
              </w:rPr>
            </w:pPr>
          </w:p>
        </w:tc>
        <w:tc>
          <w:tcPr>
            <w:tcW w:w="1220" w:type="dxa"/>
            <w:tcBorders>
              <w:top w:val="single" w:sz="4" w:space="0" w:color="000000"/>
              <w:left w:val="single" w:sz="4" w:space="0" w:color="008080"/>
              <w:bottom w:val="single" w:sz="4" w:space="0" w:color="008080"/>
              <w:right w:val="single" w:sz="4" w:space="0" w:color="008080"/>
            </w:tcBorders>
            <w:shd w:val="clear" w:color="auto" w:fill="CCFFFF"/>
          </w:tcPr>
          <w:p w14:paraId="04DFCF7B" w14:textId="77777777" w:rsidR="00BD35D5" w:rsidRDefault="00BD35D5">
            <w:pPr>
              <w:pStyle w:val="TableParagraph"/>
              <w:rPr>
                <w:rFonts w:ascii="Times New Roman"/>
                <w:sz w:val="20"/>
              </w:rPr>
            </w:pPr>
          </w:p>
        </w:tc>
        <w:tc>
          <w:tcPr>
            <w:tcW w:w="999" w:type="dxa"/>
            <w:vMerge w:val="restart"/>
            <w:tcBorders>
              <w:top w:val="single" w:sz="4" w:space="0" w:color="000000"/>
              <w:left w:val="single" w:sz="4" w:space="0" w:color="008080"/>
              <w:bottom w:val="single" w:sz="4" w:space="0" w:color="008080"/>
              <w:right w:val="single" w:sz="4" w:space="0" w:color="008080"/>
            </w:tcBorders>
            <w:shd w:val="clear" w:color="auto" w:fill="CCFFFF"/>
          </w:tcPr>
          <w:p w14:paraId="192758FC" w14:textId="77777777" w:rsidR="00BD35D5" w:rsidRDefault="00BD35D5">
            <w:pPr>
              <w:pStyle w:val="TableParagraph"/>
            </w:pPr>
          </w:p>
          <w:p w14:paraId="158D70F9" w14:textId="77777777" w:rsidR="00BD35D5" w:rsidRDefault="00BD35D5">
            <w:pPr>
              <w:pStyle w:val="TableParagraph"/>
            </w:pPr>
          </w:p>
          <w:p w14:paraId="6E33C77D" w14:textId="77777777" w:rsidR="00BD35D5" w:rsidRDefault="00BD35D5">
            <w:pPr>
              <w:pStyle w:val="TableParagraph"/>
            </w:pPr>
          </w:p>
          <w:p w14:paraId="5378E7BE" w14:textId="77777777" w:rsidR="00BD35D5" w:rsidRDefault="00BD35D5">
            <w:pPr>
              <w:pStyle w:val="TableParagraph"/>
            </w:pPr>
          </w:p>
          <w:p w14:paraId="605F3C10" w14:textId="77777777" w:rsidR="00BD35D5" w:rsidRDefault="00BD35D5">
            <w:pPr>
              <w:pStyle w:val="TableParagraph"/>
              <w:spacing w:before="11"/>
              <w:rPr>
                <w:sz w:val="21"/>
              </w:rPr>
            </w:pPr>
          </w:p>
          <w:p w14:paraId="40901C10" w14:textId="77777777" w:rsidR="00BD35D5" w:rsidRDefault="00000000">
            <w:pPr>
              <w:pStyle w:val="TableParagraph"/>
              <w:ind w:left="149"/>
              <w:rPr>
                <w:b/>
                <w:sz w:val="20"/>
              </w:rPr>
            </w:pPr>
            <w:r>
              <w:rPr>
                <w:b/>
                <w:color w:val="008080"/>
                <w:sz w:val="20"/>
              </w:rPr>
              <w:t>#DIV/0!</w:t>
            </w:r>
          </w:p>
        </w:tc>
        <w:tc>
          <w:tcPr>
            <w:tcW w:w="1004" w:type="dxa"/>
            <w:vMerge w:val="restart"/>
            <w:tcBorders>
              <w:top w:val="single" w:sz="4" w:space="0" w:color="000000"/>
              <w:left w:val="single" w:sz="4" w:space="0" w:color="008080"/>
              <w:bottom w:val="single" w:sz="4" w:space="0" w:color="008080"/>
            </w:tcBorders>
            <w:shd w:val="clear" w:color="auto" w:fill="CCFFFF"/>
          </w:tcPr>
          <w:p w14:paraId="73915B04" w14:textId="77777777" w:rsidR="00BD35D5" w:rsidRDefault="00BD35D5">
            <w:pPr>
              <w:pStyle w:val="TableParagraph"/>
            </w:pPr>
          </w:p>
          <w:p w14:paraId="2A5D940D" w14:textId="77777777" w:rsidR="00BD35D5" w:rsidRDefault="00BD35D5">
            <w:pPr>
              <w:pStyle w:val="TableParagraph"/>
            </w:pPr>
          </w:p>
          <w:p w14:paraId="63058A44" w14:textId="77777777" w:rsidR="00BD35D5" w:rsidRDefault="00BD35D5">
            <w:pPr>
              <w:pStyle w:val="TableParagraph"/>
            </w:pPr>
          </w:p>
          <w:p w14:paraId="669640D8" w14:textId="77777777" w:rsidR="00BD35D5" w:rsidRDefault="00BD35D5">
            <w:pPr>
              <w:pStyle w:val="TableParagraph"/>
            </w:pPr>
          </w:p>
          <w:p w14:paraId="2D429F1F" w14:textId="77777777" w:rsidR="00BD35D5" w:rsidRDefault="00BD35D5">
            <w:pPr>
              <w:pStyle w:val="TableParagraph"/>
              <w:spacing w:before="11"/>
              <w:rPr>
                <w:sz w:val="21"/>
              </w:rPr>
            </w:pPr>
          </w:p>
          <w:p w14:paraId="6FDF3D61" w14:textId="77777777" w:rsidR="00BD35D5" w:rsidRDefault="00000000">
            <w:pPr>
              <w:pStyle w:val="TableParagraph"/>
              <w:ind w:left="153"/>
              <w:rPr>
                <w:b/>
                <w:sz w:val="20"/>
              </w:rPr>
            </w:pPr>
            <w:r>
              <w:rPr>
                <w:b/>
                <w:color w:val="008080"/>
                <w:sz w:val="20"/>
              </w:rPr>
              <w:t>#DIV/0!</w:t>
            </w:r>
          </w:p>
        </w:tc>
      </w:tr>
      <w:tr w:rsidR="00BD35D5" w14:paraId="012007BA" w14:textId="77777777">
        <w:trPr>
          <w:trHeight w:val="695"/>
        </w:trPr>
        <w:tc>
          <w:tcPr>
            <w:tcW w:w="576" w:type="dxa"/>
            <w:vMerge/>
            <w:tcBorders>
              <w:top w:val="nil"/>
              <w:bottom w:val="single" w:sz="4" w:space="0" w:color="008080"/>
              <w:right w:val="single" w:sz="4" w:space="0" w:color="008080"/>
            </w:tcBorders>
            <w:shd w:val="clear" w:color="auto" w:fill="CCFFFF"/>
          </w:tcPr>
          <w:p w14:paraId="2FFE9641" w14:textId="77777777" w:rsidR="00BD35D5" w:rsidRDefault="00BD35D5">
            <w:pPr>
              <w:rPr>
                <w:sz w:val="2"/>
                <w:szCs w:val="2"/>
              </w:rPr>
            </w:pPr>
          </w:p>
        </w:tc>
        <w:tc>
          <w:tcPr>
            <w:tcW w:w="2987" w:type="dxa"/>
            <w:tcBorders>
              <w:top w:val="single" w:sz="4" w:space="0" w:color="008080"/>
              <w:left w:val="single" w:sz="4" w:space="0" w:color="008080"/>
              <w:bottom w:val="single" w:sz="4" w:space="0" w:color="008080"/>
              <w:right w:val="single" w:sz="4" w:space="0" w:color="008080"/>
            </w:tcBorders>
            <w:shd w:val="clear" w:color="auto" w:fill="CCFFFF"/>
          </w:tcPr>
          <w:p w14:paraId="54D6F934" w14:textId="77777777" w:rsidR="00BD35D5" w:rsidRDefault="00000000">
            <w:pPr>
              <w:pStyle w:val="TableParagraph"/>
              <w:spacing w:line="237" w:lineRule="auto"/>
              <w:ind w:left="110"/>
              <w:rPr>
                <w:sz w:val="20"/>
              </w:rPr>
            </w:pPr>
            <w:r>
              <w:rPr>
                <w:b/>
                <w:color w:val="008080"/>
                <w:sz w:val="20"/>
              </w:rPr>
              <w:t>(A) Total activ</w:t>
            </w:r>
            <w:r>
              <w:rPr>
                <w:b/>
                <w:color w:val="008080"/>
                <w:spacing w:val="1"/>
                <w:sz w:val="20"/>
              </w:rPr>
              <w:t xml:space="preserve"> </w:t>
            </w:r>
            <w:r>
              <w:rPr>
                <w:color w:val="008080"/>
                <w:sz w:val="20"/>
              </w:rPr>
              <w:t>- din sheetul</w:t>
            </w:r>
            <w:r>
              <w:rPr>
                <w:color w:val="008080"/>
                <w:spacing w:val="-58"/>
                <w:sz w:val="20"/>
              </w:rPr>
              <w:t xml:space="preserve"> </w:t>
            </w:r>
            <w:r>
              <w:rPr>
                <w:color w:val="008080"/>
                <w:sz w:val="20"/>
              </w:rPr>
              <w:t>bilant</w:t>
            </w:r>
            <w:r>
              <w:rPr>
                <w:color w:val="008080"/>
                <w:spacing w:val="1"/>
                <w:sz w:val="20"/>
              </w:rPr>
              <w:t xml:space="preserve"> </w:t>
            </w:r>
            <w:r>
              <w:rPr>
                <w:color w:val="008080"/>
                <w:sz w:val="20"/>
              </w:rPr>
              <w:t>si</w:t>
            </w:r>
            <w:r>
              <w:rPr>
                <w:color w:val="008080"/>
                <w:spacing w:val="-4"/>
                <w:sz w:val="20"/>
              </w:rPr>
              <w:t xml:space="preserve"> </w:t>
            </w:r>
            <w:r>
              <w:rPr>
                <w:color w:val="008080"/>
                <w:sz w:val="20"/>
              </w:rPr>
              <w:t>se</w:t>
            </w:r>
            <w:r>
              <w:rPr>
                <w:color w:val="008080"/>
                <w:spacing w:val="-4"/>
                <w:sz w:val="20"/>
              </w:rPr>
              <w:t xml:space="preserve"> </w:t>
            </w:r>
            <w:r>
              <w:rPr>
                <w:color w:val="008080"/>
                <w:sz w:val="20"/>
              </w:rPr>
              <w:t>introduce</w:t>
            </w:r>
            <w:r>
              <w:rPr>
                <w:color w:val="008080"/>
                <w:spacing w:val="-4"/>
                <w:sz w:val="20"/>
              </w:rPr>
              <w:t xml:space="preserve"> </w:t>
            </w:r>
            <w:r>
              <w:rPr>
                <w:color w:val="008080"/>
                <w:sz w:val="20"/>
              </w:rPr>
              <w:t>pentru</w:t>
            </w:r>
          </w:p>
          <w:p w14:paraId="56232591" w14:textId="77777777" w:rsidR="00BD35D5" w:rsidRDefault="00000000">
            <w:pPr>
              <w:pStyle w:val="TableParagraph"/>
              <w:spacing w:line="220" w:lineRule="exact"/>
              <w:ind w:left="110"/>
              <w:rPr>
                <w:sz w:val="20"/>
              </w:rPr>
            </w:pPr>
            <w:r>
              <w:rPr>
                <w:color w:val="008080"/>
                <w:sz w:val="20"/>
              </w:rPr>
              <w:t>perioada</w:t>
            </w:r>
            <w:r>
              <w:rPr>
                <w:color w:val="008080"/>
                <w:spacing w:val="-4"/>
                <w:sz w:val="20"/>
              </w:rPr>
              <w:t xml:space="preserve"> </w:t>
            </w:r>
            <w:r>
              <w:rPr>
                <w:color w:val="008080"/>
                <w:sz w:val="20"/>
              </w:rPr>
              <w:t>aferenta</w:t>
            </w:r>
          </w:p>
        </w:tc>
        <w:tc>
          <w:tcPr>
            <w:tcW w:w="1330" w:type="dxa"/>
            <w:tcBorders>
              <w:top w:val="single" w:sz="4" w:space="0" w:color="008080"/>
              <w:left w:val="single" w:sz="4" w:space="0" w:color="008080"/>
              <w:bottom w:val="single" w:sz="4" w:space="0" w:color="008080"/>
              <w:right w:val="single" w:sz="4" w:space="0" w:color="008080"/>
            </w:tcBorders>
            <w:shd w:val="clear" w:color="auto" w:fill="CCFFFF"/>
          </w:tcPr>
          <w:p w14:paraId="1D65182D" w14:textId="77777777" w:rsidR="00BD35D5" w:rsidRDefault="00BD35D5">
            <w:pPr>
              <w:pStyle w:val="TableParagraph"/>
              <w:spacing w:before="11"/>
              <w:rPr>
                <w:sz w:val="18"/>
              </w:rPr>
            </w:pPr>
          </w:p>
          <w:p w14:paraId="4A5D2A6C" w14:textId="77777777" w:rsidR="00BD35D5" w:rsidRDefault="00000000">
            <w:pPr>
              <w:pStyle w:val="TableParagraph"/>
              <w:ind w:left="121" w:right="106"/>
              <w:jc w:val="center"/>
              <w:rPr>
                <w:b/>
                <w:sz w:val="20"/>
              </w:rPr>
            </w:pPr>
            <w:r>
              <w:rPr>
                <w:b/>
                <w:color w:val="008080"/>
                <w:sz w:val="20"/>
              </w:rPr>
              <w:t>N/A</w:t>
            </w:r>
          </w:p>
        </w:tc>
        <w:tc>
          <w:tcPr>
            <w:tcW w:w="1724" w:type="dxa"/>
            <w:tcBorders>
              <w:top w:val="single" w:sz="4" w:space="0" w:color="008080"/>
              <w:left w:val="single" w:sz="4" w:space="0" w:color="008080"/>
              <w:bottom w:val="single" w:sz="4" w:space="0" w:color="008080"/>
              <w:right w:val="single" w:sz="4" w:space="0" w:color="008080"/>
            </w:tcBorders>
            <w:shd w:val="clear" w:color="auto" w:fill="CCFFFF"/>
          </w:tcPr>
          <w:p w14:paraId="73315449" w14:textId="77777777" w:rsidR="00BD35D5" w:rsidRDefault="00BD35D5">
            <w:pPr>
              <w:pStyle w:val="TableParagraph"/>
              <w:spacing w:before="11"/>
              <w:rPr>
                <w:sz w:val="18"/>
              </w:rPr>
            </w:pPr>
          </w:p>
          <w:p w14:paraId="467B79AB" w14:textId="77777777" w:rsidR="00BD35D5" w:rsidRDefault="00000000">
            <w:pPr>
              <w:pStyle w:val="TableParagraph"/>
              <w:ind w:left="482" w:right="405"/>
              <w:jc w:val="center"/>
              <w:rPr>
                <w:b/>
                <w:sz w:val="20"/>
              </w:rPr>
            </w:pPr>
            <w:r>
              <w:rPr>
                <w:b/>
                <w:color w:val="008080"/>
                <w:sz w:val="20"/>
              </w:rPr>
              <w:t>Numeric</w:t>
            </w:r>
          </w:p>
        </w:tc>
        <w:tc>
          <w:tcPr>
            <w:tcW w:w="1244" w:type="dxa"/>
            <w:tcBorders>
              <w:top w:val="single" w:sz="4" w:space="0" w:color="008080"/>
              <w:left w:val="single" w:sz="4" w:space="0" w:color="008080"/>
              <w:bottom w:val="single" w:sz="4" w:space="0" w:color="008080"/>
              <w:right w:val="single" w:sz="4" w:space="0" w:color="008080"/>
            </w:tcBorders>
            <w:shd w:val="clear" w:color="auto" w:fill="CCFFFF"/>
          </w:tcPr>
          <w:p w14:paraId="09F7666C" w14:textId="77777777" w:rsidR="00BD35D5" w:rsidRDefault="00BD35D5">
            <w:pPr>
              <w:pStyle w:val="TableParagraph"/>
              <w:rPr>
                <w:rFonts w:ascii="Times New Roman"/>
                <w:sz w:val="20"/>
              </w:rPr>
            </w:pPr>
          </w:p>
        </w:tc>
        <w:tc>
          <w:tcPr>
            <w:tcW w:w="1182" w:type="dxa"/>
            <w:tcBorders>
              <w:top w:val="single" w:sz="4" w:space="0" w:color="008080"/>
              <w:left w:val="single" w:sz="4" w:space="0" w:color="008080"/>
              <w:bottom w:val="single" w:sz="4" w:space="0" w:color="008080"/>
              <w:right w:val="single" w:sz="4" w:space="0" w:color="008080"/>
            </w:tcBorders>
            <w:shd w:val="clear" w:color="auto" w:fill="CCFFFF"/>
          </w:tcPr>
          <w:p w14:paraId="7320F3C8" w14:textId="77777777" w:rsidR="00BD35D5" w:rsidRDefault="00BD35D5">
            <w:pPr>
              <w:pStyle w:val="TableParagraph"/>
              <w:rPr>
                <w:rFonts w:ascii="Times New Roman"/>
                <w:sz w:val="20"/>
              </w:rPr>
            </w:pPr>
          </w:p>
        </w:tc>
        <w:tc>
          <w:tcPr>
            <w:tcW w:w="1244" w:type="dxa"/>
            <w:tcBorders>
              <w:top w:val="single" w:sz="4" w:space="0" w:color="008080"/>
              <w:left w:val="single" w:sz="4" w:space="0" w:color="008080"/>
              <w:bottom w:val="single" w:sz="4" w:space="0" w:color="008080"/>
              <w:right w:val="single" w:sz="4" w:space="0" w:color="008080"/>
            </w:tcBorders>
            <w:shd w:val="clear" w:color="auto" w:fill="CCFFFF"/>
          </w:tcPr>
          <w:p w14:paraId="5235227C" w14:textId="77777777" w:rsidR="00BD35D5" w:rsidRDefault="00BD35D5">
            <w:pPr>
              <w:pStyle w:val="TableParagraph"/>
              <w:rPr>
                <w:rFonts w:ascii="Times New Roman"/>
                <w:sz w:val="20"/>
              </w:rPr>
            </w:pPr>
          </w:p>
        </w:tc>
        <w:tc>
          <w:tcPr>
            <w:tcW w:w="1201" w:type="dxa"/>
            <w:tcBorders>
              <w:top w:val="single" w:sz="4" w:space="0" w:color="008080"/>
              <w:left w:val="single" w:sz="4" w:space="0" w:color="008080"/>
              <w:bottom w:val="single" w:sz="4" w:space="0" w:color="008080"/>
              <w:right w:val="single" w:sz="4" w:space="0" w:color="008080"/>
            </w:tcBorders>
            <w:shd w:val="clear" w:color="auto" w:fill="CCFFFF"/>
          </w:tcPr>
          <w:p w14:paraId="5B78DF5D" w14:textId="77777777" w:rsidR="00BD35D5" w:rsidRDefault="00BD35D5">
            <w:pPr>
              <w:pStyle w:val="TableParagraph"/>
              <w:rPr>
                <w:rFonts w:ascii="Times New Roman"/>
                <w:sz w:val="20"/>
              </w:rPr>
            </w:pPr>
          </w:p>
        </w:tc>
        <w:tc>
          <w:tcPr>
            <w:tcW w:w="1220" w:type="dxa"/>
            <w:tcBorders>
              <w:top w:val="single" w:sz="4" w:space="0" w:color="008080"/>
              <w:left w:val="single" w:sz="4" w:space="0" w:color="008080"/>
              <w:bottom w:val="single" w:sz="4" w:space="0" w:color="008080"/>
              <w:right w:val="single" w:sz="4" w:space="0" w:color="008080"/>
            </w:tcBorders>
            <w:shd w:val="clear" w:color="auto" w:fill="CCFFFF"/>
          </w:tcPr>
          <w:p w14:paraId="471DD757" w14:textId="77777777" w:rsidR="00BD35D5" w:rsidRDefault="00BD35D5">
            <w:pPr>
              <w:pStyle w:val="TableParagraph"/>
              <w:rPr>
                <w:rFonts w:ascii="Times New Roman"/>
                <w:sz w:val="20"/>
              </w:rPr>
            </w:pPr>
          </w:p>
        </w:tc>
        <w:tc>
          <w:tcPr>
            <w:tcW w:w="999" w:type="dxa"/>
            <w:vMerge/>
            <w:tcBorders>
              <w:top w:val="nil"/>
              <w:left w:val="single" w:sz="4" w:space="0" w:color="008080"/>
              <w:bottom w:val="single" w:sz="4" w:space="0" w:color="008080"/>
              <w:right w:val="single" w:sz="4" w:space="0" w:color="008080"/>
            </w:tcBorders>
            <w:shd w:val="clear" w:color="auto" w:fill="CCFFFF"/>
          </w:tcPr>
          <w:p w14:paraId="5EDAF54D" w14:textId="77777777" w:rsidR="00BD35D5" w:rsidRDefault="00BD35D5">
            <w:pPr>
              <w:rPr>
                <w:sz w:val="2"/>
                <w:szCs w:val="2"/>
              </w:rPr>
            </w:pPr>
          </w:p>
        </w:tc>
        <w:tc>
          <w:tcPr>
            <w:tcW w:w="1004" w:type="dxa"/>
            <w:vMerge/>
            <w:tcBorders>
              <w:top w:val="nil"/>
              <w:left w:val="single" w:sz="4" w:space="0" w:color="008080"/>
              <w:bottom w:val="single" w:sz="4" w:space="0" w:color="008080"/>
            </w:tcBorders>
            <w:shd w:val="clear" w:color="auto" w:fill="CCFFFF"/>
          </w:tcPr>
          <w:p w14:paraId="11017CDE" w14:textId="77777777" w:rsidR="00BD35D5" w:rsidRDefault="00BD35D5">
            <w:pPr>
              <w:rPr>
                <w:sz w:val="2"/>
                <w:szCs w:val="2"/>
              </w:rPr>
            </w:pPr>
          </w:p>
        </w:tc>
      </w:tr>
      <w:tr w:rsidR="00BD35D5" w14:paraId="14F5613F" w14:textId="77777777">
        <w:trPr>
          <w:trHeight w:val="931"/>
        </w:trPr>
        <w:tc>
          <w:tcPr>
            <w:tcW w:w="576" w:type="dxa"/>
            <w:vMerge/>
            <w:tcBorders>
              <w:top w:val="nil"/>
              <w:bottom w:val="single" w:sz="4" w:space="0" w:color="008080"/>
              <w:right w:val="single" w:sz="4" w:space="0" w:color="008080"/>
            </w:tcBorders>
            <w:shd w:val="clear" w:color="auto" w:fill="CCFFFF"/>
          </w:tcPr>
          <w:p w14:paraId="44D50B17" w14:textId="77777777" w:rsidR="00BD35D5" w:rsidRDefault="00BD35D5">
            <w:pPr>
              <w:rPr>
                <w:sz w:val="2"/>
                <w:szCs w:val="2"/>
              </w:rPr>
            </w:pPr>
          </w:p>
        </w:tc>
        <w:tc>
          <w:tcPr>
            <w:tcW w:w="2987" w:type="dxa"/>
            <w:tcBorders>
              <w:top w:val="single" w:sz="4" w:space="0" w:color="008080"/>
              <w:left w:val="single" w:sz="4" w:space="0" w:color="008080"/>
              <w:bottom w:val="single" w:sz="4" w:space="0" w:color="008080"/>
              <w:right w:val="single" w:sz="4" w:space="0" w:color="008080"/>
            </w:tcBorders>
            <w:shd w:val="clear" w:color="auto" w:fill="CCFFFF"/>
          </w:tcPr>
          <w:p w14:paraId="3C1744C1" w14:textId="77777777" w:rsidR="00BD35D5" w:rsidRDefault="00000000">
            <w:pPr>
              <w:pStyle w:val="TableParagraph"/>
              <w:ind w:left="110" w:right="207"/>
              <w:rPr>
                <w:sz w:val="20"/>
              </w:rPr>
            </w:pPr>
            <w:r>
              <w:rPr>
                <w:b/>
                <w:color w:val="008080"/>
                <w:sz w:val="20"/>
              </w:rPr>
              <w:t xml:space="preserve">Rata indatorarii (rI) - </w:t>
            </w:r>
            <w:r>
              <w:rPr>
                <w:color w:val="008080"/>
                <w:sz w:val="20"/>
              </w:rPr>
              <w:t>se</w:t>
            </w:r>
            <w:r>
              <w:rPr>
                <w:color w:val="008080"/>
                <w:spacing w:val="1"/>
                <w:sz w:val="20"/>
              </w:rPr>
              <w:t xml:space="preserve"> </w:t>
            </w:r>
            <w:r>
              <w:rPr>
                <w:color w:val="008080"/>
                <w:sz w:val="20"/>
              </w:rPr>
              <w:t>calculeaza automat ca raport</w:t>
            </w:r>
            <w:r>
              <w:rPr>
                <w:color w:val="008080"/>
                <w:spacing w:val="-58"/>
                <w:sz w:val="20"/>
              </w:rPr>
              <w:t xml:space="preserve"> </w:t>
            </w:r>
            <w:r>
              <w:rPr>
                <w:color w:val="008080"/>
                <w:sz w:val="20"/>
              </w:rPr>
              <w:t>intre</w:t>
            </w:r>
            <w:r>
              <w:rPr>
                <w:color w:val="008080"/>
                <w:spacing w:val="1"/>
                <w:sz w:val="20"/>
              </w:rPr>
              <w:t xml:space="preserve"> </w:t>
            </w:r>
            <w:r>
              <w:rPr>
                <w:color w:val="008080"/>
                <w:sz w:val="20"/>
              </w:rPr>
              <w:t>(D&gt;1)</w:t>
            </w:r>
            <w:r>
              <w:rPr>
                <w:color w:val="008080"/>
                <w:spacing w:val="-1"/>
                <w:sz w:val="20"/>
              </w:rPr>
              <w:t xml:space="preserve"> </w:t>
            </w:r>
            <w:r>
              <w:rPr>
                <w:color w:val="008080"/>
                <w:sz w:val="20"/>
              </w:rPr>
              <w:t>si</w:t>
            </w:r>
            <w:r>
              <w:rPr>
                <w:color w:val="008080"/>
                <w:spacing w:val="-4"/>
                <w:sz w:val="20"/>
              </w:rPr>
              <w:t xml:space="preserve"> </w:t>
            </w:r>
            <w:r>
              <w:rPr>
                <w:color w:val="008080"/>
                <w:sz w:val="20"/>
              </w:rPr>
              <w:t>total</w:t>
            </w:r>
            <w:r>
              <w:rPr>
                <w:color w:val="008080"/>
                <w:spacing w:val="-5"/>
                <w:sz w:val="20"/>
              </w:rPr>
              <w:t xml:space="preserve"> </w:t>
            </w:r>
            <w:r>
              <w:rPr>
                <w:color w:val="008080"/>
                <w:sz w:val="20"/>
              </w:rPr>
              <w:t>activ</w:t>
            </w:r>
            <w:r>
              <w:rPr>
                <w:color w:val="008080"/>
                <w:spacing w:val="-2"/>
                <w:sz w:val="20"/>
              </w:rPr>
              <w:t xml:space="preserve"> </w:t>
            </w:r>
            <w:r>
              <w:rPr>
                <w:color w:val="008080"/>
                <w:sz w:val="20"/>
              </w:rPr>
              <w:t>(A)</w:t>
            </w:r>
            <w:r>
              <w:rPr>
                <w:color w:val="008080"/>
                <w:spacing w:val="1"/>
                <w:sz w:val="20"/>
              </w:rPr>
              <w:t xml:space="preserve"> </w:t>
            </w:r>
            <w:r>
              <w:rPr>
                <w:color w:val="008080"/>
                <w:sz w:val="20"/>
              </w:rPr>
              <w:t>-</w:t>
            </w:r>
          </w:p>
          <w:p w14:paraId="63B5656C" w14:textId="77777777" w:rsidR="00BD35D5" w:rsidRDefault="00000000">
            <w:pPr>
              <w:pStyle w:val="TableParagraph"/>
              <w:spacing w:line="225" w:lineRule="exact"/>
              <w:ind w:left="110"/>
              <w:rPr>
                <w:b/>
                <w:sz w:val="20"/>
              </w:rPr>
            </w:pPr>
            <w:r>
              <w:rPr>
                <w:color w:val="008080"/>
                <w:sz w:val="20"/>
              </w:rPr>
              <w:t>trebuie</w:t>
            </w:r>
            <w:r>
              <w:rPr>
                <w:color w:val="008080"/>
                <w:spacing w:val="-1"/>
                <w:sz w:val="20"/>
              </w:rPr>
              <w:t xml:space="preserve"> </w:t>
            </w:r>
            <w:r>
              <w:rPr>
                <w:color w:val="008080"/>
                <w:sz w:val="20"/>
              </w:rPr>
              <w:t>sa</w:t>
            </w:r>
            <w:r>
              <w:rPr>
                <w:color w:val="008080"/>
                <w:spacing w:val="-2"/>
                <w:sz w:val="20"/>
              </w:rPr>
              <w:t xml:space="preserve"> </w:t>
            </w:r>
            <w:r>
              <w:rPr>
                <w:color w:val="008080"/>
                <w:sz w:val="20"/>
              </w:rPr>
              <w:t>fie</w:t>
            </w:r>
            <w:r>
              <w:rPr>
                <w:color w:val="008080"/>
                <w:spacing w:val="-1"/>
                <w:sz w:val="20"/>
              </w:rPr>
              <w:t xml:space="preserve"> </w:t>
            </w:r>
            <w:r>
              <w:rPr>
                <w:b/>
                <w:color w:val="008080"/>
                <w:sz w:val="20"/>
              </w:rPr>
              <w:t>maxim</w:t>
            </w:r>
            <w:r>
              <w:rPr>
                <w:b/>
                <w:color w:val="008080"/>
                <w:spacing w:val="-3"/>
                <w:sz w:val="20"/>
              </w:rPr>
              <w:t xml:space="preserve"> </w:t>
            </w:r>
            <w:r>
              <w:rPr>
                <w:b/>
                <w:color w:val="008080"/>
                <w:sz w:val="20"/>
              </w:rPr>
              <w:t>60%</w:t>
            </w:r>
          </w:p>
        </w:tc>
        <w:tc>
          <w:tcPr>
            <w:tcW w:w="1330" w:type="dxa"/>
            <w:tcBorders>
              <w:top w:val="single" w:sz="4" w:space="0" w:color="008080"/>
              <w:left w:val="single" w:sz="4" w:space="0" w:color="008080"/>
              <w:bottom w:val="single" w:sz="4" w:space="0" w:color="008080"/>
              <w:right w:val="single" w:sz="4" w:space="0" w:color="008080"/>
            </w:tcBorders>
            <w:shd w:val="clear" w:color="auto" w:fill="CCFFFF"/>
          </w:tcPr>
          <w:p w14:paraId="4100BABF" w14:textId="77777777" w:rsidR="00BD35D5" w:rsidRDefault="00BD35D5">
            <w:pPr>
              <w:pStyle w:val="TableParagraph"/>
              <w:spacing w:before="3"/>
              <w:rPr>
                <w:sz w:val="29"/>
              </w:rPr>
            </w:pPr>
          </w:p>
          <w:p w14:paraId="54091B69" w14:textId="77777777" w:rsidR="00BD35D5" w:rsidRDefault="00000000">
            <w:pPr>
              <w:pStyle w:val="TableParagraph"/>
              <w:ind w:left="126" w:right="106"/>
              <w:jc w:val="center"/>
              <w:rPr>
                <w:b/>
                <w:sz w:val="20"/>
              </w:rPr>
            </w:pPr>
            <w:r>
              <w:rPr>
                <w:b/>
                <w:color w:val="008080"/>
                <w:sz w:val="20"/>
              </w:rPr>
              <w:t>maxim</w:t>
            </w:r>
            <w:r>
              <w:rPr>
                <w:b/>
                <w:color w:val="008080"/>
                <w:spacing w:val="-4"/>
                <w:sz w:val="20"/>
              </w:rPr>
              <w:t xml:space="preserve"> </w:t>
            </w:r>
            <w:r>
              <w:rPr>
                <w:b/>
                <w:color w:val="008080"/>
                <w:sz w:val="20"/>
              </w:rPr>
              <w:t>60%</w:t>
            </w:r>
          </w:p>
        </w:tc>
        <w:tc>
          <w:tcPr>
            <w:tcW w:w="1724" w:type="dxa"/>
            <w:tcBorders>
              <w:top w:val="single" w:sz="4" w:space="0" w:color="008080"/>
              <w:left w:val="single" w:sz="4" w:space="0" w:color="008080"/>
              <w:bottom w:val="single" w:sz="4" w:space="0" w:color="008080"/>
              <w:right w:val="single" w:sz="4" w:space="0" w:color="008080"/>
            </w:tcBorders>
            <w:shd w:val="clear" w:color="auto" w:fill="CCFFFF"/>
          </w:tcPr>
          <w:p w14:paraId="7C6D65CE" w14:textId="77777777" w:rsidR="00BD35D5" w:rsidRDefault="00BD35D5">
            <w:pPr>
              <w:pStyle w:val="TableParagraph"/>
              <w:spacing w:before="3"/>
              <w:rPr>
                <w:sz w:val="29"/>
              </w:rPr>
            </w:pPr>
          </w:p>
          <w:p w14:paraId="0BE787CD" w14:textId="77777777" w:rsidR="00BD35D5" w:rsidRDefault="00000000">
            <w:pPr>
              <w:pStyle w:val="TableParagraph"/>
              <w:ind w:left="86"/>
              <w:jc w:val="center"/>
              <w:rPr>
                <w:sz w:val="20"/>
              </w:rPr>
            </w:pPr>
            <w:r>
              <w:rPr>
                <w:color w:val="008080"/>
                <w:sz w:val="20"/>
              </w:rPr>
              <w:t>%</w:t>
            </w:r>
          </w:p>
        </w:tc>
        <w:tc>
          <w:tcPr>
            <w:tcW w:w="1244" w:type="dxa"/>
            <w:tcBorders>
              <w:top w:val="single" w:sz="4" w:space="0" w:color="008080"/>
              <w:left w:val="single" w:sz="4" w:space="0" w:color="008080"/>
              <w:bottom w:val="single" w:sz="4" w:space="0" w:color="008080"/>
              <w:right w:val="single" w:sz="4" w:space="0" w:color="008080"/>
            </w:tcBorders>
            <w:shd w:val="clear" w:color="auto" w:fill="CCFFFF"/>
          </w:tcPr>
          <w:p w14:paraId="4C516F9B" w14:textId="77777777" w:rsidR="00BD35D5" w:rsidRDefault="00BD35D5">
            <w:pPr>
              <w:pStyle w:val="TableParagraph"/>
              <w:spacing w:before="3"/>
              <w:rPr>
                <w:sz w:val="29"/>
              </w:rPr>
            </w:pPr>
          </w:p>
          <w:p w14:paraId="6B33669F" w14:textId="77777777" w:rsidR="00BD35D5" w:rsidRDefault="00000000">
            <w:pPr>
              <w:pStyle w:val="TableParagraph"/>
              <w:ind w:left="132" w:right="113"/>
              <w:jc w:val="center"/>
              <w:rPr>
                <w:sz w:val="20"/>
              </w:rPr>
            </w:pPr>
            <w:r>
              <w:rPr>
                <w:color w:val="008080"/>
                <w:sz w:val="20"/>
              </w:rPr>
              <w:t>#DIV/0!</w:t>
            </w:r>
          </w:p>
        </w:tc>
        <w:tc>
          <w:tcPr>
            <w:tcW w:w="1182" w:type="dxa"/>
            <w:tcBorders>
              <w:top w:val="single" w:sz="4" w:space="0" w:color="008080"/>
              <w:left w:val="single" w:sz="4" w:space="0" w:color="008080"/>
              <w:bottom w:val="single" w:sz="4" w:space="0" w:color="008080"/>
              <w:right w:val="single" w:sz="4" w:space="0" w:color="008080"/>
            </w:tcBorders>
            <w:shd w:val="clear" w:color="auto" w:fill="CCFFFF"/>
          </w:tcPr>
          <w:p w14:paraId="2DF4CF62" w14:textId="77777777" w:rsidR="00BD35D5" w:rsidRDefault="00BD35D5">
            <w:pPr>
              <w:pStyle w:val="TableParagraph"/>
              <w:spacing w:before="3"/>
              <w:rPr>
                <w:sz w:val="29"/>
              </w:rPr>
            </w:pPr>
          </w:p>
          <w:p w14:paraId="23C4B28D" w14:textId="77777777" w:rsidR="00BD35D5" w:rsidRDefault="00000000">
            <w:pPr>
              <w:pStyle w:val="TableParagraph"/>
              <w:ind w:left="99" w:right="88"/>
              <w:jc w:val="center"/>
              <w:rPr>
                <w:sz w:val="20"/>
              </w:rPr>
            </w:pPr>
            <w:r>
              <w:rPr>
                <w:color w:val="008080"/>
                <w:sz w:val="20"/>
              </w:rPr>
              <w:t>#DIV/0!</w:t>
            </w:r>
          </w:p>
        </w:tc>
        <w:tc>
          <w:tcPr>
            <w:tcW w:w="1244" w:type="dxa"/>
            <w:tcBorders>
              <w:top w:val="single" w:sz="4" w:space="0" w:color="008080"/>
              <w:left w:val="single" w:sz="4" w:space="0" w:color="008080"/>
              <w:bottom w:val="single" w:sz="4" w:space="0" w:color="008080"/>
              <w:right w:val="single" w:sz="4" w:space="0" w:color="008080"/>
            </w:tcBorders>
            <w:shd w:val="clear" w:color="auto" w:fill="CCFFFF"/>
          </w:tcPr>
          <w:p w14:paraId="4C029DCB" w14:textId="77777777" w:rsidR="00BD35D5" w:rsidRDefault="00BD35D5">
            <w:pPr>
              <w:pStyle w:val="TableParagraph"/>
              <w:spacing w:before="3"/>
              <w:rPr>
                <w:sz w:val="29"/>
              </w:rPr>
            </w:pPr>
          </w:p>
          <w:p w14:paraId="1B6C5508" w14:textId="77777777" w:rsidR="00BD35D5" w:rsidRDefault="00000000">
            <w:pPr>
              <w:pStyle w:val="TableParagraph"/>
              <w:ind w:left="280"/>
              <w:rPr>
                <w:sz w:val="20"/>
              </w:rPr>
            </w:pPr>
            <w:r>
              <w:rPr>
                <w:color w:val="008080"/>
                <w:sz w:val="20"/>
              </w:rPr>
              <w:t>#DIV/0!</w:t>
            </w:r>
          </w:p>
        </w:tc>
        <w:tc>
          <w:tcPr>
            <w:tcW w:w="1201" w:type="dxa"/>
            <w:tcBorders>
              <w:top w:val="single" w:sz="4" w:space="0" w:color="008080"/>
              <w:left w:val="single" w:sz="4" w:space="0" w:color="008080"/>
              <w:bottom w:val="single" w:sz="4" w:space="0" w:color="008080"/>
              <w:right w:val="single" w:sz="4" w:space="0" w:color="008080"/>
            </w:tcBorders>
            <w:shd w:val="clear" w:color="auto" w:fill="CCFFFF"/>
          </w:tcPr>
          <w:p w14:paraId="2606D70B" w14:textId="77777777" w:rsidR="00BD35D5" w:rsidRDefault="00BD35D5">
            <w:pPr>
              <w:pStyle w:val="TableParagraph"/>
              <w:spacing w:before="3"/>
              <w:rPr>
                <w:sz w:val="29"/>
              </w:rPr>
            </w:pPr>
          </w:p>
          <w:p w14:paraId="6F74913E" w14:textId="77777777" w:rsidR="00BD35D5" w:rsidRDefault="00000000">
            <w:pPr>
              <w:pStyle w:val="TableParagraph"/>
              <w:ind w:left="256"/>
              <w:rPr>
                <w:sz w:val="20"/>
              </w:rPr>
            </w:pPr>
            <w:r>
              <w:rPr>
                <w:color w:val="008080"/>
                <w:sz w:val="20"/>
              </w:rPr>
              <w:t>#DIV/0!</w:t>
            </w:r>
          </w:p>
        </w:tc>
        <w:tc>
          <w:tcPr>
            <w:tcW w:w="1220" w:type="dxa"/>
            <w:tcBorders>
              <w:top w:val="single" w:sz="4" w:space="0" w:color="008080"/>
              <w:left w:val="single" w:sz="4" w:space="0" w:color="008080"/>
              <w:bottom w:val="single" w:sz="4" w:space="0" w:color="008080"/>
              <w:right w:val="single" w:sz="4" w:space="0" w:color="008080"/>
            </w:tcBorders>
            <w:shd w:val="clear" w:color="auto" w:fill="CCFFFF"/>
          </w:tcPr>
          <w:p w14:paraId="65F4E5F7" w14:textId="77777777" w:rsidR="00BD35D5" w:rsidRDefault="00BD35D5">
            <w:pPr>
              <w:pStyle w:val="TableParagraph"/>
              <w:spacing w:before="3"/>
              <w:rPr>
                <w:sz w:val="29"/>
              </w:rPr>
            </w:pPr>
          </w:p>
          <w:p w14:paraId="7F272B0A" w14:textId="77777777" w:rsidR="00BD35D5" w:rsidRDefault="00000000">
            <w:pPr>
              <w:pStyle w:val="TableParagraph"/>
              <w:ind w:left="265"/>
              <w:rPr>
                <w:sz w:val="20"/>
              </w:rPr>
            </w:pPr>
            <w:r>
              <w:rPr>
                <w:color w:val="008080"/>
                <w:sz w:val="20"/>
              </w:rPr>
              <w:t>#DIV/0!</w:t>
            </w:r>
          </w:p>
        </w:tc>
        <w:tc>
          <w:tcPr>
            <w:tcW w:w="999" w:type="dxa"/>
            <w:vMerge/>
            <w:tcBorders>
              <w:top w:val="nil"/>
              <w:left w:val="single" w:sz="4" w:space="0" w:color="008080"/>
              <w:bottom w:val="single" w:sz="4" w:space="0" w:color="008080"/>
              <w:right w:val="single" w:sz="4" w:space="0" w:color="008080"/>
            </w:tcBorders>
            <w:shd w:val="clear" w:color="auto" w:fill="CCFFFF"/>
          </w:tcPr>
          <w:p w14:paraId="1CAB1792" w14:textId="77777777" w:rsidR="00BD35D5" w:rsidRDefault="00BD35D5">
            <w:pPr>
              <w:rPr>
                <w:sz w:val="2"/>
                <w:szCs w:val="2"/>
              </w:rPr>
            </w:pPr>
          </w:p>
        </w:tc>
        <w:tc>
          <w:tcPr>
            <w:tcW w:w="1004" w:type="dxa"/>
            <w:vMerge/>
            <w:tcBorders>
              <w:top w:val="nil"/>
              <w:left w:val="single" w:sz="4" w:space="0" w:color="008080"/>
              <w:bottom w:val="single" w:sz="4" w:space="0" w:color="008080"/>
            </w:tcBorders>
            <w:shd w:val="clear" w:color="auto" w:fill="CCFFFF"/>
          </w:tcPr>
          <w:p w14:paraId="6AB3F61B" w14:textId="77777777" w:rsidR="00BD35D5" w:rsidRDefault="00BD35D5">
            <w:pPr>
              <w:rPr>
                <w:sz w:val="2"/>
                <w:szCs w:val="2"/>
              </w:rPr>
            </w:pPr>
          </w:p>
        </w:tc>
      </w:tr>
    </w:tbl>
    <w:p w14:paraId="24A075E5" w14:textId="77777777" w:rsidR="00BD35D5" w:rsidRDefault="00BD35D5">
      <w:pPr>
        <w:rPr>
          <w:sz w:val="2"/>
          <w:szCs w:val="2"/>
        </w:rPr>
        <w:sectPr w:rsidR="00BD35D5">
          <w:pgSz w:w="16840" w:h="11910" w:orient="landscape"/>
          <w:pgMar w:top="1720" w:right="700" w:bottom="280" w:left="1020" w:header="706" w:footer="0" w:gutter="0"/>
          <w:cols w:space="720"/>
        </w:sectPr>
      </w:pPr>
    </w:p>
    <w:tbl>
      <w:tblPr>
        <w:tblW w:w="0" w:type="auto"/>
        <w:tblInd w:w="272" w:type="dxa"/>
        <w:tblBorders>
          <w:top w:val="single" w:sz="8" w:space="0" w:color="008080"/>
          <w:left w:val="single" w:sz="8" w:space="0" w:color="008080"/>
          <w:bottom w:val="single" w:sz="8" w:space="0" w:color="008080"/>
          <w:right w:val="single" w:sz="8" w:space="0" w:color="008080"/>
          <w:insideH w:val="single" w:sz="8" w:space="0" w:color="008080"/>
          <w:insideV w:val="single" w:sz="8" w:space="0" w:color="008080"/>
        </w:tblBorders>
        <w:tblLayout w:type="fixed"/>
        <w:tblCellMar>
          <w:left w:w="0" w:type="dxa"/>
          <w:right w:w="0" w:type="dxa"/>
        </w:tblCellMar>
        <w:tblLook w:val="01E0" w:firstRow="1" w:lastRow="1" w:firstColumn="1" w:lastColumn="1" w:noHBand="0" w:noVBand="0"/>
      </w:tblPr>
      <w:tblGrid>
        <w:gridCol w:w="575"/>
        <w:gridCol w:w="2987"/>
        <w:gridCol w:w="1329"/>
        <w:gridCol w:w="1723"/>
        <w:gridCol w:w="1243"/>
        <w:gridCol w:w="1181"/>
        <w:gridCol w:w="1243"/>
        <w:gridCol w:w="1200"/>
        <w:gridCol w:w="1215"/>
        <w:gridCol w:w="1001"/>
        <w:gridCol w:w="1003"/>
      </w:tblGrid>
      <w:tr w:rsidR="00BD35D5" w14:paraId="0E89E4E6" w14:textId="77777777">
        <w:trPr>
          <w:trHeight w:val="926"/>
        </w:trPr>
        <w:tc>
          <w:tcPr>
            <w:tcW w:w="575" w:type="dxa"/>
            <w:tcBorders>
              <w:top w:val="nil"/>
              <w:bottom w:val="single" w:sz="4" w:space="0" w:color="008080"/>
              <w:right w:val="single" w:sz="4" w:space="0" w:color="008080"/>
            </w:tcBorders>
            <w:shd w:val="clear" w:color="auto" w:fill="CCFFFF"/>
          </w:tcPr>
          <w:p w14:paraId="3AD79B06" w14:textId="77777777" w:rsidR="00BD35D5" w:rsidRDefault="00BD35D5">
            <w:pPr>
              <w:pStyle w:val="TableParagraph"/>
              <w:rPr>
                <w:rFonts w:ascii="Times New Roman"/>
                <w:sz w:val="20"/>
              </w:rPr>
            </w:pPr>
          </w:p>
        </w:tc>
        <w:tc>
          <w:tcPr>
            <w:tcW w:w="2987" w:type="dxa"/>
            <w:tcBorders>
              <w:top w:val="nil"/>
              <w:left w:val="single" w:sz="4" w:space="0" w:color="008080"/>
              <w:bottom w:val="single" w:sz="4" w:space="0" w:color="008080"/>
              <w:right w:val="single" w:sz="4" w:space="0" w:color="008080"/>
            </w:tcBorders>
          </w:tcPr>
          <w:p w14:paraId="7C62FDEF" w14:textId="77777777" w:rsidR="00BD35D5" w:rsidRDefault="00000000">
            <w:pPr>
              <w:pStyle w:val="TableParagraph"/>
              <w:spacing w:line="237" w:lineRule="auto"/>
              <w:ind w:left="111" w:right="778"/>
              <w:rPr>
                <w:sz w:val="20"/>
              </w:rPr>
            </w:pPr>
            <w:r>
              <w:rPr>
                <w:b/>
                <w:color w:val="008080"/>
                <w:sz w:val="20"/>
              </w:rPr>
              <w:t>Rata indatorarii (rI) -</w:t>
            </w:r>
            <w:r>
              <w:rPr>
                <w:b/>
                <w:color w:val="008080"/>
                <w:spacing w:val="1"/>
                <w:sz w:val="20"/>
              </w:rPr>
              <w:t xml:space="preserve"> </w:t>
            </w:r>
            <w:r>
              <w:rPr>
                <w:color w:val="008080"/>
                <w:sz w:val="20"/>
              </w:rPr>
              <w:t>calculata de solicitant,</w:t>
            </w:r>
            <w:r>
              <w:rPr>
                <w:color w:val="008080"/>
                <w:spacing w:val="-58"/>
                <w:sz w:val="20"/>
              </w:rPr>
              <w:t xml:space="preserve"> </w:t>
            </w:r>
            <w:r>
              <w:rPr>
                <w:color w:val="008080"/>
                <w:sz w:val="20"/>
              </w:rPr>
              <w:t>conform</w:t>
            </w:r>
            <w:r>
              <w:rPr>
                <w:color w:val="008080"/>
                <w:spacing w:val="-4"/>
                <w:sz w:val="20"/>
              </w:rPr>
              <w:t xml:space="preserve"> </w:t>
            </w:r>
            <w:r>
              <w:rPr>
                <w:color w:val="008080"/>
                <w:sz w:val="20"/>
              </w:rPr>
              <w:t>tabelului</w:t>
            </w:r>
            <w:r>
              <w:rPr>
                <w:color w:val="008080"/>
                <w:spacing w:val="1"/>
                <w:sz w:val="20"/>
              </w:rPr>
              <w:t xml:space="preserve"> </w:t>
            </w:r>
            <w:r>
              <w:rPr>
                <w:color w:val="008080"/>
                <w:sz w:val="20"/>
              </w:rPr>
              <w:t>de</w:t>
            </w:r>
          </w:p>
          <w:p w14:paraId="7CB4A1F9" w14:textId="77777777" w:rsidR="00BD35D5" w:rsidRDefault="00000000">
            <w:pPr>
              <w:pStyle w:val="TableParagraph"/>
              <w:spacing w:line="220" w:lineRule="exact"/>
              <w:ind w:left="111"/>
              <w:rPr>
                <w:sz w:val="20"/>
              </w:rPr>
            </w:pPr>
            <w:r>
              <w:rPr>
                <w:color w:val="008080"/>
                <w:sz w:val="20"/>
              </w:rPr>
              <w:t>indicatori</w:t>
            </w:r>
          </w:p>
        </w:tc>
        <w:tc>
          <w:tcPr>
            <w:tcW w:w="1329" w:type="dxa"/>
            <w:tcBorders>
              <w:top w:val="nil"/>
              <w:left w:val="single" w:sz="4" w:space="0" w:color="008080"/>
              <w:bottom w:val="single" w:sz="4" w:space="0" w:color="008080"/>
              <w:right w:val="single" w:sz="4" w:space="0" w:color="008080"/>
            </w:tcBorders>
          </w:tcPr>
          <w:p w14:paraId="38B6B9E1" w14:textId="77777777" w:rsidR="00BD35D5" w:rsidRDefault="00BD35D5">
            <w:pPr>
              <w:pStyle w:val="TableParagraph"/>
              <w:spacing w:before="10"/>
              <w:rPr>
                <w:sz w:val="28"/>
              </w:rPr>
            </w:pPr>
          </w:p>
          <w:p w14:paraId="5505C048" w14:textId="77777777" w:rsidR="00BD35D5" w:rsidRDefault="00000000">
            <w:pPr>
              <w:pStyle w:val="TableParagraph"/>
              <w:ind w:left="127" w:right="104"/>
              <w:jc w:val="center"/>
              <w:rPr>
                <w:b/>
                <w:sz w:val="20"/>
              </w:rPr>
            </w:pPr>
            <w:r>
              <w:rPr>
                <w:b/>
                <w:color w:val="008080"/>
                <w:sz w:val="20"/>
              </w:rPr>
              <w:t>maxim</w:t>
            </w:r>
            <w:r>
              <w:rPr>
                <w:b/>
                <w:color w:val="008080"/>
                <w:spacing w:val="-4"/>
                <w:sz w:val="20"/>
              </w:rPr>
              <w:t xml:space="preserve"> </w:t>
            </w:r>
            <w:r>
              <w:rPr>
                <w:b/>
                <w:color w:val="008080"/>
                <w:sz w:val="20"/>
              </w:rPr>
              <w:t>60%</w:t>
            </w:r>
          </w:p>
        </w:tc>
        <w:tc>
          <w:tcPr>
            <w:tcW w:w="1723" w:type="dxa"/>
            <w:tcBorders>
              <w:top w:val="nil"/>
              <w:left w:val="single" w:sz="4" w:space="0" w:color="008080"/>
              <w:bottom w:val="single" w:sz="4" w:space="0" w:color="008080"/>
              <w:right w:val="single" w:sz="4" w:space="0" w:color="008080"/>
            </w:tcBorders>
          </w:tcPr>
          <w:p w14:paraId="58AE784D" w14:textId="77777777" w:rsidR="00BD35D5" w:rsidRDefault="00BD35D5">
            <w:pPr>
              <w:pStyle w:val="TableParagraph"/>
              <w:spacing w:before="10"/>
              <w:rPr>
                <w:sz w:val="28"/>
              </w:rPr>
            </w:pPr>
          </w:p>
          <w:p w14:paraId="3849FC43" w14:textId="77777777" w:rsidR="00BD35D5" w:rsidRDefault="00000000">
            <w:pPr>
              <w:pStyle w:val="TableParagraph"/>
              <w:ind w:left="91"/>
              <w:jc w:val="center"/>
              <w:rPr>
                <w:sz w:val="20"/>
              </w:rPr>
            </w:pPr>
            <w:r>
              <w:rPr>
                <w:color w:val="008080"/>
                <w:sz w:val="20"/>
              </w:rPr>
              <w:t>%</w:t>
            </w:r>
          </w:p>
        </w:tc>
        <w:tc>
          <w:tcPr>
            <w:tcW w:w="1243" w:type="dxa"/>
            <w:tcBorders>
              <w:top w:val="nil"/>
              <w:left w:val="single" w:sz="4" w:space="0" w:color="008080"/>
              <w:bottom w:val="single" w:sz="4" w:space="0" w:color="008080"/>
              <w:right w:val="single" w:sz="4" w:space="0" w:color="008080"/>
            </w:tcBorders>
          </w:tcPr>
          <w:p w14:paraId="095F6B76" w14:textId="77777777" w:rsidR="00BD35D5" w:rsidRDefault="00BD35D5">
            <w:pPr>
              <w:pStyle w:val="TableParagraph"/>
              <w:rPr>
                <w:rFonts w:ascii="Times New Roman"/>
                <w:sz w:val="20"/>
              </w:rPr>
            </w:pPr>
          </w:p>
        </w:tc>
        <w:tc>
          <w:tcPr>
            <w:tcW w:w="1181" w:type="dxa"/>
            <w:tcBorders>
              <w:top w:val="nil"/>
              <w:left w:val="single" w:sz="4" w:space="0" w:color="008080"/>
              <w:bottom w:val="single" w:sz="4" w:space="0" w:color="008080"/>
              <w:right w:val="single" w:sz="4" w:space="0" w:color="008080"/>
            </w:tcBorders>
          </w:tcPr>
          <w:p w14:paraId="2CAA4E88" w14:textId="77777777" w:rsidR="00BD35D5" w:rsidRDefault="00BD35D5">
            <w:pPr>
              <w:pStyle w:val="TableParagraph"/>
              <w:rPr>
                <w:rFonts w:ascii="Times New Roman"/>
                <w:sz w:val="20"/>
              </w:rPr>
            </w:pPr>
          </w:p>
        </w:tc>
        <w:tc>
          <w:tcPr>
            <w:tcW w:w="1243" w:type="dxa"/>
            <w:tcBorders>
              <w:top w:val="nil"/>
              <w:left w:val="single" w:sz="4" w:space="0" w:color="008080"/>
              <w:bottom w:val="single" w:sz="4" w:space="0" w:color="008080"/>
              <w:right w:val="single" w:sz="4" w:space="0" w:color="008080"/>
            </w:tcBorders>
          </w:tcPr>
          <w:p w14:paraId="1C9387E2" w14:textId="77777777" w:rsidR="00BD35D5" w:rsidRDefault="00BD35D5">
            <w:pPr>
              <w:pStyle w:val="TableParagraph"/>
              <w:rPr>
                <w:rFonts w:ascii="Times New Roman"/>
                <w:sz w:val="20"/>
              </w:rPr>
            </w:pPr>
          </w:p>
        </w:tc>
        <w:tc>
          <w:tcPr>
            <w:tcW w:w="1200" w:type="dxa"/>
            <w:tcBorders>
              <w:top w:val="nil"/>
              <w:left w:val="single" w:sz="4" w:space="0" w:color="008080"/>
              <w:bottom w:val="single" w:sz="4" w:space="0" w:color="008080"/>
              <w:right w:val="single" w:sz="4" w:space="0" w:color="008080"/>
            </w:tcBorders>
          </w:tcPr>
          <w:p w14:paraId="62D09FB9" w14:textId="77777777" w:rsidR="00BD35D5" w:rsidRDefault="00BD35D5">
            <w:pPr>
              <w:pStyle w:val="TableParagraph"/>
              <w:rPr>
                <w:rFonts w:ascii="Times New Roman"/>
                <w:sz w:val="20"/>
              </w:rPr>
            </w:pPr>
          </w:p>
        </w:tc>
        <w:tc>
          <w:tcPr>
            <w:tcW w:w="1215" w:type="dxa"/>
            <w:tcBorders>
              <w:top w:val="nil"/>
              <w:left w:val="single" w:sz="4" w:space="0" w:color="008080"/>
              <w:bottom w:val="single" w:sz="4" w:space="0" w:color="008080"/>
              <w:right w:val="single" w:sz="4" w:space="0" w:color="008080"/>
            </w:tcBorders>
          </w:tcPr>
          <w:p w14:paraId="788C6601" w14:textId="77777777" w:rsidR="00BD35D5" w:rsidRDefault="00BD35D5">
            <w:pPr>
              <w:pStyle w:val="TableParagraph"/>
              <w:rPr>
                <w:rFonts w:ascii="Times New Roman"/>
                <w:sz w:val="20"/>
              </w:rPr>
            </w:pPr>
          </w:p>
        </w:tc>
        <w:tc>
          <w:tcPr>
            <w:tcW w:w="1001" w:type="dxa"/>
            <w:tcBorders>
              <w:top w:val="nil"/>
              <w:left w:val="single" w:sz="4" w:space="0" w:color="008080"/>
              <w:bottom w:val="single" w:sz="4" w:space="0" w:color="008080"/>
              <w:right w:val="single" w:sz="4" w:space="0" w:color="008080"/>
            </w:tcBorders>
            <w:shd w:val="clear" w:color="auto" w:fill="CCFFFF"/>
          </w:tcPr>
          <w:p w14:paraId="3D32207C" w14:textId="77777777" w:rsidR="00BD35D5" w:rsidRDefault="00BD35D5">
            <w:pPr>
              <w:pStyle w:val="TableParagraph"/>
              <w:rPr>
                <w:rFonts w:ascii="Times New Roman"/>
                <w:sz w:val="20"/>
              </w:rPr>
            </w:pPr>
          </w:p>
        </w:tc>
        <w:tc>
          <w:tcPr>
            <w:tcW w:w="1003" w:type="dxa"/>
            <w:tcBorders>
              <w:top w:val="nil"/>
              <w:left w:val="single" w:sz="4" w:space="0" w:color="008080"/>
              <w:bottom w:val="single" w:sz="4" w:space="0" w:color="008080"/>
            </w:tcBorders>
            <w:shd w:val="clear" w:color="auto" w:fill="CCFFFF"/>
          </w:tcPr>
          <w:p w14:paraId="47151315" w14:textId="77777777" w:rsidR="00BD35D5" w:rsidRDefault="00BD35D5">
            <w:pPr>
              <w:pStyle w:val="TableParagraph"/>
              <w:rPr>
                <w:rFonts w:ascii="Times New Roman"/>
                <w:sz w:val="20"/>
              </w:rPr>
            </w:pPr>
          </w:p>
        </w:tc>
      </w:tr>
      <w:tr w:rsidR="00BD35D5" w14:paraId="15531C24" w14:textId="77777777">
        <w:trPr>
          <w:trHeight w:val="251"/>
        </w:trPr>
        <w:tc>
          <w:tcPr>
            <w:tcW w:w="575" w:type="dxa"/>
            <w:tcBorders>
              <w:top w:val="single" w:sz="4" w:space="0" w:color="008080"/>
              <w:bottom w:val="single" w:sz="6" w:space="0" w:color="008080"/>
              <w:right w:val="single" w:sz="4" w:space="0" w:color="008080"/>
            </w:tcBorders>
            <w:shd w:val="clear" w:color="auto" w:fill="CCFFFF"/>
          </w:tcPr>
          <w:p w14:paraId="5B1EFDFB" w14:textId="77777777" w:rsidR="00BD35D5" w:rsidRDefault="00000000">
            <w:pPr>
              <w:pStyle w:val="TableParagraph"/>
              <w:spacing w:before="4" w:line="228" w:lineRule="exact"/>
              <w:ind w:left="5"/>
              <w:jc w:val="center"/>
              <w:rPr>
                <w:sz w:val="20"/>
              </w:rPr>
            </w:pPr>
            <w:r>
              <w:rPr>
                <w:color w:val="008080"/>
                <w:sz w:val="20"/>
              </w:rPr>
              <w:t>9</w:t>
            </w:r>
          </w:p>
        </w:tc>
        <w:tc>
          <w:tcPr>
            <w:tcW w:w="2987" w:type="dxa"/>
            <w:tcBorders>
              <w:top w:val="single" w:sz="4" w:space="0" w:color="008080"/>
              <w:left w:val="single" w:sz="4" w:space="0" w:color="008080"/>
              <w:bottom w:val="single" w:sz="6" w:space="0" w:color="008080"/>
              <w:right w:val="single" w:sz="4" w:space="0" w:color="008080"/>
            </w:tcBorders>
            <w:shd w:val="clear" w:color="auto" w:fill="CCFFFF"/>
          </w:tcPr>
          <w:p w14:paraId="4F026963" w14:textId="77777777" w:rsidR="00BD35D5" w:rsidRDefault="00000000">
            <w:pPr>
              <w:pStyle w:val="TableParagraph"/>
              <w:spacing w:before="4" w:line="228" w:lineRule="exact"/>
              <w:ind w:left="111"/>
              <w:rPr>
                <w:b/>
                <w:sz w:val="20"/>
              </w:rPr>
            </w:pPr>
            <w:r>
              <w:rPr>
                <w:b/>
                <w:color w:val="008080"/>
                <w:sz w:val="20"/>
              </w:rPr>
              <w:t>Rata</w:t>
            </w:r>
            <w:r>
              <w:rPr>
                <w:b/>
                <w:color w:val="008080"/>
                <w:spacing w:val="-2"/>
                <w:sz w:val="20"/>
              </w:rPr>
              <w:t xml:space="preserve"> </w:t>
            </w:r>
            <w:r>
              <w:rPr>
                <w:b/>
                <w:color w:val="008080"/>
                <w:sz w:val="20"/>
              </w:rPr>
              <w:t>de actualizare</w:t>
            </w:r>
          </w:p>
        </w:tc>
        <w:tc>
          <w:tcPr>
            <w:tcW w:w="1329" w:type="dxa"/>
            <w:tcBorders>
              <w:top w:val="single" w:sz="4" w:space="0" w:color="008080"/>
              <w:left w:val="single" w:sz="4" w:space="0" w:color="008080"/>
              <w:bottom w:val="single" w:sz="6" w:space="0" w:color="008080"/>
              <w:right w:val="single" w:sz="4" w:space="0" w:color="008080"/>
            </w:tcBorders>
            <w:shd w:val="clear" w:color="auto" w:fill="CCFFFF"/>
          </w:tcPr>
          <w:p w14:paraId="2A91E7B0" w14:textId="77777777" w:rsidR="00BD35D5" w:rsidRDefault="00000000">
            <w:pPr>
              <w:pStyle w:val="TableParagraph"/>
              <w:spacing w:before="13" w:line="218" w:lineRule="exact"/>
              <w:ind w:left="127" w:right="51"/>
              <w:jc w:val="center"/>
              <w:rPr>
                <w:b/>
                <w:sz w:val="20"/>
              </w:rPr>
            </w:pPr>
            <w:r>
              <w:rPr>
                <w:b/>
                <w:color w:val="008080"/>
                <w:sz w:val="20"/>
              </w:rPr>
              <w:t>N/A</w:t>
            </w:r>
          </w:p>
        </w:tc>
        <w:tc>
          <w:tcPr>
            <w:tcW w:w="1723" w:type="dxa"/>
            <w:tcBorders>
              <w:top w:val="single" w:sz="4" w:space="0" w:color="008080"/>
              <w:left w:val="single" w:sz="4" w:space="0" w:color="008080"/>
              <w:bottom w:val="single" w:sz="6" w:space="0" w:color="008080"/>
              <w:right w:val="single" w:sz="4" w:space="0" w:color="008080"/>
            </w:tcBorders>
            <w:shd w:val="clear" w:color="auto" w:fill="CCFFFF"/>
          </w:tcPr>
          <w:p w14:paraId="3A7213EB" w14:textId="77777777" w:rsidR="00BD35D5" w:rsidRDefault="00BD35D5">
            <w:pPr>
              <w:pStyle w:val="TableParagraph"/>
              <w:rPr>
                <w:rFonts w:ascii="Times New Roman"/>
                <w:sz w:val="18"/>
              </w:rPr>
            </w:pPr>
          </w:p>
        </w:tc>
        <w:tc>
          <w:tcPr>
            <w:tcW w:w="6082" w:type="dxa"/>
            <w:gridSpan w:val="5"/>
            <w:tcBorders>
              <w:top w:val="nil"/>
              <w:left w:val="nil"/>
              <w:bottom w:val="nil"/>
              <w:right w:val="nil"/>
            </w:tcBorders>
            <w:shd w:val="clear" w:color="auto" w:fill="008080"/>
          </w:tcPr>
          <w:p w14:paraId="4572F510" w14:textId="77777777" w:rsidR="00BD35D5" w:rsidRDefault="00000000">
            <w:pPr>
              <w:pStyle w:val="TableParagraph"/>
              <w:spacing w:before="4" w:line="228" w:lineRule="exact"/>
              <w:ind w:left="2913" w:right="2874"/>
              <w:jc w:val="center"/>
              <w:rPr>
                <w:b/>
                <w:sz w:val="20"/>
              </w:rPr>
            </w:pPr>
            <w:r>
              <w:rPr>
                <w:b/>
                <w:color w:val="FFFFFF"/>
                <w:sz w:val="20"/>
              </w:rPr>
              <w:t>8%</w:t>
            </w:r>
          </w:p>
        </w:tc>
        <w:tc>
          <w:tcPr>
            <w:tcW w:w="1001" w:type="dxa"/>
            <w:tcBorders>
              <w:top w:val="single" w:sz="4" w:space="0" w:color="008080"/>
              <w:left w:val="single" w:sz="4" w:space="0" w:color="008080"/>
              <w:bottom w:val="single" w:sz="6" w:space="0" w:color="008080"/>
              <w:right w:val="single" w:sz="4" w:space="0" w:color="008080"/>
            </w:tcBorders>
            <w:shd w:val="clear" w:color="auto" w:fill="CCFFFF"/>
          </w:tcPr>
          <w:p w14:paraId="663046B8" w14:textId="77777777" w:rsidR="00BD35D5" w:rsidRDefault="00BD35D5">
            <w:pPr>
              <w:pStyle w:val="TableParagraph"/>
              <w:rPr>
                <w:rFonts w:ascii="Times New Roman"/>
                <w:sz w:val="18"/>
              </w:rPr>
            </w:pPr>
          </w:p>
        </w:tc>
        <w:tc>
          <w:tcPr>
            <w:tcW w:w="1003" w:type="dxa"/>
            <w:tcBorders>
              <w:top w:val="single" w:sz="4" w:space="0" w:color="008080"/>
              <w:left w:val="single" w:sz="4" w:space="0" w:color="008080"/>
              <w:bottom w:val="single" w:sz="6" w:space="0" w:color="008080"/>
            </w:tcBorders>
            <w:shd w:val="clear" w:color="auto" w:fill="CCFFFF"/>
          </w:tcPr>
          <w:p w14:paraId="6515EDDD" w14:textId="77777777" w:rsidR="00BD35D5" w:rsidRDefault="00000000">
            <w:pPr>
              <w:pStyle w:val="TableParagraph"/>
              <w:spacing w:before="4" w:line="228" w:lineRule="exact"/>
              <w:ind w:left="337"/>
              <w:rPr>
                <w:sz w:val="20"/>
              </w:rPr>
            </w:pPr>
            <w:r>
              <w:rPr>
                <w:color w:val="008080"/>
                <w:sz w:val="20"/>
              </w:rPr>
              <w:t>N/A</w:t>
            </w:r>
          </w:p>
        </w:tc>
      </w:tr>
      <w:tr w:rsidR="00BD35D5" w14:paraId="51404FC5" w14:textId="77777777">
        <w:trPr>
          <w:trHeight w:val="462"/>
        </w:trPr>
        <w:tc>
          <w:tcPr>
            <w:tcW w:w="575" w:type="dxa"/>
            <w:vMerge w:val="restart"/>
            <w:tcBorders>
              <w:top w:val="single" w:sz="6" w:space="0" w:color="008080"/>
              <w:bottom w:val="single" w:sz="4" w:space="0" w:color="008080"/>
              <w:right w:val="single" w:sz="4" w:space="0" w:color="008080"/>
            </w:tcBorders>
            <w:shd w:val="clear" w:color="auto" w:fill="CCFFFF"/>
          </w:tcPr>
          <w:p w14:paraId="306B574A" w14:textId="77777777" w:rsidR="00BD35D5" w:rsidRDefault="00BD35D5">
            <w:pPr>
              <w:pStyle w:val="TableParagraph"/>
            </w:pPr>
          </w:p>
          <w:p w14:paraId="21006CEE" w14:textId="77777777" w:rsidR="00BD35D5" w:rsidRDefault="00BD35D5">
            <w:pPr>
              <w:pStyle w:val="TableParagraph"/>
              <w:spacing w:before="4"/>
              <w:rPr>
                <w:sz w:val="27"/>
              </w:rPr>
            </w:pPr>
          </w:p>
          <w:p w14:paraId="285F9F09" w14:textId="77777777" w:rsidR="00BD35D5" w:rsidRDefault="00000000">
            <w:pPr>
              <w:pStyle w:val="TableParagraph"/>
              <w:ind w:left="210"/>
              <w:rPr>
                <w:sz w:val="20"/>
              </w:rPr>
            </w:pPr>
            <w:r>
              <w:rPr>
                <w:color w:val="008080"/>
                <w:sz w:val="20"/>
              </w:rPr>
              <w:t>10</w:t>
            </w:r>
          </w:p>
        </w:tc>
        <w:tc>
          <w:tcPr>
            <w:tcW w:w="2987" w:type="dxa"/>
            <w:tcBorders>
              <w:top w:val="single" w:sz="6" w:space="0" w:color="008080"/>
              <w:left w:val="single" w:sz="4" w:space="0" w:color="008080"/>
              <w:bottom w:val="single" w:sz="4" w:space="0" w:color="008080"/>
              <w:right w:val="single" w:sz="4" w:space="0" w:color="008080"/>
            </w:tcBorders>
            <w:shd w:val="clear" w:color="auto" w:fill="CCFFFF"/>
          </w:tcPr>
          <w:p w14:paraId="7764D510" w14:textId="77777777" w:rsidR="00BD35D5" w:rsidRDefault="00000000">
            <w:pPr>
              <w:pStyle w:val="TableParagraph"/>
              <w:spacing w:line="220" w:lineRule="exact"/>
              <w:ind w:left="111"/>
              <w:rPr>
                <w:b/>
                <w:sz w:val="20"/>
              </w:rPr>
            </w:pPr>
            <w:r>
              <w:rPr>
                <w:b/>
                <w:color w:val="008080"/>
                <w:sz w:val="20"/>
              </w:rPr>
              <w:t>Valoare</w:t>
            </w:r>
            <w:r>
              <w:rPr>
                <w:b/>
                <w:color w:val="008080"/>
                <w:spacing w:val="1"/>
                <w:sz w:val="20"/>
              </w:rPr>
              <w:t xml:space="preserve"> </w:t>
            </w:r>
            <w:r>
              <w:rPr>
                <w:b/>
                <w:color w:val="008080"/>
                <w:sz w:val="20"/>
              </w:rPr>
              <w:t>actualizata</w:t>
            </w:r>
            <w:r>
              <w:rPr>
                <w:b/>
                <w:color w:val="008080"/>
                <w:spacing w:val="-5"/>
                <w:sz w:val="20"/>
              </w:rPr>
              <w:t xml:space="preserve"> </w:t>
            </w:r>
            <w:r>
              <w:rPr>
                <w:b/>
                <w:color w:val="008080"/>
                <w:sz w:val="20"/>
              </w:rPr>
              <w:t>neta</w:t>
            </w:r>
          </w:p>
          <w:p w14:paraId="724EBAE0" w14:textId="77777777" w:rsidR="00BD35D5" w:rsidRDefault="00000000">
            <w:pPr>
              <w:pStyle w:val="TableParagraph"/>
              <w:spacing w:before="3" w:line="220" w:lineRule="exact"/>
              <w:ind w:left="111"/>
              <w:rPr>
                <w:b/>
                <w:sz w:val="20"/>
              </w:rPr>
            </w:pPr>
            <w:r>
              <w:rPr>
                <w:b/>
                <w:color w:val="008080"/>
                <w:sz w:val="20"/>
              </w:rPr>
              <w:t xml:space="preserve">(VAN) - </w:t>
            </w:r>
            <w:r>
              <w:rPr>
                <w:color w:val="008080"/>
                <w:sz w:val="20"/>
              </w:rPr>
              <w:t>trebuie</w:t>
            </w:r>
            <w:r>
              <w:rPr>
                <w:color w:val="008080"/>
                <w:spacing w:val="-2"/>
                <w:sz w:val="20"/>
              </w:rPr>
              <w:t xml:space="preserve"> </w:t>
            </w:r>
            <w:r>
              <w:rPr>
                <w:color w:val="008080"/>
                <w:sz w:val="20"/>
              </w:rPr>
              <w:t>sa</w:t>
            </w:r>
            <w:r>
              <w:rPr>
                <w:color w:val="008080"/>
                <w:spacing w:val="-3"/>
                <w:sz w:val="20"/>
              </w:rPr>
              <w:t xml:space="preserve"> </w:t>
            </w:r>
            <w:r>
              <w:rPr>
                <w:color w:val="008080"/>
                <w:sz w:val="20"/>
              </w:rPr>
              <w:t>fie</w:t>
            </w:r>
            <w:r>
              <w:rPr>
                <w:color w:val="008080"/>
                <w:spacing w:val="-1"/>
                <w:sz w:val="20"/>
              </w:rPr>
              <w:t xml:space="preserve"> </w:t>
            </w:r>
            <w:r>
              <w:rPr>
                <w:b/>
                <w:color w:val="008080"/>
                <w:sz w:val="20"/>
              </w:rPr>
              <w:t>pozitiva</w:t>
            </w:r>
          </w:p>
        </w:tc>
        <w:tc>
          <w:tcPr>
            <w:tcW w:w="1329" w:type="dxa"/>
            <w:tcBorders>
              <w:top w:val="single" w:sz="6" w:space="0" w:color="008080"/>
              <w:left w:val="single" w:sz="4" w:space="0" w:color="008080"/>
              <w:bottom w:val="single" w:sz="4" w:space="0" w:color="008080"/>
              <w:right w:val="single" w:sz="4" w:space="0" w:color="008080"/>
            </w:tcBorders>
            <w:shd w:val="clear" w:color="auto" w:fill="CCFFFF"/>
          </w:tcPr>
          <w:p w14:paraId="51640B26" w14:textId="77777777" w:rsidR="00BD35D5" w:rsidRDefault="00000000">
            <w:pPr>
              <w:pStyle w:val="TableParagraph"/>
              <w:spacing w:before="107"/>
              <w:ind w:left="127" w:right="104"/>
              <w:jc w:val="center"/>
              <w:rPr>
                <w:b/>
                <w:sz w:val="20"/>
              </w:rPr>
            </w:pPr>
            <w:r>
              <w:rPr>
                <w:b/>
                <w:color w:val="008080"/>
                <w:sz w:val="20"/>
              </w:rPr>
              <w:t>&gt;=0</w:t>
            </w:r>
          </w:p>
        </w:tc>
        <w:tc>
          <w:tcPr>
            <w:tcW w:w="1723" w:type="dxa"/>
            <w:tcBorders>
              <w:top w:val="single" w:sz="6" w:space="0" w:color="008080"/>
              <w:left w:val="single" w:sz="4" w:space="0" w:color="008080"/>
              <w:bottom w:val="single" w:sz="4" w:space="0" w:color="008080"/>
              <w:right w:val="single" w:sz="4" w:space="0" w:color="008080"/>
            </w:tcBorders>
            <w:shd w:val="clear" w:color="auto" w:fill="CCFFFF"/>
          </w:tcPr>
          <w:p w14:paraId="060CA0AD" w14:textId="77777777" w:rsidR="00BD35D5" w:rsidRDefault="00000000">
            <w:pPr>
              <w:pStyle w:val="TableParagraph"/>
              <w:spacing w:before="107"/>
              <w:ind w:left="731"/>
              <w:rPr>
                <w:b/>
                <w:sz w:val="20"/>
              </w:rPr>
            </w:pPr>
            <w:r>
              <w:rPr>
                <w:b/>
                <w:color w:val="008080"/>
                <w:sz w:val="20"/>
              </w:rPr>
              <w:t>LEI</w:t>
            </w:r>
          </w:p>
        </w:tc>
        <w:tc>
          <w:tcPr>
            <w:tcW w:w="6082" w:type="dxa"/>
            <w:gridSpan w:val="5"/>
            <w:tcBorders>
              <w:top w:val="nil"/>
              <w:left w:val="single" w:sz="4" w:space="0" w:color="008080"/>
              <w:bottom w:val="single" w:sz="4" w:space="0" w:color="008080"/>
              <w:right w:val="single" w:sz="4" w:space="0" w:color="008080"/>
            </w:tcBorders>
            <w:shd w:val="clear" w:color="auto" w:fill="CCFFFF"/>
          </w:tcPr>
          <w:p w14:paraId="2D7CC798" w14:textId="77777777" w:rsidR="00BD35D5" w:rsidRDefault="00BD35D5">
            <w:pPr>
              <w:pStyle w:val="TableParagraph"/>
              <w:rPr>
                <w:rFonts w:ascii="Times New Roman"/>
                <w:sz w:val="20"/>
              </w:rPr>
            </w:pPr>
          </w:p>
        </w:tc>
        <w:tc>
          <w:tcPr>
            <w:tcW w:w="1001" w:type="dxa"/>
            <w:vMerge w:val="restart"/>
            <w:tcBorders>
              <w:top w:val="single" w:sz="6" w:space="0" w:color="008080"/>
              <w:left w:val="single" w:sz="4" w:space="0" w:color="008080"/>
              <w:bottom w:val="single" w:sz="4" w:space="0" w:color="008080"/>
              <w:right w:val="single" w:sz="4" w:space="0" w:color="008080"/>
            </w:tcBorders>
            <w:shd w:val="clear" w:color="auto" w:fill="CCFFFF"/>
          </w:tcPr>
          <w:p w14:paraId="2701D548" w14:textId="77777777" w:rsidR="00BD35D5" w:rsidRDefault="00BD35D5">
            <w:pPr>
              <w:pStyle w:val="TableParagraph"/>
              <w:spacing w:before="5"/>
              <w:rPr>
                <w:sz w:val="29"/>
              </w:rPr>
            </w:pPr>
          </w:p>
          <w:p w14:paraId="0C5FF471" w14:textId="77777777" w:rsidR="00BD35D5" w:rsidRDefault="00000000">
            <w:pPr>
              <w:pStyle w:val="TableParagraph"/>
              <w:spacing w:before="1"/>
              <w:ind w:left="127" w:right="95"/>
              <w:jc w:val="center"/>
              <w:rPr>
                <w:b/>
                <w:sz w:val="20"/>
              </w:rPr>
            </w:pPr>
            <w:r>
              <w:rPr>
                <w:b/>
                <w:color w:val="008080"/>
                <w:sz w:val="20"/>
              </w:rPr>
              <w:t>Nu</w:t>
            </w:r>
            <w:r>
              <w:rPr>
                <w:b/>
                <w:color w:val="008080"/>
                <w:spacing w:val="1"/>
                <w:sz w:val="20"/>
              </w:rPr>
              <w:t xml:space="preserve"> </w:t>
            </w:r>
            <w:r>
              <w:rPr>
                <w:b/>
                <w:color w:val="008080"/>
                <w:sz w:val="20"/>
              </w:rPr>
              <w:t>sunt</w:t>
            </w:r>
            <w:r>
              <w:rPr>
                <w:b/>
                <w:color w:val="008080"/>
                <w:spacing w:val="-57"/>
                <w:sz w:val="20"/>
              </w:rPr>
              <w:t xml:space="preserve"> </w:t>
            </w:r>
            <w:r>
              <w:rPr>
                <w:b/>
                <w:color w:val="008080"/>
                <w:sz w:val="20"/>
              </w:rPr>
              <w:t>diferent</w:t>
            </w:r>
            <w:r>
              <w:rPr>
                <w:b/>
                <w:color w:val="008080"/>
                <w:spacing w:val="-58"/>
                <w:sz w:val="20"/>
              </w:rPr>
              <w:t xml:space="preserve"> </w:t>
            </w:r>
            <w:r>
              <w:rPr>
                <w:b/>
                <w:color w:val="008080"/>
                <w:sz w:val="20"/>
              </w:rPr>
              <w:t>e</w:t>
            </w:r>
          </w:p>
        </w:tc>
        <w:tc>
          <w:tcPr>
            <w:tcW w:w="1003" w:type="dxa"/>
            <w:vMerge w:val="restart"/>
            <w:tcBorders>
              <w:top w:val="single" w:sz="6" w:space="0" w:color="008080"/>
              <w:left w:val="single" w:sz="4" w:space="0" w:color="008080"/>
              <w:bottom w:val="single" w:sz="4" w:space="0" w:color="008080"/>
            </w:tcBorders>
            <w:shd w:val="clear" w:color="auto" w:fill="CCFFFF"/>
          </w:tcPr>
          <w:p w14:paraId="583138E3" w14:textId="77777777" w:rsidR="00BD35D5" w:rsidRDefault="00BD35D5">
            <w:pPr>
              <w:pStyle w:val="TableParagraph"/>
              <w:spacing w:before="5"/>
              <w:rPr>
                <w:sz w:val="29"/>
              </w:rPr>
            </w:pPr>
          </w:p>
          <w:p w14:paraId="73605240" w14:textId="77777777" w:rsidR="00BD35D5" w:rsidRDefault="00000000">
            <w:pPr>
              <w:pStyle w:val="TableParagraph"/>
              <w:spacing w:before="1"/>
              <w:ind w:left="144" w:right="104"/>
              <w:jc w:val="center"/>
              <w:rPr>
                <w:b/>
                <w:sz w:val="20"/>
              </w:rPr>
            </w:pPr>
            <w:r>
              <w:rPr>
                <w:b/>
                <w:color w:val="008080"/>
                <w:sz w:val="20"/>
              </w:rPr>
              <w:t>Respect</w:t>
            </w:r>
            <w:r>
              <w:rPr>
                <w:b/>
                <w:color w:val="008080"/>
                <w:spacing w:val="-58"/>
                <w:sz w:val="20"/>
              </w:rPr>
              <w:t xml:space="preserve"> </w:t>
            </w:r>
            <w:r>
              <w:rPr>
                <w:b/>
                <w:color w:val="008080"/>
                <w:sz w:val="20"/>
              </w:rPr>
              <w:t>a</w:t>
            </w:r>
            <w:r>
              <w:rPr>
                <w:b/>
                <w:color w:val="008080"/>
                <w:spacing w:val="1"/>
                <w:sz w:val="20"/>
              </w:rPr>
              <w:t xml:space="preserve"> </w:t>
            </w:r>
            <w:r>
              <w:rPr>
                <w:b/>
                <w:color w:val="008080"/>
                <w:sz w:val="20"/>
              </w:rPr>
              <w:t>criteriu</w:t>
            </w:r>
          </w:p>
        </w:tc>
      </w:tr>
      <w:tr w:rsidR="00BD35D5" w14:paraId="3DDCBE10" w14:textId="77777777">
        <w:trPr>
          <w:trHeight w:val="931"/>
        </w:trPr>
        <w:tc>
          <w:tcPr>
            <w:tcW w:w="575" w:type="dxa"/>
            <w:vMerge/>
            <w:tcBorders>
              <w:top w:val="nil"/>
              <w:bottom w:val="single" w:sz="4" w:space="0" w:color="008080"/>
              <w:right w:val="single" w:sz="4" w:space="0" w:color="008080"/>
            </w:tcBorders>
            <w:shd w:val="clear" w:color="auto" w:fill="CCFFFF"/>
          </w:tcPr>
          <w:p w14:paraId="2B410F69" w14:textId="77777777" w:rsidR="00BD35D5" w:rsidRDefault="00BD35D5">
            <w:pPr>
              <w:rPr>
                <w:sz w:val="2"/>
                <w:szCs w:val="2"/>
              </w:rPr>
            </w:pPr>
          </w:p>
        </w:tc>
        <w:tc>
          <w:tcPr>
            <w:tcW w:w="2987" w:type="dxa"/>
            <w:tcBorders>
              <w:top w:val="single" w:sz="4" w:space="0" w:color="008080"/>
              <w:left w:val="single" w:sz="4" w:space="0" w:color="008080"/>
              <w:bottom w:val="single" w:sz="4" w:space="0" w:color="008080"/>
              <w:right w:val="single" w:sz="4" w:space="0" w:color="008080"/>
            </w:tcBorders>
          </w:tcPr>
          <w:p w14:paraId="79F8F69F" w14:textId="77777777" w:rsidR="00BD35D5" w:rsidRDefault="00000000">
            <w:pPr>
              <w:pStyle w:val="TableParagraph"/>
              <w:ind w:left="111" w:right="290"/>
              <w:rPr>
                <w:sz w:val="20"/>
              </w:rPr>
            </w:pPr>
            <w:r>
              <w:rPr>
                <w:b/>
                <w:color w:val="008080"/>
                <w:sz w:val="20"/>
              </w:rPr>
              <w:t>Valoare actualizata neta</w:t>
            </w:r>
            <w:r>
              <w:rPr>
                <w:b/>
                <w:color w:val="008080"/>
                <w:spacing w:val="1"/>
                <w:sz w:val="20"/>
              </w:rPr>
              <w:t xml:space="preserve"> </w:t>
            </w:r>
            <w:r>
              <w:rPr>
                <w:b/>
                <w:color w:val="008080"/>
                <w:sz w:val="20"/>
              </w:rPr>
              <w:t xml:space="preserve">(VAN) - </w:t>
            </w:r>
            <w:r>
              <w:rPr>
                <w:color w:val="008080"/>
                <w:sz w:val="20"/>
              </w:rPr>
              <w:t>calculata de</w:t>
            </w:r>
            <w:r>
              <w:rPr>
                <w:color w:val="008080"/>
                <w:spacing w:val="1"/>
                <w:sz w:val="20"/>
              </w:rPr>
              <w:t xml:space="preserve"> </w:t>
            </w:r>
            <w:r>
              <w:rPr>
                <w:color w:val="008080"/>
                <w:sz w:val="20"/>
              </w:rPr>
              <w:t>solicitant,</w:t>
            </w:r>
            <w:r>
              <w:rPr>
                <w:color w:val="008080"/>
                <w:spacing w:val="-7"/>
                <w:sz w:val="20"/>
              </w:rPr>
              <w:t xml:space="preserve"> </w:t>
            </w:r>
            <w:r>
              <w:rPr>
                <w:color w:val="008080"/>
                <w:sz w:val="20"/>
              </w:rPr>
              <w:t>conform</w:t>
            </w:r>
            <w:r>
              <w:rPr>
                <w:color w:val="008080"/>
                <w:spacing w:val="-4"/>
                <w:sz w:val="20"/>
              </w:rPr>
              <w:t xml:space="preserve"> </w:t>
            </w:r>
            <w:r>
              <w:rPr>
                <w:color w:val="008080"/>
                <w:sz w:val="20"/>
              </w:rPr>
              <w:t>tabelului</w:t>
            </w:r>
          </w:p>
          <w:p w14:paraId="5F1A3CE7" w14:textId="77777777" w:rsidR="00BD35D5" w:rsidRDefault="00000000">
            <w:pPr>
              <w:pStyle w:val="TableParagraph"/>
              <w:spacing w:line="225" w:lineRule="exact"/>
              <w:ind w:left="111"/>
              <w:rPr>
                <w:sz w:val="20"/>
              </w:rPr>
            </w:pPr>
            <w:r>
              <w:rPr>
                <w:color w:val="008080"/>
                <w:sz w:val="20"/>
              </w:rPr>
              <w:t>de indicatori</w:t>
            </w:r>
          </w:p>
        </w:tc>
        <w:tc>
          <w:tcPr>
            <w:tcW w:w="1329" w:type="dxa"/>
            <w:tcBorders>
              <w:top w:val="single" w:sz="4" w:space="0" w:color="008080"/>
              <w:left w:val="single" w:sz="4" w:space="0" w:color="008080"/>
              <w:bottom w:val="single" w:sz="4" w:space="0" w:color="008080"/>
              <w:right w:val="single" w:sz="4" w:space="0" w:color="008080"/>
            </w:tcBorders>
          </w:tcPr>
          <w:p w14:paraId="0C9F4F99" w14:textId="77777777" w:rsidR="00BD35D5" w:rsidRDefault="00BD35D5">
            <w:pPr>
              <w:pStyle w:val="TableParagraph"/>
              <w:spacing w:before="3"/>
              <w:rPr>
                <w:sz w:val="29"/>
              </w:rPr>
            </w:pPr>
          </w:p>
          <w:p w14:paraId="56BD66B7" w14:textId="77777777" w:rsidR="00BD35D5" w:rsidRDefault="00000000">
            <w:pPr>
              <w:pStyle w:val="TableParagraph"/>
              <w:ind w:left="127" w:right="104"/>
              <w:jc w:val="center"/>
              <w:rPr>
                <w:b/>
                <w:sz w:val="20"/>
              </w:rPr>
            </w:pPr>
            <w:r>
              <w:rPr>
                <w:b/>
                <w:color w:val="008080"/>
                <w:sz w:val="20"/>
              </w:rPr>
              <w:t>&gt;=0</w:t>
            </w:r>
          </w:p>
        </w:tc>
        <w:tc>
          <w:tcPr>
            <w:tcW w:w="1723" w:type="dxa"/>
            <w:tcBorders>
              <w:top w:val="single" w:sz="4" w:space="0" w:color="008080"/>
              <w:left w:val="single" w:sz="4" w:space="0" w:color="008080"/>
              <w:bottom w:val="single" w:sz="4" w:space="0" w:color="008080"/>
              <w:right w:val="single" w:sz="4" w:space="0" w:color="008080"/>
            </w:tcBorders>
          </w:tcPr>
          <w:p w14:paraId="3B1A54EB" w14:textId="77777777" w:rsidR="00BD35D5" w:rsidRDefault="00BD35D5">
            <w:pPr>
              <w:pStyle w:val="TableParagraph"/>
              <w:spacing w:before="3"/>
              <w:rPr>
                <w:sz w:val="29"/>
              </w:rPr>
            </w:pPr>
          </w:p>
          <w:p w14:paraId="7C389E6C" w14:textId="77777777" w:rsidR="00BD35D5" w:rsidRDefault="00000000">
            <w:pPr>
              <w:pStyle w:val="TableParagraph"/>
              <w:ind w:left="759"/>
              <w:rPr>
                <w:b/>
                <w:sz w:val="20"/>
              </w:rPr>
            </w:pPr>
            <w:r>
              <w:rPr>
                <w:b/>
                <w:color w:val="008080"/>
                <w:sz w:val="20"/>
              </w:rPr>
              <w:t>LEI</w:t>
            </w:r>
          </w:p>
        </w:tc>
        <w:tc>
          <w:tcPr>
            <w:tcW w:w="6082" w:type="dxa"/>
            <w:gridSpan w:val="5"/>
            <w:tcBorders>
              <w:top w:val="single" w:sz="4" w:space="0" w:color="008080"/>
              <w:left w:val="single" w:sz="4" w:space="0" w:color="008080"/>
              <w:bottom w:val="single" w:sz="4" w:space="0" w:color="008080"/>
              <w:right w:val="single" w:sz="4" w:space="0" w:color="008080"/>
            </w:tcBorders>
          </w:tcPr>
          <w:p w14:paraId="23229A62" w14:textId="77777777" w:rsidR="00BD35D5" w:rsidRDefault="00BD35D5">
            <w:pPr>
              <w:pStyle w:val="TableParagraph"/>
              <w:rPr>
                <w:rFonts w:ascii="Times New Roman"/>
                <w:sz w:val="20"/>
              </w:rPr>
            </w:pPr>
          </w:p>
        </w:tc>
        <w:tc>
          <w:tcPr>
            <w:tcW w:w="1001" w:type="dxa"/>
            <w:vMerge/>
            <w:tcBorders>
              <w:top w:val="nil"/>
              <w:left w:val="single" w:sz="4" w:space="0" w:color="008080"/>
              <w:bottom w:val="single" w:sz="4" w:space="0" w:color="008080"/>
              <w:right w:val="single" w:sz="4" w:space="0" w:color="008080"/>
            </w:tcBorders>
            <w:shd w:val="clear" w:color="auto" w:fill="CCFFFF"/>
          </w:tcPr>
          <w:p w14:paraId="018972E7" w14:textId="77777777" w:rsidR="00BD35D5" w:rsidRDefault="00BD35D5">
            <w:pPr>
              <w:rPr>
                <w:sz w:val="2"/>
                <w:szCs w:val="2"/>
              </w:rPr>
            </w:pPr>
          </w:p>
        </w:tc>
        <w:tc>
          <w:tcPr>
            <w:tcW w:w="1003" w:type="dxa"/>
            <w:vMerge/>
            <w:tcBorders>
              <w:top w:val="nil"/>
              <w:left w:val="single" w:sz="4" w:space="0" w:color="008080"/>
              <w:bottom w:val="single" w:sz="4" w:space="0" w:color="008080"/>
            </w:tcBorders>
            <w:shd w:val="clear" w:color="auto" w:fill="CCFFFF"/>
          </w:tcPr>
          <w:p w14:paraId="1109BE78" w14:textId="77777777" w:rsidR="00BD35D5" w:rsidRDefault="00BD35D5">
            <w:pPr>
              <w:rPr>
                <w:sz w:val="2"/>
                <w:szCs w:val="2"/>
              </w:rPr>
            </w:pPr>
          </w:p>
        </w:tc>
      </w:tr>
      <w:tr w:rsidR="00BD35D5" w14:paraId="41702D17" w14:textId="77777777">
        <w:trPr>
          <w:trHeight w:val="1161"/>
        </w:trPr>
        <w:tc>
          <w:tcPr>
            <w:tcW w:w="575" w:type="dxa"/>
            <w:vMerge w:val="restart"/>
            <w:tcBorders>
              <w:top w:val="single" w:sz="4" w:space="0" w:color="008080"/>
              <w:bottom w:val="single" w:sz="4" w:space="0" w:color="008080"/>
              <w:right w:val="single" w:sz="4" w:space="0" w:color="008080"/>
            </w:tcBorders>
            <w:shd w:val="clear" w:color="auto" w:fill="CCFFFF"/>
          </w:tcPr>
          <w:p w14:paraId="58744131" w14:textId="77777777" w:rsidR="00BD35D5" w:rsidRDefault="00BD35D5">
            <w:pPr>
              <w:pStyle w:val="TableParagraph"/>
            </w:pPr>
          </w:p>
          <w:p w14:paraId="7EF5E0FE" w14:textId="77777777" w:rsidR="00BD35D5" w:rsidRDefault="00BD35D5">
            <w:pPr>
              <w:pStyle w:val="TableParagraph"/>
            </w:pPr>
          </w:p>
          <w:p w14:paraId="39C57B91" w14:textId="77777777" w:rsidR="00BD35D5" w:rsidRDefault="00BD35D5">
            <w:pPr>
              <w:pStyle w:val="TableParagraph"/>
              <w:spacing w:before="4"/>
              <w:rPr>
                <w:sz w:val="25"/>
              </w:rPr>
            </w:pPr>
          </w:p>
          <w:p w14:paraId="682236ED" w14:textId="77777777" w:rsidR="00BD35D5" w:rsidRDefault="00000000">
            <w:pPr>
              <w:pStyle w:val="TableParagraph"/>
              <w:spacing w:before="1"/>
              <w:ind w:left="177"/>
              <w:rPr>
                <w:sz w:val="20"/>
              </w:rPr>
            </w:pPr>
            <w:r>
              <w:rPr>
                <w:color w:val="008080"/>
                <w:sz w:val="20"/>
              </w:rPr>
              <w:t>11</w:t>
            </w:r>
          </w:p>
        </w:tc>
        <w:tc>
          <w:tcPr>
            <w:tcW w:w="2987" w:type="dxa"/>
            <w:tcBorders>
              <w:top w:val="single" w:sz="4" w:space="0" w:color="008080"/>
              <w:left w:val="single" w:sz="4" w:space="0" w:color="008080"/>
              <w:bottom w:val="single" w:sz="4" w:space="0" w:color="008080"/>
              <w:right w:val="single" w:sz="4" w:space="0" w:color="008080"/>
            </w:tcBorders>
            <w:shd w:val="clear" w:color="auto" w:fill="CCFFFF"/>
          </w:tcPr>
          <w:p w14:paraId="03A2065B" w14:textId="77777777" w:rsidR="00BD35D5" w:rsidRDefault="00000000">
            <w:pPr>
              <w:pStyle w:val="TableParagraph"/>
              <w:ind w:left="111" w:right="130"/>
              <w:rPr>
                <w:sz w:val="20"/>
              </w:rPr>
            </w:pPr>
            <w:r>
              <w:rPr>
                <w:b/>
                <w:color w:val="008080"/>
                <w:sz w:val="20"/>
              </w:rPr>
              <w:t>Disponibil de numerar la</w:t>
            </w:r>
            <w:r>
              <w:rPr>
                <w:b/>
                <w:color w:val="008080"/>
                <w:spacing w:val="1"/>
                <w:sz w:val="20"/>
              </w:rPr>
              <w:t xml:space="preserve"> </w:t>
            </w:r>
            <w:r>
              <w:rPr>
                <w:b/>
                <w:color w:val="008080"/>
                <w:sz w:val="20"/>
              </w:rPr>
              <w:t xml:space="preserve">sfarsitul perioadei - </w:t>
            </w:r>
            <w:r>
              <w:rPr>
                <w:color w:val="008080"/>
                <w:sz w:val="20"/>
              </w:rPr>
              <w:t>se preiau</w:t>
            </w:r>
            <w:r>
              <w:rPr>
                <w:color w:val="008080"/>
                <w:spacing w:val="-58"/>
                <w:sz w:val="20"/>
              </w:rPr>
              <w:t xml:space="preserve"> </w:t>
            </w:r>
            <w:r>
              <w:rPr>
                <w:color w:val="008080"/>
                <w:sz w:val="20"/>
              </w:rPr>
              <w:t xml:space="preserve">valorile din linia </w:t>
            </w:r>
            <w:r>
              <w:rPr>
                <w:b/>
                <w:color w:val="008080"/>
                <w:sz w:val="20"/>
              </w:rPr>
              <w:t xml:space="preserve">S, </w:t>
            </w:r>
            <w:r>
              <w:rPr>
                <w:color w:val="008080"/>
                <w:sz w:val="20"/>
              </w:rPr>
              <w:t>Anexa B8,</w:t>
            </w:r>
            <w:r>
              <w:rPr>
                <w:color w:val="008080"/>
                <w:spacing w:val="1"/>
                <w:sz w:val="20"/>
              </w:rPr>
              <w:t xml:space="preserve"> </w:t>
            </w:r>
            <w:r>
              <w:rPr>
                <w:color w:val="008080"/>
                <w:sz w:val="20"/>
              </w:rPr>
              <w:t>aferente</w:t>
            </w:r>
            <w:r>
              <w:rPr>
                <w:color w:val="008080"/>
                <w:spacing w:val="-7"/>
                <w:sz w:val="20"/>
              </w:rPr>
              <w:t xml:space="preserve"> </w:t>
            </w:r>
            <w:r>
              <w:rPr>
                <w:color w:val="008080"/>
                <w:sz w:val="20"/>
              </w:rPr>
              <w:t>perioadei</w:t>
            </w:r>
            <w:r>
              <w:rPr>
                <w:color w:val="008080"/>
                <w:spacing w:val="-5"/>
                <w:sz w:val="20"/>
              </w:rPr>
              <w:t xml:space="preserve"> </w:t>
            </w:r>
            <w:r>
              <w:rPr>
                <w:color w:val="008080"/>
                <w:sz w:val="20"/>
              </w:rPr>
              <w:t>respective</w:t>
            </w:r>
          </w:p>
          <w:p w14:paraId="79DA85E1" w14:textId="77777777" w:rsidR="00BD35D5" w:rsidRDefault="00000000">
            <w:pPr>
              <w:pStyle w:val="TableParagraph"/>
              <w:spacing w:line="223" w:lineRule="exact"/>
              <w:ind w:left="111"/>
              <w:rPr>
                <w:b/>
                <w:sz w:val="20"/>
              </w:rPr>
            </w:pPr>
            <w:r>
              <w:rPr>
                <w:color w:val="008080"/>
                <w:sz w:val="20"/>
              </w:rPr>
              <w:t>- trebuie</w:t>
            </w:r>
            <w:r>
              <w:rPr>
                <w:color w:val="008080"/>
                <w:spacing w:val="-2"/>
                <w:sz w:val="20"/>
              </w:rPr>
              <w:t xml:space="preserve"> </w:t>
            </w:r>
            <w:r>
              <w:rPr>
                <w:color w:val="008080"/>
                <w:sz w:val="20"/>
              </w:rPr>
              <w:t>sa</w:t>
            </w:r>
            <w:r>
              <w:rPr>
                <w:color w:val="008080"/>
                <w:spacing w:val="-3"/>
                <w:sz w:val="20"/>
              </w:rPr>
              <w:t xml:space="preserve"> </w:t>
            </w:r>
            <w:r>
              <w:rPr>
                <w:color w:val="008080"/>
                <w:sz w:val="20"/>
              </w:rPr>
              <w:t>fie</w:t>
            </w:r>
            <w:r>
              <w:rPr>
                <w:color w:val="008080"/>
                <w:spacing w:val="-1"/>
                <w:sz w:val="20"/>
              </w:rPr>
              <w:t xml:space="preserve"> </w:t>
            </w:r>
            <w:r>
              <w:rPr>
                <w:b/>
                <w:color w:val="008080"/>
                <w:sz w:val="20"/>
              </w:rPr>
              <w:t>pozitiv</w:t>
            </w:r>
          </w:p>
        </w:tc>
        <w:tc>
          <w:tcPr>
            <w:tcW w:w="1329" w:type="dxa"/>
            <w:tcBorders>
              <w:top w:val="single" w:sz="4" w:space="0" w:color="008080"/>
              <w:left w:val="single" w:sz="4" w:space="0" w:color="008080"/>
              <w:bottom w:val="single" w:sz="4" w:space="0" w:color="008080"/>
              <w:right w:val="single" w:sz="4" w:space="0" w:color="008080"/>
            </w:tcBorders>
            <w:shd w:val="clear" w:color="auto" w:fill="CCFFFF"/>
          </w:tcPr>
          <w:p w14:paraId="4F4F0B1D" w14:textId="77777777" w:rsidR="00BD35D5" w:rsidRDefault="00BD35D5">
            <w:pPr>
              <w:pStyle w:val="TableParagraph"/>
            </w:pPr>
          </w:p>
          <w:p w14:paraId="266A3379" w14:textId="77777777" w:rsidR="00BD35D5" w:rsidRDefault="00BD35D5">
            <w:pPr>
              <w:pStyle w:val="TableParagraph"/>
              <w:spacing w:before="2"/>
              <w:rPr>
                <w:sz w:val="17"/>
              </w:rPr>
            </w:pPr>
          </w:p>
          <w:p w14:paraId="53457DED" w14:textId="77777777" w:rsidR="00BD35D5" w:rsidRDefault="00000000">
            <w:pPr>
              <w:pStyle w:val="TableParagraph"/>
              <w:ind w:left="127" w:right="104"/>
              <w:jc w:val="center"/>
              <w:rPr>
                <w:b/>
                <w:sz w:val="20"/>
              </w:rPr>
            </w:pPr>
            <w:r>
              <w:rPr>
                <w:b/>
                <w:color w:val="008080"/>
                <w:sz w:val="20"/>
              </w:rPr>
              <w:t>&gt;=0</w:t>
            </w:r>
          </w:p>
        </w:tc>
        <w:tc>
          <w:tcPr>
            <w:tcW w:w="1723" w:type="dxa"/>
            <w:tcBorders>
              <w:top w:val="single" w:sz="4" w:space="0" w:color="008080"/>
              <w:left w:val="single" w:sz="4" w:space="0" w:color="008080"/>
              <w:bottom w:val="single" w:sz="4" w:space="0" w:color="008080"/>
              <w:right w:val="single" w:sz="4" w:space="0" w:color="008080"/>
            </w:tcBorders>
            <w:shd w:val="clear" w:color="auto" w:fill="CCFFFF"/>
          </w:tcPr>
          <w:p w14:paraId="2BFCC630" w14:textId="77777777" w:rsidR="00BD35D5" w:rsidRDefault="00BD35D5">
            <w:pPr>
              <w:pStyle w:val="TableParagraph"/>
            </w:pPr>
          </w:p>
          <w:p w14:paraId="1B4BF828" w14:textId="77777777" w:rsidR="00BD35D5" w:rsidRDefault="00BD35D5">
            <w:pPr>
              <w:pStyle w:val="TableParagraph"/>
              <w:spacing w:before="2"/>
              <w:rPr>
                <w:sz w:val="17"/>
              </w:rPr>
            </w:pPr>
          </w:p>
          <w:p w14:paraId="4C7BCC67" w14:textId="77777777" w:rsidR="00BD35D5" w:rsidRDefault="00000000">
            <w:pPr>
              <w:pStyle w:val="TableParagraph"/>
              <w:ind w:left="731"/>
              <w:rPr>
                <w:b/>
                <w:sz w:val="20"/>
              </w:rPr>
            </w:pPr>
            <w:r>
              <w:rPr>
                <w:b/>
                <w:color w:val="008080"/>
                <w:sz w:val="20"/>
              </w:rPr>
              <w:t>LEI</w:t>
            </w:r>
          </w:p>
        </w:tc>
        <w:tc>
          <w:tcPr>
            <w:tcW w:w="1243" w:type="dxa"/>
            <w:tcBorders>
              <w:top w:val="single" w:sz="4" w:space="0" w:color="008080"/>
              <w:left w:val="single" w:sz="4" w:space="0" w:color="008080"/>
              <w:bottom w:val="single" w:sz="4" w:space="0" w:color="008080"/>
              <w:right w:val="single" w:sz="4" w:space="0" w:color="008080"/>
            </w:tcBorders>
            <w:shd w:val="clear" w:color="auto" w:fill="CCFFFF"/>
          </w:tcPr>
          <w:p w14:paraId="445D7C43" w14:textId="77777777" w:rsidR="00BD35D5" w:rsidRDefault="00BD35D5">
            <w:pPr>
              <w:pStyle w:val="TableParagraph"/>
              <w:rPr>
                <w:rFonts w:ascii="Times New Roman"/>
                <w:sz w:val="20"/>
              </w:rPr>
            </w:pPr>
          </w:p>
        </w:tc>
        <w:tc>
          <w:tcPr>
            <w:tcW w:w="1181" w:type="dxa"/>
            <w:tcBorders>
              <w:top w:val="single" w:sz="4" w:space="0" w:color="008080"/>
              <w:left w:val="single" w:sz="4" w:space="0" w:color="008080"/>
              <w:bottom w:val="single" w:sz="4" w:space="0" w:color="008080"/>
              <w:right w:val="single" w:sz="4" w:space="0" w:color="008080"/>
            </w:tcBorders>
            <w:shd w:val="clear" w:color="auto" w:fill="CCFFFF"/>
          </w:tcPr>
          <w:p w14:paraId="5174DEF2" w14:textId="77777777" w:rsidR="00BD35D5" w:rsidRDefault="00BD35D5">
            <w:pPr>
              <w:pStyle w:val="TableParagraph"/>
              <w:rPr>
                <w:rFonts w:ascii="Times New Roman"/>
                <w:sz w:val="20"/>
              </w:rPr>
            </w:pPr>
          </w:p>
        </w:tc>
        <w:tc>
          <w:tcPr>
            <w:tcW w:w="1243" w:type="dxa"/>
            <w:tcBorders>
              <w:top w:val="single" w:sz="4" w:space="0" w:color="008080"/>
              <w:left w:val="single" w:sz="4" w:space="0" w:color="008080"/>
              <w:bottom w:val="single" w:sz="4" w:space="0" w:color="008080"/>
              <w:right w:val="single" w:sz="4" w:space="0" w:color="008080"/>
            </w:tcBorders>
            <w:shd w:val="clear" w:color="auto" w:fill="CCFFFF"/>
          </w:tcPr>
          <w:p w14:paraId="0B99C422" w14:textId="77777777" w:rsidR="00BD35D5" w:rsidRDefault="00BD35D5">
            <w:pPr>
              <w:pStyle w:val="TableParagraph"/>
              <w:rPr>
                <w:rFonts w:ascii="Times New Roman"/>
                <w:sz w:val="20"/>
              </w:rPr>
            </w:pPr>
          </w:p>
        </w:tc>
        <w:tc>
          <w:tcPr>
            <w:tcW w:w="1200" w:type="dxa"/>
            <w:tcBorders>
              <w:top w:val="single" w:sz="4" w:space="0" w:color="008080"/>
              <w:left w:val="single" w:sz="4" w:space="0" w:color="008080"/>
              <w:bottom w:val="single" w:sz="4" w:space="0" w:color="008080"/>
              <w:right w:val="single" w:sz="4" w:space="0" w:color="008080"/>
            </w:tcBorders>
            <w:shd w:val="clear" w:color="auto" w:fill="CCFFFF"/>
          </w:tcPr>
          <w:p w14:paraId="2505F424" w14:textId="77777777" w:rsidR="00BD35D5" w:rsidRDefault="00BD35D5">
            <w:pPr>
              <w:pStyle w:val="TableParagraph"/>
              <w:rPr>
                <w:rFonts w:ascii="Times New Roman"/>
                <w:sz w:val="20"/>
              </w:rPr>
            </w:pPr>
          </w:p>
        </w:tc>
        <w:tc>
          <w:tcPr>
            <w:tcW w:w="1215" w:type="dxa"/>
            <w:tcBorders>
              <w:top w:val="single" w:sz="4" w:space="0" w:color="008080"/>
              <w:left w:val="single" w:sz="4" w:space="0" w:color="008080"/>
              <w:bottom w:val="single" w:sz="4" w:space="0" w:color="008080"/>
              <w:right w:val="single" w:sz="4" w:space="0" w:color="008080"/>
            </w:tcBorders>
            <w:shd w:val="clear" w:color="auto" w:fill="CCFFFF"/>
          </w:tcPr>
          <w:p w14:paraId="7073CDDC" w14:textId="77777777" w:rsidR="00BD35D5" w:rsidRDefault="00BD35D5">
            <w:pPr>
              <w:pStyle w:val="TableParagraph"/>
              <w:rPr>
                <w:rFonts w:ascii="Times New Roman"/>
                <w:sz w:val="20"/>
              </w:rPr>
            </w:pPr>
          </w:p>
        </w:tc>
        <w:tc>
          <w:tcPr>
            <w:tcW w:w="1001" w:type="dxa"/>
            <w:vMerge w:val="restart"/>
            <w:tcBorders>
              <w:top w:val="single" w:sz="4" w:space="0" w:color="008080"/>
              <w:left w:val="single" w:sz="4" w:space="0" w:color="008080"/>
              <w:bottom w:val="single" w:sz="4" w:space="0" w:color="008080"/>
              <w:right w:val="single" w:sz="4" w:space="0" w:color="008080"/>
            </w:tcBorders>
            <w:shd w:val="clear" w:color="auto" w:fill="CCFFFF"/>
          </w:tcPr>
          <w:p w14:paraId="25AD6763" w14:textId="77777777" w:rsidR="00BD35D5" w:rsidRDefault="00BD35D5">
            <w:pPr>
              <w:pStyle w:val="TableParagraph"/>
            </w:pPr>
          </w:p>
          <w:p w14:paraId="0863FB30" w14:textId="77777777" w:rsidR="00BD35D5" w:rsidRDefault="00BD35D5">
            <w:pPr>
              <w:pStyle w:val="TableParagraph"/>
              <w:spacing w:before="6"/>
              <w:rPr>
                <w:sz w:val="27"/>
              </w:rPr>
            </w:pPr>
          </w:p>
          <w:p w14:paraId="7EA81914" w14:textId="77777777" w:rsidR="00BD35D5" w:rsidRDefault="00000000">
            <w:pPr>
              <w:pStyle w:val="TableParagraph"/>
              <w:ind w:left="127" w:right="95"/>
              <w:jc w:val="center"/>
              <w:rPr>
                <w:b/>
                <w:sz w:val="20"/>
              </w:rPr>
            </w:pPr>
            <w:r>
              <w:rPr>
                <w:b/>
                <w:color w:val="008080"/>
                <w:sz w:val="20"/>
              </w:rPr>
              <w:t>Nu</w:t>
            </w:r>
            <w:r>
              <w:rPr>
                <w:b/>
                <w:color w:val="008080"/>
                <w:spacing w:val="1"/>
                <w:sz w:val="20"/>
              </w:rPr>
              <w:t xml:space="preserve"> </w:t>
            </w:r>
            <w:r>
              <w:rPr>
                <w:b/>
                <w:color w:val="008080"/>
                <w:sz w:val="20"/>
              </w:rPr>
              <w:t>sunt</w:t>
            </w:r>
            <w:r>
              <w:rPr>
                <w:b/>
                <w:color w:val="008080"/>
                <w:spacing w:val="-57"/>
                <w:sz w:val="20"/>
              </w:rPr>
              <w:t xml:space="preserve"> </w:t>
            </w:r>
            <w:r>
              <w:rPr>
                <w:b/>
                <w:color w:val="008080"/>
                <w:sz w:val="20"/>
              </w:rPr>
              <w:t>diferent</w:t>
            </w:r>
            <w:r>
              <w:rPr>
                <w:b/>
                <w:color w:val="008080"/>
                <w:spacing w:val="-58"/>
                <w:sz w:val="20"/>
              </w:rPr>
              <w:t xml:space="preserve"> </w:t>
            </w:r>
            <w:r>
              <w:rPr>
                <w:b/>
                <w:color w:val="008080"/>
                <w:sz w:val="20"/>
              </w:rPr>
              <w:t>e</w:t>
            </w:r>
          </w:p>
        </w:tc>
        <w:tc>
          <w:tcPr>
            <w:tcW w:w="1003" w:type="dxa"/>
            <w:vMerge w:val="restart"/>
            <w:tcBorders>
              <w:top w:val="single" w:sz="4" w:space="0" w:color="008080"/>
              <w:left w:val="single" w:sz="4" w:space="0" w:color="008080"/>
              <w:bottom w:val="single" w:sz="4" w:space="0" w:color="008080"/>
            </w:tcBorders>
            <w:shd w:val="clear" w:color="auto" w:fill="CCFFFF"/>
          </w:tcPr>
          <w:p w14:paraId="11D720C2" w14:textId="77777777" w:rsidR="00BD35D5" w:rsidRDefault="00BD35D5">
            <w:pPr>
              <w:pStyle w:val="TableParagraph"/>
            </w:pPr>
          </w:p>
          <w:p w14:paraId="05107C23" w14:textId="77777777" w:rsidR="00BD35D5" w:rsidRDefault="00BD35D5">
            <w:pPr>
              <w:pStyle w:val="TableParagraph"/>
              <w:spacing w:before="6"/>
              <w:rPr>
                <w:sz w:val="27"/>
              </w:rPr>
            </w:pPr>
          </w:p>
          <w:p w14:paraId="6476ED08" w14:textId="77777777" w:rsidR="00BD35D5" w:rsidRDefault="00000000">
            <w:pPr>
              <w:pStyle w:val="TableParagraph"/>
              <w:ind w:left="144" w:right="104"/>
              <w:jc w:val="center"/>
              <w:rPr>
                <w:b/>
                <w:sz w:val="20"/>
              </w:rPr>
            </w:pPr>
            <w:r>
              <w:rPr>
                <w:b/>
                <w:color w:val="008080"/>
                <w:sz w:val="20"/>
              </w:rPr>
              <w:t>Respect</w:t>
            </w:r>
            <w:r>
              <w:rPr>
                <w:b/>
                <w:color w:val="008080"/>
                <w:spacing w:val="-58"/>
                <w:sz w:val="20"/>
              </w:rPr>
              <w:t xml:space="preserve"> </w:t>
            </w:r>
            <w:r>
              <w:rPr>
                <w:b/>
                <w:color w:val="008080"/>
                <w:sz w:val="20"/>
              </w:rPr>
              <w:t>a</w:t>
            </w:r>
            <w:r>
              <w:rPr>
                <w:b/>
                <w:color w:val="008080"/>
                <w:spacing w:val="1"/>
                <w:sz w:val="20"/>
              </w:rPr>
              <w:t xml:space="preserve"> </w:t>
            </w:r>
            <w:r>
              <w:rPr>
                <w:b/>
                <w:color w:val="008080"/>
                <w:sz w:val="20"/>
              </w:rPr>
              <w:t>criteriu</w:t>
            </w:r>
          </w:p>
        </w:tc>
      </w:tr>
      <w:tr w:rsidR="00BD35D5" w14:paraId="34B9E25E" w14:textId="77777777">
        <w:trPr>
          <w:trHeight w:val="695"/>
        </w:trPr>
        <w:tc>
          <w:tcPr>
            <w:tcW w:w="575" w:type="dxa"/>
            <w:vMerge/>
            <w:tcBorders>
              <w:top w:val="nil"/>
              <w:bottom w:val="single" w:sz="4" w:space="0" w:color="008080"/>
              <w:right w:val="single" w:sz="4" w:space="0" w:color="008080"/>
            </w:tcBorders>
            <w:shd w:val="clear" w:color="auto" w:fill="CCFFFF"/>
          </w:tcPr>
          <w:p w14:paraId="077E9563" w14:textId="77777777" w:rsidR="00BD35D5" w:rsidRDefault="00BD35D5">
            <w:pPr>
              <w:rPr>
                <w:sz w:val="2"/>
                <w:szCs w:val="2"/>
              </w:rPr>
            </w:pPr>
          </w:p>
        </w:tc>
        <w:tc>
          <w:tcPr>
            <w:tcW w:w="2987" w:type="dxa"/>
            <w:tcBorders>
              <w:top w:val="single" w:sz="4" w:space="0" w:color="008080"/>
              <w:left w:val="single" w:sz="4" w:space="0" w:color="008080"/>
              <w:bottom w:val="single" w:sz="4" w:space="0" w:color="008080"/>
              <w:right w:val="single" w:sz="4" w:space="0" w:color="008080"/>
            </w:tcBorders>
          </w:tcPr>
          <w:p w14:paraId="1E35BC20" w14:textId="77777777" w:rsidR="00BD35D5" w:rsidRDefault="00000000">
            <w:pPr>
              <w:pStyle w:val="TableParagraph"/>
              <w:spacing w:line="237" w:lineRule="auto"/>
              <w:ind w:left="111" w:right="242"/>
              <w:rPr>
                <w:b/>
                <w:sz w:val="20"/>
              </w:rPr>
            </w:pPr>
            <w:r>
              <w:rPr>
                <w:b/>
                <w:color w:val="008080"/>
                <w:sz w:val="20"/>
              </w:rPr>
              <w:t>Disponibil de numerar la</w:t>
            </w:r>
            <w:r>
              <w:rPr>
                <w:b/>
                <w:color w:val="008080"/>
                <w:spacing w:val="1"/>
                <w:sz w:val="20"/>
              </w:rPr>
              <w:t xml:space="preserve"> </w:t>
            </w:r>
            <w:r>
              <w:rPr>
                <w:b/>
                <w:color w:val="008080"/>
                <w:sz w:val="20"/>
              </w:rPr>
              <w:t>sfarsitul</w:t>
            </w:r>
            <w:r>
              <w:rPr>
                <w:b/>
                <w:color w:val="008080"/>
                <w:spacing w:val="-5"/>
                <w:sz w:val="20"/>
              </w:rPr>
              <w:t xml:space="preserve"> </w:t>
            </w:r>
            <w:r>
              <w:rPr>
                <w:b/>
                <w:color w:val="008080"/>
                <w:sz w:val="20"/>
              </w:rPr>
              <w:t>perioadei,</w:t>
            </w:r>
            <w:r>
              <w:rPr>
                <w:b/>
                <w:color w:val="008080"/>
                <w:spacing w:val="-5"/>
                <w:sz w:val="20"/>
              </w:rPr>
              <w:t xml:space="preserve"> </w:t>
            </w:r>
            <w:r>
              <w:rPr>
                <w:b/>
                <w:color w:val="008080"/>
                <w:sz w:val="20"/>
              </w:rPr>
              <w:t>conform</w:t>
            </w:r>
          </w:p>
          <w:p w14:paraId="0E7EE434" w14:textId="77777777" w:rsidR="00BD35D5" w:rsidRDefault="00000000">
            <w:pPr>
              <w:pStyle w:val="TableParagraph"/>
              <w:spacing w:line="220" w:lineRule="exact"/>
              <w:ind w:left="111"/>
              <w:rPr>
                <w:b/>
                <w:sz w:val="20"/>
              </w:rPr>
            </w:pPr>
            <w:r>
              <w:rPr>
                <w:b/>
                <w:color w:val="008080"/>
                <w:sz w:val="20"/>
              </w:rPr>
              <w:t>tabelului</w:t>
            </w:r>
            <w:r>
              <w:rPr>
                <w:b/>
                <w:color w:val="008080"/>
                <w:spacing w:val="1"/>
                <w:sz w:val="20"/>
              </w:rPr>
              <w:t xml:space="preserve"> </w:t>
            </w:r>
            <w:r>
              <w:rPr>
                <w:b/>
                <w:color w:val="008080"/>
                <w:sz w:val="20"/>
              </w:rPr>
              <w:t>de</w:t>
            </w:r>
            <w:r>
              <w:rPr>
                <w:b/>
                <w:color w:val="008080"/>
                <w:spacing w:val="-7"/>
                <w:sz w:val="20"/>
              </w:rPr>
              <w:t xml:space="preserve"> </w:t>
            </w:r>
            <w:r>
              <w:rPr>
                <w:b/>
                <w:color w:val="008080"/>
                <w:sz w:val="20"/>
              </w:rPr>
              <w:t>indicatori</w:t>
            </w:r>
          </w:p>
        </w:tc>
        <w:tc>
          <w:tcPr>
            <w:tcW w:w="1329" w:type="dxa"/>
            <w:tcBorders>
              <w:top w:val="single" w:sz="4" w:space="0" w:color="008080"/>
              <w:left w:val="single" w:sz="4" w:space="0" w:color="008080"/>
              <w:bottom w:val="single" w:sz="4" w:space="0" w:color="008080"/>
              <w:right w:val="single" w:sz="4" w:space="0" w:color="008080"/>
            </w:tcBorders>
          </w:tcPr>
          <w:p w14:paraId="35056ACB" w14:textId="77777777" w:rsidR="00BD35D5" w:rsidRDefault="00BD35D5">
            <w:pPr>
              <w:pStyle w:val="TableParagraph"/>
              <w:spacing w:before="11"/>
              <w:rPr>
                <w:sz w:val="18"/>
              </w:rPr>
            </w:pPr>
          </w:p>
          <w:p w14:paraId="2BDEC7A9" w14:textId="77777777" w:rsidR="00BD35D5" w:rsidRDefault="00000000">
            <w:pPr>
              <w:pStyle w:val="TableParagraph"/>
              <w:ind w:left="127" w:right="104"/>
              <w:jc w:val="center"/>
              <w:rPr>
                <w:b/>
                <w:sz w:val="20"/>
              </w:rPr>
            </w:pPr>
            <w:r>
              <w:rPr>
                <w:b/>
                <w:color w:val="008080"/>
                <w:sz w:val="20"/>
              </w:rPr>
              <w:t>&gt;=0</w:t>
            </w:r>
          </w:p>
        </w:tc>
        <w:tc>
          <w:tcPr>
            <w:tcW w:w="1723" w:type="dxa"/>
            <w:tcBorders>
              <w:top w:val="single" w:sz="4" w:space="0" w:color="008080"/>
              <w:left w:val="single" w:sz="4" w:space="0" w:color="008080"/>
              <w:bottom w:val="single" w:sz="4" w:space="0" w:color="008080"/>
              <w:right w:val="single" w:sz="4" w:space="0" w:color="008080"/>
            </w:tcBorders>
          </w:tcPr>
          <w:p w14:paraId="1C9E770A" w14:textId="77777777" w:rsidR="00BD35D5" w:rsidRDefault="00BD35D5">
            <w:pPr>
              <w:pStyle w:val="TableParagraph"/>
              <w:spacing w:before="11"/>
              <w:rPr>
                <w:sz w:val="18"/>
              </w:rPr>
            </w:pPr>
          </w:p>
          <w:p w14:paraId="0649698B" w14:textId="77777777" w:rsidR="00BD35D5" w:rsidRDefault="00000000">
            <w:pPr>
              <w:pStyle w:val="TableParagraph"/>
              <w:ind w:left="759"/>
              <w:rPr>
                <w:b/>
                <w:sz w:val="20"/>
              </w:rPr>
            </w:pPr>
            <w:r>
              <w:rPr>
                <w:b/>
                <w:color w:val="008080"/>
                <w:sz w:val="20"/>
              </w:rPr>
              <w:t>LEI</w:t>
            </w:r>
          </w:p>
        </w:tc>
        <w:tc>
          <w:tcPr>
            <w:tcW w:w="1243" w:type="dxa"/>
            <w:tcBorders>
              <w:top w:val="single" w:sz="4" w:space="0" w:color="008080"/>
              <w:left w:val="single" w:sz="4" w:space="0" w:color="008080"/>
              <w:bottom w:val="single" w:sz="4" w:space="0" w:color="008080"/>
              <w:right w:val="single" w:sz="4" w:space="0" w:color="008080"/>
            </w:tcBorders>
          </w:tcPr>
          <w:p w14:paraId="4962A1BB" w14:textId="77777777" w:rsidR="00BD35D5" w:rsidRDefault="00BD35D5">
            <w:pPr>
              <w:pStyle w:val="TableParagraph"/>
              <w:rPr>
                <w:rFonts w:ascii="Times New Roman"/>
                <w:sz w:val="20"/>
              </w:rPr>
            </w:pPr>
          </w:p>
        </w:tc>
        <w:tc>
          <w:tcPr>
            <w:tcW w:w="1181" w:type="dxa"/>
            <w:tcBorders>
              <w:top w:val="single" w:sz="4" w:space="0" w:color="008080"/>
              <w:left w:val="single" w:sz="4" w:space="0" w:color="008080"/>
              <w:bottom w:val="single" w:sz="4" w:space="0" w:color="008080"/>
              <w:right w:val="single" w:sz="4" w:space="0" w:color="008080"/>
            </w:tcBorders>
          </w:tcPr>
          <w:p w14:paraId="67E37187" w14:textId="77777777" w:rsidR="00BD35D5" w:rsidRDefault="00BD35D5">
            <w:pPr>
              <w:pStyle w:val="TableParagraph"/>
              <w:rPr>
                <w:rFonts w:ascii="Times New Roman"/>
                <w:sz w:val="20"/>
              </w:rPr>
            </w:pPr>
          </w:p>
        </w:tc>
        <w:tc>
          <w:tcPr>
            <w:tcW w:w="1243" w:type="dxa"/>
            <w:tcBorders>
              <w:top w:val="single" w:sz="4" w:space="0" w:color="008080"/>
              <w:left w:val="single" w:sz="4" w:space="0" w:color="008080"/>
              <w:bottom w:val="single" w:sz="4" w:space="0" w:color="008080"/>
              <w:right w:val="single" w:sz="4" w:space="0" w:color="008080"/>
            </w:tcBorders>
          </w:tcPr>
          <w:p w14:paraId="1B8725C8" w14:textId="77777777" w:rsidR="00BD35D5" w:rsidRDefault="00BD35D5">
            <w:pPr>
              <w:pStyle w:val="TableParagraph"/>
              <w:rPr>
                <w:rFonts w:ascii="Times New Roman"/>
                <w:sz w:val="20"/>
              </w:rPr>
            </w:pPr>
          </w:p>
        </w:tc>
        <w:tc>
          <w:tcPr>
            <w:tcW w:w="1200" w:type="dxa"/>
            <w:tcBorders>
              <w:top w:val="single" w:sz="4" w:space="0" w:color="008080"/>
              <w:left w:val="single" w:sz="4" w:space="0" w:color="008080"/>
              <w:bottom w:val="single" w:sz="4" w:space="0" w:color="008080"/>
              <w:right w:val="single" w:sz="4" w:space="0" w:color="008080"/>
            </w:tcBorders>
          </w:tcPr>
          <w:p w14:paraId="2AC1260D" w14:textId="77777777" w:rsidR="00BD35D5" w:rsidRDefault="00BD35D5">
            <w:pPr>
              <w:pStyle w:val="TableParagraph"/>
              <w:rPr>
                <w:rFonts w:ascii="Times New Roman"/>
                <w:sz w:val="20"/>
              </w:rPr>
            </w:pPr>
          </w:p>
        </w:tc>
        <w:tc>
          <w:tcPr>
            <w:tcW w:w="1215" w:type="dxa"/>
            <w:tcBorders>
              <w:top w:val="single" w:sz="4" w:space="0" w:color="008080"/>
              <w:left w:val="single" w:sz="4" w:space="0" w:color="008080"/>
              <w:bottom w:val="single" w:sz="4" w:space="0" w:color="008080"/>
              <w:right w:val="single" w:sz="4" w:space="0" w:color="008080"/>
            </w:tcBorders>
          </w:tcPr>
          <w:p w14:paraId="4EDD83A2" w14:textId="77777777" w:rsidR="00BD35D5" w:rsidRDefault="00BD35D5">
            <w:pPr>
              <w:pStyle w:val="TableParagraph"/>
              <w:rPr>
                <w:rFonts w:ascii="Times New Roman"/>
                <w:sz w:val="20"/>
              </w:rPr>
            </w:pPr>
          </w:p>
        </w:tc>
        <w:tc>
          <w:tcPr>
            <w:tcW w:w="1001" w:type="dxa"/>
            <w:vMerge/>
            <w:tcBorders>
              <w:top w:val="nil"/>
              <w:left w:val="single" w:sz="4" w:space="0" w:color="008080"/>
              <w:bottom w:val="single" w:sz="4" w:space="0" w:color="008080"/>
              <w:right w:val="single" w:sz="4" w:space="0" w:color="008080"/>
            </w:tcBorders>
            <w:shd w:val="clear" w:color="auto" w:fill="CCFFFF"/>
          </w:tcPr>
          <w:p w14:paraId="230FBF8F" w14:textId="77777777" w:rsidR="00BD35D5" w:rsidRDefault="00BD35D5">
            <w:pPr>
              <w:rPr>
                <w:sz w:val="2"/>
                <w:szCs w:val="2"/>
              </w:rPr>
            </w:pPr>
          </w:p>
        </w:tc>
        <w:tc>
          <w:tcPr>
            <w:tcW w:w="1003" w:type="dxa"/>
            <w:vMerge/>
            <w:tcBorders>
              <w:top w:val="nil"/>
              <w:left w:val="single" w:sz="4" w:space="0" w:color="008080"/>
              <w:bottom w:val="single" w:sz="4" w:space="0" w:color="008080"/>
            </w:tcBorders>
            <w:shd w:val="clear" w:color="auto" w:fill="CCFFFF"/>
          </w:tcPr>
          <w:p w14:paraId="2E34A565" w14:textId="77777777" w:rsidR="00BD35D5" w:rsidRDefault="00BD35D5">
            <w:pPr>
              <w:rPr>
                <w:sz w:val="2"/>
                <w:szCs w:val="2"/>
              </w:rPr>
            </w:pPr>
          </w:p>
        </w:tc>
      </w:tr>
      <w:tr w:rsidR="00BD35D5" w14:paraId="5B0E710B" w14:textId="77777777">
        <w:trPr>
          <w:trHeight w:val="859"/>
        </w:trPr>
        <w:tc>
          <w:tcPr>
            <w:tcW w:w="14700" w:type="dxa"/>
            <w:gridSpan w:val="11"/>
            <w:tcBorders>
              <w:top w:val="single" w:sz="4" w:space="0" w:color="008080"/>
              <w:bottom w:val="nil"/>
            </w:tcBorders>
          </w:tcPr>
          <w:p w14:paraId="5A2DFF59" w14:textId="77777777" w:rsidR="00BD35D5" w:rsidRDefault="00BD35D5">
            <w:pPr>
              <w:pStyle w:val="TableParagraph"/>
              <w:spacing w:before="10"/>
              <w:rPr>
                <w:sz w:val="21"/>
              </w:rPr>
            </w:pPr>
          </w:p>
          <w:p w14:paraId="31A9D2F3" w14:textId="77777777" w:rsidR="00BD35D5" w:rsidRDefault="00000000">
            <w:pPr>
              <w:pStyle w:val="TableParagraph"/>
              <w:ind w:left="105"/>
              <w:rPr>
                <w:sz w:val="20"/>
              </w:rPr>
            </w:pPr>
            <w:r>
              <w:rPr>
                <w:color w:val="008080"/>
                <w:sz w:val="20"/>
              </w:rPr>
              <w:t>Proiectul</w:t>
            </w:r>
            <w:r>
              <w:rPr>
                <w:color w:val="008080"/>
                <w:spacing w:val="-4"/>
                <w:sz w:val="20"/>
              </w:rPr>
              <w:t xml:space="preserve"> </w:t>
            </w:r>
            <w:r>
              <w:rPr>
                <w:color w:val="008080"/>
                <w:sz w:val="20"/>
              </w:rPr>
              <w:t>respecta</w:t>
            </w:r>
            <w:r>
              <w:rPr>
                <w:color w:val="008080"/>
                <w:spacing w:val="-7"/>
                <w:sz w:val="20"/>
              </w:rPr>
              <w:t xml:space="preserve"> </w:t>
            </w:r>
            <w:r>
              <w:rPr>
                <w:color w:val="008080"/>
                <w:sz w:val="20"/>
              </w:rPr>
              <w:t>obiectivul</w:t>
            </w:r>
            <w:r>
              <w:rPr>
                <w:color w:val="008080"/>
                <w:spacing w:val="-3"/>
                <w:sz w:val="20"/>
              </w:rPr>
              <w:t xml:space="preserve"> </w:t>
            </w:r>
            <w:r>
              <w:rPr>
                <w:color w:val="008080"/>
                <w:sz w:val="20"/>
              </w:rPr>
              <w:t>de</w:t>
            </w:r>
            <w:r>
              <w:rPr>
                <w:color w:val="008080"/>
                <w:spacing w:val="-10"/>
                <w:sz w:val="20"/>
              </w:rPr>
              <w:t xml:space="preserve"> </w:t>
            </w:r>
            <w:r>
              <w:rPr>
                <w:color w:val="008080"/>
                <w:sz w:val="20"/>
              </w:rPr>
              <w:t>ordin</w:t>
            </w:r>
            <w:r>
              <w:rPr>
                <w:color w:val="008080"/>
                <w:spacing w:val="-1"/>
                <w:sz w:val="20"/>
              </w:rPr>
              <w:t xml:space="preserve"> </w:t>
            </w:r>
            <w:r>
              <w:rPr>
                <w:color w:val="008080"/>
                <w:sz w:val="20"/>
              </w:rPr>
              <w:t>economico-financiar</w:t>
            </w:r>
            <w:r>
              <w:rPr>
                <w:color w:val="008080"/>
                <w:spacing w:val="-8"/>
                <w:sz w:val="20"/>
              </w:rPr>
              <w:t xml:space="preserve"> </w:t>
            </w:r>
            <w:r>
              <w:rPr>
                <w:color w:val="008080"/>
                <w:sz w:val="20"/>
              </w:rPr>
              <w:t>"cresterea</w:t>
            </w:r>
            <w:r>
              <w:rPr>
                <w:color w:val="008080"/>
                <w:spacing w:val="-6"/>
                <w:sz w:val="20"/>
              </w:rPr>
              <w:t xml:space="preserve"> </w:t>
            </w:r>
            <w:r>
              <w:rPr>
                <w:color w:val="008080"/>
                <w:sz w:val="20"/>
              </w:rPr>
              <w:t>viabilitatii</w:t>
            </w:r>
            <w:r>
              <w:rPr>
                <w:color w:val="008080"/>
                <w:spacing w:val="-7"/>
                <w:sz w:val="20"/>
              </w:rPr>
              <w:t xml:space="preserve"> </w:t>
            </w:r>
            <w:r>
              <w:rPr>
                <w:color w:val="008080"/>
                <w:sz w:val="20"/>
              </w:rPr>
              <w:t>economice"?</w:t>
            </w:r>
          </w:p>
        </w:tc>
      </w:tr>
      <w:tr w:rsidR="00BD35D5" w14:paraId="1466FCF6" w14:textId="77777777">
        <w:trPr>
          <w:trHeight w:val="633"/>
        </w:trPr>
        <w:tc>
          <w:tcPr>
            <w:tcW w:w="575" w:type="dxa"/>
            <w:tcBorders>
              <w:top w:val="nil"/>
              <w:right w:val="nil"/>
            </w:tcBorders>
          </w:tcPr>
          <w:p w14:paraId="541398BF" w14:textId="77777777" w:rsidR="00BD35D5" w:rsidRDefault="00BD35D5">
            <w:pPr>
              <w:pStyle w:val="TableParagraph"/>
              <w:rPr>
                <w:rFonts w:ascii="Times New Roman"/>
                <w:sz w:val="20"/>
              </w:rPr>
            </w:pPr>
          </w:p>
        </w:tc>
        <w:tc>
          <w:tcPr>
            <w:tcW w:w="4316" w:type="dxa"/>
            <w:gridSpan w:val="2"/>
            <w:tcBorders>
              <w:top w:val="nil"/>
              <w:left w:val="nil"/>
              <w:right w:val="nil"/>
            </w:tcBorders>
          </w:tcPr>
          <w:p w14:paraId="0ED7CADB" w14:textId="77777777" w:rsidR="00BD35D5" w:rsidRDefault="00BD35D5">
            <w:pPr>
              <w:pStyle w:val="TableParagraph"/>
            </w:pPr>
          </w:p>
          <w:p w14:paraId="078DE384" w14:textId="77777777" w:rsidR="00BD35D5" w:rsidRDefault="00000000">
            <w:pPr>
              <w:pStyle w:val="TableParagraph"/>
              <w:spacing w:before="138" w:line="220" w:lineRule="exact"/>
              <w:ind w:left="476"/>
              <w:rPr>
                <w:b/>
                <w:i/>
                <w:sz w:val="20"/>
              </w:rPr>
            </w:pPr>
            <w:r>
              <w:rPr>
                <w:b/>
                <w:i/>
                <w:color w:val="008080"/>
                <w:sz w:val="20"/>
              </w:rPr>
              <w:t>Verificare la</w:t>
            </w:r>
            <w:r>
              <w:rPr>
                <w:b/>
                <w:i/>
                <w:color w:val="008080"/>
                <w:spacing w:val="-4"/>
                <w:sz w:val="20"/>
              </w:rPr>
              <w:t xml:space="preserve"> </w:t>
            </w:r>
            <w:r>
              <w:rPr>
                <w:b/>
                <w:i/>
                <w:color w:val="008080"/>
                <w:sz w:val="20"/>
              </w:rPr>
              <w:t>OJFIR/CRFIR/SIN</w:t>
            </w:r>
          </w:p>
        </w:tc>
        <w:tc>
          <w:tcPr>
            <w:tcW w:w="1723" w:type="dxa"/>
            <w:tcBorders>
              <w:top w:val="nil"/>
              <w:left w:val="nil"/>
              <w:right w:val="nil"/>
            </w:tcBorders>
          </w:tcPr>
          <w:p w14:paraId="695DFC04" w14:textId="77777777" w:rsidR="00BD35D5" w:rsidRDefault="00BD35D5">
            <w:pPr>
              <w:pStyle w:val="TableParagraph"/>
            </w:pPr>
          </w:p>
          <w:p w14:paraId="559A2714" w14:textId="77777777" w:rsidR="00BD35D5" w:rsidRDefault="00000000">
            <w:pPr>
              <w:pStyle w:val="TableParagraph"/>
              <w:spacing w:before="138" w:line="220" w:lineRule="exact"/>
              <w:ind w:right="88"/>
              <w:jc w:val="right"/>
              <w:rPr>
                <w:b/>
                <w:i/>
                <w:sz w:val="20"/>
              </w:rPr>
            </w:pPr>
            <w:r>
              <w:rPr>
                <w:b/>
                <w:i/>
                <w:color w:val="008080"/>
                <w:sz w:val="20"/>
              </w:rPr>
              <w:t>DA</w:t>
            </w:r>
          </w:p>
        </w:tc>
        <w:tc>
          <w:tcPr>
            <w:tcW w:w="1243" w:type="dxa"/>
            <w:tcBorders>
              <w:top w:val="nil"/>
              <w:left w:val="nil"/>
              <w:right w:val="nil"/>
            </w:tcBorders>
          </w:tcPr>
          <w:p w14:paraId="15DA0D40" w14:textId="77777777" w:rsidR="00BD35D5" w:rsidRDefault="00BD35D5">
            <w:pPr>
              <w:pStyle w:val="TableParagraph"/>
              <w:spacing w:before="5"/>
              <w:rPr>
                <w:sz w:val="3"/>
              </w:rPr>
            </w:pPr>
          </w:p>
          <w:p w14:paraId="693B01B3" w14:textId="77777777" w:rsidR="00BD35D5" w:rsidRDefault="00000000">
            <w:pPr>
              <w:pStyle w:val="TableParagraph"/>
              <w:spacing w:line="150" w:lineRule="exact"/>
              <w:ind w:left="150"/>
              <w:rPr>
                <w:sz w:val="15"/>
              </w:rPr>
            </w:pPr>
            <w:r>
              <w:rPr>
                <w:noProof/>
                <w:position w:val="-2"/>
                <w:sz w:val="15"/>
              </w:rPr>
              <w:drawing>
                <wp:inline distT="0" distB="0" distL="0" distR="0" wp14:anchorId="64A87D50" wp14:editId="2EDC4CF1">
                  <wp:extent cx="95331" cy="95250"/>
                  <wp:effectExtent l="0" t="0" r="0" b="0"/>
                  <wp:docPr id="1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2.png"/>
                          <pic:cNvPicPr/>
                        </pic:nvPicPr>
                        <pic:blipFill>
                          <a:blip r:embed="rId16" cstate="print"/>
                          <a:stretch>
                            <a:fillRect/>
                          </a:stretch>
                        </pic:blipFill>
                        <pic:spPr>
                          <a:xfrm>
                            <a:off x="0" y="0"/>
                            <a:ext cx="95331" cy="95250"/>
                          </a:xfrm>
                          <a:prstGeom prst="rect">
                            <a:avLst/>
                          </a:prstGeom>
                        </pic:spPr>
                      </pic:pic>
                    </a:graphicData>
                  </a:graphic>
                </wp:inline>
              </w:drawing>
            </w:r>
          </w:p>
        </w:tc>
        <w:tc>
          <w:tcPr>
            <w:tcW w:w="1181" w:type="dxa"/>
            <w:tcBorders>
              <w:top w:val="nil"/>
              <w:left w:val="nil"/>
              <w:right w:val="nil"/>
            </w:tcBorders>
          </w:tcPr>
          <w:p w14:paraId="17BD2BBD" w14:textId="77777777" w:rsidR="00BD35D5" w:rsidRDefault="00BD35D5">
            <w:pPr>
              <w:pStyle w:val="TableParagraph"/>
            </w:pPr>
          </w:p>
          <w:p w14:paraId="4F43A0DD" w14:textId="77777777" w:rsidR="00BD35D5" w:rsidRDefault="00000000">
            <w:pPr>
              <w:pStyle w:val="TableParagraph"/>
              <w:spacing w:before="138" w:line="220" w:lineRule="exact"/>
              <w:ind w:left="424" w:right="406"/>
              <w:jc w:val="center"/>
              <w:rPr>
                <w:b/>
                <w:sz w:val="20"/>
              </w:rPr>
            </w:pPr>
            <w:r>
              <w:rPr>
                <w:b/>
                <w:color w:val="008080"/>
                <w:sz w:val="20"/>
              </w:rPr>
              <w:t>sau</w:t>
            </w:r>
          </w:p>
        </w:tc>
        <w:tc>
          <w:tcPr>
            <w:tcW w:w="1243" w:type="dxa"/>
            <w:tcBorders>
              <w:top w:val="nil"/>
              <w:left w:val="nil"/>
              <w:right w:val="nil"/>
            </w:tcBorders>
          </w:tcPr>
          <w:p w14:paraId="707F28C1" w14:textId="77777777" w:rsidR="00BD35D5" w:rsidRDefault="00BD35D5">
            <w:pPr>
              <w:pStyle w:val="TableParagraph"/>
              <w:spacing w:before="5"/>
              <w:rPr>
                <w:sz w:val="3"/>
              </w:rPr>
            </w:pPr>
          </w:p>
          <w:p w14:paraId="594B7896" w14:textId="77777777" w:rsidR="00BD35D5" w:rsidRDefault="00000000">
            <w:pPr>
              <w:pStyle w:val="TableParagraph"/>
              <w:spacing w:line="150" w:lineRule="exact"/>
              <w:ind w:left="1061" w:right="-15"/>
              <w:rPr>
                <w:sz w:val="15"/>
              </w:rPr>
            </w:pPr>
            <w:r>
              <w:rPr>
                <w:noProof/>
                <w:position w:val="-2"/>
                <w:sz w:val="15"/>
              </w:rPr>
              <w:drawing>
                <wp:inline distT="0" distB="0" distL="0" distR="0" wp14:anchorId="54807C16" wp14:editId="60253D38">
                  <wp:extent cx="95331" cy="95250"/>
                  <wp:effectExtent l="0" t="0" r="0" b="0"/>
                  <wp:docPr id="1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2.png"/>
                          <pic:cNvPicPr/>
                        </pic:nvPicPr>
                        <pic:blipFill>
                          <a:blip r:embed="rId16" cstate="print"/>
                          <a:stretch>
                            <a:fillRect/>
                          </a:stretch>
                        </pic:blipFill>
                        <pic:spPr>
                          <a:xfrm>
                            <a:off x="0" y="0"/>
                            <a:ext cx="95331" cy="95250"/>
                          </a:xfrm>
                          <a:prstGeom prst="rect">
                            <a:avLst/>
                          </a:prstGeom>
                        </pic:spPr>
                      </pic:pic>
                    </a:graphicData>
                  </a:graphic>
                </wp:inline>
              </w:drawing>
            </w:r>
          </w:p>
          <w:p w14:paraId="3F5DF1BA" w14:textId="77777777" w:rsidR="00BD35D5" w:rsidRDefault="00000000">
            <w:pPr>
              <w:pStyle w:val="TableParagraph"/>
              <w:spacing w:before="184"/>
              <w:ind w:left="483" w:right="454"/>
              <w:jc w:val="center"/>
              <w:rPr>
                <w:b/>
                <w:i/>
                <w:sz w:val="20"/>
              </w:rPr>
            </w:pPr>
            <w:r>
              <w:rPr>
                <w:b/>
                <w:i/>
                <w:color w:val="008080"/>
                <w:sz w:val="20"/>
              </w:rPr>
              <w:t>NU</w:t>
            </w:r>
          </w:p>
        </w:tc>
        <w:tc>
          <w:tcPr>
            <w:tcW w:w="1200" w:type="dxa"/>
            <w:tcBorders>
              <w:top w:val="nil"/>
              <w:left w:val="nil"/>
              <w:right w:val="nil"/>
            </w:tcBorders>
          </w:tcPr>
          <w:p w14:paraId="120F413E" w14:textId="77777777" w:rsidR="00BD35D5" w:rsidRDefault="00BD35D5">
            <w:pPr>
              <w:pStyle w:val="TableParagraph"/>
              <w:rPr>
                <w:rFonts w:ascii="Times New Roman"/>
                <w:sz w:val="20"/>
              </w:rPr>
            </w:pPr>
          </w:p>
        </w:tc>
        <w:tc>
          <w:tcPr>
            <w:tcW w:w="1215" w:type="dxa"/>
            <w:tcBorders>
              <w:top w:val="nil"/>
              <w:left w:val="nil"/>
              <w:right w:val="nil"/>
            </w:tcBorders>
          </w:tcPr>
          <w:p w14:paraId="6E46A4BD" w14:textId="77777777" w:rsidR="00BD35D5" w:rsidRDefault="00BD35D5">
            <w:pPr>
              <w:pStyle w:val="TableParagraph"/>
              <w:rPr>
                <w:rFonts w:ascii="Times New Roman"/>
                <w:sz w:val="20"/>
              </w:rPr>
            </w:pPr>
          </w:p>
        </w:tc>
        <w:tc>
          <w:tcPr>
            <w:tcW w:w="1001" w:type="dxa"/>
            <w:tcBorders>
              <w:top w:val="nil"/>
              <w:left w:val="nil"/>
              <w:right w:val="nil"/>
            </w:tcBorders>
          </w:tcPr>
          <w:p w14:paraId="272ACFDC" w14:textId="77777777" w:rsidR="00BD35D5" w:rsidRDefault="00BD35D5">
            <w:pPr>
              <w:pStyle w:val="TableParagraph"/>
              <w:rPr>
                <w:rFonts w:ascii="Times New Roman"/>
                <w:sz w:val="20"/>
              </w:rPr>
            </w:pPr>
          </w:p>
        </w:tc>
        <w:tc>
          <w:tcPr>
            <w:tcW w:w="1003" w:type="dxa"/>
            <w:tcBorders>
              <w:top w:val="nil"/>
              <w:left w:val="nil"/>
            </w:tcBorders>
          </w:tcPr>
          <w:p w14:paraId="307505A9" w14:textId="77777777" w:rsidR="00BD35D5" w:rsidRDefault="00BD35D5">
            <w:pPr>
              <w:pStyle w:val="TableParagraph"/>
              <w:rPr>
                <w:rFonts w:ascii="Times New Roman"/>
                <w:sz w:val="20"/>
              </w:rPr>
            </w:pPr>
          </w:p>
        </w:tc>
      </w:tr>
    </w:tbl>
    <w:p w14:paraId="4E0337AB" w14:textId="77777777" w:rsidR="00BD35D5" w:rsidRDefault="00BD35D5">
      <w:pPr>
        <w:pStyle w:val="BodyText"/>
        <w:rPr>
          <w:sz w:val="20"/>
        </w:rPr>
      </w:pPr>
    </w:p>
    <w:p w14:paraId="6C7B6DD7" w14:textId="77777777" w:rsidR="00BD35D5" w:rsidRDefault="00BD35D5">
      <w:pPr>
        <w:pStyle w:val="BodyText"/>
        <w:spacing w:before="9"/>
        <w:rPr>
          <w:sz w:val="20"/>
        </w:rPr>
      </w:pPr>
    </w:p>
    <w:p w14:paraId="5631BF53" w14:textId="77777777" w:rsidR="00BD35D5" w:rsidRDefault="00000000">
      <w:pPr>
        <w:pStyle w:val="BodyText"/>
        <w:spacing w:before="56"/>
        <w:ind w:left="118"/>
        <w:rPr>
          <w:rFonts w:ascii="Calibri"/>
        </w:rPr>
      </w:pPr>
      <w:r>
        <w:rPr>
          <w:rFonts w:ascii="Calibri"/>
        </w:rPr>
        <w:t>Se</w:t>
      </w:r>
      <w:r>
        <w:rPr>
          <w:rFonts w:ascii="Calibri"/>
          <w:spacing w:val="-4"/>
        </w:rPr>
        <w:t xml:space="preserve"> </w:t>
      </w:r>
      <w:r>
        <w:rPr>
          <w:rFonts w:ascii="Calibri"/>
        </w:rPr>
        <w:t>completeaza</w:t>
      </w:r>
      <w:r>
        <w:rPr>
          <w:rFonts w:ascii="Calibri"/>
          <w:spacing w:val="-4"/>
        </w:rPr>
        <w:t xml:space="preserve"> </w:t>
      </w:r>
      <w:r>
        <w:rPr>
          <w:rFonts w:ascii="Calibri"/>
        </w:rPr>
        <w:t>si</w:t>
      </w:r>
      <w:r>
        <w:rPr>
          <w:rFonts w:ascii="Calibri"/>
          <w:spacing w:val="-2"/>
        </w:rPr>
        <w:t xml:space="preserve"> </w:t>
      </w:r>
      <w:r>
        <w:rPr>
          <w:rFonts w:ascii="Calibri"/>
        </w:rPr>
        <w:t>printeaza</w:t>
      </w:r>
      <w:r>
        <w:rPr>
          <w:rFonts w:ascii="Calibri"/>
          <w:spacing w:val="-4"/>
        </w:rPr>
        <w:t xml:space="preserve"> </w:t>
      </w:r>
      <w:r>
        <w:rPr>
          <w:rFonts w:ascii="Calibri"/>
        </w:rPr>
        <w:t>Matricea</w:t>
      </w:r>
      <w:r>
        <w:rPr>
          <w:rFonts w:ascii="Calibri"/>
          <w:spacing w:val="-3"/>
        </w:rPr>
        <w:t xml:space="preserve"> </w:t>
      </w:r>
      <w:r>
        <w:rPr>
          <w:rFonts w:ascii="Calibri"/>
        </w:rPr>
        <w:t>de</w:t>
      </w:r>
      <w:r>
        <w:rPr>
          <w:rFonts w:ascii="Calibri"/>
          <w:spacing w:val="-3"/>
        </w:rPr>
        <w:t xml:space="preserve"> </w:t>
      </w:r>
      <w:r>
        <w:rPr>
          <w:rFonts w:ascii="Calibri"/>
        </w:rPr>
        <w:t>verificare</w:t>
      </w:r>
      <w:r>
        <w:rPr>
          <w:rFonts w:ascii="Calibri"/>
          <w:spacing w:val="-3"/>
        </w:rPr>
        <w:t xml:space="preserve"> </w:t>
      </w:r>
      <w:r>
        <w:rPr>
          <w:rFonts w:ascii="Calibri"/>
        </w:rPr>
        <w:t>a</w:t>
      </w:r>
      <w:r>
        <w:rPr>
          <w:rFonts w:ascii="Calibri"/>
          <w:spacing w:val="-3"/>
        </w:rPr>
        <w:t xml:space="preserve"> </w:t>
      </w:r>
      <w:r>
        <w:rPr>
          <w:rFonts w:ascii="Calibri"/>
        </w:rPr>
        <w:t>viabilitatii</w:t>
      </w:r>
      <w:r>
        <w:rPr>
          <w:rFonts w:ascii="Calibri"/>
          <w:spacing w:val="-1"/>
        </w:rPr>
        <w:t xml:space="preserve"> </w:t>
      </w:r>
      <w:r>
        <w:rPr>
          <w:rFonts w:ascii="Calibri"/>
        </w:rPr>
        <w:t>economico-financiare</w:t>
      </w:r>
      <w:r>
        <w:rPr>
          <w:rFonts w:ascii="Calibri"/>
          <w:spacing w:val="-3"/>
        </w:rPr>
        <w:t xml:space="preserve"> </w:t>
      </w:r>
      <w:r>
        <w:rPr>
          <w:rFonts w:ascii="Calibri"/>
        </w:rPr>
        <w:t>a</w:t>
      </w:r>
      <w:r>
        <w:rPr>
          <w:rFonts w:ascii="Calibri"/>
          <w:spacing w:val="-3"/>
        </w:rPr>
        <w:t xml:space="preserve"> </w:t>
      </w:r>
      <w:r>
        <w:rPr>
          <w:rFonts w:ascii="Calibri"/>
        </w:rPr>
        <w:t>proiectului</w:t>
      </w:r>
      <w:r>
        <w:rPr>
          <w:rFonts w:ascii="Calibri"/>
          <w:spacing w:val="-1"/>
        </w:rPr>
        <w:t xml:space="preserve"> </w:t>
      </w:r>
      <w:r>
        <w:rPr>
          <w:rFonts w:ascii="Calibri"/>
        </w:rPr>
        <w:t>pentru</w:t>
      </w:r>
      <w:r>
        <w:rPr>
          <w:rFonts w:ascii="Calibri"/>
          <w:spacing w:val="-4"/>
        </w:rPr>
        <w:t xml:space="preserve"> </w:t>
      </w:r>
      <w:r>
        <w:rPr>
          <w:rFonts w:ascii="Calibri"/>
        </w:rPr>
        <w:t>Anexa</w:t>
      </w:r>
      <w:r>
        <w:rPr>
          <w:rFonts w:ascii="Calibri"/>
          <w:spacing w:val="-3"/>
        </w:rPr>
        <w:t xml:space="preserve"> </w:t>
      </w:r>
      <w:r>
        <w:rPr>
          <w:rFonts w:ascii="Calibri"/>
        </w:rPr>
        <w:t>B</w:t>
      </w:r>
      <w:r>
        <w:rPr>
          <w:rFonts w:ascii="Calibri"/>
          <w:spacing w:val="-3"/>
        </w:rPr>
        <w:t xml:space="preserve"> </w:t>
      </w:r>
      <w:r>
        <w:rPr>
          <w:rFonts w:ascii="Calibri"/>
        </w:rPr>
        <w:t>sau</w:t>
      </w:r>
      <w:r>
        <w:rPr>
          <w:rFonts w:ascii="Calibri"/>
          <w:spacing w:val="-4"/>
        </w:rPr>
        <w:t xml:space="preserve"> </w:t>
      </w:r>
      <w:r>
        <w:rPr>
          <w:rFonts w:ascii="Calibri"/>
        </w:rPr>
        <w:t>C</w:t>
      </w:r>
      <w:r>
        <w:rPr>
          <w:rFonts w:ascii="Calibri"/>
          <w:spacing w:val="-1"/>
        </w:rPr>
        <w:t xml:space="preserve"> </w:t>
      </w:r>
      <w:r>
        <w:rPr>
          <w:rFonts w:ascii="Calibri"/>
        </w:rPr>
        <w:t>generata</w:t>
      </w:r>
      <w:r>
        <w:rPr>
          <w:rFonts w:ascii="Calibri"/>
          <w:spacing w:val="-3"/>
        </w:rPr>
        <w:t xml:space="preserve"> </w:t>
      </w:r>
      <w:r>
        <w:rPr>
          <w:rFonts w:ascii="Calibri"/>
        </w:rPr>
        <w:t>in</w:t>
      </w:r>
      <w:r>
        <w:rPr>
          <w:rFonts w:ascii="Calibri"/>
          <w:spacing w:val="-3"/>
        </w:rPr>
        <w:t xml:space="preserve"> </w:t>
      </w:r>
      <w:r>
        <w:rPr>
          <w:rFonts w:ascii="Calibri"/>
        </w:rPr>
        <w:t>Fisa</w:t>
      </w:r>
      <w:r>
        <w:rPr>
          <w:rFonts w:ascii="Calibri"/>
          <w:spacing w:val="-3"/>
        </w:rPr>
        <w:t xml:space="preserve"> </w:t>
      </w:r>
      <w:r>
        <w:rPr>
          <w:rFonts w:ascii="Calibri"/>
        </w:rPr>
        <w:t>E1.2</w:t>
      </w:r>
      <w:r>
        <w:rPr>
          <w:rFonts w:ascii="Calibri"/>
          <w:spacing w:val="-5"/>
        </w:rPr>
        <w:t xml:space="preserve"> </w:t>
      </w:r>
      <w:r>
        <w:rPr>
          <w:rFonts w:ascii="Calibri"/>
        </w:rPr>
        <w:t>format</w:t>
      </w:r>
      <w:r>
        <w:rPr>
          <w:rFonts w:ascii="Calibri"/>
          <w:spacing w:val="-6"/>
        </w:rPr>
        <w:t xml:space="preserve"> </w:t>
      </w:r>
      <w:r>
        <w:rPr>
          <w:rFonts w:ascii="Calibri"/>
        </w:rPr>
        <w:t>electronic.</w:t>
      </w:r>
    </w:p>
    <w:p w14:paraId="4D85B47C" w14:textId="77777777" w:rsidR="00BD35D5" w:rsidRDefault="00BD35D5">
      <w:pPr>
        <w:rPr>
          <w:rFonts w:ascii="Calibri"/>
        </w:rPr>
        <w:sectPr w:rsidR="00BD35D5">
          <w:pgSz w:w="16840" w:h="11910" w:orient="landscape"/>
          <w:pgMar w:top="1720" w:right="700" w:bottom="280" w:left="1020" w:header="706" w:footer="0" w:gutter="0"/>
          <w:cols w:space="720"/>
        </w:sectPr>
      </w:pPr>
    </w:p>
    <w:p w14:paraId="1D69D104" w14:textId="77777777" w:rsidR="00BD35D5" w:rsidRDefault="00BD35D5">
      <w:pPr>
        <w:pStyle w:val="BodyText"/>
        <w:spacing w:after="1"/>
        <w:rPr>
          <w:rFonts w:ascii="Calibri"/>
        </w:rPr>
      </w:pPr>
    </w:p>
    <w:tbl>
      <w:tblPr>
        <w:tblW w:w="0" w:type="auto"/>
        <w:tblInd w:w="5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786"/>
        <w:gridCol w:w="1219"/>
        <w:gridCol w:w="1329"/>
        <w:gridCol w:w="988"/>
      </w:tblGrid>
      <w:tr w:rsidR="00BD35D5" w14:paraId="38A4DCF7" w14:textId="77777777">
        <w:trPr>
          <w:trHeight w:val="369"/>
        </w:trPr>
        <w:tc>
          <w:tcPr>
            <w:tcW w:w="5786" w:type="dxa"/>
            <w:vMerge w:val="restart"/>
          </w:tcPr>
          <w:p w14:paraId="7F84435E" w14:textId="77777777" w:rsidR="00BD35D5" w:rsidRDefault="00000000">
            <w:pPr>
              <w:pStyle w:val="TableParagraph"/>
              <w:spacing w:line="222" w:lineRule="exact"/>
              <w:ind w:left="110"/>
              <w:rPr>
                <w:b/>
                <w:sz w:val="20"/>
              </w:rPr>
            </w:pPr>
            <w:r>
              <w:rPr>
                <w:b/>
                <w:sz w:val="20"/>
                <w:u w:val="single"/>
              </w:rPr>
              <w:t>3.</w:t>
            </w:r>
            <w:r>
              <w:rPr>
                <w:b/>
                <w:spacing w:val="-3"/>
                <w:sz w:val="20"/>
                <w:u w:val="single"/>
              </w:rPr>
              <w:t xml:space="preserve"> </w:t>
            </w:r>
            <w:r>
              <w:rPr>
                <w:b/>
                <w:sz w:val="20"/>
                <w:u w:val="single"/>
              </w:rPr>
              <w:t>Verificarea</w:t>
            </w:r>
            <w:r>
              <w:rPr>
                <w:b/>
                <w:spacing w:val="-3"/>
                <w:sz w:val="20"/>
                <w:u w:val="single"/>
              </w:rPr>
              <w:t xml:space="preserve"> </w:t>
            </w:r>
            <w:r>
              <w:rPr>
                <w:b/>
                <w:sz w:val="20"/>
                <w:u w:val="single"/>
              </w:rPr>
              <w:t>bugetului</w:t>
            </w:r>
            <w:r>
              <w:rPr>
                <w:b/>
                <w:spacing w:val="-3"/>
                <w:sz w:val="20"/>
                <w:u w:val="single"/>
              </w:rPr>
              <w:t xml:space="preserve"> </w:t>
            </w:r>
            <w:r>
              <w:rPr>
                <w:b/>
                <w:sz w:val="20"/>
                <w:u w:val="single"/>
              </w:rPr>
              <w:t>indicativ</w:t>
            </w:r>
          </w:p>
        </w:tc>
        <w:tc>
          <w:tcPr>
            <w:tcW w:w="3536" w:type="dxa"/>
            <w:gridSpan w:val="3"/>
          </w:tcPr>
          <w:p w14:paraId="101960D7" w14:textId="77777777" w:rsidR="00BD35D5" w:rsidRDefault="00000000">
            <w:pPr>
              <w:pStyle w:val="TableParagraph"/>
              <w:spacing w:line="222" w:lineRule="exact"/>
              <w:ind w:left="831"/>
              <w:rPr>
                <w:b/>
                <w:sz w:val="20"/>
              </w:rPr>
            </w:pPr>
            <w:r>
              <w:rPr>
                <w:b/>
                <w:sz w:val="20"/>
              </w:rPr>
              <w:t>Verificare</w:t>
            </w:r>
            <w:r>
              <w:rPr>
                <w:b/>
                <w:spacing w:val="-3"/>
                <w:sz w:val="20"/>
              </w:rPr>
              <w:t xml:space="preserve"> </w:t>
            </w:r>
            <w:r>
              <w:rPr>
                <w:b/>
                <w:sz w:val="20"/>
              </w:rPr>
              <w:t>efectuată</w:t>
            </w:r>
          </w:p>
        </w:tc>
      </w:tr>
      <w:tr w:rsidR="00BD35D5" w14:paraId="248DFD81" w14:textId="77777777">
        <w:trPr>
          <w:trHeight w:val="696"/>
        </w:trPr>
        <w:tc>
          <w:tcPr>
            <w:tcW w:w="5786" w:type="dxa"/>
            <w:vMerge/>
            <w:tcBorders>
              <w:top w:val="nil"/>
            </w:tcBorders>
          </w:tcPr>
          <w:p w14:paraId="27BDC6CD" w14:textId="77777777" w:rsidR="00BD35D5" w:rsidRDefault="00BD35D5">
            <w:pPr>
              <w:rPr>
                <w:sz w:val="2"/>
                <w:szCs w:val="2"/>
              </w:rPr>
            </w:pPr>
          </w:p>
        </w:tc>
        <w:tc>
          <w:tcPr>
            <w:tcW w:w="1219" w:type="dxa"/>
          </w:tcPr>
          <w:p w14:paraId="36805C7F" w14:textId="77777777" w:rsidR="00BD35D5" w:rsidRDefault="00000000">
            <w:pPr>
              <w:pStyle w:val="TableParagraph"/>
              <w:spacing w:line="222" w:lineRule="exact"/>
              <w:ind w:left="465" w:right="447"/>
              <w:jc w:val="center"/>
              <w:rPr>
                <w:b/>
                <w:sz w:val="20"/>
              </w:rPr>
            </w:pPr>
            <w:r>
              <w:rPr>
                <w:b/>
                <w:sz w:val="20"/>
              </w:rPr>
              <w:t>DA</w:t>
            </w:r>
          </w:p>
        </w:tc>
        <w:tc>
          <w:tcPr>
            <w:tcW w:w="1329" w:type="dxa"/>
          </w:tcPr>
          <w:p w14:paraId="75694C8D" w14:textId="77777777" w:rsidR="00BD35D5" w:rsidRDefault="00000000">
            <w:pPr>
              <w:pStyle w:val="TableParagraph"/>
              <w:spacing w:line="222" w:lineRule="exact"/>
              <w:ind w:left="114" w:right="104"/>
              <w:jc w:val="center"/>
              <w:rPr>
                <w:b/>
                <w:sz w:val="20"/>
              </w:rPr>
            </w:pPr>
            <w:r>
              <w:rPr>
                <w:b/>
                <w:sz w:val="20"/>
              </w:rPr>
              <w:t>NU</w:t>
            </w:r>
          </w:p>
        </w:tc>
        <w:tc>
          <w:tcPr>
            <w:tcW w:w="988" w:type="dxa"/>
          </w:tcPr>
          <w:p w14:paraId="63AAA3F3" w14:textId="77777777" w:rsidR="00BD35D5" w:rsidRDefault="00000000">
            <w:pPr>
              <w:pStyle w:val="TableParagraph"/>
              <w:spacing w:line="222" w:lineRule="exact"/>
              <w:ind w:left="265" w:firstLine="91"/>
              <w:rPr>
                <w:b/>
                <w:sz w:val="20"/>
              </w:rPr>
            </w:pPr>
            <w:r>
              <w:rPr>
                <w:b/>
                <w:sz w:val="20"/>
              </w:rPr>
              <w:t>NU</w:t>
            </w:r>
          </w:p>
          <w:p w14:paraId="24607C51" w14:textId="77777777" w:rsidR="00BD35D5" w:rsidRDefault="00000000">
            <w:pPr>
              <w:pStyle w:val="TableParagraph"/>
              <w:spacing w:line="230" w:lineRule="exact"/>
              <w:ind w:left="189" w:right="161" w:firstLine="76"/>
              <w:rPr>
                <w:b/>
                <w:sz w:val="20"/>
              </w:rPr>
            </w:pPr>
            <w:r>
              <w:rPr>
                <w:b/>
                <w:sz w:val="20"/>
              </w:rPr>
              <w:t>ESTE</w:t>
            </w:r>
            <w:r>
              <w:rPr>
                <w:b/>
                <w:spacing w:val="1"/>
                <w:sz w:val="20"/>
              </w:rPr>
              <w:t xml:space="preserve"> </w:t>
            </w:r>
            <w:r>
              <w:rPr>
                <w:b/>
                <w:sz w:val="20"/>
              </w:rPr>
              <w:t>CAZUL</w:t>
            </w:r>
          </w:p>
        </w:tc>
      </w:tr>
      <w:tr w:rsidR="00BD35D5" w14:paraId="50D1095E" w14:textId="77777777">
        <w:trPr>
          <w:trHeight w:val="1862"/>
        </w:trPr>
        <w:tc>
          <w:tcPr>
            <w:tcW w:w="5786" w:type="dxa"/>
          </w:tcPr>
          <w:p w14:paraId="7642FBAD" w14:textId="77777777" w:rsidR="00BD35D5" w:rsidRDefault="00000000">
            <w:pPr>
              <w:pStyle w:val="TableParagraph"/>
              <w:spacing w:line="242" w:lineRule="auto"/>
              <w:ind w:left="110" w:right="93"/>
              <w:jc w:val="both"/>
              <w:rPr>
                <w:sz w:val="20"/>
              </w:rPr>
            </w:pPr>
            <w:r>
              <w:rPr>
                <w:sz w:val="20"/>
              </w:rPr>
              <w:t>3.1 Informaţiile furnizate în cadrul bugetului indicativ din</w:t>
            </w:r>
            <w:r>
              <w:rPr>
                <w:spacing w:val="1"/>
                <w:sz w:val="20"/>
              </w:rPr>
              <w:t xml:space="preserve"> </w:t>
            </w:r>
            <w:r>
              <w:rPr>
                <w:sz w:val="20"/>
              </w:rPr>
              <w:t>cererea de finanţare sunt corecte şi sunt în conformitate cu</w:t>
            </w:r>
            <w:r>
              <w:rPr>
                <w:spacing w:val="1"/>
                <w:sz w:val="20"/>
              </w:rPr>
              <w:t xml:space="preserve"> </w:t>
            </w:r>
            <w:r>
              <w:rPr>
                <w:sz w:val="20"/>
              </w:rPr>
              <w:t>devizul general şi devizele pe obiect precizate în Studiul de</w:t>
            </w:r>
            <w:r>
              <w:rPr>
                <w:spacing w:val="1"/>
                <w:sz w:val="20"/>
              </w:rPr>
              <w:t xml:space="preserve"> </w:t>
            </w:r>
            <w:r>
              <w:rPr>
                <w:sz w:val="20"/>
              </w:rPr>
              <w:t>fezabilitate?</w:t>
            </w:r>
          </w:p>
          <w:p w14:paraId="02BE166F" w14:textId="77777777" w:rsidR="00BD35D5" w:rsidRDefault="00000000">
            <w:pPr>
              <w:pStyle w:val="TableParagraph"/>
              <w:spacing w:line="224" w:lineRule="exact"/>
              <w:ind w:left="110"/>
              <w:jc w:val="both"/>
              <w:rPr>
                <w:b/>
                <w:i/>
                <w:sz w:val="20"/>
              </w:rPr>
            </w:pPr>
            <w:r>
              <w:rPr>
                <w:b/>
                <w:i/>
                <w:sz w:val="20"/>
              </w:rPr>
              <w:t>Da</w:t>
            </w:r>
            <w:r>
              <w:rPr>
                <w:b/>
                <w:i/>
                <w:spacing w:val="-4"/>
                <w:sz w:val="20"/>
              </w:rPr>
              <w:t xml:space="preserve"> </w:t>
            </w:r>
            <w:r>
              <w:rPr>
                <w:b/>
                <w:i/>
                <w:sz w:val="20"/>
              </w:rPr>
              <w:t>cu diferenţe*</w:t>
            </w:r>
          </w:p>
          <w:p w14:paraId="516F5A18" w14:textId="77777777" w:rsidR="00BD35D5" w:rsidRDefault="00000000">
            <w:pPr>
              <w:pStyle w:val="TableParagraph"/>
              <w:spacing w:line="231" w:lineRule="exact"/>
              <w:ind w:left="110" w:firstLine="62"/>
              <w:jc w:val="both"/>
              <w:rPr>
                <w:sz w:val="20"/>
              </w:rPr>
            </w:pPr>
            <w:r>
              <w:rPr>
                <w:b/>
                <w:i/>
                <w:sz w:val="20"/>
              </w:rPr>
              <w:t>*</w:t>
            </w:r>
            <w:r>
              <w:rPr>
                <w:b/>
                <w:i/>
                <w:spacing w:val="27"/>
                <w:sz w:val="20"/>
              </w:rPr>
              <w:t xml:space="preserve"> </w:t>
            </w:r>
            <w:r>
              <w:rPr>
                <w:sz w:val="20"/>
              </w:rPr>
              <w:t>Se</w:t>
            </w:r>
            <w:r>
              <w:rPr>
                <w:spacing w:val="19"/>
                <w:sz w:val="20"/>
              </w:rPr>
              <w:t xml:space="preserve"> </w:t>
            </w:r>
            <w:r>
              <w:rPr>
                <w:sz w:val="20"/>
              </w:rPr>
              <w:t>completează</w:t>
            </w:r>
            <w:r>
              <w:rPr>
                <w:spacing w:val="20"/>
                <w:sz w:val="20"/>
              </w:rPr>
              <w:t xml:space="preserve"> </w:t>
            </w:r>
            <w:r>
              <w:rPr>
                <w:sz w:val="20"/>
              </w:rPr>
              <w:t>în</w:t>
            </w:r>
            <w:r>
              <w:rPr>
                <w:spacing w:val="14"/>
                <w:sz w:val="20"/>
              </w:rPr>
              <w:t xml:space="preserve"> </w:t>
            </w:r>
            <w:r>
              <w:rPr>
                <w:sz w:val="20"/>
              </w:rPr>
              <w:t>cazul</w:t>
            </w:r>
            <w:r>
              <w:rPr>
                <w:spacing w:val="13"/>
                <w:sz w:val="20"/>
              </w:rPr>
              <w:t xml:space="preserve"> </w:t>
            </w:r>
            <w:r>
              <w:rPr>
                <w:sz w:val="20"/>
              </w:rPr>
              <w:t>când</w:t>
            </w:r>
            <w:r>
              <w:rPr>
                <w:spacing w:val="17"/>
                <w:sz w:val="20"/>
              </w:rPr>
              <w:t xml:space="preserve"> </w:t>
            </w:r>
            <w:r>
              <w:rPr>
                <w:sz w:val="20"/>
              </w:rPr>
              <w:t>expertul</w:t>
            </w:r>
            <w:r>
              <w:rPr>
                <w:spacing w:val="18"/>
                <w:sz w:val="20"/>
              </w:rPr>
              <w:t xml:space="preserve"> </w:t>
            </w:r>
            <w:r>
              <w:rPr>
                <w:sz w:val="20"/>
              </w:rPr>
              <w:t>constată</w:t>
            </w:r>
            <w:r>
              <w:rPr>
                <w:spacing w:val="18"/>
                <w:sz w:val="20"/>
              </w:rPr>
              <w:t xml:space="preserve"> </w:t>
            </w:r>
            <w:r>
              <w:rPr>
                <w:sz w:val="20"/>
              </w:rPr>
              <w:t>diferenţe</w:t>
            </w:r>
          </w:p>
          <w:p w14:paraId="37E02649" w14:textId="77777777" w:rsidR="00BD35D5" w:rsidRDefault="00000000">
            <w:pPr>
              <w:pStyle w:val="TableParagraph"/>
              <w:spacing w:line="230" w:lineRule="exact"/>
              <w:ind w:left="110" w:right="94"/>
              <w:jc w:val="both"/>
              <w:rPr>
                <w:sz w:val="20"/>
              </w:rPr>
            </w:pPr>
            <w:r>
              <w:rPr>
                <w:sz w:val="20"/>
              </w:rPr>
              <w:t>faţă</w:t>
            </w:r>
            <w:r>
              <w:rPr>
                <w:spacing w:val="1"/>
                <w:sz w:val="20"/>
              </w:rPr>
              <w:t xml:space="preserve"> </w:t>
            </w:r>
            <w:r>
              <w:rPr>
                <w:sz w:val="20"/>
              </w:rPr>
              <w:t>de</w:t>
            </w:r>
            <w:r>
              <w:rPr>
                <w:spacing w:val="1"/>
                <w:sz w:val="20"/>
              </w:rPr>
              <w:t xml:space="preserve"> </w:t>
            </w:r>
            <w:r>
              <w:rPr>
                <w:sz w:val="20"/>
              </w:rPr>
              <w:t>bugetul</w:t>
            </w:r>
            <w:r>
              <w:rPr>
                <w:spacing w:val="1"/>
                <w:sz w:val="20"/>
              </w:rPr>
              <w:t xml:space="preserve"> </w:t>
            </w:r>
            <w:r>
              <w:rPr>
                <w:sz w:val="20"/>
              </w:rPr>
              <w:t>prezentat</w:t>
            </w:r>
            <w:r>
              <w:rPr>
                <w:spacing w:val="1"/>
                <w:sz w:val="20"/>
              </w:rPr>
              <w:t xml:space="preserve"> </w:t>
            </w:r>
            <w:r>
              <w:rPr>
                <w:sz w:val="20"/>
              </w:rPr>
              <w:t>de</w:t>
            </w:r>
            <w:r>
              <w:rPr>
                <w:spacing w:val="1"/>
                <w:sz w:val="20"/>
              </w:rPr>
              <w:t xml:space="preserve"> </w:t>
            </w:r>
            <w:r>
              <w:rPr>
                <w:sz w:val="20"/>
              </w:rPr>
              <w:t>solicitant</w:t>
            </w:r>
            <w:r>
              <w:rPr>
                <w:spacing w:val="1"/>
                <w:sz w:val="20"/>
              </w:rPr>
              <w:t xml:space="preserve"> </w:t>
            </w:r>
            <w:r>
              <w:rPr>
                <w:sz w:val="20"/>
              </w:rPr>
              <w:t>în</w:t>
            </w:r>
            <w:r>
              <w:rPr>
                <w:spacing w:val="1"/>
                <w:sz w:val="20"/>
              </w:rPr>
              <w:t xml:space="preserve"> </w:t>
            </w:r>
            <w:r>
              <w:rPr>
                <w:sz w:val="20"/>
              </w:rPr>
              <w:t>cererea</w:t>
            </w:r>
            <w:r>
              <w:rPr>
                <w:spacing w:val="1"/>
                <w:sz w:val="20"/>
              </w:rPr>
              <w:t xml:space="preserve"> </w:t>
            </w:r>
            <w:r>
              <w:rPr>
                <w:sz w:val="20"/>
              </w:rPr>
              <w:t>de</w:t>
            </w:r>
            <w:r>
              <w:rPr>
                <w:spacing w:val="1"/>
                <w:sz w:val="20"/>
              </w:rPr>
              <w:t xml:space="preserve"> </w:t>
            </w:r>
            <w:r>
              <w:rPr>
                <w:sz w:val="20"/>
              </w:rPr>
              <w:t>finanţare</w:t>
            </w:r>
          </w:p>
        </w:tc>
        <w:tc>
          <w:tcPr>
            <w:tcW w:w="1219" w:type="dxa"/>
          </w:tcPr>
          <w:p w14:paraId="2D2987A7" w14:textId="77777777" w:rsidR="00BD35D5" w:rsidRDefault="00000000">
            <w:pPr>
              <w:pStyle w:val="TableParagraph"/>
              <w:spacing w:line="220" w:lineRule="exact"/>
              <w:ind w:left="18"/>
              <w:jc w:val="center"/>
              <w:rPr>
                <w:rFonts w:ascii="Wingdings" w:hAnsi="Wingdings"/>
                <w:sz w:val="20"/>
              </w:rPr>
            </w:pPr>
            <w:r>
              <w:rPr>
                <w:rFonts w:ascii="Wingdings" w:hAnsi="Wingdings"/>
                <w:sz w:val="20"/>
              </w:rPr>
              <w:t></w:t>
            </w:r>
          </w:p>
          <w:p w14:paraId="2D45CFEF" w14:textId="77777777" w:rsidR="00BD35D5" w:rsidRDefault="00BD35D5">
            <w:pPr>
              <w:pStyle w:val="TableParagraph"/>
              <w:rPr>
                <w:rFonts w:ascii="Calibri"/>
              </w:rPr>
            </w:pPr>
          </w:p>
          <w:p w14:paraId="6A46DB7D" w14:textId="77777777" w:rsidR="00BD35D5" w:rsidRDefault="00BD35D5">
            <w:pPr>
              <w:pStyle w:val="TableParagraph"/>
              <w:rPr>
                <w:rFonts w:ascii="Calibri"/>
              </w:rPr>
            </w:pPr>
          </w:p>
          <w:p w14:paraId="3B5F382E" w14:textId="77777777" w:rsidR="00BD35D5" w:rsidRDefault="00BD35D5">
            <w:pPr>
              <w:pStyle w:val="TableParagraph"/>
              <w:rPr>
                <w:rFonts w:ascii="Calibri"/>
              </w:rPr>
            </w:pPr>
          </w:p>
          <w:p w14:paraId="4EFB1A85" w14:textId="77777777" w:rsidR="00BD35D5" w:rsidRDefault="00BD35D5">
            <w:pPr>
              <w:pStyle w:val="TableParagraph"/>
              <w:spacing w:before="5"/>
              <w:rPr>
                <w:rFonts w:ascii="Calibri"/>
                <w:sz w:val="29"/>
              </w:rPr>
            </w:pPr>
          </w:p>
          <w:p w14:paraId="12354A0B" w14:textId="77777777" w:rsidR="00BD35D5" w:rsidRDefault="00000000">
            <w:pPr>
              <w:pStyle w:val="TableParagraph"/>
              <w:spacing w:before="1"/>
              <w:ind w:left="18"/>
              <w:jc w:val="center"/>
              <w:rPr>
                <w:rFonts w:ascii="Wingdings" w:hAnsi="Wingdings"/>
                <w:sz w:val="20"/>
              </w:rPr>
            </w:pPr>
            <w:r>
              <w:rPr>
                <w:rFonts w:ascii="Wingdings" w:hAnsi="Wingdings"/>
                <w:sz w:val="20"/>
              </w:rPr>
              <w:t></w:t>
            </w:r>
          </w:p>
        </w:tc>
        <w:tc>
          <w:tcPr>
            <w:tcW w:w="1329" w:type="dxa"/>
          </w:tcPr>
          <w:p w14:paraId="216646CA" w14:textId="77777777" w:rsidR="00BD35D5" w:rsidRDefault="00000000">
            <w:pPr>
              <w:pStyle w:val="TableParagraph"/>
              <w:spacing w:line="220" w:lineRule="exact"/>
              <w:ind w:left="15"/>
              <w:jc w:val="center"/>
              <w:rPr>
                <w:rFonts w:ascii="Wingdings" w:hAnsi="Wingdings"/>
                <w:sz w:val="20"/>
              </w:rPr>
            </w:pPr>
            <w:r>
              <w:rPr>
                <w:rFonts w:ascii="Wingdings" w:hAnsi="Wingdings"/>
                <w:sz w:val="20"/>
              </w:rPr>
              <w:t></w:t>
            </w:r>
          </w:p>
        </w:tc>
        <w:tc>
          <w:tcPr>
            <w:tcW w:w="988" w:type="dxa"/>
          </w:tcPr>
          <w:p w14:paraId="6BB66F19" w14:textId="77777777" w:rsidR="00BD35D5" w:rsidRDefault="00BD35D5">
            <w:pPr>
              <w:pStyle w:val="TableParagraph"/>
              <w:rPr>
                <w:rFonts w:ascii="Times New Roman"/>
                <w:sz w:val="20"/>
              </w:rPr>
            </w:pPr>
          </w:p>
        </w:tc>
      </w:tr>
      <w:tr w:rsidR="00BD35D5" w14:paraId="402F7AD0" w14:textId="77777777">
        <w:trPr>
          <w:trHeight w:val="1392"/>
        </w:trPr>
        <w:tc>
          <w:tcPr>
            <w:tcW w:w="5786" w:type="dxa"/>
          </w:tcPr>
          <w:p w14:paraId="7E613B94" w14:textId="77777777" w:rsidR="00BD35D5" w:rsidRDefault="00000000">
            <w:pPr>
              <w:pStyle w:val="TableParagraph"/>
              <w:spacing w:line="221" w:lineRule="exact"/>
              <w:ind w:left="110"/>
              <w:jc w:val="both"/>
              <w:rPr>
                <w:sz w:val="20"/>
              </w:rPr>
            </w:pPr>
            <w:r>
              <w:rPr>
                <w:b/>
                <w:sz w:val="20"/>
              </w:rPr>
              <w:t>3.2.</w:t>
            </w:r>
            <w:r>
              <w:rPr>
                <w:b/>
                <w:spacing w:val="-7"/>
                <w:sz w:val="20"/>
              </w:rPr>
              <w:t xml:space="preserve"> </w:t>
            </w:r>
            <w:r>
              <w:rPr>
                <w:sz w:val="20"/>
              </w:rPr>
              <w:t>Verificarea</w:t>
            </w:r>
            <w:r>
              <w:rPr>
                <w:spacing w:val="-6"/>
                <w:sz w:val="20"/>
              </w:rPr>
              <w:t xml:space="preserve"> </w:t>
            </w:r>
            <w:r>
              <w:rPr>
                <w:sz w:val="20"/>
              </w:rPr>
              <w:t>corectitudinii</w:t>
            </w:r>
            <w:r>
              <w:rPr>
                <w:spacing w:val="-1"/>
                <w:sz w:val="20"/>
              </w:rPr>
              <w:t xml:space="preserve"> </w:t>
            </w:r>
            <w:r>
              <w:rPr>
                <w:sz w:val="20"/>
              </w:rPr>
              <w:t>ratei</w:t>
            </w:r>
            <w:r>
              <w:rPr>
                <w:spacing w:val="-5"/>
                <w:sz w:val="20"/>
              </w:rPr>
              <w:t xml:space="preserve"> </w:t>
            </w:r>
            <w:r>
              <w:rPr>
                <w:sz w:val="20"/>
              </w:rPr>
              <w:t>de</w:t>
            </w:r>
            <w:r>
              <w:rPr>
                <w:spacing w:val="-1"/>
                <w:sz w:val="20"/>
              </w:rPr>
              <w:t xml:space="preserve"> </w:t>
            </w:r>
            <w:r>
              <w:rPr>
                <w:sz w:val="20"/>
              </w:rPr>
              <w:t>schimb.</w:t>
            </w:r>
          </w:p>
          <w:p w14:paraId="73379433" w14:textId="77777777" w:rsidR="00BD35D5" w:rsidRDefault="00000000">
            <w:pPr>
              <w:pStyle w:val="TableParagraph"/>
              <w:ind w:left="110" w:right="89"/>
              <w:jc w:val="both"/>
              <w:rPr>
                <w:sz w:val="20"/>
              </w:rPr>
            </w:pPr>
            <w:r>
              <w:rPr>
                <w:sz w:val="20"/>
              </w:rPr>
              <w:t>Rata</w:t>
            </w:r>
            <w:r>
              <w:rPr>
                <w:spacing w:val="1"/>
                <w:sz w:val="20"/>
              </w:rPr>
              <w:t xml:space="preserve"> </w:t>
            </w:r>
            <w:r>
              <w:rPr>
                <w:sz w:val="20"/>
              </w:rPr>
              <w:t>de</w:t>
            </w:r>
            <w:r>
              <w:rPr>
                <w:spacing w:val="1"/>
                <w:sz w:val="20"/>
              </w:rPr>
              <w:t xml:space="preserve"> </w:t>
            </w:r>
            <w:r>
              <w:rPr>
                <w:sz w:val="20"/>
              </w:rPr>
              <w:t>conversie</w:t>
            </w:r>
            <w:r>
              <w:rPr>
                <w:spacing w:val="1"/>
                <w:sz w:val="20"/>
              </w:rPr>
              <w:t xml:space="preserve"> </w:t>
            </w:r>
            <w:r>
              <w:rPr>
                <w:sz w:val="20"/>
              </w:rPr>
              <w:t>între</w:t>
            </w:r>
            <w:r>
              <w:rPr>
                <w:spacing w:val="1"/>
                <w:sz w:val="20"/>
              </w:rPr>
              <w:t xml:space="preserve"> </w:t>
            </w:r>
            <w:r>
              <w:rPr>
                <w:sz w:val="20"/>
              </w:rPr>
              <w:t>Euro</w:t>
            </w:r>
            <w:r>
              <w:rPr>
                <w:spacing w:val="1"/>
                <w:sz w:val="20"/>
              </w:rPr>
              <w:t xml:space="preserve"> </w:t>
            </w:r>
            <w:r>
              <w:rPr>
                <w:sz w:val="20"/>
              </w:rPr>
              <w:t>şi</w:t>
            </w:r>
            <w:r>
              <w:rPr>
                <w:spacing w:val="1"/>
                <w:sz w:val="20"/>
              </w:rPr>
              <w:t xml:space="preserve"> </w:t>
            </w:r>
            <w:r>
              <w:rPr>
                <w:sz w:val="20"/>
              </w:rPr>
              <w:t>moneda</w:t>
            </w:r>
            <w:r>
              <w:rPr>
                <w:spacing w:val="1"/>
                <w:sz w:val="20"/>
              </w:rPr>
              <w:t xml:space="preserve"> </w:t>
            </w:r>
            <w:r>
              <w:rPr>
                <w:sz w:val="20"/>
              </w:rPr>
              <w:t>naţională pentru</w:t>
            </w:r>
            <w:r>
              <w:rPr>
                <w:spacing w:val="1"/>
                <w:sz w:val="20"/>
              </w:rPr>
              <w:t xml:space="preserve"> </w:t>
            </w:r>
            <w:r>
              <w:rPr>
                <w:sz w:val="20"/>
              </w:rPr>
              <w:t>România este cea publicată de Banca Central Europeană pe</w:t>
            </w:r>
            <w:r>
              <w:rPr>
                <w:spacing w:val="1"/>
                <w:sz w:val="20"/>
              </w:rPr>
              <w:t xml:space="preserve"> </w:t>
            </w:r>
            <w:r>
              <w:rPr>
                <w:sz w:val="20"/>
              </w:rPr>
              <w:t>Internet</w:t>
            </w:r>
            <w:r>
              <w:rPr>
                <w:spacing w:val="1"/>
                <w:sz w:val="20"/>
              </w:rPr>
              <w:t xml:space="preserve"> </w:t>
            </w:r>
            <w:r>
              <w:rPr>
                <w:sz w:val="20"/>
              </w:rPr>
              <w:t>la</w:t>
            </w:r>
            <w:r>
              <w:rPr>
                <w:spacing w:val="1"/>
                <w:sz w:val="20"/>
              </w:rPr>
              <w:t xml:space="preserve"> </w:t>
            </w:r>
            <w:r>
              <w:rPr>
                <w:sz w:val="20"/>
              </w:rPr>
              <w:t>adresa :</w:t>
            </w:r>
            <w:r>
              <w:rPr>
                <w:spacing w:val="1"/>
                <w:sz w:val="20"/>
              </w:rPr>
              <w:t xml:space="preserve"> </w:t>
            </w:r>
            <w:hyperlink r:id="rId17">
              <w:r>
                <w:rPr>
                  <w:color w:val="0000FF"/>
                  <w:sz w:val="20"/>
                  <w:u w:val="single" w:color="0000FF"/>
                </w:rPr>
                <w:t>http://www.ecb.int/index.html</w:t>
              </w:r>
            </w:hyperlink>
            <w:r>
              <w:rPr>
                <w:color w:val="0000FF"/>
                <w:spacing w:val="1"/>
                <w:sz w:val="20"/>
              </w:rPr>
              <w:t xml:space="preserve"> </w:t>
            </w:r>
            <w:r>
              <w:rPr>
                <w:sz w:val="20"/>
              </w:rPr>
              <w:t>(se</w:t>
            </w:r>
            <w:r>
              <w:rPr>
                <w:spacing w:val="1"/>
                <w:sz w:val="20"/>
              </w:rPr>
              <w:t xml:space="preserve"> </w:t>
            </w:r>
            <w:r>
              <w:rPr>
                <w:sz w:val="20"/>
              </w:rPr>
              <w:t>anexează</w:t>
            </w:r>
            <w:r>
              <w:rPr>
                <w:spacing w:val="53"/>
                <w:sz w:val="20"/>
              </w:rPr>
              <w:t xml:space="preserve"> </w:t>
            </w:r>
            <w:r>
              <w:rPr>
                <w:sz w:val="20"/>
              </w:rPr>
              <w:t>pagina</w:t>
            </w:r>
            <w:r>
              <w:rPr>
                <w:spacing w:val="54"/>
                <w:sz w:val="20"/>
              </w:rPr>
              <w:t xml:space="preserve"> </w:t>
            </w:r>
            <w:r>
              <w:rPr>
                <w:sz w:val="20"/>
              </w:rPr>
              <w:t>conţinând</w:t>
            </w:r>
            <w:r>
              <w:rPr>
                <w:spacing w:val="57"/>
                <w:sz w:val="20"/>
              </w:rPr>
              <w:t xml:space="preserve"> </w:t>
            </w:r>
            <w:r>
              <w:rPr>
                <w:sz w:val="20"/>
              </w:rPr>
              <w:t>cursul</w:t>
            </w:r>
            <w:r>
              <w:rPr>
                <w:spacing w:val="52"/>
                <w:sz w:val="20"/>
              </w:rPr>
              <w:t xml:space="preserve"> </w:t>
            </w:r>
            <w:r>
              <w:rPr>
                <w:sz w:val="20"/>
              </w:rPr>
              <w:t>BCE</w:t>
            </w:r>
            <w:r>
              <w:rPr>
                <w:spacing w:val="56"/>
                <w:sz w:val="20"/>
              </w:rPr>
              <w:t xml:space="preserve"> </w:t>
            </w:r>
            <w:r>
              <w:rPr>
                <w:sz w:val="20"/>
              </w:rPr>
              <w:t>din</w:t>
            </w:r>
            <w:r>
              <w:rPr>
                <w:spacing w:val="59"/>
                <w:sz w:val="20"/>
              </w:rPr>
              <w:t xml:space="preserve"> </w:t>
            </w:r>
            <w:r>
              <w:rPr>
                <w:sz w:val="20"/>
              </w:rPr>
              <w:t>data</w:t>
            </w:r>
            <w:r>
              <w:rPr>
                <w:spacing w:val="54"/>
                <w:sz w:val="20"/>
              </w:rPr>
              <w:t xml:space="preserve"> </w:t>
            </w:r>
            <w:r>
              <w:rPr>
                <w:sz w:val="20"/>
              </w:rPr>
              <w:t>întocmirii</w:t>
            </w:r>
          </w:p>
          <w:p w14:paraId="363D570C" w14:textId="77777777" w:rsidR="00BD35D5" w:rsidRDefault="00000000">
            <w:pPr>
              <w:pStyle w:val="TableParagraph"/>
              <w:spacing w:before="2" w:line="220" w:lineRule="exact"/>
              <w:ind w:left="110"/>
              <w:jc w:val="both"/>
              <w:rPr>
                <w:sz w:val="20"/>
              </w:rPr>
            </w:pPr>
            <w:r>
              <w:rPr>
                <w:sz w:val="20"/>
              </w:rPr>
              <w:t>Studiului</w:t>
            </w:r>
            <w:r>
              <w:rPr>
                <w:spacing w:val="-2"/>
                <w:sz w:val="20"/>
              </w:rPr>
              <w:t xml:space="preserve"> </w:t>
            </w:r>
            <w:r>
              <w:rPr>
                <w:sz w:val="20"/>
              </w:rPr>
              <w:t>de</w:t>
            </w:r>
            <w:r>
              <w:rPr>
                <w:spacing w:val="-7"/>
                <w:sz w:val="20"/>
              </w:rPr>
              <w:t xml:space="preserve"> </w:t>
            </w:r>
            <w:r>
              <w:rPr>
                <w:sz w:val="20"/>
              </w:rPr>
              <w:t>fezabilitate):</w:t>
            </w:r>
          </w:p>
        </w:tc>
        <w:tc>
          <w:tcPr>
            <w:tcW w:w="1219" w:type="dxa"/>
          </w:tcPr>
          <w:p w14:paraId="6A413E33" w14:textId="77777777" w:rsidR="00BD35D5" w:rsidRDefault="00BD35D5">
            <w:pPr>
              <w:pStyle w:val="TableParagraph"/>
              <w:rPr>
                <w:rFonts w:ascii="Calibri"/>
              </w:rPr>
            </w:pPr>
          </w:p>
          <w:p w14:paraId="63FC185F" w14:textId="77777777" w:rsidR="00BD35D5" w:rsidRDefault="00BD35D5">
            <w:pPr>
              <w:pStyle w:val="TableParagraph"/>
              <w:spacing w:before="9"/>
              <w:rPr>
                <w:rFonts w:ascii="Calibri"/>
                <w:sz w:val="25"/>
              </w:rPr>
            </w:pPr>
          </w:p>
          <w:p w14:paraId="593FD94A" w14:textId="77777777" w:rsidR="00BD35D5" w:rsidRDefault="00000000">
            <w:pPr>
              <w:pStyle w:val="TableParagraph"/>
              <w:ind w:left="18"/>
              <w:jc w:val="center"/>
              <w:rPr>
                <w:rFonts w:ascii="Wingdings" w:hAnsi="Wingdings"/>
                <w:sz w:val="20"/>
              </w:rPr>
            </w:pPr>
            <w:r>
              <w:rPr>
                <w:rFonts w:ascii="Wingdings" w:hAnsi="Wingdings"/>
                <w:sz w:val="20"/>
              </w:rPr>
              <w:t></w:t>
            </w:r>
          </w:p>
        </w:tc>
        <w:tc>
          <w:tcPr>
            <w:tcW w:w="1329" w:type="dxa"/>
          </w:tcPr>
          <w:p w14:paraId="017FD17D" w14:textId="77777777" w:rsidR="00BD35D5" w:rsidRDefault="00BD35D5">
            <w:pPr>
              <w:pStyle w:val="TableParagraph"/>
              <w:rPr>
                <w:rFonts w:ascii="Calibri"/>
              </w:rPr>
            </w:pPr>
          </w:p>
          <w:p w14:paraId="1F946794" w14:textId="77777777" w:rsidR="00BD35D5" w:rsidRDefault="00BD35D5">
            <w:pPr>
              <w:pStyle w:val="TableParagraph"/>
              <w:spacing w:before="9"/>
              <w:rPr>
                <w:rFonts w:ascii="Calibri"/>
                <w:sz w:val="25"/>
              </w:rPr>
            </w:pPr>
          </w:p>
          <w:p w14:paraId="1B5650F7" w14:textId="77777777" w:rsidR="00BD35D5" w:rsidRDefault="00000000">
            <w:pPr>
              <w:pStyle w:val="TableParagraph"/>
              <w:ind w:left="15"/>
              <w:jc w:val="center"/>
              <w:rPr>
                <w:rFonts w:ascii="Wingdings" w:hAnsi="Wingdings"/>
                <w:sz w:val="20"/>
              </w:rPr>
            </w:pPr>
            <w:r>
              <w:rPr>
                <w:rFonts w:ascii="Wingdings" w:hAnsi="Wingdings"/>
                <w:sz w:val="20"/>
              </w:rPr>
              <w:t></w:t>
            </w:r>
          </w:p>
        </w:tc>
        <w:tc>
          <w:tcPr>
            <w:tcW w:w="988" w:type="dxa"/>
          </w:tcPr>
          <w:p w14:paraId="596CDB8C" w14:textId="77777777" w:rsidR="00BD35D5" w:rsidRDefault="00BD35D5">
            <w:pPr>
              <w:pStyle w:val="TableParagraph"/>
              <w:rPr>
                <w:rFonts w:ascii="Times New Roman"/>
                <w:sz w:val="20"/>
              </w:rPr>
            </w:pPr>
          </w:p>
        </w:tc>
      </w:tr>
      <w:tr w:rsidR="00BD35D5" w14:paraId="7751346E" w14:textId="77777777">
        <w:trPr>
          <w:trHeight w:val="561"/>
        </w:trPr>
        <w:tc>
          <w:tcPr>
            <w:tcW w:w="5786" w:type="dxa"/>
          </w:tcPr>
          <w:p w14:paraId="788763C3" w14:textId="77777777" w:rsidR="00BD35D5" w:rsidRDefault="00000000">
            <w:pPr>
              <w:pStyle w:val="TableParagraph"/>
              <w:spacing w:line="237" w:lineRule="auto"/>
              <w:ind w:left="110"/>
              <w:rPr>
                <w:sz w:val="20"/>
              </w:rPr>
            </w:pPr>
            <w:r>
              <w:rPr>
                <w:b/>
                <w:sz w:val="20"/>
              </w:rPr>
              <w:t>3.3.</w:t>
            </w:r>
            <w:r>
              <w:rPr>
                <w:b/>
                <w:spacing w:val="48"/>
                <w:sz w:val="20"/>
              </w:rPr>
              <w:t xml:space="preserve"> </w:t>
            </w:r>
            <w:r>
              <w:rPr>
                <w:sz w:val="20"/>
              </w:rPr>
              <w:t>Sunt</w:t>
            </w:r>
            <w:r>
              <w:rPr>
                <w:spacing w:val="50"/>
                <w:sz w:val="20"/>
              </w:rPr>
              <w:t xml:space="preserve"> </w:t>
            </w:r>
            <w:r>
              <w:rPr>
                <w:sz w:val="20"/>
              </w:rPr>
              <w:t>investiţiile</w:t>
            </w:r>
            <w:r>
              <w:rPr>
                <w:spacing w:val="49"/>
                <w:sz w:val="20"/>
              </w:rPr>
              <w:t xml:space="preserve"> </w:t>
            </w:r>
            <w:r>
              <w:rPr>
                <w:sz w:val="20"/>
              </w:rPr>
              <w:t>eligibile</w:t>
            </w:r>
            <w:r>
              <w:rPr>
                <w:spacing w:val="44"/>
                <w:sz w:val="20"/>
              </w:rPr>
              <w:t xml:space="preserve"> </w:t>
            </w:r>
            <w:r>
              <w:rPr>
                <w:sz w:val="20"/>
              </w:rPr>
              <w:t>în</w:t>
            </w:r>
            <w:r>
              <w:rPr>
                <w:spacing w:val="49"/>
                <w:sz w:val="20"/>
              </w:rPr>
              <w:t xml:space="preserve"> </w:t>
            </w:r>
            <w:r>
              <w:rPr>
                <w:sz w:val="20"/>
              </w:rPr>
              <w:t>conformitate</w:t>
            </w:r>
            <w:r>
              <w:rPr>
                <w:spacing w:val="44"/>
                <w:sz w:val="20"/>
              </w:rPr>
              <w:t xml:space="preserve"> </w:t>
            </w:r>
            <w:r>
              <w:rPr>
                <w:sz w:val="20"/>
              </w:rPr>
              <w:t>cu</w:t>
            </w:r>
            <w:r>
              <w:rPr>
                <w:spacing w:val="49"/>
                <w:sz w:val="20"/>
              </w:rPr>
              <w:t xml:space="preserve"> </w:t>
            </w:r>
            <w:r>
              <w:rPr>
                <w:sz w:val="20"/>
              </w:rPr>
              <w:t>cele</w:t>
            </w:r>
            <w:r>
              <w:rPr>
                <w:spacing w:val="-58"/>
                <w:sz w:val="20"/>
              </w:rPr>
              <w:t xml:space="preserve"> </w:t>
            </w:r>
            <w:r>
              <w:rPr>
                <w:sz w:val="20"/>
              </w:rPr>
              <w:t>specificate</w:t>
            </w:r>
            <w:r>
              <w:rPr>
                <w:spacing w:val="1"/>
                <w:sz w:val="20"/>
              </w:rPr>
              <w:t xml:space="preserve"> </w:t>
            </w:r>
            <w:r>
              <w:rPr>
                <w:sz w:val="20"/>
              </w:rPr>
              <w:t>în</w:t>
            </w:r>
            <w:r>
              <w:rPr>
                <w:spacing w:val="-2"/>
                <w:sz w:val="20"/>
              </w:rPr>
              <w:t xml:space="preserve"> </w:t>
            </w:r>
            <w:r>
              <w:rPr>
                <w:sz w:val="20"/>
              </w:rPr>
              <w:t>măsura</w:t>
            </w:r>
            <w:r>
              <w:rPr>
                <w:spacing w:val="-3"/>
                <w:sz w:val="20"/>
              </w:rPr>
              <w:t xml:space="preserve"> </w:t>
            </w:r>
            <w:r>
              <w:rPr>
                <w:sz w:val="20"/>
              </w:rPr>
              <w:t>M3/6A?</w:t>
            </w:r>
          </w:p>
        </w:tc>
        <w:tc>
          <w:tcPr>
            <w:tcW w:w="1219" w:type="dxa"/>
          </w:tcPr>
          <w:p w14:paraId="7D0B26BF" w14:textId="77777777" w:rsidR="00BD35D5" w:rsidRDefault="00000000">
            <w:pPr>
              <w:pStyle w:val="TableParagraph"/>
              <w:spacing w:before="165"/>
              <w:ind w:left="18"/>
              <w:jc w:val="center"/>
              <w:rPr>
                <w:rFonts w:ascii="Wingdings" w:hAnsi="Wingdings"/>
                <w:sz w:val="20"/>
              </w:rPr>
            </w:pPr>
            <w:r>
              <w:rPr>
                <w:rFonts w:ascii="Wingdings" w:hAnsi="Wingdings"/>
                <w:sz w:val="20"/>
              </w:rPr>
              <w:t></w:t>
            </w:r>
          </w:p>
        </w:tc>
        <w:tc>
          <w:tcPr>
            <w:tcW w:w="1329" w:type="dxa"/>
          </w:tcPr>
          <w:p w14:paraId="2FDA77C8" w14:textId="77777777" w:rsidR="00BD35D5" w:rsidRDefault="00000000">
            <w:pPr>
              <w:pStyle w:val="TableParagraph"/>
              <w:spacing w:before="165"/>
              <w:ind w:left="15"/>
              <w:jc w:val="center"/>
              <w:rPr>
                <w:rFonts w:ascii="Wingdings" w:hAnsi="Wingdings"/>
                <w:sz w:val="20"/>
              </w:rPr>
            </w:pPr>
            <w:r>
              <w:rPr>
                <w:rFonts w:ascii="Wingdings" w:hAnsi="Wingdings"/>
                <w:sz w:val="20"/>
              </w:rPr>
              <w:t></w:t>
            </w:r>
          </w:p>
        </w:tc>
        <w:tc>
          <w:tcPr>
            <w:tcW w:w="988" w:type="dxa"/>
          </w:tcPr>
          <w:p w14:paraId="6B31FA03" w14:textId="77777777" w:rsidR="00BD35D5" w:rsidRDefault="00BD35D5">
            <w:pPr>
              <w:pStyle w:val="TableParagraph"/>
              <w:rPr>
                <w:rFonts w:ascii="Times New Roman"/>
                <w:sz w:val="20"/>
              </w:rPr>
            </w:pPr>
          </w:p>
        </w:tc>
      </w:tr>
      <w:tr w:rsidR="00BD35D5" w14:paraId="5460799D" w14:textId="77777777">
        <w:trPr>
          <w:trHeight w:val="930"/>
        </w:trPr>
        <w:tc>
          <w:tcPr>
            <w:tcW w:w="5786" w:type="dxa"/>
          </w:tcPr>
          <w:p w14:paraId="01555D2C" w14:textId="77777777" w:rsidR="00BD35D5" w:rsidRDefault="00000000">
            <w:pPr>
              <w:pStyle w:val="TableParagraph"/>
              <w:spacing w:line="242" w:lineRule="auto"/>
              <w:ind w:left="110"/>
              <w:rPr>
                <w:sz w:val="20"/>
              </w:rPr>
            </w:pPr>
            <w:r>
              <w:rPr>
                <w:b/>
                <w:sz w:val="20"/>
              </w:rPr>
              <w:t>3.4.</w:t>
            </w:r>
            <w:r>
              <w:rPr>
                <w:b/>
                <w:spacing w:val="12"/>
                <w:sz w:val="20"/>
              </w:rPr>
              <w:t xml:space="preserve"> </w:t>
            </w:r>
            <w:r>
              <w:rPr>
                <w:sz w:val="20"/>
              </w:rPr>
              <w:t>Investitiile</w:t>
            </w:r>
            <w:r>
              <w:rPr>
                <w:spacing w:val="8"/>
                <w:sz w:val="20"/>
              </w:rPr>
              <w:t xml:space="preserve"> </w:t>
            </w:r>
            <w:r>
              <w:rPr>
                <w:sz w:val="20"/>
              </w:rPr>
              <w:t>neeligibile</w:t>
            </w:r>
            <w:r>
              <w:rPr>
                <w:spacing w:val="8"/>
                <w:sz w:val="20"/>
              </w:rPr>
              <w:t xml:space="preserve"> </w:t>
            </w:r>
            <w:r>
              <w:rPr>
                <w:sz w:val="20"/>
              </w:rPr>
              <w:t>au</w:t>
            </w:r>
            <w:r>
              <w:rPr>
                <w:spacing w:val="3"/>
                <w:sz w:val="20"/>
              </w:rPr>
              <w:t xml:space="preserve"> </w:t>
            </w:r>
            <w:r>
              <w:rPr>
                <w:sz w:val="20"/>
              </w:rPr>
              <w:t>fost</w:t>
            </w:r>
            <w:r>
              <w:rPr>
                <w:spacing w:val="9"/>
                <w:sz w:val="20"/>
              </w:rPr>
              <w:t xml:space="preserve"> </w:t>
            </w:r>
            <w:r>
              <w:rPr>
                <w:sz w:val="20"/>
              </w:rPr>
              <w:t>incadrate</w:t>
            </w:r>
            <w:r>
              <w:rPr>
                <w:spacing w:val="3"/>
                <w:sz w:val="20"/>
              </w:rPr>
              <w:t xml:space="preserve"> </w:t>
            </w:r>
            <w:r>
              <w:rPr>
                <w:sz w:val="20"/>
              </w:rPr>
              <w:t>conform</w:t>
            </w:r>
            <w:r>
              <w:rPr>
                <w:spacing w:val="-58"/>
                <w:sz w:val="20"/>
              </w:rPr>
              <w:t xml:space="preserve"> </w:t>
            </w:r>
            <w:r>
              <w:rPr>
                <w:sz w:val="20"/>
              </w:rPr>
              <w:t>cheltuielilor</w:t>
            </w:r>
            <w:r>
              <w:rPr>
                <w:spacing w:val="57"/>
                <w:sz w:val="20"/>
              </w:rPr>
              <w:t xml:space="preserve"> </w:t>
            </w:r>
            <w:r>
              <w:rPr>
                <w:sz w:val="20"/>
              </w:rPr>
              <w:t>neeligibile</w:t>
            </w:r>
            <w:r>
              <w:rPr>
                <w:spacing w:val="59"/>
                <w:sz w:val="20"/>
              </w:rPr>
              <w:t xml:space="preserve"> </w:t>
            </w:r>
            <w:r>
              <w:rPr>
                <w:sz w:val="20"/>
              </w:rPr>
              <w:t>generale</w:t>
            </w:r>
            <w:r>
              <w:rPr>
                <w:spacing w:val="59"/>
                <w:sz w:val="20"/>
              </w:rPr>
              <w:t xml:space="preserve"> </w:t>
            </w:r>
            <w:r>
              <w:rPr>
                <w:sz w:val="20"/>
              </w:rPr>
              <w:t>prevazute</w:t>
            </w:r>
            <w:r>
              <w:rPr>
                <w:spacing w:val="3"/>
                <w:sz w:val="20"/>
              </w:rPr>
              <w:t xml:space="preserve"> </w:t>
            </w:r>
            <w:r>
              <w:rPr>
                <w:sz w:val="20"/>
              </w:rPr>
              <w:t>in</w:t>
            </w:r>
            <w:r>
              <w:rPr>
                <w:spacing w:val="59"/>
                <w:sz w:val="20"/>
              </w:rPr>
              <w:t xml:space="preserve"> </w:t>
            </w:r>
            <w:r>
              <w:rPr>
                <w:sz w:val="20"/>
              </w:rPr>
              <w:t>cap.8.1</w:t>
            </w:r>
            <w:r>
              <w:rPr>
                <w:spacing w:val="3"/>
                <w:sz w:val="20"/>
              </w:rPr>
              <w:t xml:space="preserve"> </w:t>
            </w:r>
            <w:r>
              <w:rPr>
                <w:sz w:val="20"/>
              </w:rPr>
              <w:t>din</w:t>
            </w:r>
          </w:p>
          <w:p w14:paraId="42E4022E" w14:textId="77777777" w:rsidR="00BD35D5" w:rsidRDefault="00000000">
            <w:pPr>
              <w:pStyle w:val="TableParagraph"/>
              <w:spacing w:line="230" w:lineRule="exact"/>
              <w:ind w:left="110"/>
              <w:rPr>
                <w:sz w:val="20"/>
              </w:rPr>
            </w:pPr>
            <w:r>
              <w:rPr>
                <w:sz w:val="20"/>
              </w:rPr>
              <w:t>PNDR,</w:t>
            </w:r>
            <w:r>
              <w:rPr>
                <w:spacing w:val="30"/>
                <w:sz w:val="20"/>
              </w:rPr>
              <w:t xml:space="preserve"> </w:t>
            </w:r>
            <w:r>
              <w:rPr>
                <w:sz w:val="20"/>
              </w:rPr>
              <w:t>în</w:t>
            </w:r>
            <w:r>
              <w:rPr>
                <w:spacing w:val="33"/>
                <w:sz w:val="20"/>
              </w:rPr>
              <w:t xml:space="preserve"> </w:t>
            </w:r>
            <w:r>
              <w:rPr>
                <w:sz w:val="20"/>
              </w:rPr>
              <w:t>regulamentul</w:t>
            </w:r>
            <w:r>
              <w:rPr>
                <w:spacing w:val="30"/>
                <w:sz w:val="20"/>
              </w:rPr>
              <w:t xml:space="preserve"> </w:t>
            </w:r>
            <w:r>
              <w:rPr>
                <w:sz w:val="20"/>
              </w:rPr>
              <w:t>1303/2013,</w:t>
            </w:r>
            <w:r>
              <w:rPr>
                <w:spacing w:val="30"/>
                <w:sz w:val="20"/>
              </w:rPr>
              <w:t xml:space="preserve"> </w:t>
            </w:r>
            <w:r>
              <w:rPr>
                <w:sz w:val="20"/>
              </w:rPr>
              <w:t>1305/2013</w:t>
            </w:r>
            <w:r>
              <w:rPr>
                <w:spacing w:val="27"/>
                <w:sz w:val="20"/>
              </w:rPr>
              <w:t xml:space="preserve"> </w:t>
            </w:r>
            <w:r>
              <w:rPr>
                <w:sz w:val="20"/>
              </w:rPr>
              <w:t>si</w:t>
            </w:r>
            <w:r>
              <w:rPr>
                <w:spacing w:val="27"/>
                <w:sz w:val="20"/>
              </w:rPr>
              <w:t xml:space="preserve"> </w:t>
            </w:r>
            <w:r>
              <w:rPr>
                <w:sz w:val="20"/>
              </w:rPr>
              <w:t>în</w:t>
            </w:r>
            <w:r>
              <w:rPr>
                <w:spacing w:val="33"/>
                <w:sz w:val="20"/>
              </w:rPr>
              <w:t xml:space="preserve"> </w:t>
            </w:r>
            <w:r>
              <w:rPr>
                <w:sz w:val="20"/>
              </w:rPr>
              <w:t>fișa</w:t>
            </w:r>
            <w:r>
              <w:rPr>
                <w:spacing w:val="-58"/>
                <w:sz w:val="20"/>
              </w:rPr>
              <w:t xml:space="preserve"> </w:t>
            </w:r>
            <w:r>
              <w:rPr>
                <w:sz w:val="20"/>
              </w:rPr>
              <w:t>măsurii</w:t>
            </w:r>
            <w:r>
              <w:rPr>
                <w:spacing w:val="-3"/>
                <w:sz w:val="20"/>
              </w:rPr>
              <w:t xml:space="preserve"> </w:t>
            </w:r>
            <w:r>
              <w:rPr>
                <w:sz w:val="20"/>
              </w:rPr>
              <w:t>M3/6A?</w:t>
            </w:r>
          </w:p>
        </w:tc>
        <w:tc>
          <w:tcPr>
            <w:tcW w:w="1219" w:type="dxa"/>
          </w:tcPr>
          <w:p w14:paraId="40346419" w14:textId="77777777" w:rsidR="00BD35D5" w:rsidRDefault="00BD35D5">
            <w:pPr>
              <w:pStyle w:val="TableParagraph"/>
              <w:spacing w:before="11"/>
              <w:rPr>
                <w:rFonts w:ascii="Calibri"/>
                <w:sz w:val="28"/>
              </w:rPr>
            </w:pPr>
          </w:p>
          <w:p w14:paraId="34F0D9AA" w14:textId="77777777" w:rsidR="00BD35D5" w:rsidRDefault="00000000">
            <w:pPr>
              <w:pStyle w:val="TableParagraph"/>
              <w:ind w:left="18"/>
              <w:jc w:val="center"/>
              <w:rPr>
                <w:rFonts w:ascii="Wingdings" w:hAnsi="Wingdings"/>
                <w:sz w:val="20"/>
              </w:rPr>
            </w:pPr>
            <w:r>
              <w:rPr>
                <w:rFonts w:ascii="Wingdings" w:hAnsi="Wingdings"/>
                <w:sz w:val="20"/>
              </w:rPr>
              <w:t></w:t>
            </w:r>
          </w:p>
        </w:tc>
        <w:tc>
          <w:tcPr>
            <w:tcW w:w="1329" w:type="dxa"/>
          </w:tcPr>
          <w:p w14:paraId="16DB2CA5" w14:textId="77777777" w:rsidR="00BD35D5" w:rsidRDefault="00BD35D5">
            <w:pPr>
              <w:pStyle w:val="TableParagraph"/>
              <w:spacing w:before="11"/>
              <w:rPr>
                <w:rFonts w:ascii="Calibri"/>
                <w:sz w:val="28"/>
              </w:rPr>
            </w:pPr>
          </w:p>
          <w:p w14:paraId="714C8045" w14:textId="77777777" w:rsidR="00BD35D5" w:rsidRDefault="00000000">
            <w:pPr>
              <w:pStyle w:val="TableParagraph"/>
              <w:ind w:left="15"/>
              <w:jc w:val="center"/>
              <w:rPr>
                <w:rFonts w:ascii="Wingdings" w:hAnsi="Wingdings"/>
                <w:sz w:val="20"/>
              </w:rPr>
            </w:pPr>
            <w:r>
              <w:rPr>
                <w:rFonts w:ascii="Wingdings" w:hAnsi="Wingdings"/>
                <w:sz w:val="20"/>
              </w:rPr>
              <w:t></w:t>
            </w:r>
          </w:p>
        </w:tc>
        <w:tc>
          <w:tcPr>
            <w:tcW w:w="988" w:type="dxa"/>
          </w:tcPr>
          <w:p w14:paraId="1EE1B81A" w14:textId="77777777" w:rsidR="00BD35D5" w:rsidRDefault="00BD35D5">
            <w:pPr>
              <w:pStyle w:val="TableParagraph"/>
              <w:rPr>
                <w:rFonts w:ascii="Times New Roman"/>
                <w:sz w:val="20"/>
              </w:rPr>
            </w:pPr>
          </w:p>
        </w:tc>
      </w:tr>
      <w:tr w:rsidR="00BD35D5" w14:paraId="4F2C3740" w14:textId="77777777">
        <w:trPr>
          <w:trHeight w:val="1392"/>
        </w:trPr>
        <w:tc>
          <w:tcPr>
            <w:tcW w:w="5786" w:type="dxa"/>
          </w:tcPr>
          <w:p w14:paraId="14265068" w14:textId="77777777" w:rsidR="00BD35D5" w:rsidRDefault="00000000">
            <w:pPr>
              <w:pStyle w:val="TableParagraph"/>
              <w:ind w:left="110" w:right="89"/>
              <w:jc w:val="both"/>
              <w:rPr>
                <w:sz w:val="20"/>
              </w:rPr>
            </w:pPr>
            <w:r>
              <w:rPr>
                <w:b/>
                <w:sz w:val="20"/>
              </w:rPr>
              <w:t xml:space="preserve">3.5. </w:t>
            </w:r>
            <w:r>
              <w:rPr>
                <w:sz w:val="20"/>
              </w:rPr>
              <w:t>Costurile reprezentând plata arhitecţilor, inginerilor şi</w:t>
            </w:r>
            <w:r>
              <w:rPr>
                <w:spacing w:val="1"/>
                <w:sz w:val="20"/>
              </w:rPr>
              <w:t xml:space="preserve"> </w:t>
            </w:r>
            <w:r>
              <w:rPr>
                <w:sz w:val="20"/>
              </w:rPr>
              <w:t>consultanţilor,</w:t>
            </w:r>
            <w:r>
              <w:rPr>
                <w:spacing w:val="1"/>
                <w:sz w:val="20"/>
              </w:rPr>
              <w:t xml:space="preserve"> </w:t>
            </w:r>
            <w:r>
              <w:rPr>
                <w:sz w:val="20"/>
              </w:rPr>
              <w:t>taxelor</w:t>
            </w:r>
            <w:r>
              <w:rPr>
                <w:spacing w:val="1"/>
                <w:sz w:val="20"/>
              </w:rPr>
              <w:t xml:space="preserve"> </w:t>
            </w:r>
            <w:r>
              <w:rPr>
                <w:sz w:val="20"/>
              </w:rPr>
              <w:t>legale,</w:t>
            </w:r>
            <w:r>
              <w:rPr>
                <w:spacing w:val="1"/>
                <w:sz w:val="20"/>
              </w:rPr>
              <w:t xml:space="preserve"> </w:t>
            </w:r>
            <w:r>
              <w:rPr>
                <w:sz w:val="20"/>
              </w:rPr>
              <w:t>a</w:t>
            </w:r>
            <w:r>
              <w:rPr>
                <w:spacing w:val="1"/>
                <w:sz w:val="20"/>
              </w:rPr>
              <w:t xml:space="preserve"> </w:t>
            </w:r>
            <w:r>
              <w:rPr>
                <w:sz w:val="20"/>
              </w:rPr>
              <w:t>studiilor</w:t>
            </w:r>
            <w:r>
              <w:rPr>
                <w:spacing w:val="1"/>
                <w:sz w:val="20"/>
              </w:rPr>
              <w:t xml:space="preserve"> </w:t>
            </w:r>
            <w:r>
              <w:rPr>
                <w:sz w:val="20"/>
              </w:rPr>
              <w:t>de</w:t>
            </w:r>
            <w:r>
              <w:rPr>
                <w:spacing w:val="1"/>
                <w:sz w:val="20"/>
              </w:rPr>
              <w:t xml:space="preserve"> </w:t>
            </w:r>
            <w:r>
              <w:rPr>
                <w:sz w:val="20"/>
              </w:rPr>
              <w:t>fezabilitate,</w:t>
            </w:r>
            <w:r>
              <w:rPr>
                <w:spacing w:val="1"/>
                <w:sz w:val="20"/>
              </w:rPr>
              <w:t xml:space="preserve"> </w:t>
            </w:r>
            <w:r>
              <w:rPr>
                <w:sz w:val="20"/>
              </w:rPr>
              <w:t>achiziţionarea de licenţe şi patente, pentru pregătirea şi/sau</w:t>
            </w:r>
            <w:r>
              <w:rPr>
                <w:spacing w:val="1"/>
                <w:sz w:val="20"/>
              </w:rPr>
              <w:t xml:space="preserve"> </w:t>
            </w:r>
            <w:r>
              <w:rPr>
                <w:sz w:val="20"/>
              </w:rPr>
              <w:t>implementarea</w:t>
            </w:r>
            <w:r>
              <w:rPr>
                <w:spacing w:val="1"/>
                <w:sz w:val="20"/>
              </w:rPr>
              <w:t xml:space="preserve"> </w:t>
            </w:r>
            <w:r>
              <w:rPr>
                <w:sz w:val="20"/>
              </w:rPr>
              <w:t>proiectului,</w:t>
            </w:r>
            <w:r>
              <w:rPr>
                <w:spacing w:val="1"/>
                <w:sz w:val="20"/>
              </w:rPr>
              <w:t xml:space="preserve"> </w:t>
            </w:r>
            <w:r>
              <w:rPr>
                <w:sz w:val="20"/>
              </w:rPr>
              <w:t>direct</w:t>
            </w:r>
            <w:r>
              <w:rPr>
                <w:spacing w:val="1"/>
                <w:sz w:val="20"/>
              </w:rPr>
              <w:t xml:space="preserve"> </w:t>
            </w:r>
            <w:r>
              <w:rPr>
                <w:sz w:val="20"/>
              </w:rPr>
              <w:t>legate</w:t>
            </w:r>
            <w:r>
              <w:rPr>
                <w:spacing w:val="1"/>
                <w:sz w:val="20"/>
              </w:rPr>
              <w:t xml:space="preserve"> </w:t>
            </w:r>
            <w:r>
              <w:rPr>
                <w:sz w:val="20"/>
              </w:rPr>
              <w:t>de</w:t>
            </w:r>
            <w:r>
              <w:rPr>
                <w:spacing w:val="1"/>
                <w:sz w:val="20"/>
              </w:rPr>
              <w:t xml:space="preserve"> </w:t>
            </w:r>
            <w:r>
              <w:rPr>
                <w:sz w:val="20"/>
              </w:rPr>
              <w:t>măsură,</w:t>
            </w:r>
            <w:r>
              <w:rPr>
                <w:spacing w:val="1"/>
                <w:sz w:val="20"/>
              </w:rPr>
              <w:t xml:space="preserve"> </w:t>
            </w:r>
            <w:r>
              <w:rPr>
                <w:sz w:val="20"/>
              </w:rPr>
              <w:t>nu</w:t>
            </w:r>
            <w:r>
              <w:rPr>
                <w:spacing w:val="1"/>
                <w:sz w:val="20"/>
              </w:rPr>
              <w:t xml:space="preserve"> </w:t>
            </w:r>
            <w:r>
              <w:rPr>
                <w:sz w:val="20"/>
              </w:rPr>
              <w:t>depăşesc</w:t>
            </w:r>
            <w:r>
              <w:rPr>
                <w:spacing w:val="4"/>
                <w:sz w:val="20"/>
              </w:rPr>
              <w:t xml:space="preserve"> </w:t>
            </w:r>
            <w:r>
              <w:rPr>
                <w:sz w:val="20"/>
              </w:rPr>
              <w:t>10%</w:t>
            </w:r>
            <w:r>
              <w:rPr>
                <w:spacing w:val="3"/>
                <w:sz w:val="20"/>
              </w:rPr>
              <w:t xml:space="preserve"> </w:t>
            </w:r>
            <w:r>
              <w:rPr>
                <w:sz w:val="20"/>
              </w:rPr>
              <w:t>din</w:t>
            </w:r>
            <w:r>
              <w:rPr>
                <w:spacing w:val="5"/>
                <w:sz w:val="20"/>
              </w:rPr>
              <w:t xml:space="preserve"> </w:t>
            </w:r>
            <w:r>
              <w:rPr>
                <w:sz w:val="20"/>
              </w:rPr>
              <w:t>costul</w:t>
            </w:r>
            <w:r>
              <w:rPr>
                <w:spacing w:val="2"/>
                <w:sz w:val="20"/>
              </w:rPr>
              <w:t xml:space="preserve"> </w:t>
            </w:r>
            <w:r>
              <w:rPr>
                <w:sz w:val="20"/>
              </w:rPr>
              <w:t>total</w:t>
            </w:r>
            <w:r>
              <w:rPr>
                <w:spacing w:val="2"/>
                <w:sz w:val="20"/>
              </w:rPr>
              <w:t xml:space="preserve"> </w:t>
            </w:r>
            <w:r>
              <w:rPr>
                <w:sz w:val="20"/>
              </w:rPr>
              <w:t>eligibil</w:t>
            </w:r>
            <w:r>
              <w:rPr>
                <w:spacing w:val="6"/>
                <w:sz w:val="20"/>
              </w:rPr>
              <w:t xml:space="preserve"> </w:t>
            </w:r>
            <w:r>
              <w:rPr>
                <w:sz w:val="20"/>
              </w:rPr>
              <w:t>al</w:t>
            </w:r>
            <w:r>
              <w:rPr>
                <w:spacing w:val="2"/>
                <w:sz w:val="20"/>
              </w:rPr>
              <w:t xml:space="preserve"> </w:t>
            </w:r>
            <w:r>
              <w:rPr>
                <w:sz w:val="20"/>
              </w:rPr>
              <w:t>proiectului,</w:t>
            </w:r>
            <w:r>
              <w:rPr>
                <w:spacing w:val="7"/>
                <w:sz w:val="20"/>
              </w:rPr>
              <w:t xml:space="preserve"> </w:t>
            </w:r>
            <w:r>
              <w:rPr>
                <w:sz w:val="20"/>
              </w:rPr>
              <w:t>respectiv</w:t>
            </w:r>
          </w:p>
          <w:p w14:paraId="1CE76D7D" w14:textId="77777777" w:rsidR="00BD35D5" w:rsidRDefault="00000000">
            <w:pPr>
              <w:pStyle w:val="TableParagraph"/>
              <w:spacing w:line="220" w:lineRule="exact"/>
              <w:ind w:left="110"/>
              <w:jc w:val="both"/>
              <w:rPr>
                <w:sz w:val="20"/>
              </w:rPr>
            </w:pPr>
            <w:r>
              <w:rPr>
                <w:sz w:val="20"/>
              </w:rPr>
              <w:t>5%</w:t>
            </w:r>
            <w:r>
              <w:rPr>
                <w:spacing w:val="-1"/>
                <w:sz w:val="20"/>
              </w:rPr>
              <w:t xml:space="preserve"> </w:t>
            </w:r>
            <w:r>
              <w:rPr>
                <w:sz w:val="20"/>
              </w:rPr>
              <w:t>pentru</w:t>
            </w:r>
            <w:r>
              <w:rPr>
                <w:spacing w:val="-4"/>
                <w:sz w:val="20"/>
              </w:rPr>
              <w:t xml:space="preserve"> </w:t>
            </w:r>
            <w:r>
              <w:rPr>
                <w:sz w:val="20"/>
              </w:rPr>
              <w:t>acele</w:t>
            </w:r>
            <w:r>
              <w:rPr>
                <w:spacing w:val="1"/>
                <w:sz w:val="20"/>
              </w:rPr>
              <w:t xml:space="preserve"> </w:t>
            </w:r>
            <w:r>
              <w:rPr>
                <w:sz w:val="20"/>
              </w:rPr>
              <w:t>proiecte</w:t>
            </w:r>
            <w:r>
              <w:rPr>
                <w:spacing w:val="-4"/>
                <w:sz w:val="20"/>
              </w:rPr>
              <w:t xml:space="preserve"> </w:t>
            </w:r>
            <w:r>
              <w:rPr>
                <w:sz w:val="20"/>
              </w:rPr>
              <w:t>care</w:t>
            </w:r>
            <w:r>
              <w:rPr>
                <w:spacing w:val="-3"/>
                <w:sz w:val="20"/>
              </w:rPr>
              <w:t xml:space="preserve"> </w:t>
            </w:r>
            <w:r>
              <w:rPr>
                <w:sz w:val="20"/>
              </w:rPr>
              <w:t>nu</w:t>
            </w:r>
            <w:r>
              <w:rPr>
                <w:spacing w:val="1"/>
                <w:sz w:val="20"/>
              </w:rPr>
              <w:t xml:space="preserve"> </w:t>
            </w:r>
            <w:r>
              <w:rPr>
                <w:sz w:val="20"/>
              </w:rPr>
              <w:t>includ</w:t>
            </w:r>
            <w:r>
              <w:rPr>
                <w:spacing w:val="-6"/>
                <w:sz w:val="20"/>
              </w:rPr>
              <w:t xml:space="preserve"> </w:t>
            </w:r>
            <w:r>
              <w:rPr>
                <w:sz w:val="20"/>
              </w:rPr>
              <w:t>construcţii?</w:t>
            </w:r>
          </w:p>
        </w:tc>
        <w:tc>
          <w:tcPr>
            <w:tcW w:w="1219" w:type="dxa"/>
          </w:tcPr>
          <w:p w14:paraId="756027BA" w14:textId="77777777" w:rsidR="00BD35D5" w:rsidRDefault="00BD35D5">
            <w:pPr>
              <w:pStyle w:val="TableParagraph"/>
              <w:rPr>
                <w:rFonts w:ascii="Calibri"/>
              </w:rPr>
            </w:pPr>
          </w:p>
          <w:p w14:paraId="04E10A2D" w14:textId="77777777" w:rsidR="00BD35D5" w:rsidRDefault="00BD35D5">
            <w:pPr>
              <w:pStyle w:val="TableParagraph"/>
              <w:spacing w:before="9"/>
              <w:rPr>
                <w:rFonts w:ascii="Calibri"/>
                <w:sz w:val="25"/>
              </w:rPr>
            </w:pPr>
          </w:p>
          <w:p w14:paraId="485020B6" w14:textId="77777777" w:rsidR="00BD35D5" w:rsidRDefault="00000000">
            <w:pPr>
              <w:pStyle w:val="TableParagraph"/>
              <w:spacing w:before="1"/>
              <w:ind w:left="18"/>
              <w:jc w:val="center"/>
              <w:rPr>
                <w:rFonts w:ascii="Wingdings" w:hAnsi="Wingdings"/>
                <w:sz w:val="20"/>
              </w:rPr>
            </w:pPr>
            <w:r>
              <w:rPr>
                <w:rFonts w:ascii="Wingdings" w:hAnsi="Wingdings"/>
                <w:sz w:val="20"/>
              </w:rPr>
              <w:t></w:t>
            </w:r>
          </w:p>
        </w:tc>
        <w:tc>
          <w:tcPr>
            <w:tcW w:w="1329" w:type="dxa"/>
          </w:tcPr>
          <w:p w14:paraId="4503C115" w14:textId="77777777" w:rsidR="00BD35D5" w:rsidRDefault="00BD35D5">
            <w:pPr>
              <w:pStyle w:val="TableParagraph"/>
              <w:rPr>
                <w:rFonts w:ascii="Calibri"/>
              </w:rPr>
            </w:pPr>
          </w:p>
          <w:p w14:paraId="3C1309BD" w14:textId="77777777" w:rsidR="00BD35D5" w:rsidRDefault="00BD35D5">
            <w:pPr>
              <w:pStyle w:val="TableParagraph"/>
              <w:spacing w:before="9"/>
              <w:rPr>
                <w:rFonts w:ascii="Calibri"/>
                <w:sz w:val="25"/>
              </w:rPr>
            </w:pPr>
          </w:p>
          <w:p w14:paraId="41695999" w14:textId="77777777" w:rsidR="00BD35D5" w:rsidRDefault="00000000">
            <w:pPr>
              <w:pStyle w:val="TableParagraph"/>
              <w:spacing w:before="1"/>
              <w:ind w:left="15"/>
              <w:jc w:val="center"/>
              <w:rPr>
                <w:rFonts w:ascii="Wingdings" w:hAnsi="Wingdings"/>
                <w:sz w:val="20"/>
              </w:rPr>
            </w:pPr>
            <w:r>
              <w:rPr>
                <w:rFonts w:ascii="Wingdings" w:hAnsi="Wingdings"/>
                <w:sz w:val="20"/>
              </w:rPr>
              <w:t></w:t>
            </w:r>
          </w:p>
        </w:tc>
        <w:tc>
          <w:tcPr>
            <w:tcW w:w="988" w:type="dxa"/>
          </w:tcPr>
          <w:p w14:paraId="019F166E" w14:textId="77777777" w:rsidR="00BD35D5" w:rsidRDefault="00BD35D5">
            <w:pPr>
              <w:pStyle w:val="TableParagraph"/>
              <w:rPr>
                <w:rFonts w:ascii="Times New Roman"/>
                <w:sz w:val="20"/>
              </w:rPr>
            </w:pPr>
          </w:p>
        </w:tc>
      </w:tr>
      <w:tr w:rsidR="00BD35D5" w14:paraId="2A7089EB" w14:textId="77777777">
        <w:trPr>
          <w:trHeight w:val="931"/>
        </w:trPr>
        <w:tc>
          <w:tcPr>
            <w:tcW w:w="5786" w:type="dxa"/>
          </w:tcPr>
          <w:p w14:paraId="6E50826B" w14:textId="77777777" w:rsidR="00BD35D5" w:rsidRDefault="00000000">
            <w:pPr>
              <w:pStyle w:val="TableParagraph"/>
              <w:spacing w:line="242" w:lineRule="auto"/>
              <w:ind w:left="110"/>
              <w:rPr>
                <w:sz w:val="20"/>
              </w:rPr>
            </w:pPr>
            <w:r>
              <w:rPr>
                <w:b/>
                <w:sz w:val="20"/>
              </w:rPr>
              <w:t>3.6.</w:t>
            </w:r>
            <w:r>
              <w:rPr>
                <w:b/>
                <w:spacing w:val="39"/>
                <w:sz w:val="20"/>
              </w:rPr>
              <w:t xml:space="preserve"> </w:t>
            </w:r>
            <w:r>
              <w:rPr>
                <w:sz w:val="20"/>
              </w:rPr>
              <w:t>Cheltuielile</w:t>
            </w:r>
            <w:r>
              <w:rPr>
                <w:spacing w:val="40"/>
                <w:sz w:val="20"/>
              </w:rPr>
              <w:t xml:space="preserve"> </w:t>
            </w:r>
            <w:r>
              <w:rPr>
                <w:sz w:val="20"/>
              </w:rPr>
              <w:t>diverse</w:t>
            </w:r>
            <w:r>
              <w:rPr>
                <w:spacing w:val="40"/>
                <w:sz w:val="20"/>
              </w:rPr>
              <w:t xml:space="preserve"> </w:t>
            </w:r>
            <w:r>
              <w:rPr>
                <w:sz w:val="20"/>
              </w:rPr>
              <w:t>şi</w:t>
            </w:r>
            <w:r>
              <w:rPr>
                <w:spacing w:val="35"/>
                <w:sz w:val="20"/>
              </w:rPr>
              <w:t xml:space="preserve"> </w:t>
            </w:r>
            <w:r>
              <w:rPr>
                <w:sz w:val="20"/>
              </w:rPr>
              <w:t>neprevazute</w:t>
            </w:r>
            <w:r>
              <w:rPr>
                <w:spacing w:val="40"/>
                <w:sz w:val="20"/>
              </w:rPr>
              <w:t xml:space="preserve"> </w:t>
            </w:r>
            <w:r>
              <w:rPr>
                <w:sz w:val="20"/>
              </w:rPr>
              <w:t>(Cap.</w:t>
            </w:r>
            <w:r>
              <w:rPr>
                <w:spacing w:val="38"/>
                <w:sz w:val="20"/>
              </w:rPr>
              <w:t xml:space="preserve"> </w:t>
            </w:r>
            <w:r>
              <w:rPr>
                <w:sz w:val="20"/>
              </w:rPr>
              <w:t>5.3)</w:t>
            </w:r>
            <w:r>
              <w:rPr>
                <w:spacing w:val="38"/>
                <w:sz w:val="20"/>
              </w:rPr>
              <w:t xml:space="preserve"> </w:t>
            </w:r>
            <w:r>
              <w:rPr>
                <w:sz w:val="20"/>
              </w:rPr>
              <w:t>din</w:t>
            </w:r>
            <w:r>
              <w:rPr>
                <w:spacing w:val="-58"/>
                <w:sz w:val="20"/>
              </w:rPr>
              <w:t xml:space="preserve"> </w:t>
            </w:r>
            <w:r>
              <w:rPr>
                <w:sz w:val="20"/>
              </w:rPr>
              <w:t>Bugetul</w:t>
            </w:r>
            <w:r>
              <w:rPr>
                <w:spacing w:val="35"/>
                <w:sz w:val="20"/>
              </w:rPr>
              <w:t xml:space="preserve"> </w:t>
            </w:r>
            <w:r>
              <w:rPr>
                <w:sz w:val="20"/>
              </w:rPr>
              <w:t>indicativ</w:t>
            </w:r>
            <w:r>
              <w:rPr>
                <w:spacing w:val="35"/>
                <w:sz w:val="20"/>
              </w:rPr>
              <w:t xml:space="preserve"> </w:t>
            </w:r>
            <w:r>
              <w:rPr>
                <w:sz w:val="20"/>
              </w:rPr>
              <w:t>se</w:t>
            </w:r>
            <w:r>
              <w:rPr>
                <w:spacing w:val="32"/>
                <w:sz w:val="20"/>
              </w:rPr>
              <w:t xml:space="preserve"> </w:t>
            </w:r>
            <w:r>
              <w:rPr>
                <w:sz w:val="20"/>
              </w:rPr>
              <w:t>încadrează</w:t>
            </w:r>
            <w:r>
              <w:rPr>
                <w:spacing w:val="33"/>
                <w:sz w:val="20"/>
              </w:rPr>
              <w:t xml:space="preserve"> </w:t>
            </w:r>
            <w:r>
              <w:rPr>
                <w:sz w:val="20"/>
              </w:rPr>
              <w:t>în</w:t>
            </w:r>
            <w:r>
              <w:rPr>
                <w:spacing w:val="32"/>
                <w:sz w:val="20"/>
              </w:rPr>
              <w:t xml:space="preserve"> </w:t>
            </w:r>
            <w:r>
              <w:rPr>
                <w:sz w:val="20"/>
              </w:rPr>
              <w:t>procentul</w:t>
            </w:r>
            <w:r>
              <w:rPr>
                <w:spacing w:val="36"/>
                <w:sz w:val="20"/>
              </w:rPr>
              <w:t xml:space="preserve"> </w:t>
            </w:r>
            <w:r>
              <w:rPr>
                <w:sz w:val="20"/>
              </w:rPr>
              <w:t>de</w:t>
            </w:r>
            <w:r>
              <w:rPr>
                <w:spacing w:val="32"/>
                <w:sz w:val="20"/>
              </w:rPr>
              <w:t xml:space="preserve"> </w:t>
            </w:r>
            <w:r>
              <w:rPr>
                <w:sz w:val="20"/>
              </w:rPr>
              <w:t>maxim</w:t>
            </w:r>
            <w:r>
              <w:rPr>
                <w:spacing w:val="33"/>
                <w:sz w:val="20"/>
              </w:rPr>
              <w:t xml:space="preserve"> </w:t>
            </w:r>
            <w:r>
              <w:rPr>
                <w:sz w:val="20"/>
              </w:rPr>
              <w:t>10%</w:t>
            </w:r>
          </w:p>
          <w:p w14:paraId="21A824F4" w14:textId="77777777" w:rsidR="00BD35D5" w:rsidRDefault="00000000">
            <w:pPr>
              <w:pStyle w:val="TableParagraph"/>
              <w:spacing w:line="230" w:lineRule="exact"/>
              <w:ind w:left="110"/>
              <w:rPr>
                <w:sz w:val="20"/>
              </w:rPr>
            </w:pPr>
            <w:r>
              <w:rPr>
                <w:sz w:val="20"/>
              </w:rPr>
              <w:t>din</w:t>
            </w:r>
            <w:r>
              <w:rPr>
                <w:spacing w:val="54"/>
                <w:sz w:val="20"/>
              </w:rPr>
              <w:t xml:space="preserve"> </w:t>
            </w:r>
            <w:r>
              <w:rPr>
                <w:sz w:val="20"/>
              </w:rPr>
              <w:t>valoarea</w:t>
            </w:r>
            <w:r>
              <w:rPr>
                <w:spacing w:val="55"/>
                <w:sz w:val="20"/>
              </w:rPr>
              <w:t xml:space="preserve"> </w:t>
            </w:r>
            <w:r>
              <w:rPr>
                <w:sz w:val="20"/>
              </w:rPr>
              <w:t>cheltuielilor</w:t>
            </w:r>
            <w:r>
              <w:rPr>
                <w:spacing w:val="53"/>
                <w:sz w:val="20"/>
              </w:rPr>
              <w:t xml:space="preserve"> </w:t>
            </w:r>
            <w:r>
              <w:rPr>
                <w:sz w:val="20"/>
              </w:rPr>
              <w:t>prevazute</w:t>
            </w:r>
            <w:r>
              <w:rPr>
                <w:spacing w:val="54"/>
                <w:sz w:val="20"/>
              </w:rPr>
              <w:t xml:space="preserve"> </w:t>
            </w:r>
            <w:r>
              <w:rPr>
                <w:sz w:val="20"/>
              </w:rPr>
              <w:t>la</w:t>
            </w:r>
            <w:r>
              <w:rPr>
                <w:spacing w:val="58"/>
                <w:sz w:val="20"/>
              </w:rPr>
              <w:t xml:space="preserve"> </w:t>
            </w:r>
            <w:r>
              <w:rPr>
                <w:sz w:val="20"/>
              </w:rPr>
              <w:t>cap./</w:t>
            </w:r>
            <w:r>
              <w:rPr>
                <w:spacing w:val="55"/>
                <w:sz w:val="20"/>
              </w:rPr>
              <w:t xml:space="preserve"> </w:t>
            </w:r>
            <w:r>
              <w:rPr>
                <w:sz w:val="20"/>
              </w:rPr>
              <w:t>subcap.</w:t>
            </w:r>
            <w:r>
              <w:rPr>
                <w:spacing w:val="53"/>
                <w:sz w:val="20"/>
              </w:rPr>
              <w:t xml:space="preserve"> </w:t>
            </w:r>
            <w:r>
              <w:rPr>
                <w:sz w:val="20"/>
              </w:rPr>
              <w:t>1.2,</w:t>
            </w:r>
            <w:r>
              <w:rPr>
                <w:spacing w:val="-57"/>
                <w:sz w:val="20"/>
              </w:rPr>
              <w:t xml:space="preserve"> </w:t>
            </w:r>
            <w:r>
              <w:rPr>
                <w:sz w:val="20"/>
              </w:rPr>
              <w:t>1.3,</w:t>
            </w:r>
            <w:r>
              <w:rPr>
                <w:spacing w:val="-2"/>
                <w:sz w:val="20"/>
              </w:rPr>
              <w:t xml:space="preserve"> </w:t>
            </w:r>
            <w:r>
              <w:rPr>
                <w:sz w:val="20"/>
              </w:rPr>
              <w:t>1.4,</w:t>
            </w:r>
            <w:r>
              <w:rPr>
                <w:spacing w:val="-1"/>
                <w:sz w:val="20"/>
              </w:rPr>
              <w:t xml:space="preserve"> </w:t>
            </w:r>
            <w:r>
              <w:rPr>
                <w:sz w:val="20"/>
              </w:rPr>
              <w:t>2, 3.5,</w:t>
            </w:r>
            <w:r>
              <w:rPr>
                <w:spacing w:val="-2"/>
                <w:sz w:val="20"/>
              </w:rPr>
              <w:t xml:space="preserve"> </w:t>
            </w:r>
            <w:r>
              <w:rPr>
                <w:sz w:val="20"/>
              </w:rPr>
              <w:t>3.8,</w:t>
            </w:r>
            <w:r>
              <w:rPr>
                <w:spacing w:val="-1"/>
                <w:sz w:val="20"/>
              </w:rPr>
              <w:t xml:space="preserve"> </w:t>
            </w:r>
            <w:r>
              <w:rPr>
                <w:sz w:val="20"/>
              </w:rPr>
              <w:t>4</w:t>
            </w:r>
            <w:r>
              <w:rPr>
                <w:spacing w:val="-3"/>
                <w:sz w:val="20"/>
              </w:rPr>
              <w:t xml:space="preserve"> </w:t>
            </w:r>
            <w:r>
              <w:rPr>
                <w:sz w:val="20"/>
              </w:rPr>
              <w:t>conform</w:t>
            </w:r>
            <w:r>
              <w:rPr>
                <w:spacing w:val="-3"/>
                <w:sz w:val="20"/>
              </w:rPr>
              <w:t xml:space="preserve"> </w:t>
            </w:r>
            <w:r>
              <w:rPr>
                <w:sz w:val="20"/>
              </w:rPr>
              <w:t>HG 907/2016?</w:t>
            </w:r>
          </w:p>
        </w:tc>
        <w:tc>
          <w:tcPr>
            <w:tcW w:w="1219" w:type="dxa"/>
          </w:tcPr>
          <w:p w14:paraId="4A9E75A3" w14:textId="77777777" w:rsidR="00BD35D5" w:rsidRDefault="00BD35D5">
            <w:pPr>
              <w:pStyle w:val="TableParagraph"/>
              <w:spacing w:before="11"/>
              <w:rPr>
                <w:rFonts w:ascii="Calibri"/>
                <w:sz w:val="28"/>
              </w:rPr>
            </w:pPr>
          </w:p>
          <w:p w14:paraId="3C13D59E" w14:textId="77777777" w:rsidR="00BD35D5" w:rsidRDefault="00000000">
            <w:pPr>
              <w:pStyle w:val="TableParagraph"/>
              <w:ind w:left="18"/>
              <w:jc w:val="center"/>
              <w:rPr>
                <w:rFonts w:ascii="Wingdings" w:hAnsi="Wingdings"/>
                <w:sz w:val="20"/>
              </w:rPr>
            </w:pPr>
            <w:r>
              <w:rPr>
                <w:rFonts w:ascii="Wingdings" w:hAnsi="Wingdings"/>
                <w:sz w:val="20"/>
              </w:rPr>
              <w:t></w:t>
            </w:r>
          </w:p>
        </w:tc>
        <w:tc>
          <w:tcPr>
            <w:tcW w:w="1329" w:type="dxa"/>
          </w:tcPr>
          <w:p w14:paraId="5FF6DB59" w14:textId="77777777" w:rsidR="00BD35D5" w:rsidRDefault="00BD35D5">
            <w:pPr>
              <w:pStyle w:val="TableParagraph"/>
              <w:spacing w:before="11"/>
              <w:rPr>
                <w:rFonts w:ascii="Calibri"/>
                <w:sz w:val="28"/>
              </w:rPr>
            </w:pPr>
          </w:p>
          <w:p w14:paraId="1C49D414" w14:textId="77777777" w:rsidR="00BD35D5" w:rsidRDefault="00000000">
            <w:pPr>
              <w:pStyle w:val="TableParagraph"/>
              <w:ind w:left="15"/>
              <w:jc w:val="center"/>
              <w:rPr>
                <w:rFonts w:ascii="Wingdings" w:hAnsi="Wingdings"/>
                <w:sz w:val="20"/>
              </w:rPr>
            </w:pPr>
            <w:r>
              <w:rPr>
                <w:rFonts w:ascii="Wingdings" w:hAnsi="Wingdings"/>
                <w:sz w:val="20"/>
              </w:rPr>
              <w:t></w:t>
            </w:r>
          </w:p>
        </w:tc>
        <w:tc>
          <w:tcPr>
            <w:tcW w:w="988" w:type="dxa"/>
          </w:tcPr>
          <w:p w14:paraId="5759C893" w14:textId="77777777" w:rsidR="00BD35D5" w:rsidRDefault="00BD35D5">
            <w:pPr>
              <w:pStyle w:val="TableParagraph"/>
              <w:rPr>
                <w:rFonts w:ascii="Times New Roman"/>
                <w:sz w:val="20"/>
              </w:rPr>
            </w:pPr>
          </w:p>
        </w:tc>
      </w:tr>
      <w:tr w:rsidR="00BD35D5" w14:paraId="266F7899" w14:textId="77777777">
        <w:trPr>
          <w:trHeight w:val="772"/>
        </w:trPr>
        <w:tc>
          <w:tcPr>
            <w:tcW w:w="5786" w:type="dxa"/>
          </w:tcPr>
          <w:p w14:paraId="3A67C008" w14:textId="77777777" w:rsidR="00BD35D5" w:rsidRDefault="00000000">
            <w:pPr>
              <w:pStyle w:val="TableParagraph"/>
              <w:spacing w:line="237" w:lineRule="auto"/>
              <w:ind w:left="110" w:right="91"/>
              <w:rPr>
                <w:sz w:val="20"/>
              </w:rPr>
            </w:pPr>
            <w:r>
              <w:rPr>
                <w:b/>
                <w:sz w:val="20"/>
              </w:rPr>
              <w:t>3.7</w:t>
            </w:r>
            <w:r>
              <w:rPr>
                <w:b/>
                <w:spacing w:val="1"/>
                <w:sz w:val="20"/>
              </w:rPr>
              <w:t xml:space="preserve"> </w:t>
            </w:r>
            <w:r>
              <w:rPr>
                <w:sz w:val="20"/>
              </w:rPr>
              <w:t>TVA-ul</w:t>
            </w:r>
            <w:r>
              <w:rPr>
                <w:spacing w:val="1"/>
                <w:sz w:val="20"/>
              </w:rPr>
              <w:t xml:space="preserve"> </w:t>
            </w:r>
            <w:r>
              <w:rPr>
                <w:sz w:val="20"/>
              </w:rPr>
              <w:t>aferent</w:t>
            </w:r>
            <w:r>
              <w:rPr>
                <w:spacing w:val="1"/>
                <w:sz w:val="20"/>
              </w:rPr>
              <w:t xml:space="preserve"> </w:t>
            </w:r>
            <w:r>
              <w:rPr>
                <w:sz w:val="20"/>
              </w:rPr>
              <w:t>cheltuielilor</w:t>
            </w:r>
            <w:r>
              <w:rPr>
                <w:spacing w:val="1"/>
                <w:sz w:val="20"/>
              </w:rPr>
              <w:t xml:space="preserve"> </w:t>
            </w:r>
            <w:r>
              <w:rPr>
                <w:sz w:val="20"/>
              </w:rPr>
              <w:t>eligibile</w:t>
            </w:r>
            <w:r>
              <w:rPr>
                <w:spacing w:val="1"/>
                <w:sz w:val="20"/>
              </w:rPr>
              <w:t xml:space="preserve"> </w:t>
            </w:r>
            <w:r>
              <w:rPr>
                <w:sz w:val="20"/>
              </w:rPr>
              <w:t>este</w:t>
            </w:r>
            <w:r>
              <w:rPr>
                <w:spacing w:val="1"/>
                <w:sz w:val="20"/>
              </w:rPr>
              <w:t xml:space="preserve"> </w:t>
            </w:r>
            <w:r>
              <w:rPr>
                <w:sz w:val="20"/>
              </w:rPr>
              <w:t>trecut</w:t>
            </w:r>
            <w:r>
              <w:rPr>
                <w:spacing w:val="1"/>
                <w:sz w:val="20"/>
              </w:rPr>
              <w:t xml:space="preserve"> </w:t>
            </w:r>
            <w:r>
              <w:rPr>
                <w:sz w:val="20"/>
              </w:rPr>
              <w:t>în</w:t>
            </w:r>
            <w:r>
              <w:rPr>
                <w:spacing w:val="-58"/>
                <w:sz w:val="20"/>
              </w:rPr>
              <w:t xml:space="preserve"> </w:t>
            </w:r>
            <w:r>
              <w:rPr>
                <w:sz w:val="20"/>
              </w:rPr>
              <w:t>coloana</w:t>
            </w:r>
            <w:r>
              <w:rPr>
                <w:spacing w:val="-4"/>
                <w:sz w:val="20"/>
              </w:rPr>
              <w:t xml:space="preserve"> </w:t>
            </w:r>
            <w:r>
              <w:rPr>
                <w:sz w:val="20"/>
              </w:rPr>
              <w:t>cheltuielilor</w:t>
            </w:r>
            <w:r>
              <w:rPr>
                <w:spacing w:val="-5"/>
                <w:sz w:val="20"/>
              </w:rPr>
              <w:t xml:space="preserve"> </w:t>
            </w:r>
            <w:r>
              <w:rPr>
                <w:sz w:val="20"/>
              </w:rPr>
              <w:t>eligibile?</w:t>
            </w:r>
          </w:p>
        </w:tc>
        <w:tc>
          <w:tcPr>
            <w:tcW w:w="1219" w:type="dxa"/>
          </w:tcPr>
          <w:p w14:paraId="393ECD92" w14:textId="77777777" w:rsidR="00BD35D5" w:rsidRDefault="00BD35D5">
            <w:pPr>
              <w:pStyle w:val="TableParagraph"/>
              <w:spacing w:before="2"/>
              <w:rPr>
                <w:rFonts w:ascii="Calibri"/>
              </w:rPr>
            </w:pPr>
          </w:p>
          <w:p w14:paraId="39612BA3" w14:textId="77777777" w:rsidR="00BD35D5" w:rsidRDefault="00000000">
            <w:pPr>
              <w:pStyle w:val="TableParagraph"/>
              <w:ind w:left="18"/>
              <w:jc w:val="center"/>
              <w:rPr>
                <w:rFonts w:ascii="Wingdings" w:hAnsi="Wingdings"/>
                <w:sz w:val="20"/>
              </w:rPr>
            </w:pPr>
            <w:r>
              <w:rPr>
                <w:rFonts w:ascii="Wingdings" w:hAnsi="Wingdings"/>
                <w:sz w:val="20"/>
              </w:rPr>
              <w:t></w:t>
            </w:r>
          </w:p>
        </w:tc>
        <w:tc>
          <w:tcPr>
            <w:tcW w:w="1329" w:type="dxa"/>
          </w:tcPr>
          <w:p w14:paraId="5FD3DEA2" w14:textId="77777777" w:rsidR="00BD35D5" w:rsidRDefault="00BD35D5">
            <w:pPr>
              <w:pStyle w:val="TableParagraph"/>
              <w:spacing w:before="2"/>
              <w:rPr>
                <w:rFonts w:ascii="Calibri"/>
              </w:rPr>
            </w:pPr>
          </w:p>
          <w:p w14:paraId="5E10E58F" w14:textId="77777777" w:rsidR="00BD35D5" w:rsidRDefault="00000000">
            <w:pPr>
              <w:pStyle w:val="TableParagraph"/>
              <w:ind w:left="15"/>
              <w:jc w:val="center"/>
              <w:rPr>
                <w:rFonts w:ascii="Wingdings" w:hAnsi="Wingdings"/>
                <w:sz w:val="20"/>
              </w:rPr>
            </w:pPr>
            <w:r>
              <w:rPr>
                <w:rFonts w:ascii="Wingdings" w:hAnsi="Wingdings"/>
                <w:sz w:val="20"/>
              </w:rPr>
              <w:t></w:t>
            </w:r>
          </w:p>
        </w:tc>
        <w:tc>
          <w:tcPr>
            <w:tcW w:w="988" w:type="dxa"/>
          </w:tcPr>
          <w:p w14:paraId="494390B1" w14:textId="77777777" w:rsidR="00BD35D5" w:rsidRDefault="00BD35D5">
            <w:pPr>
              <w:pStyle w:val="TableParagraph"/>
              <w:spacing w:before="2"/>
              <w:rPr>
                <w:rFonts w:ascii="Calibri"/>
              </w:rPr>
            </w:pPr>
          </w:p>
          <w:p w14:paraId="4012A5CD" w14:textId="77777777" w:rsidR="00BD35D5" w:rsidRDefault="00000000">
            <w:pPr>
              <w:pStyle w:val="TableParagraph"/>
              <w:ind w:left="13"/>
              <w:jc w:val="center"/>
              <w:rPr>
                <w:rFonts w:ascii="Wingdings" w:hAnsi="Wingdings"/>
                <w:sz w:val="20"/>
              </w:rPr>
            </w:pPr>
            <w:r>
              <w:rPr>
                <w:rFonts w:ascii="Wingdings" w:hAnsi="Wingdings"/>
                <w:sz w:val="20"/>
              </w:rPr>
              <w:t></w:t>
            </w:r>
          </w:p>
        </w:tc>
      </w:tr>
    </w:tbl>
    <w:p w14:paraId="1D72583B" w14:textId="77777777" w:rsidR="00BD35D5" w:rsidRDefault="00BD35D5">
      <w:pPr>
        <w:jc w:val="center"/>
        <w:rPr>
          <w:rFonts w:ascii="Wingdings" w:hAnsi="Wingdings"/>
          <w:sz w:val="20"/>
        </w:rPr>
        <w:sectPr w:rsidR="00BD35D5">
          <w:headerReference w:type="default" r:id="rId18"/>
          <w:pgSz w:w="11910" w:h="16840"/>
          <w:pgMar w:top="1720" w:right="300" w:bottom="280" w:left="820" w:header="706" w:footer="0" w:gutter="0"/>
          <w:cols w:space="720"/>
        </w:sectPr>
      </w:pPr>
    </w:p>
    <w:p w14:paraId="46AF9052" w14:textId="77777777" w:rsidR="00BD35D5" w:rsidRDefault="00BD35D5">
      <w:pPr>
        <w:pStyle w:val="BodyText"/>
        <w:spacing w:after="1"/>
        <w:rPr>
          <w:rFonts w:ascii="Calibri"/>
        </w:rPr>
      </w:pPr>
    </w:p>
    <w:tbl>
      <w:tblPr>
        <w:tblW w:w="0" w:type="auto"/>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035"/>
        <w:gridCol w:w="775"/>
        <w:gridCol w:w="802"/>
        <w:gridCol w:w="1062"/>
      </w:tblGrid>
      <w:tr w:rsidR="00BD35D5" w14:paraId="7647E671" w14:textId="77777777">
        <w:trPr>
          <w:trHeight w:val="369"/>
        </w:trPr>
        <w:tc>
          <w:tcPr>
            <w:tcW w:w="6035" w:type="dxa"/>
            <w:vMerge w:val="restart"/>
          </w:tcPr>
          <w:p w14:paraId="58407F2A" w14:textId="77777777" w:rsidR="00BD35D5" w:rsidRDefault="00000000">
            <w:pPr>
              <w:pStyle w:val="TableParagraph"/>
              <w:spacing w:line="222" w:lineRule="exact"/>
              <w:ind w:left="105"/>
              <w:rPr>
                <w:b/>
                <w:sz w:val="20"/>
              </w:rPr>
            </w:pPr>
            <w:r>
              <w:rPr>
                <w:b/>
                <w:sz w:val="20"/>
              </w:rPr>
              <w:t>4.</w:t>
            </w:r>
            <w:r>
              <w:rPr>
                <w:b/>
                <w:spacing w:val="-6"/>
                <w:sz w:val="20"/>
              </w:rPr>
              <w:t xml:space="preserve"> </w:t>
            </w:r>
            <w:r>
              <w:rPr>
                <w:b/>
                <w:sz w:val="20"/>
              </w:rPr>
              <w:t>Verificarea</w:t>
            </w:r>
            <w:r>
              <w:rPr>
                <w:b/>
                <w:spacing w:val="-5"/>
                <w:sz w:val="20"/>
              </w:rPr>
              <w:t xml:space="preserve"> </w:t>
            </w:r>
            <w:r>
              <w:rPr>
                <w:b/>
                <w:sz w:val="20"/>
              </w:rPr>
              <w:t>rezonabilităţii</w:t>
            </w:r>
            <w:r>
              <w:rPr>
                <w:b/>
                <w:spacing w:val="-6"/>
                <w:sz w:val="20"/>
              </w:rPr>
              <w:t xml:space="preserve"> </w:t>
            </w:r>
            <w:r>
              <w:rPr>
                <w:b/>
                <w:sz w:val="20"/>
              </w:rPr>
              <w:t>preţurilor</w:t>
            </w:r>
          </w:p>
        </w:tc>
        <w:tc>
          <w:tcPr>
            <w:tcW w:w="2639" w:type="dxa"/>
            <w:gridSpan w:val="3"/>
          </w:tcPr>
          <w:p w14:paraId="3D5B653F" w14:textId="77777777" w:rsidR="00BD35D5" w:rsidRDefault="00000000">
            <w:pPr>
              <w:pStyle w:val="TableParagraph"/>
              <w:spacing w:before="57"/>
              <w:ind w:left="375"/>
              <w:rPr>
                <w:b/>
                <w:sz w:val="20"/>
              </w:rPr>
            </w:pPr>
            <w:r>
              <w:rPr>
                <w:b/>
                <w:sz w:val="20"/>
              </w:rPr>
              <w:t>Verificare</w:t>
            </w:r>
            <w:r>
              <w:rPr>
                <w:b/>
                <w:spacing w:val="-3"/>
                <w:sz w:val="20"/>
              </w:rPr>
              <w:t xml:space="preserve"> </w:t>
            </w:r>
            <w:r>
              <w:rPr>
                <w:b/>
                <w:sz w:val="20"/>
              </w:rPr>
              <w:t>efectuată</w:t>
            </w:r>
          </w:p>
        </w:tc>
      </w:tr>
      <w:tr w:rsidR="00BD35D5" w14:paraId="4274BEFE" w14:textId="77777777">
        <w:trPr>
          <w:trHeight w:val="595"/>
        </w:trPr>
        <w:tc>
          <w:tcPr>
            <w:tcW w:w="6035" w:type="dxa"/>
            <w:vMerge/>
            <w:tcBorders>
              <w:top w:val="nil"/>
            </w:tcBorders>
          </w:tcPr>
          <w:p w14:paraId="3F6084F9" w14:textId="77777777" w:rsidR="00BD35D5" w:rsidRDefault="00BD35D5">
            <w:pPr>
              <w:rPr>
                <w:sz w:val="2"/>
                <w:szCs w:val="2"/>
              </w:rPr>
            </w:pPr>
          </w:p>
        </w:tc>
        <w:tc>
          <w:tcPr>
            <w:tcW w:w="775" w:type="dxa"/>
          </w:tcPr>
          <w:p w14:paraId="74DA0B1D" w14:textId="77777777" w:rsidR="00BD35D5" w:rsidRDefault="00000000">
            <w:pPr>
              <w:pStyle w:val="TableParagraph"/>
              <w:spacing w:before="172"/>
              <w:ind w:left="255"/>
              <w:rPr>
                <w:b/>
                <w:sz w:val="20"/>
              </w:rPr>
            </w:pPr>
            <w:r>
              <w:rPr>
                <w:b/>
                <w:sz w:val="20"/>
              </w:rPr>
              <w:t>DA</w:t>
            </w:r>
          </w:p>
        </w:tc>
        <w:tc>
          <w:tcPr>
            <w:tcW w:w="802" w:type="dxa"/>
          </w:tcPr>
          <w:p w14:paraId="6BE93C63" w14:textId="77777777" w:rsidR="00BD35D5" w:rsidRDefault="00000000">
            <w:pPr>
              <w:pStyle w:val="TableParagraph"/>
              <w:spacing w:before="172"/>
              <w:ind w:left="267"/>
              <w:rPr>
                <w:b/>
                <w:sz w:val="20"/>
              </w:rPr>
            </w:pPr>
            <w:r>
              <w:rPr>
                <w:b/>
                <w:sz w:val="20"/>
              </w:rPr>
              <w:t>NU</w:t>
            </w:r>
          </w:p>
        </w:tc>
        <w:tc>
          <w:tcPr>
            <w:tcW w:w="1062" w:type="dxa"/>
          </w:tcPr>
          <w:p w14:paraId="6DBE8EAF" w14:textId="77777777" w:rsidR="00BD35D5" w:rsidRDefault="00000000">
            <w:pPr>
              <w:pStyle w:val="TableParagraph"/>
              <w:spacing w:before="57"/>
              <w:ind w:left="224" w:right="118" w:hanging="92"/>
              <w:rPr>
                <w:b/>
                <w:sz w:val="20"/>
              </w:rPr>
            </w:pPr>
            <w:r>
              <w:rPr>
                <w:b/>
                <w:sz w:val="20"/>
              </w:rPr>
              <w:t>NU ESTE</w:t>
            </w:r>
            <w:r>
              <w:rPr>
                <w:b/>
                <w:spacing w:val="-58"/>
                <w:sz w:val="20"/>
              </w:rPr>
              <w:t xml:space="preserve"> </w:t>
            </w:r>
            <w:r>
              <w:rPr>
                <w:b/>
                <w:sz w:val="20"/>
              </w:rPr>
              <w:t>CAZUL</w:t>
            </w:r>
          </w:p>
        </w:tc>
      </w:tr>
      <w:tr w:rsidR="00BD35D5" w14:paraId="2EAE22FD" w14:textId="77777777">
        <w:trPr>
          <w:trHeight w:val="465"/>
        </w:trPr>
        <w:tc>
          <w:tcPr>
            <w:tcW w:w="6035" w:type="dxa"/>
          </w:tcPr>
          <w:p w14:paraId="13CFF403" w14:textId="77777777" w:rsidR="00BD35D5" w:rsidRDefault="00000000">
            <w:pPr>
              <w:pStyle w:val="TableParagraph"/>
              <w:spacing w:line="221" w:lineRule="exact"/>
              <w:ind w:left="105"/>
              <w:rPr>
                <w:sz w:val="20"/>
              </w:rPr>
            </w:pPr>
            <w:r>
              <w:rPr>
                <w:sz w:val="20"/>
              </w:rPr>
              <w:t>4.1.</w:t>
            </w:r>
            <w:r>
              <w:rPr>
                <w:spacing w:val="-3"/>
                <w:sz w:val="20"/>
              </w:rPr>
              <w:t xml:space="preserve"> </w:t>
            </w:r>
            <w:r>
              <w:rPr>
                <w:sz w:val="20"/>
              </w:rPr>
              <w:t>Categoria</w:t>
            </w:r>
            <w:r>
              <w:rPr>
                <w:spacing w:val="-1"/>
                <w:sz w:val="20"/>
              </w:rPr>
              <w:t xml:space="preserve"> </w:t>
            </w:r>
            <w:r>
              <w:rPr>
                <w:sz w:val="20"/>
              </w:rPr>
              <w:t>de</w:t>
            </w:r>
            <w:r>
              <w:rPr>
                <w:spacing w:val="-3"/>
                <w:sz w:val="20"/>
              </w:rPr>
              <w:t xml:space="preserve"> </w:t>
            </w:r>
            <w:r>
              <w:rPr>
                <w:b/>
                <w:sz w:val="20"/>
              </w:rPr>
              <w:t>bunuri</w:t>
            </w:r>
            <w:r>
              <w:rPr>
                <w:b/>
                <w:spacing w:val="-2"/>
                <w:sz w:val="20"/>
              </w:rPr>
              <w:t xml:space="preserve"> </w:t>
            </w:r>
            <w:r>
              <w:rPr>
                <w:sz w:val="20"/>
              </w:rPr>
              <w:t>se</w:t>
            </w:r>
            <w:r>
              <w:rPr>
                <w:spacing w:val="-4"/>
                <w:sz w:val="20"/>
              </w:rPr>
              <w:t xml:space="preserve"> </w:t>
            </w:r>
            <w:r>
              <w:rPr>
                <w:sz w:val="20"/>
              </w:rPr>
              <w:t>regăseşte</w:t>
            </w:r>
            <w:r>
              <w:rPr>
                <w:spacing w:val="-5"/>
                <w:sz w:val="20"/>
              </w:rPr>
              <w:t xml:space="preserve"> </w:t>
            </w:r>
            <w:r>
              <w:rPr>
                <w:sz w:val="20"/>
              </w:rPr>
              <w:t>în</w:t>
            </w:r>
            <w:r>
              <w:rPr>
                <w:spacing w:val="-4"/>
                <w:sz w:val="20"/>
              </w:rPr>
              <w:t xml:space="preserve"> </w:t>
            </w:r>
            <w:r>
              <w:rPr>
                <w:sz w:val="20"/>
              </w:rPr>
              <w:t>Baza</w:t>
            </w:r>
            <w:r>
              <w:rPr>
                <w:spacing w:val="-1"/>
                <w:sz w:val="20"/>
              </w:rPr>
              <w:t xml:space="preserve"> </w:t>
            </w:r>
            <w:r>
              <w:rPr>
                <w:sz w:val="20"/>
              </w:rPr>
              <w:t>de</w:t>
            </w:r>
            <w:r>
              <w:rPr>
                <w:spacing w:val="1"/>
                <w:sz w:val="20"/>
              </w:rPr>
              <w:t xml:space="preserve"> </w:t>
            </w:r>
            <w:r>
              <w:rPr>
                <w:sz w:val="20"/>
              </w:rPr>
              <w:t>Date</w:t>
            </w:r>
            <w:r>
              <w:rPr>
                <w:spacing w:val="-2"/>
                <w:sz w:val="20"/>
              </w:rPr>
              <w:t xml:space="preserve"> </w:t>
            </w:r>
            <w:r>
              <w:rPr>
                <w:sz w:val="20"/>
              </w:rPr>
              <w:t>cu prețuri</w:t>
            </w:r>
          </w:p>
          <w:p w14:paraId="2BD0D37C" w14:textId="77777777" w:rsidR="00BD35D5" w:rsidRDefault="00000000">
            <w:pPr>
              <w:pStyle w:val="TableParagraph"/>
              <w:spacing w:line="224" w:lineRule="exact"/>
              <w:ind w:left="105"/>
              <w:rPr>
                <w:sz w:val="20"/>
              </w:rPr>
            </w:pPr>
            <w:r>
              <w:rPr>
                <w:sz w:val="20"/>
              </w:rPr>
              <w:t>de</w:t>
            </w:r>
            <w:r>
              <w:rPr>
                <w:spacing w:val="1"/>
                <w:sz w:val="20"/>
              </w:rPr>
              <w:t xml:space="preserve"> </w:t>
            </w:r>
            <w:r>
              <w:rPr>
                <w:sz w:val="20"/>
              </w:rPr>
              <w:t>Referință?</w:t>
            </w:r>
          </w:p>
        </w:tc>
        <w:tc>
          <w:tcPr>
            <w:tcW w:w="775" w:type="dxa"/>
          </w:tcPr>
          <w:p w14:paraId="054DFEF6" w14:textId="77777777" w:rsidR="00BD35D5" w:rsidRDefault="00000000">
            <w:pPr>
              <w:pStyle w:val="TableParagraph"/>
              <w:spacing w:before="2"/>
              <w:ind w:left="293"/>
              <w:rPr>
                <w:rFonts w:ascii="Wingdings" w:hAnsi="Wingdings"/>
                <w:sz w:val="20"/>
              </w:rPr>
            </w:pPr>
            <w:r>
              <w:rPr>
                <w:rFonts w:ascii="Wingdings" w:hAnsi="Wingdings"/>
                <w:sz w:val="20"/>
              </w:rPr>
              <w:t></w:t>
            </w:r>
          </w:p>
        </w:tc>
        <w:tc>
          <w:tcPr>
            <w:tcW w:w="802" w:type="dxa"/>
          </w:tcPr>
          <w:p w14:paraId="1C3ADEB7" w14:textId="77777777" w:rsidR="00BD35D5" w:rsidRDefault="00000000">
            <w:pPr>
              <w:pStyle w:val="TableParagraph"/>
              <w:spacing w:before="2"/>
              <w:ind w:left="311"/>
              <w:rPr>
                <w:rFonts w:ascii="Wingdings" w:hAnsi="Wingdings"/>
                <w:sz w:val="20"/>
              </w:rPr>
            </w:pPr>
            <w:r>
              <w:rPr>
                <w:rFonts w:ascii="Wingdings" w:hAnsi="Wingdings"/>
                <w:sz w:val="20"/>
              </w:rPr>
              <w:t></w:t>
            </w:r>
          </w:p>
        </w:tc>
        <w:tc>
          <w:tcPr>
            <w:tcW w:w="1062" w:type="dxa"/>
          </w:tcPr>
          <w:p w14:paraId="197EC090" w14:textId="77777777" w:rsidR="00BD35D5" w:rsidRDefault="00000000">
            <w:pPr>
              <w:pStyle w:val="TableParagraph"/>
              <w:spacing w:before="2"/>
              <w:jc w:val="center"/>
              <w:rPr>
                <w:rFonts w:ascii="Wingdings" w:hAnsi="Wingdings"/>
                <w:sz w:val="20"/>
              </w:rPr>
            </w:pPr>
            <w:r>
              <w:rPr>
                <w:rFonts w:ascii="Wingdings" w:hAnsi="Wingdings"/>
                <w:sz w:val="20"/>
              </w:rPr>
              <w:t></w:t>
            </w:r>
          </w:p>
        </w:tc>
      </w:tr>
      <w:tr w:rsidR="00BD35D5" w14:paraId="207E620D" w14:textId="77777777">
        <w:trPr>
          <w:trHeight w:val="556"/>
        </w:trPr>
        <w:tc>
          <w:tcPr>
            <w:tcW w:w="6035" w:type="dxa"/>
          </w:tcPr>
          <w:p w14:paraId="6981131B" w14:textId="77777777" w:rsidR="00BD35D5" w:rsidRDefault="00000000">
            <w:pPr>
              <w:pStyle w:val="TableParagraph"/>
              <w:spacing w:line="237" w:lineRule="auto"/>
              <w:ind w:left="105" w:right="82"/>
              <w:rPr>
                <w:sz w:val="20"/>
              </w:rPr>
            </w:pPr>
            <w:r>
              <w:rPr>
                <w:sz w:val="20"/>
              </w:rPr>
              <w:t>4.2</w:t>
            </w:r>
            <w:r>
              <w:rPr>
                <w:spacing w:val="1"/>
                <w:sz w:val="20"/>
              </w:rPr>
              <w:t xml:space="preserve"> </w:t>
            </w:r>
            <w:r>
              <w:rPr>
                <w:sz w:val="20"/>
              </w:rPr>
              <w:t>Dacă</w:t>
            </w:r>
            <w:r>
              <w:rPr>
                <w:spacing w:val="1"/>
                <w:sz w:val="20"/>
              </w:rPr>
              <w:t xml:space="preserve"> </w:t>
            </w:r>
            <w:r>
              <w:rPr>
                <w:sz w:val="20"/>
              </w:rPr>
              <w:t>la</w:t>
            </w:r>
            <w:r>
              <w:rPr>
                <w:spacing w:val="1"/>
                <w:sz w:val="20"/>
              </w:rPr>
              <w:t xml:space="preserve"> </w:t>
            </w:r>
            <w:r>
              <w:rPr>
                <w:sz w:val="20"/>
              </w:rPr>
              <w:t>punctul</w:t>
            </w:r>
            <w:r>
              <w:rPr>
                <w:spacing w:val="1"/>
                <w:sz w:val="20"/>
              </w:rPr>
              <w:t xml:space="preserve"> </w:t>
            </w:r>
            <w:r>
              <w:rPr>
                <w:sz w:val="20"/>
              </w:rPr>
              <w:t>4.1</w:t>
            </w:r>
            <w:r>
              <w:rPr>
                <w:spacing w:val="1"/>
                <w:sz w:val="20"/>
              </w:rPr>
              <w:t xml:space="preserve"> </w:t>
            </w:r>
            <w:r>
              <w:rPr>
                <w:sz w:val="20"/>
              </w:rPr>
              <w:t>răspunsul</w:t>
            </w:r>
            <w:r>
              <w:rPr>
                <w:spacing w:val="1"/>
                <w:sz w:val="20"/>
              </w:rPr>
              <w:t xml:space="preserve"> </w:t>
            </w:r>
            <w:r>
              <w:rPr>
                <w:sz w:val="20"/>
              </w:rPr>
              <w:t>este</w:t>
            </w:r>
            <w:r>
              <w:rPr>
                <w:spacing w:val="1"/>
                <w:sz w:val="20"/>
              </w:rPr>
              <w:t xml:space="preserve"> </w:t>
            </w:r>
            <w:r>
              <w:rPr>
                <w:sz w:val="20"/>
              </w:rPr>
              <w:t>DA,</w:t>
            </w:r>
            <w:r>
              <w:rPr>
                <w:spacing w:val="1"/>
                <w:sz w:val="20"/>
              </w:rPr>
              <w:t xml:space="preserve"> </w:t>
            </w:r>
            <w:r>
              <w:rPr>
                <w:sz w:val="20"/>
              </w:rPr>
              <w:t>sunt</w:t>
            </w:r>
            <w:r>
              <w:rPr>
                <w:spacing w:val="61"/>
                <w:sz w:val="20"/>
              </w:rPr>
              <w:t xml:space="preserve"> </w:t>
            </w:r>
            <w:r>
              <w:rPr>
                <w:sz w:val="20"/>
              </w:rPr>
              <w:t>ataşate</w:t>
            </w:r>
            <w:r>
              <w:rPr>
                <w:spacing w:val="-58"/>
                <w:sz w:val="20"/>
              </w:rPr>
              <w:t xml:space="preserve"> </w:t>
            </w:r>
            <w:r>
              <w:rPr>
                <w:sz w:val="20"/>
              </w:rPr>
              <w:t>extrasele</w:t>
            </w:r>
            <w:r>
              <w:rPr>
                <w:spacing w:val="-5"/>
                <w:sz w:val="20"/>
              </w:rPr>
              <w:t xml:space="preserve"> </w:t>
            </w:r>
            <w:r>
              <w:rPr>
                <w:sz w:val="20"/>
              </w:rPr>
              <w:t>tipărite</w:t>
            </w:r>
            <w:r>
              <w:rPr>
                <w:spacing w:val="1"/>
                <w:sz w:val="20"/>
              </w:rPr>
              <w:t xml:space="preserve"> </w:t>
            </w:r>
            <w:r>
              <w:rPr>
                <w:sz w:val="20"/>
              </w:rPr>
              <w:t>din</w:t>
            </w:r>
            <w:r>
              <w:rPr>
                <w:spacing w:val="-4"/>
                <w:sz w:val="20"/>
              </w:rPr>
              <w:t xml:space="preserve"> </w:t>
            </w:r>
            <w:r>
              <w:rPr>
                <w:sz w:val="20"/>
              </w:rPr>
              <w:t>baza</w:t>
            </w:r>
            <w:r>
              <w:rPr>
                <w:spacing w:val="-5"/>
                <w:sz w:val="20"/>
              </w:rPr>
              <w:t xml:space="preserve"> </w:t>
            </w:r>
            <w:r>
              <w:rPr>
                <w:sz w:val="20"/>
              </w:rPr>
              <w:t>de date</w:t>
            </w:r>
            <w:r>
              <w:rPr>
                <w:spacing w:val="-1"/>
                <w:sz w:val="20"/>
              </w:rPr>
              <w:t xml:space="preserve"> </w:t>
            </w:r>
            <w:r>
              <w:rPr>
                <w:sz w:val="20"/>
              </w:rPr>
              <w:t>cu</w:t>
            </w:r>
            <w:r>
              <w:rPr>
                <w:spacing w:val="1"/>
                <w:sz w:val="20"/>
              </w:rPr>
              <w:t xml:space="preserve"> </w:t>
            </w:r>
            <w:r>
              <w:rPr>
                <w:sz w:val="20"/>
              </w:rPr>
              <w:t>prețuri de</w:t>
            </w:r>
            <w:r>
              <w:rPr>
                <w:spacing w:val="-5"/>
                <w:sz w:val="20"/>
              </w:rPr>
              <w:t xml:space="preserve"> </w:t>
            </w:r>
            <w:r>
              <w:rPr>
                <w:sz w:val="20"/>
              </w:rPr>
              <w:t>Referință??</w:t>
            </w:r>
          </w:p>
        </w:tc>
        <w:tc>
          <w:tcPr>
            <w:tcW w:w="775" w:type="dxa"/>
          </w:tcPr>
          <w:p w14:paraId="17C6F2CA" w14:textId="77777777" w:rsidR="00BD35D5" w:rsidRDefault="00000000">
            <w:pPr>
              <w:pStyle w:val="TableParagraph"/>
              <w:spacing w:before="50"/>
              <w:ind w:left="293"/>
              <w:rPr>
                <w:rFonts w:ascii="Wingdings" w:hAnsi="Wingdings"/>
                <w:sz w:val="20"/>
              </w:rPr>
            </w:pPr>
            <w:r>
              <w:rPr>
                <w:rFonts w:ascii="Wingdings" w:hAnsi="Wingdings"/>
                <w:sz w:val="20"/>
              </w:rPr>
              <w:t></w:t>
            </w:r>
          </w:p>
        </w:tc>
        <w:tc>
          <w:tcPr>
            <w:tcW w:w="802" w:type="dxa"/>
          </w:tcPr>
          <w:p w14:paraId="465CEC26" w14:textId="77777777" w:rsidR="00BD35D5" w:rsidRDefault="00000000">
            <w:pPr>
              <w:pStyle w:val="TableParagraph"/>
              <w:spacing w:before="50"/>
              <w:ind w:left="311"/>
              <w:rPr>
                <w:rFonts w:ascii="Wingdings" w:hAnsi="Wingdings"/>
                <w:sz w:val="20"/>
              </w:rPr>
            </w:pPr>
            <w:r>
              <w:rPr>
                <w:rFonts w:ascii="Wingdings" w:hAnsi="Wingdings"/>
                <w:sz w:val="20"/>
              </w:rPr>
              <w:t></w:t>
            </w:r>
          </w:p>
        </w:tc>
        <w:tc>
          <w:tcPr>
            <w:tcW w:w="1062" w:type="dxa"/>
          </w:tcPr>
          <w:p w14:paraId="75DC538E" w14:textId="77777777" w:rsidR="00BD35D5" w:rsidRDefault="00000000">
            <w:pPr>
              <w:pStyle w:val="TableParagraph"/>
              <w:spacing w:before="50"/>
              <w:jc w:val="center"/>
              <w:rPr>
                <w:rFonts w:ascii="Wingdings" w:hAnsi="Wingdings"/>
                <w:sz w:val="20"/>
              </w:rPr>
            </w:pPr>
            <w:r>
              <w:rPr>
                <w:rFonts w:ascii="Wingdings" w:hAnsi="Wingdings"/>
                <w:sz w:val="20"/>
              </w:rPr>
              <w:t></w:t>
            </w:r>
          </w:p>
        </w:tc>
      </w:tr>
      <w:tr w:rsidR="00BD35D5" w14:paraId="25C0A29F" w14:textId="77777777">
        <w:trPr>
          <w:trHeight w:val="700"/>
        </w:trPr>
        <w:tc>
          <w:tcPr>
            <w:tcW w:w="6035" w:type="dxa"/>
          </w:tcPr>
          <w:p w14:paraId="2B84631E" w14:textId="77777777" w:rsidR="00BD35D5" w:rsidRDefault="00000000">
            <w:pPr>
              <w:pStyle w:val="TableParagraph"/>
              <w:spacing w:line="222" w:lineRule="exact"/>
              <w:ind w:left="105"/>
              <w:rPr>
                <w:sz w:val="20"/>
              </w:rPr>
            </w:pPr>
            <w:r>
              <w:rPr>
                <w:sz w:val="20"/>
              </w:rPr>
              <w:t>4.3</w:t>
            </w:r>
            <w:r>
              <w:rPr>
                <w:spacing w:val="6"/>
                <w:sz w:val="20"/>
              </w:rPr>
              <w:t xml:space="preserve"> </w:t>
            </w:r>
            <w:r>
              <w:rPr>
                <w:sz w:val="20"/>
              </w:rPr>
              <w:t>Dacă</w:t>
            </w:r>
            <w:r>
              <w:rPr>
                <w:spacing w:val="65"/>
                <w:sz w:val="20"/>
              </w:rPr>
              <w:t xml:space="preserve"> </w:t>
            </w:r>
            <w:r>
              <w:rPr>
                <w:sz w:val="20"/>
              </w:rPr>
              <w:t>la</w:t>
            </w:r>
            <w:r>
              <w:rPr>
                <w:spacing w:val="60"/>
                <w:sz w:val="20"/>
              </w:rPr>
              <w:t xml:space="preserve"> </w:t>
            </w:r>
            <w:r>
              <w:rPr>
                <w:sz w:val="20"/>
              </w:rPr>
              <w:t>pct.</w:t>
            </w:r>
            <w:r>
              <w:rPr>
                <w:spacing w:val="59"/>
                <w:sz w:val="20"/>
              </w:rPr>
              <w:t xml:space="preserve"> </w:t>
            </w:r>
            <w:r>
              <w:rPr>
                <w:sz w:val="20"/>
              </w:rPr>
              <w:t>4.1.</w:t>
            </w:r>
            <w:r>
              <w:rPr>
                <w:spacing w:val="64"/>
                <w:sz w:val="20"/>
              </w:rPr>
              <w:t xml:space="preserve"> </w:t>
            </w:r>
            <w:r>
              <w:rPr>
                <w:sz w:val="20"/>
              </w:rPr>
              <w:t>răspunsul</w:t>
            </w:r>
            <w:r>
              <w:rPr>
                <w:spacing w:val="64"/>
                <w:sz w:val="20"/>
              </w:rPr>
              <w:t xml:space="preserve"> </w:t>
            </w:r>
            <w:r>
              <w:rPr>
                <w:sz w:val="20"/>
              </w:rPr>
              <w:t>este</w:t>
            </w:r>
            <w:r>
              <w:rPr>
                <w:spacing w:val="61"/>
                <w:sz w:val="20"/>
              </w:rPr>
              <w:t xml:space="preserve"> </w:t>
            </w:r>
            <w:r>
              <w:rPr>
                <w:sz w:val="20"/>
              </w:rPr>
              <w:t>DA,</w:t>
            </w:r>
            <w:r>
              <w:rPr>
                <w:spacing w:val="63"/>
                <w:sz w:val="20"/>
              </w:rPr>
              <w:t xml:space="preserve"> </w:t>
            </w:r>
            <w:r>
              <w:rPr>
                <w:sz w:val="20"/>
              </w:rPr>
              <w:t>preţurile</w:t>
            </w:r>
            <w:r>
              <w:rPr>
                <w:spacing w:val="67"/>
                <w:sz w:val="20"/>
              </w:rPr>
              <w:t xml:space="preserve"> </w:t>
            </w:r>
            <w:r>
              <w:rPr>
                <w:sz w:val="20"/>
              </w:rPr>
              <w:t>utilizate</w:t>
            </w:r>
          </w:p>
          <w:p w14:paraId="10DB39F0" w14:textId="77777777" w:rsidR="00BD35D5" w:rsidRDefault="00000000">
            <w:pPr>
              <w:pStyle w:val="TableParagraph"/>
              <w:spacing w:line="230" w:lineRule="exact"/>
              <w:ind w:left="105"/>
              <w:rPr>
                <w:sz w:val="20"/>
              </w:rPr>
            </w:pPr>
            <w:r>
              <w:rPr>
                <w:sz w:val="20"/>
              </w:rPr>
              <w:t>pentru</w:t>
            </w:r>
            <w:r>
              <w:rPr>
                <w:spacing w:val="5"/>
                <w:sz w:val="20"/>
              </w:rPr>
              <w:t xml:space="preserve"> </w:t>
            </w:r>
            <w:r>
              <w:rPr>
                <w:sz w:val="20"/>
              </w:rPr>
              <w:t>bunuri</w:t>
            </w:r>
            <w:r>
              <w:rPr>
                <w:spacing w:val="4"/>
                <w:sz w:val="20"/>
              </w:rPr>
              <w:t xml:space="preserve"> </w:t>
            </w:r>
            <w:r>
              <w:rPr>
                <w:sz w:val="20"/>
              </w:rPr>
              <w:t>se</w:t>
            </w:r>
            <w:r>
              <w:rPr>
                <w:spacing w:val="5"/>
                <w:sz w:val="20"/>
              </w:rPr>
              <w:t xml:space="preserve"> </w:t>
            </w:r>
            <w:r>
              <w:rPr>
                <w:sz w:val="20"/>
              </w:rPr>
              <w:t>încadrează</w:t>
            </w:r>
            <w:r>
              <w:rPr>
                <w:spacing w:val="5"/>
                <w:sz w:val="20"/>
              </w:rPr>
              <w:t xml:space="preserve"> </w:t>
            </w:r>
            <w:r>
              <w:rPr>
                <w:sz w:val="20"/>
              </w:rPr>
              <w:t>în</w:t>
            </w:r>
            <w:r>
              <w:rPr>
                <w:spacing w:val="5"/>
                <w:sz w:val="20"/>
              </w:rPr>
              <w:t xml:space="preserve"> </w:t>
            </w:r>
            <w:r>
              <w:rPr>
                <w:sz w:val="20"/>
              </w:rPr>
              <w:t>maximumul</w:t>
            </w:r>
            <w:r>
              <w:rPr>
                <w:spacing w:val="7"/>
                <w:sz w:val="20"/>
              </w:rPr>
              <w:t xml:space="preserve"> </w:t>
            </w:r>
            <w:r>
              <w:rPr>
                <w:sz w:val="20"/>
              </w:rPr>
              <w:t>prevăzut</w:t>
            </w:r>
            <w:r>
              <w:rPr>
                <w:spacing w:val="6"/>
                <w:sz w:val="20"/>
              </w:rPr>
              <w:t xml:space="preserve"> </w:t>
            </w:r>
            <w:r>
              <w:rPr>
                <w:sz w:val="20"/>
              </w:rPr>
              <w:t>în</w:t>
            </w:r>
            <w:r>
              <w:rPr>
                <w:spacing w:val="14"/>
                <w:sz w:val="20"/>
              </w:rPr>
              <w:t xml:space="preserve"> </w:t>
            </w:r>
            <w:r>
              <w:rPr>
                <w:sz w:val="20"/>
              </w:rPr>
              <w:t>Baza</w:t>
            </w:r>
            <w:r>
              <w:rPr>
                <w:spacing w:val="9"/>
                <w:sz w:val="20"/>
              </w:rPr>
              <w:t xml:space="preserve"> </w:t>
            </w:r>
            <w:r>
              <w:rPr>
                <w:sz w:val="20"/>
              </w:rPr>
              <w:t>de</w:t>
            </w:r>
            <w:r>
              <w:rPr>
                <w:spacing w:val="-58"/>
                <w:sz w:val="20"/>
              </w:rPr>
              <w:t xml:space="preserve"> </w:t>
            </w:r>
            <w:r>
              <w:rPr>
                <w:sz w:val="20"/>
              </w:rPr>
              <w:t>Date</w:t>
            </w:r>
            <w:r>
              <w:rPr>
                <w:spacing w:val="-3"/>
                <w:sz w:val="20"/>
              </w:rPr>
              <w:t xml:space="preserve"> </w:t>
            </w:r>
            <w:r>
              <w:rPr>
                <w:sz w:val="20"/>
              </w:rPr>
              <w:t>cu</w:t>
            </w:r>
            <w:r>
              <w:rPr>
                <w:spacing w:val="-3"/>
                <w:sz w:val="20"/>
              </w:rPr>
              <w:t xml:space="preserve"> </w:t>
            </w:r>
            <w:r>
              <w:rPr>
                <w:sz w:val="20"/>
              </w:rPr>
              <w:t>prețuri</w:t>
            </w:r>
            <w:r>
              <w:rPr>
                <w:spacing w:val="-3"/>
                <w:sz w:val="20"/>
              </w:rPr>
              <w:t xml:space="preserve"> </w:t>
            </w:r>
            <w:r>
              <w:rPr>
                <w:sz w:val="20"/>
              </w:rPr>
              <w:t>de</w:t>
            </w:r>
            <w:r>
              <w:rPr>
                <w:spacing w:val="2"/>
                <w:sz w:val="20"/>
              </w:rPr>
              <w:t xml:space="preserve"> </w:t>
            </w:r>
            <w:r>
              <w:rPr>
                <w:sz w:val="20"/>
              </w:rPr>
              <w:t>Referință??</w:t>
            </w:r>
          </w:p>
        </w:tc>
        <w:tc>
          <w:tcPr>
            <w:tcW w:w="775" w:type="dxa"/>
          </w:tcPr>
          <w:p w14:paraId="454A5CF7" w14:textId="77777777" w:rsidR="00BD35D5" w:rsidRDefault="00000000">
            <w:pPr>
              <w:pStyle w:val="TableParagraph"/>
              <w:spacing w:before="122"/>
              <w:ind w:left="293"/>
              <w:rPr>
                <w:rFonts w:ascii="Wingdings" w:hAnsi="Wingdings"/>
                <w:sz w:val="20"/>
              </w:rPr>
            </w:pPr>
            <w:r>
              <w:rPr>
                <w:rFonts w:ascii="Wingdings" w:hAnsi="Wingdings"/>
                <w:sz w:val="20"/>
              </w:rPr>
              <w:t></w:t>
            </w:r>
          </w:p>
        </w:tc>
        <w:tc>
          <w:tcPr>
            <w:tcW w:w="802" w:type="dxa"/>
          </w:tcPr>
          <w:p w14:paraId="50DD5316" w14:textId="77777777" w:rsidR="00BD35D5" w:rsidRDefault="00000000">
            <w:pPr>
              <w:pStyle w:val="TableParagraph"/>
              <w:spacing w:before="122"/>
              <w:ind w:left="311"/>
              <w:rPr>
                <w:rFonts w:ascii="Wingdings" w:hAnsi="Wingdings"/>
                <w:sz w:val="20"/>
              </w:rPr>
            </w:pPr>
            <w:r>
              <w:rPr>
                <w:rFonts w:ascii="Wingdings" w:hAnsi="Wingdings"/>
                <w:sz w:val="20"/>
              </w:rPr>
              <w:t></w:t>
            </w:r>
          </w:p>
        </w:tc>
        <w:tc>
          <w:tcPr>
            <w:tcW w:w="1062" w:type="dxa"/>
          </w:tcPr>
          <w:p w14:paraId="55C94749" w14:textId="77777777" w:rsidR="00BD35D5" w:rsidRDefault="00000000">
            <w:pPr>
              <w:pStyle w:val="TableParagraph"/>
              <w:spacing w:before="122"/>
              <w:jc w:val="center"/>
              <w:rPr>
                <w:rFonts w:ascii="Wingdings" w:hAnsi="Wingdings"/>
                <w:sz w:val="20"/>
              </w:rPr>
            </w:pPr>
            <w:r>
              <w:rPr>
                <w:rFonts w:ascii="Wingdings" w:hAnsi="Wingdings"/>
                <w:sz w:val="20"/>
              </w:rPr>
              <w:t></w:t>
            </w:r>
          </w:p>
        </w:tc>
      </w:tr>
      <w:tr w:rsidR="00BD35D5" w14:paraId="35A050B7" w14:textId="77777777">
        <w:trPr>
          <w:trHeight w:val="1622"/>
        </w:trPr>
        <w:tc>
          <w:tcPr>
            <w:tcW w:w="6035" w:type="dxa"/>
          </w:tcPr>
          <w:p w14:paraId="6A2B8533" w14:textId="77777777" w:rsidR="00BD35D5" w:rsidRDefault="00000000">
            <w:pPr>
              <w:pStyle w:val="TableParagraph"/>
              <w:ind w:left="105" w:right="96"/>
              <w:jc w:val="both"/>
              <w:rPr>
                <w:sz w:val="20"/>
              </w:rPr>
            </w:pPr>
            <w:r>
              <w:rPr>
                <w:sz w:val="20"/>
              </w:rPr>
              <w:t xml:space="preserve">4.4 Dacă </w:t>
            </w:r>
            <w:r>
              <w:rPr>
                <w:b/>
                <w:sz w:val="20"/>
              </w:rPr>
              <w:t xml:space="preserve">bunurile </w:t>
            </w:r>
            <w:r>
              <w:rPr>
                <w:sz w:val="20"/>
              </w:rPr>
              <w:t>nu se regăsesc în Baza de Date (la pct. 4.1</w:t>
            </w:r>
            <w:r>
              <w:rPr>
                <w:spacing w:val="1"/>
                <w:sz w:val="20"/>
              </w:rPr>
              <w:t xml:space="preserve"> </w:t>
            </w:r>
            <w:r>
              <w:rPr>
                <w:sz w:val="20"/>
              </w:rPr>
              <w:t xml:space="preserve">răspunsul este NU) precum şi pentru situațiile privind </w:t>
            </w:r>
            <w:r>
              <w:rPr>
                <w:b/>
                <w:sz w:val="20"/>
              </w:rPr>
              <w:t>prestările</w:t>
            </w:r>
            <w:r>
              <w:rPr>
                <w:b/>
                <w:spacing w:val="1"/>
                <w:sz w:val="20"/>
              </w:rPr>
              <w:t xml:space="preserve"> </w:t>
            </w:r>
            <w:r>
              <w:rPr>
                <w:b/>
                <w:sz w:val="20"/>
              </w:rPr>
              <w:t>de</w:t>
            </w:r>
            <w:r>
              <w:rPr>
                <w:b/>
                <w:spacing w:val="1"/>
                <w:sz w:val="20"/>
              </w:rPr>
              <w:t xml:space="preserve"> </w:t>
            </w:r>
            <w:r>
              <w:rPr>
                <w:b/>
                <w:sz w:val="20"/>
              </w:rPr>
              <w:t>servicii,</w:t>
            </w:r>
            <w:r>
              <w:rPr>
                <w:b/>
                <w:spacing w:val="1"/>
                <w:sz w:val="20"/>
              </w:rPr>
              <w:t xml:space="preserve"> </w:t>
            </w:r>
            <w:r>
              <w:rPr>
                <w:sz w:val="20"/>
              </w:rPr>
              <w:t>solicitantul</w:t>
            </w:r>
            <w:r>
              <w:rPr>
                <w:spacing w:val="1"/>
                <w:sz w:val="20"/>
              </w:rPr>
              <w:t xml:space="preserve"> </w:t>
            </w:r>
            <w:r>
              <w:rPr>
                <w:sz w:val="20"/>
              </w:rPr>
              <w:t>a</w:t>
            </w:r>
            <w:r>
              <w:rPr>
                <w:spacing w:val="1"/>
                <w:sz w:val="20"/>
              </w:rPr>
              <w:t xml:space="preserve"> </w:t>
            </w:r>
            <w:r>
              <w:rPr>
                <w:sz w:val="20"/>
              </w:rPr>
              <w:t>prezentat</w:t>
            </w:r>
            <w:r>
              <w:rPr>
                <w:spacing w:val="1"/>
                <w:sz w:val="20"/>
              </w:rPr>
              <w:t xml:space="preserve"> </w:t>
            </w:r>
            <w:r>
              <w:rPr>
                <w:sz w:val="20"/>
              </w:rPr>
              <w:t>două</w:t>
            </w:r>
            <w:r>
              <w:rPr>
                <w:spacing w:val="1"/>
                <w:sz w:val="20"/>
              </w:rPr>
              <w:t xml:space="preserve"> </w:t>
            </w:r>
            <w:r>
              <w:rPr>
                <w:sz w:val="20"/>
              </w:rPr>
              <w:t>oferte</w:t>
            </w:r>
            <w:r>
              <w:rPr>
                <w:spacing w:val="1"/>
                <w:sz w:val="20"/>
              </w:rPr>
              <w:t xml:space="preserve"> </w:t>
            </w:r>
            <w:r>
              <w:rPr>
                <w:sz w:val="20"/>
              </w:rPr>
              <w:t>pentru</w:t>
            </w:r>
            <w:r>
              <w:rPr>
                <w:spacing w:val="1"/>
                <w:sz w:val="20"/>
              </w:rPr>
              <w:t xml:space="preserve"> </w:t>
            </w:r>
            <w:r>
              <w:rPr>
                <w:sz w:val="20"/>
              </w:rPr>
              <w:t>bunuri/servicii</w:t>
            </w:r>
            <w:r>
              <w:rPr>
                <w:spacing w:val="12"/>
                <w:sz w:val="20"/>
              </w:rPr>
              <w:t xml:space="preserve"> </w:t>
            </w:r>
            <w:r>
              <w:rPr>
                <w:sz w:val="20"/>
              </w:rPr>
              <w:t>a</w:t>
            </w:r>
            <w:r>
              <w:rPr>
                <w:spacing w:val="10"/>
                <w:sz w:val="20"/>
              </w:rPr>
              <w:t xml:space="preserve"> </w:t>
            </w:r>
            <w:r>
              <w:rPr>
                <w:sz w:val="20"/>
              </w:rPr>
              <w:t>caror</w:t>
            </w:r>
            <w:r>
              <w:rPr>
                <w:spacing w:val="8"/>
                <w:sz w:val="20"/>
              </w:rPr>
              <w:t xml:space="preserve"> </w:t>
            </w:r>
            <w:r>
              <w:rPr>
                <w:sz w:val="20"/>
              </w:rPr>
              <w:t>valoare</w:t>
            </w:r>
            <w:r>
              <w:rPr>
                <w:spacing w:val="11"/>
                <w:sz w:val="20"/>
              </w:rPr>
              <w:t xml:space="preserve"> </w:t>
            </w:r>
            <w:r>
              <w:rPr>
                <w:sz w:val="20"/>
              </w:rPr>
              <w:t>este</w:t>
            </w:r>
            <w:r>
              <w:rPr>
                <w:spacing w:val="15"/>
                <w:sz w:val="20"/>
              </w:rPr>
              <w:t xml:space="preserve"> </w:t>
            </w:r>
            <w:r>
              <w:rPr>
                <w:sz w:val="20"/>
              </w:rPr>
              <w:t>mai</w:t>
            </w:r>
            <w:r>
              <w:rPr>
                <w:spacing w:val="10"/>
                <w:sz w:val="20"/>
              </w:rPr>
              <w:t xml:space="preserve"> </w:t>
            </w:r>
            <w:r>
              <w:rPr>
                <w:sz w:val="20"/>
              </w:rPr>
              <w:t>mare</w:t>
            </w:r>
            <w:r>
              <w:rPr>
                <w:spacing w:val="16"/>
                <w:sz w:val="20"/>
              </w:rPr>
              <w:t xml:space="preserve"> </w:t>
            </w:r>
            <w:r>
              <w:rPr>
                <w:sz w:val="20"/>
              </w:rPr>
              <w:t>de</w:t>
            </w:r>
            <w:r>
              <w:rPr>
                <w:spacing w:val="11"/>
                <w:sz w:val="20"/>
              </w:rPr>
              <w:t xml:space="preserve"> </w:t>
            </w:r>
            <w:r>
              <w:rPr>
                <w:sz w:val="20"/>
              </w:rPr>
              <w:t>15.000</w:t>
            </w:r>
            <w:r>
              <w:rPr>
                <w:spacing w:val="10"/>
                <w:sz w:val="20"/>
              </w:rPr>
              <w:t xml:space="preserve"> </w:t>
            </w:r>
            <w:r>
              <w:rPr>
                <w:sz w:val="20"/>
              </w:rPr>
              <w:t>Euro</w:t>
            </w:r>
            <w:r>
              <w:rPr>
                <w:spacing w:val="12"/>
                <w:sz w:val="20"/>
              </w:rPr>
              <w:t xml:space="preserve"> </w:t>
            </w:r>
            <w:r>
              <w:rPr>
                <w:sz w:val="20"/>
              </w:rPr>
              <w:t>şi</w:t>
            </w:r>
            <w:r>
              <w:rPr>
                <w:spacing w:val="-57"/>
                <w:sz w:val="20"/>
              </w:rPr>
              <w:t xml:space="preserve"> </w:t>
            </w:r>
            <w:r>
              <w:rPr>
                <w:sz w:val="20"/>
              </w:rPr>
              <w:t>o ofertă pentru bunuri/servicii a caror valoare</w:t>
            </w:r>
            <w:r>
              <w:rPr>
                <w:spacing w:val="60"/>
                <w:sz w:val="20"/>
              </w:rPr>
              <w:t xml:space="preserve"> </w:t>
            </w:r>
            <w:r>
              <w:rPr>
                <w:sz w:val="20"/>
              </w:rPr>
              <w:t>este mai mica</w:t>
            </w:r>
            <w:r>
              <w:rPr>
                <w:spacing w:val="1"/>
                <w:sz w:val="20"/>
              </w:rPr>
              <w:t xml:space="preserve"> </w:t>
            </w:r>
            <w:r>
              <w:rPr>
                <w:sz w:val="20"/>
              </w:rPr>
              <w:t>sau</w:t>
            </w:r>
            <w:r>
              <w:rPr>
                <w:spacing w:val="2"/>
                <w:sz w:val="20"/>
              </w:rPr>
              <w:t xml:space="preserve"> </w:t>
            </w:r>
            <w:r>
              <w:rPr>
                <w:sz w:val="20"/>
              </w:rPr>
              <w:t>egală</w:t>
            </w:r>
            <w:r>
              <w:rPr>
                <w:spacing w:val="-4"/>
                <w:sz w:val="20"/>
              </w:rPr>
              <w:t xml:space="preserve"> </w:t>
            </w:r>
            <w:r>
              <w:rPr>
                <w:sz w:val="20"/>
              </w:rPr>
              <w:t>de</w:t>
            </w:r>
            <w:r>
              <w:rPr>
                <w:spacing w:val="2"/>
                <w:sz w:val="20"/>
              </w:rPr>
              <w:t xml:space="preserve"> </w:t>
            </w:r>
            <w:r>
              <w:rPr>
                <w:sz w:val="20"/>
              </w:rPr>
              <w:t>15.000</w:t>
            </w:r>
            <w:r>
              <w:rPr>
                <w:spacing w:val="-3"/>
                <w:sz w:val="20"/>
              </w:rPr>
              <w:t xml:space="preserve"> </w:t>
            </w:r>
            <w:r>
              <w:rPr>
                <w:sz w:val="20"/>
              </w:rPr>
              <w:t>Euro?</w:t>
            </w:r>
          </w:p>
        </w:tc>
        <w:tc>
          <w:tcPr>
            <w:tcW w:w="775" w:type="dxa"/>
          </w:tcPr>
          <w:p w14:paraId="22A1F4C2" w14:textId="77777777" w:rsidR="00BD35D5" w:rsidRDefault="00BD35D5">
            <w:pPr>
              <w:pStyle w:val="TableParagraph"/>
              <w:rPr>
                <w:rFonts w:ascii="Calibri"/>
              </w:rPr>
            </w:pPr>
          </w:p>
          <w:p w14:paraId="3A377A4A" w14:textId="77777777" w:rsidR="00BD35D5" w:rsidRDefault="00BD35D5">
            <w:pPr>
              <w:pStyle w:val="TableParagraph"/>
              <w:rPr>
                <w:rFonts w:ascii="Calibri"/>
              </w:rPr>
            </w:pPr>
          </w:p>
          <w:p w14:paraId="7D5B2B1E" w14:textId="77777777" w:rsidR="00BD35D5" w:rsidRDefault="00000000">
            <w:pPr>
              <w:pStyle w:val="TableParagraph"/>
              <w:spacing w:before="161"/>
              <w:ind w:left="293"/>
              <w:rPr>
                <w:rFonts w:ascii="Wingdings" w:hAnsi="Wingdings"/>
                <w:sz w:val="20"/>
              </w:rPr>
            </w:pPr>
            <w:r>
              <w:rPr>
                <w:rFonts w:ascii="Wingdings" w:hAnsi="Wingdings"/>
                <w:sz w:val="20"/>
              </w:rPr>
              <w:t></w:t>
            </w:r>
          </w:p>
        </w:tc>
        <w:tc>
          <w:tcPr>
            <w:tcW w:w="802" w:type="dxa"/>
          </w:tcPr>
          <w:p w14:paraId="2D920D9E" w14:textId="77777777" w:rsidR="00BD35D5" w:rsidRDefault="00BD35D5">
            <w:pPr>
              <w:pStyle w:val="TableParagraph"/>
              <w:rPr>
                <w:rFonts w:ascii="Calibri"/>
              </w:rPr>
            </w:pPr>
          </w:p>
          <w:p w14:paraId="572139A5" w14:textId="77777777" w:rsidR="00BD35D5" w:rsidRDefault="00BD35D5">
            <w:pPr>
              <w:pStyle w:val="TableParagraph"/>
              <w:rPr>
                <w:rFonts w:ascii="Calibri"/>
              </w:rPr>
            </w:pPr>
          </w:p>
          <w:p w14:paraId="30AD4137" w14:textId="77777777" w:rsidR="00BD35D5" w:rsidRDefault="00000000">
            <w:pPr>
              <w:pStyle w:val="TableParagraph"/>
              <w:spacing w:before="161"/>
              <w:ind w:left="311"/>
              <w:rPr>
                <w:rFonts w:ascii="Wingdings" w:hAnsi="Wingdings"/>
                <w:sz w:val="20"/>
              </w:rPr>
            </w:pPr>
            <w:r>
              <w:rPr>
                <w:rFonts w:ascii="Wingdings" w:hAnsi="Wingdings"/>
                <w:sz w:val="20"/>
              </w:rPr>
              <w:t></w:t>
            </w:r>
          </w:p>
        </w:tc>
        <w:tc>
          <w:tcPr>
            <w:tcW w:w="1062" w:type="dxa"/>
          </w:tcPr>
          <w:p w14:paraId="01AB9F65" w14:textId="77777777" w:rsidR="00BD35D5" w:rsidRDefault="00BD35D5">
            <w:pPr>
              <w:pStyle w:val="TableParagraph"/>
              <w:rPr>
                <w:rFonts w:ascii="Calibri"/>
              </w:rPr>
            </w:pPr>
          </w:p>
          <w:p w14:paraId="300E92F3" w14:textId="77777777" w:rsidR="00BD35D5" w:rsidRDefault="00BD35D5">
            <w:pPr>
              <w:pStyle w:val="TableParagraph"/>
              <w:rPr>
                <w:rFonts w:ascii="Calibri"/>
              </w:rPr>
            </w:pPr>
          </w:p>
          <w:p w14:paraId="3A284308" w14:textId="77777777" w:rsidR="00BD35D5" w:rsidRDefault="00000000">
            <w:pPr>
              <w:pStyle w:val="TableParagraph"/>
              <w:spacing w:before="161"/>
              <w:jc w:val="center"/>
              <w:rPr>
                <w:rFonts w:ascii="Wingdings" w:hAnsi="Wingdings"/>
                <w:sz w:val="20"/>
              </w:rPr>
            </w:pPr>
            <w:r>
              <w:rPr>
                <w:rFonts w:ascii="Wingdings" w:hAnsi="Wingdings"/>
                <w:sz w:val="20"/>
              </w:rPr>
              <w:t></w:t>
            </w:r>
          </w:p>
        </w:tc>
      </w:tr>
      <w:tr w:rsidR="00BD35D5" w14:paraId="41742E98" w14:textId="77777777">
        <w:trPr>
          <w:trHeight w:val="561"/>
        </w:trPr>
        <w:tc>
          <w:tcPr>
            <w:tcW w:w="6035" w:type="dxa"/>
          </w:tcPr>
          <w:p w14:paraId="624548E8" w14:textId="77777777" w:rsidR="00BD35D5" w:rsidRDefault="00000000">
            <w:pPr>
              <w:pStyle w:val="TableParagraph"/>
              <w:spacing w:line="242" w:lineRule="auto"/>
              <w:ind w:left="105"/>
              <w:rPr>
                <w:sz w:val="20"/>
              </w:rPr>
            </w:pPr>
            <w:r>
              <w:rPr>
                <w:sz w:val="20"/>
              </w:rPr>
              <w:t>4.5.</w:t>
            </w:r>
            <w:r>
              <w:rPr>
                <w:spacing w:val="26"/>
                <w:sz w:val="20"/>
              </w:rPr>
              <w:t xml:space="preserve"> </w:t>
            </w:r>
            <w:r>
              <w:rPr>
                <w:sz w:val="20"/>
              </w:rPr>
              <w:t>Pentru</w:t>
            </w:r>
            <w:r>
              <w:rPr>
                <w:spacing w:val="25"/>
                <w:sz w:val="20"/>
              </w:rPr>
              <w:t xml:space="preserve"> </w:t>
            </w:r>
            <w:r>
              <w:rPr>
                <w:b/>
                <w:sz w:val="20"/>
              </w:rPr>
              <w:t>lucrări</w:t>
            </w:r>
            <w:r>
              <w:rPr>
                <w:sz w:val="20"/>
              </w:rPr>
              <w:t>,</w:t>
            </w:r>
            <w:r>
              <w:rPr>
                <w:spacing w:val="21"/>
                <w:sz w:val="20"/>
              </w:rPr>
              <w:t xml:space="preserve"> </w:t>
            </w:r>
            <w:r>
              <w:rPr>
                <w:sz w:val="20"/>
              </w:rPr>
              <w:t>există</w:t>
            </w:r>
            <w:r>
              <w:rPr>
                <w:spacing w:val="23"/>
                <w:sz w:val="20"/>
              </w:rPr>
              <w:t xml:space="preserve"> </w:t>
            </w:r>
            <w:r>
              <w:rPr>
                <w:sz w:val="20"/>
              </w:rPr>
              <w:t>în</w:t>
            </w:r>
            <w:r>
              <w:rPr>
                <w:spacing w:val="24"/>
                <w:sz w:val="20"/>
              </w:rPr>
              <w:t xml:space="preserve"> </w:t>
            </w:r>
            <w:r>
              <w:rPr>
                <w:sz w:val="20"/>
              </w:rPr>
              <w:t>studiul</w:t>
            </w:r>
            <w:r>
              <w:rPr>
                <w:spacing w:val="27"/>
                <w:sz w:val="20"/>
              </w:rPr>
              <w:t xml:space="preserve"> </w:t>
            </w:r>
            <w:r>
              <w:rPr>
                <w:sz w:val="20"/>
              </w:rPr>
              <w:t>de</w:t>
            </w:r>
            <w:r>
              <w:rPr>
                <w:spacing w:val="19"/>
                <w:sz w:val="20"/>
              </w:rPr>
              <w:t xml:space="preserve"> </w:t>
            </w:r>
            <w:r>
              <w:rPr>
                <w:sz w:val="20"/>
              </w:rPr>
              <w:t>fezabilitate</w:t>
            </w:r>
            <w:r>
              <w:rPr>
                <w:spacing w:val="19"/>
                <w:sz w:val="20"/>
              </w:rPr>
              <w:t xml:space="preserve"> </w:t>
            </w:r>
            <w:r>
              <w:rPr>
                <w:sz w:val="20"/>
              </w:rPr>
              <w:t>declaraţia</w:t>
            </w:r>
            <w:r>
              <w:rPr>
                <w:spacing w:val="-57"/>
                <w:sz w:val="20"/>
              </w:rPr>
              <w:t xml:space="preserve"> </w:t>
            </w:r>
            <w:r>
              <w:rPr>
                <w:sz w:val="20"/>
              </w:rPr>
              <w:t>proiectantului</w:t>
            </w:r>
            <w:r>
              <w:rPr>
                <w:spacing w:val="-1"/>
                <w:sz w:val="20"/>
              </w:rPr>
              <w:t xml:space="preserve"> </w:t>
            </w:r>
            <w:r>
              <w:rPr>
                <w:sz w:val="20"/>
              </w:rPr>
              <w:t>semnată</w:t>
            </w:r>
            <w:r>
              <w:rPr>
                <w:spacing w:val="-1"/>
                <w:sz w:val="20"/>
              </w:rPr>
              <w:t xml:space="preserve"> </w:t>
            </w:r>
            <w:r>
              <w:rPr>
                <w:sz w:val="20"/>
              </w:rPr>
              <w:t>şi</w:t>
            </w:r>
            <w:r>
              <w:rPr>
                <w:spacing w:val="-1"/>
                <w:sz w:val="20"/>
              </w:rPr>
              <w:t xml:space="preserve"> </w:t>
            </w:r>
            <w:r>
              <w:rPr>
                <w:sz w:val="20"/>
              </w:rPr>
              <w:t>ştampilată</w:t>
            </w:r>
            <w:r>
              <w:rPr>
                <w:spacing w:val="-6"/>
                <w:sz w:val="20"/>
              </w:rPr>
              <w:t xml:space="preserve"> </w:t>
            </w:r>
            <w:r>
              <w:rPr>
                <w:sz w:val="20"/>
              </w:rPr>
              <w:t>privind</w:t>
            </w:r>
            <w:r>
              <w:rPr>
                <w:spacing w:val="-2"/>
                <w:sz w:val="20"/>
              </w:rPr>
              <w:t xml:space="preserve"> </w:t>
            </w:r>
            <w:r>
              <w:rPr>
                <w:sz w:val="20"/>
              </w:rPr>
              <w:t>sursa</w:t>
            </w:r>
            <w:r>
              <w:rPr>
                <w:spacing w:val="-1"/>
                <w:sz w:val="20"/>
              </w:rPr>
              <w:t xml:space="preserve"> </w:t>
            </w:r>
            <w:r>
              <w:rPr>
                <w:sz w:val="20"/>
              </w:rPr>
              <w:t>de</w:t>
            </w:r>
            <w:r>
              <w:rPr>
                <w:spacing w:val="-5"/>
                <w:sz w:val="20"/>
              </w:rPr>
              <w:t xml:space="preserve"> </w:t>
            </w:r>
            <w:r>
              <w:rPr>
                <w:sz w:val="20"/>
              </w:rPr>
              <w:t>preţuri?</w:t>
            </w:r>
          </w:p>
        </w:tc>
        <w:tc>
          <w:tcPr>
            <w:tcW w:w="775" w:type="dxa"/>
          </w:tcPr>
          <w:p w14:paraId="170AD09D" w14:textId="77777777" w:rsidR="00BD35D5" w:rsidRDefault="00000000">
            <w:pPr>
              <w:pStyle w:val="TableParagraph"/>
              <w:spacing w:before="50"/>
              <w:ind w:left="293"/>
              <w:rPr>
                <w:rFonts w:ascii="Wingdings" w:hAnsi="Wingdings"/>
                <w:sz w:val="20"/>
              </w:rPr>
            </w:pPr>
            <w:r>
              <w:rPr>
                <w:rFonts w:ascii="Wingdings" w:hAnsi="Wingdings"/>
                <w:sz w:val="20"/>
              </w:rPr>
              <w:t></w:t>
            </w:r>
          </w:p>
        </w:tc>
        <w:tc>
          <w:tcPr>
            <w:tcW w:w="802" w:type="dxa"/>
          </w:tcPr>
          <w:p w14:paraId="14F1D2D5" w14:textId="77777777" w:rsidR="00BD35D5" w:rsidRDefault="00000000">
            <w:pPr>
              <w:pStyle w:val="TableParagraph"/>
              <w:spacing w:before="50"/>
              <w:ind w:left="311"/>
              <w:rPr>
                <w:rFonts w:ascii="Wingdings" w:hAnsi="Wingdings"/>
                <w:sz w:val="20"/>
              </w:rPr>
            </w:pPr>
            <w:r>
              <w:rPr>
                <w:rFonts w:ascii="Wingdings" w:hAnsi="Wingdings"/>
                <w:sz w:val="20"/>
              </w:rPr>
              <w:t></w:t>
            </w:r>
          </w:p>
        </w:tc>
        <w:tc>
          <w:tcPr>
            <w:tcW w:w="1062" w:type="dxa"/>
          </w:tcPr>
          <w:p w14:paraId="1C31E6E9" w14:textId="77777777" w:rsidR="00BD35D5" w:rsidRDefault="00000000">
            <w:pPr>
              <w:pStyle w:val="TableParagraph"/>
              <w:spacing w:before="50"/>
              <w:jc w:val="center"/>
              <w:rPr>
                <w:rFonts w:ascii="Wingdings" w:hAnsi="Wingdings"/>
                <w:sz w:val="20"/>
              </w:rPr>
            </w:pPr>
            <w:r>
              <w:rPr>
                <w:rFonts w:ascii="Wingdings" w:hAnsi="Wingdings"/>
                <w:sz w:val="20"/>
              </w:rPr>
              <w:t></w:t>
            </w:r>
          </w:p>
        </w:tc>
      </w:tr>
      <w:tr w:rsidR="00BD35D5" w14:paraId="3BD2BA9B" w14:textId="77777777">
        <w:trPr>
          <w:trHeight w:val="561"/>
        </w:trPr>
        <w:tc>
          <w:tcPr>
            <w:tcW w:w="8674" w:type="dxa"/>
            <w:gridSpan w:val="4"/>
            <w:tcBorders>
              <w:left w:val="nil"/>
              <w:right w:val="nil"/>
            </w:tcBorders>
          </w:tcPr>
          <w:p w14:paraId="212C4EAB" w14:textId="77777777" w:rsidR="00BD35D5" w:rsidRDefault="00BD35D5">
            <w:pPr>
              <w:pStyle w:val="TableParagraph"/>
              <w:rPr>
                <w:rFonts w:ascii="Times New Roman"/>
                <w:sz w:val="20"/>
              </w:rPr>
            </w:pPr>
          </w:p>
        </w:tc>
      </w:tr>
      <w:tr w:rsidR="00BD35D5" w14:paraId="7790319D" w14:textId="77777777">
        <w:trPr>
          <w:trHeight w:val="561"/>
        </w:trPr>
        <w:tc>
          <w:tcPr>
            <w:tcW w:w="6035" w:type="dxa"/>
            <w:vMerge w:val="restart"/>
          </w:tcPr>
          <w:p w14:paraId="1E4DA6E6" w14:textId="77777777" w:rsidR="00BD35D5" w:rsidRDefault="00000000">
            <w:pPr>
              <w:pStyle w:val="TableParagraph"/>
              <w:spacing w:line="222" w:lineRule="exact"/>
              <w:ind w:left="105"/>
              <w:rPr>
                <w:b/>
                <w:sz w:val="20"/>
              </w:rPr>
            </w:pPr>
            <w:r>
              <w:rPr>
                <w:b/>
                <w:sz w:val="20"/>
              </w:rPr>
              <w:t>5.</w:t>
            </w:r>
            <w:r>
              <w:rPr>
                <w:b/>
                <w:spacing w:val="-3"/>
                <w:sz w:val="20"/>
              </w:rPr>
              <w:t xml:space="preserve"> </w:t>
            </w:r>
            <w:r>
              <w:rPr>
                <w:b/>
                <w:sz w:val="20"/>
              </w:rPr>
              <w:t>Verificarea</w:t>
            </w:r>
            <w:r>
              <w:rPr>
                <w:b/>
                <w:spacing w:val="-2"/>
                <w:sz w:val="20"/>
              </w:rPr>
              <w:t xml:space="preserve"> </w:t>
            </w:r>
            <w:r>
              <w:rPr>
                <w:b/>
                <w:sz w:val="20"/>
              </w:rPr>
              <w:t>Planului</w:t>
            </w:r>
            <w:r>
              <w:rPr>
                <w:b/>
                <w:spacing w:val="-7"/>
                <w:sz w:val="20"/>
              </w:rPr>
              <w:t xml:space="preserve"> </w:t>
            </w:r>
            <w:r>
              <w:rPr>
                <w:b/>
                <w:sz w:val="20"/>
              </w:rPr>
              <w:t>Financiar</w:t>
            </w:r>
          </w:p>
        </w:tc>
        <w:tc>
          <w:tcPr>
            <w:tcW w:w="2639" w:type="dxa"/>
            <w:gridSpan w:val="3"/>
          </w:tcPr>
          <w:p w14:paraId="2408902F" w14:textId="77777777" w:rsidR="00BD35D5" w:rsidRDefault="00000000">
            <w:pPr>
              <w:pStyle w:val="TableParagraph"/>
              <w:spacing w:line="222" w:lineRule="exact"/>
              <w:ind w:left="375"/>
              <w:rPr>
                <w:b/>
                <w:sz w:val="20"/>
              </w:rPr>
            </w:pPr>
            <w:r>
              <w:rPr>
                <w:b/>
                <w:sz w:val="20"/>
              </w:rPr>
              <w:t>Verificare</w:t>
            </w:r>
            <w:r>
              <w:rPr>
                <w:b/>
                <w:spacing w:val="-3"/>
                <w:sz w:val="20"/>
              </w:rPr>
              <w:t xml:space="preserve"> </w:t>
            </w:r>
            <w:r>
              <w:rPr>
                <w:b/>
                <w:sz w:val="20"/>
              </w:rPr>
              <w:t>efectuată</w:t>
            </w:r>
          </w:p>
        </w:tc>
      </w:tr>
      <w:tr w:rsidR="00BD35D5" w14:paraId="5910540D" w14:textId="77777777">
        <w:trPr>
          <w:trHeight w:val="556"/>
        </w:trPr>
        <w:tc>
          <w:tcPr>
            <w:tcW w:w="6035" w:type="dxa"/>
            <w:vMerge/>
            <w:tcBorders>
              <w:top w:val="nil"/>
            </w:tcBorders>
          </w:tcPr>
          <w:p w14:paraId="71CC4C5E" w14:textId="77777777" w:rsidR="00BD35D5" w:rsidRDefault="00BD35D5">
            <w:pPr>
              <w:rPr>
                <w:sz w:val="2"/>
                <w:szCs w:val="2"/>
              </w:rPr>
            </w:pPr>
          </w:p>
        </w:tc>
        <w:tc>
          <w:tcPr>
            <w:tcW w:w="775" w:type="dxa"/>
          </w:tcPr>
          <w:p w14:paraId="459AA790" w14:textId="77777777" w:rsidR="00BD35D5" w:rsidRDefault="00000000">
            <w:pPr>
              <w:pStyle w:val="TableParagraph"/>
              <w:spacing w:line="222" w:lineRule="exact"/>
              <w:ind w:left="255"/>
              <w:rPr>
                <w:b/>
                <w:sz w:val="20"/>
              </w:rPr>
            </w:pPr>
            <w:r>
              <w:rPr>
                <w:b/>
                <w:sz w:val="20"/>
              </w:rPr>
              <w:t>DA</w:t>
            </w:r>
          </w:p>
        </w:tc>
        <w:tc>
          <w:tcPr>
            <w:tcW w:w="802" w:type="dxa"/>
          </w:tcPr>
          <w:p w14:paraId="591B0B10" w14:textId="77777777" w:rsidR="00BD35D5" w:rsidRDefault="00000000">
            <w:pPr>
              <w:pStyle w:val="TableParagraph"/>
              <w:spacing w:line="222" w:lineRule="exact"/>
              <w:ind w:left="267"/>
              <w:rPr>
                <w:b/>
                <w:sz w:val="20"/>
              </w:rPr>
            </w:pPr>
            <w:r>
              <w:rPr>
                <w:b/>
                <w:sz w:val="20"/>
              </w:rPr>
              <w:t>NU</w:t>
            </w:r>
          </w:p>
        </w:tc>
        <w:tc>
          <w:tcPr>
            <w:tcW w:w="1062" w:type="dxa"/>
          </w:tcPr>
          <w:p w14:paraId="7D845726" w14:textId="77777777" w:rsidR="00BD35D5" w:rsidRDefault="00000000">
            <w:pPr>
              <w:pStyle w:val="TableParagraph"/>
              <w:spacing w:line="237" w:lineRule="auto"/>
              <w:ind w:left="224" w:right="118" w:hanging="92"/>
              <w:rPr>
                <w:b/>
                <w:sz w:val="20"/>
              </w:rPr>
            </w:pPr>
            <w:r>
              <w:rPr>
                <w:b/>
                <w:sz w:val="20"/>
              </w:rPr>
              <w:t>NU ESTE</w:t>
            </w:r>
            <w:r>
              <w:rPr>
                <w:b/>
                <w:spacing w:val="-58"/>
                <w:sz w:val="20"/>
              </w:rPr>
              <w:t xml:space="preserve"> </w:t>
            </w:r>
            <w:r>
              <w:rPr>
                <w:b/>
                <w:sz w:val="20"/>
              </w:rPr>
              <w:t>CAZUL</w:t>
            </w:r>
          </w:p>
        </w:tc>
      </w:tr>
      <w:tr w:rsidR="00BD35D5" w14:paraId="5722C741" w14:textId="77777777">
        <w:trPr>
          <w:trHeight w:val="2116"/>
        </w:trPr>
        <w:tc>
          <w:tcPr>
            <w:tcW w:w="6035" w:type="dxa"/>
          </w:tcPr>
          <w:p w14:paraId="62754B51" w14:textId="77777777" w:rsidR="00BD35D5" w:rsidRDefault="00BD35D5">
            <w:pPr>
              <w:pStyle w:val="TableParagraph"/>
              <w:spacing w:before="9"/>
              <w:rPr>
                <w:rFonts w:ascii="Calibri"/>
                <w:sz w:val="18"/>
              </w:rPr>
            </w:pPr>
          </w:p>
          <w:p w14:paraId="48D73F09" w14:textId="77777777" w:rsidR="00BD35D5" w:rsidRDefault="00000000">
            <w:pPr>
              <w:pStyle w:val="TableParagraph"/>
              <w:spacing w:before="1" w:line="242" w:lineRule="auto"/>
              <w:ind w:left="105"/>
              <w:rPr>
                <w:sz w:val="20"/>
              </w:rPr>
            </w:pPr>
            <w:r>
              <w:rPr>
                <w:b/>
                <w:sz w:val="20"/>
              </w:rPr>
              <w:t>5.1</w:t>
            </w:r>
            <w:r>
              <w:rPr>
                <w:b/>
                <w:spacing w:val="6"/>
                <w:sz w:val="20"/>
              </w:rPr>
              <w:t xml:space="preserve"> </w:t>
            </w:r>
            <w:r>
              <w:rPr>
                <w:sz w:val="20"/>
              </w:rPr>
              <w:t>Planul</w:t>
            </w:r>
            <w:r>
              <w:rPr>
                <w:spacing w:val="2"/>
                <w:sz w:val="20"/>
              </w:rPr>
              <w:t xml:space="preserve"> </w:t>
            </w:r>
            <w:r>
              <w:rPr>
                <w:sz w:val="20"/>
              </w:rPr>
              <w:t>financiar</w:t>
            </w:r>
            <w:r>
              <w:rPr>
                <w:spacing w:val="1"/>
                <w:sz w:val="20"/>
              </w:rPr>
              <w:t xml:space="preserve"> </w:t>
            </w:r>
            <w:r>
              <w:rPr>
                <w:sz w:val="20"/>
              </w:rPr>
              <w:t>este</w:t>
            </w:r>
            <w:r>
              <w:rPr>
                <w:spacing w:val="5"/>
                <w:sz w:val="20"/>
              </w:rPr>
              <w:t xml:space="preserve"> </w:t>
            </w:r>
            <w:r>
              <w:rPr>
                <w:sz w:val="20"/>
              </w:rPr>
              <w:t>corect</w:t>
            </w:r>
            <w:r>
              <w:rPr>
                <w:spacing w:val="5"/>
                <w:sz w:val="20"/>
              </w:rPr>
              <w:t xml:space="preserve"> </w:t>
            </w:r>
            <w:r>
              <w:rPr>
                <w:sz w:val="20"/>
              </w:rPr>
              <w:t>completat şi</w:t>
            </w:r>
            <w:r>
              <w:rPr>
                <w:spacing w:val="4"/>
                <w:sz w:val="20"/>
              </w:rPr>
              <w:t xml:space="preserve"> </w:t>
            </w:r>
            <w:r>
              <w:rPr>
                <w:sz w:val="20"/>
              </w:rPr>
              <w:t>respectă</w:t>
            </w:r>
            <w:r>
              <w:rPr>
                <w:spacing w:val="-2"/>
                <w:sz w:val="20"/>
              </w:rPr>
              <w:t xml:space="preserve"> </w:t>
            </w:r>
            <w:r>
              <w:rPr>
                <w:sz w:val="20"/>
              </w:rPr>
              <w:t>gradul</w:t>
            </w:r>
            <w:r>
              <w:rPr>
                <w:spacing w:val="2"/>
                <w:sz w:val="20"/>
              </w:rPr>
              <w:t xml:space="preserve"> </w:t>
            </w:r>
            <w:r>
              <w:rPr>
                <w:sz w:val="20"/>
              </w:rPr>
              <w:t>de</w:t>
            </w:r>
            <w:r>
              <w:rPr>
                <w:spacing w:val="-58"/>
                <w:sz w:val="20"/>
              </w:rPr>
              <w:t xml:space="preserve"> </w:t>
            </w:r>
            <w:r>
              <w:rPr>
                <w:sz w:val="20"/>
              </w:rPr>
              <w:t>intervenţie</w:t>
            </w:r>
            <w:r>
              <w:rPr>
                <w:spacing w:val="1"/>
                <w:sz w:val="20"/>
              </w:rPr>
              <w:t xml:space="preserve"> </w:t>
            </w:r>
            <w:r>
              <w:rPr>
                <w:sz w:val="20"/>
              </w:rPr>
              <w:t>publică?</w:t>
            </w:r>
          </w:p>
          <w:p w14:paraId="049A2998" w14:textId="77777777" w:rsidR="00BD35D5" w:rsidRDefault="00BD35D5">
            <w:pPr>
              <w:pStyle w:val="TableParagraph"/>
              <w:spacing w:before="4"/>
              <w:rPr>
                <w:rFonts w:ascii="Calibri"/>
                <w:sz w:val="19"/>
              </w:rPr>
            </w:pPr>
          </w:p>
          <w:p w14:paraId="293A6039" w14:textId="77777777" w:rsidR="00BD35D5" w:rsidRDefault="00000000">
            <w:pPr>
              <w:pStyle w:val="TableParagraph"/>
              <w:ind w:left="105" w:right="97"/>
              <w:jc w:val="both"/>
              <w:rPr>
                <w:sz w:val="20"/>
              </w:rPr>
            </w:pPr>
            <w:r>
              <w:rPr>
                <w:sz w:val="20"/>
              </w:rPr>
              <w:t>Intensitatea sprijinului public nerambursabil este   de maxim</w:t>
            </w:r>
            <w:r>
              <w:rPr>
                <w:spacing w:val="1"/>
                <w:sz w:val="20"/>
              </w:rPr>
              <w:t xml:space="preserve"> </w:t>
            </w:r>
            <w:r>
              <w:rPr>
                <w:b/>
                <w:sz w:val="20"/>
              </w:rPr>
              <w:t>90% din valoarea eligibila a investitiei si un plafon maxim al</w:t>
            </w:r>
            <w:r>
              <w:rPr>
                <w:b/>
                <w:spacing w:val="1"/>
                <w:sz w:val="20"/>
              </w:rPr>
              <w:t xml:space="preserve"> </w:t>
            </w:r>
            <w:r>
              <w:rPr>
                <w:b/>
                <w:sz w:val="20"/>
              </w:rPr>
              <w:t xml:space="preserve">sprijinului nerambursabil de 200.000 de euro/beneficiar </w:t>
            </w:r>
            <w:r>
              <w:rPr>
                <w:sz w:val="20"/>
              </w:rPr>
              <w:t>pe 3</w:t>
            </w:r>
            <w:r>
              <w:rPr>
                <w:spacing w:val="1"/>
                <w:sz w:val="20"/>
              </w:rPr>
              <w:t xml:space="preserve"> </w:t>
            </w:r>
            <w:r>
              <w:rPr>
                <w:sz w:val="20"/>
              </w:rPr>
              <w:t>ani</w:t>
            </w:r>
            <w:r>
              <w:rPr>
                <w:spacing w:val="-4"/>
                <w:sz w:val="20"/>
              </w:rPr>
              <w:t xml:space="preserve"> </w:t>
            </w:r>
            <w:r>
              <w:rPr>
                <w:sz w:val="20"/>
              </w:rPr>
              <w:t>fiscali</w:t>
            </w:r>
            <w:r>
              <w:rPr>
                <w:spacing w:val="-2"/>
                <w:sz w:val="20"/>
              </w:rPr>
              <w:t xml:space="preserve"> </w:t>
            </w:r>
            <w:r>
              <w:rPr>
                <w:sz w:val="20"/>
              </w:rPr>
              <w:t>(100.000</w:t>
            </w:r>
            <w:r>
              <w:rPr>
                <w:spacing w:val="-4"/>
                <w:sz w:val="20"/>
              </w:rPr>
              <w:t xml:space="preserve"> </w:t>
            </w:r>
            <w:r>
              <w:rPr>
                <w:sz w:val="20"/>
              </w:rPr>
              <w:t>euro</w:t>
            </w:r>
            <w:r>
              <w:rPr>
                <w:spacing w:val="-1"/>
                <w:sz w:val="20"/>
              </w:rPr>
              <w:t xml:space="preserve"> </w:t>
            </w:r>
            <w:r>
              <w:rPr>
                <w:sz w:val="20"/>
              </w:rPr>
              <w:t>in</w:t>
            </w:r>
            <w:r>
              <w:rPr>
                <w:spacing w:val="-3"/>
                <w:sz w:val="20"/>
              </w:rPr>
              <w:t xml:space="preserve"> </w:t>
            </w:r>
            <w:r>
              <w:rPr>
                <w:sz w:val="20"/>
              </w:rPr>
              <w:t>cazul</w:t>
            </w:r>
            <w:r>
              <w:rPr>
                <w:spacing w:val="-6"/>
                <w:sz w:val="20"/>
              </w:rPr>
              <w:t xml:space="preserve"> </w:t>
            </w:r>
            <w:r>
              <w:rPr>
                <w:sz w:val="20"/>
              </w:rPr>
              <w:t>transporturilor).</w:t>
            </w:r>
          </w:p>
        </w:tc>
        <w:tc>
          <w:tcPr>
            <w:tcW w:w="775" w:type="dxa"/>
          </w:tcPr>
          <w:p w14:paraId="3F8A206E" w14:textId="77777777" w:rsidR="00BD35D5" w:rsidRDefault="00BD35D5">
            <w:pPr>
              <w:pStyle w:val="TableParagraph"/>
              <w:rPr>
                <w:rFonts w:ascii="Calibri"/>
                <w:sz w:val="19"/>
              </w:rPr>
            </w:pPr>
          </w:p>
          <w:p w14:paraId="310AFEDE" w14:textId="77777777" w:rsidR="00BD35D5" w:rsidRDefault="00000000">
            <w:pPr>
              <w:pStyle w:val="TableParagraph"/>
              <w:spacing w:before="1"/>
              <w:ind w:left="1"/>
              <w:jc w:val="center"/>
              <w:rPr>
                <w:rFonts w:ascii="Wingdings" w:hAnsi="Wingdings"/>
                <w:sz w:val="20"/>
              </w:rPr>
            </w:pPr>
            <w:r>
              <w:rPr>
                <w:rFonts w:ascii="Wingdings" w:hAnsi="Wingdings"/>
                <w:sz w:val="20"/>
              </w:rPr>
              <w:t></w:t>
            </w:r>
          </w:p>
          <w:p w14:paraId="0DE05B80" w14:textId="77777777" w:rsidR="00BD35D5" w:rsidRDefault="00BD35D5">
            <w:pPr>
              <w:pStyle w:val="TableParagraph"/>
              <w:rPr>
                <w:rFonts w:ascii="Calibri"/>
              </w:rPr>
            </w:pPr>
          </w:p>
          <w:p w14:paraId="7322F099" w14:textId="77777777" w:rsidR="00BD35D5" w:rsidRDefault="00000000">
            <w:pPr>
              <w:pStyle w:val="TableParagraph"/>
              <w:spacing w:before="195"/>
              <w:ind w:left="1"/>
              <w:jc w:val="center"/>
              <w:rPr>
                <w:rFonts w:ascii="Wingdings" w:hAnsi="Wingdings"/>
                <w:sz w:val="20"/>
              </w:rPr>
            </w:pPr>
            <w:r>
              <w:rPr>
                <w:rFonts w:ascii="Wingdings" w:hAnsi="Wingdings"/>
                <w:sz w:val="20"/>
              </w:rPr>
              <w:t></w:t>
            </w:r>
          </w:p>
        </w:tc>
        <w:tc>
          <w:tcPr>
            <w:tcW w:w="802" w:type="dxa"/>
          </w:tcPr>
          <w:p w14:paraId="1E751924" w14:textId="77777777" w:rsidR="00BD35D5" w:rsidRDefault="00BD35D5">
            <w:pPr>
              <w:pStyle w:val="TableParagraph"/>
              <w:rPr>
                <w:rFonts w:ascii="Calibri"/>
                <w:sz w:val="19"/>
              </w:rPr>
            </w:pPr>
          </w:p>
          <w:p w14:paraId="0D5241CA" w14:textId="77777777" w:rsidR="00BD35D5" w:rsidRDefault="00000000">
            <w:pPr>
              <w:pStyle w:val="TableParagraph"/>
              <w:spacing w:before="1"/>
              <w:ind w:left="9"/>
              <w:jc w:val="center"/>
              <w:rPr>
                <w:rFonts w:ascii="Wingdings" w:hAnsi="Wingdings"/>
                <w:sz w:val="20"/>
              </w:rPr>
            </w:pPr>
            <w:r>
              <w:rPr>
                <w:rFonts w:ascii="Wingdings" w:hAnsi="Wingdings"/>
                <w:sz w:val="20"/>
              </w:rPr>
              <w:t></w:t>
            </w:r>
          </w:p>
          <w:p w14:paraId="27B28F57" w14:textId="77777777" w:rsidR="00BD35D5" w:rsidRDefault="00BD35D5">
            <w:pPr>
              <w:pStyle w:val="TableParagraph"/>
              <w:rPr>
                <w:rFonts w:ascii="Calibri"/>
              </w:rPr>
            </w:pPr>
          </w:p>
          <w:p w14:paraId="0831D5D9" w14:textId="77777777" w:rsidR="00BD35D5" w:rsidRDefault="00000000">
            <w:pPr>
              <w:pStyle w:val="TableParagraph"/>
              <w:spacing w:before="195"/>
              <w:ind w:left="9"/>
              <w:jc w:val="center"/>
              <w:rPr>
                <w:rFonts w:ascii="Wingdings" w:hAnsi="Wingdings"/>
                <w:sz w:val="20"/>
              </w:rPr>
            </w:pPr>
            <w:r>
              <w:rPr>
                <w:rFonts w:ascii="Wingdings" w:hAnsi="Wingdings"/>
                <w:sz w:val="20"/>
              </w:rPr>
              <w:t></w:t>
            </w:r>
          </w:p>
        </w:tc>
        <w:tc>
          <w:tcPr>
            <w:tcW w:w="1062" w:type="dxa"/>
          </w:tcPr>
          <w:p w14:paraId="7AE5A61E" w14:textId="77777777" w:rsidR="00BD35D5" w:rsidRDefault="00BD35D5">
            <w:pPr>
              <w:pStyle w:val="TableParagraph"/>
              <w:rPr>
                <w:rFonts w:ascii="Times New Roman"/>
                <w:sz w:val="20"/>
              </w:rPr>
            </w:pPr>
          </w:p>
        </w:tc>
      </w:tr>
      <w:tr w:rsidR="00BD35D5" w14:paraId="715FFADF" w14:textId="77777777">
        <w:trPr>
          <w:trHeight w:val="821"/>
        </w:trPr>
        <w:tc>
          <w:tcPr>
            <w:tcW w:w="6035" w:type="dxa"/>
          </w:tcPr>
          <w:p w14:paraId="6C42FA47" w14:textId="77777777" w:rsidR="00BD35D5" w:rsidRDefault="00000000">
            <w:pPr>
              <w:pStyle w:val="TableParagraph"/>
              <w:spacing w:before="133" w:line="273" w:lineRule="auto"/>
              <w:ind w:left="105"/>
              <w:rPr>
                <w:sz w:val="20"/>
              </w:rPr>
            </w:pPr>
            <w:r>
              <w:rPr>
                <w:b/>
                <w:sz w:val="20"/>
              </w:rPr>
              <w:t>5.2</w:t>
            </w:r>
            <w:r>
              <w:rPr>
                <w:b/>
                <w:spacing w:val="5"/>
                <w:sz w:val="20"/>
              </w:rPr>
              <w:t xml:space="preserve"> </w:t>
            </w:r>
            <w:r>
              <w:rPr>
                <w:sz w:val="20"/>
              </w:rPr>
              <w:t>Ajutorul</w:t>
            </w:r>
            <w:r>
              <w:rPr>
                <w:spacing w:val="59"/>
                <w:sz w:val="20"/>
              </w:rPr>
              <w:t xml:space="preserve"> </w:t>
            </w:r>
            <w:r>
              <w:rPr>
                <w:sz w:val="20"/>
              </w:rPr>
              <w:t>public</w:t>
            </w:r>
            <w:r>
              <w:rPr>
                <w:spacing w:val="3"/>
                <w:sz w:val="20"/>
              </w:rPr>
              <w:t xml:space="preserve"> </w:t>
            </w:r>
            <w:r>
              <w:rPr>
                <w:sz w:val="20"/>
              </w:rPr>
              <w:t>nerambursabil</w:t>
            </w:r>
            <w:r>
              <w:rPr>
                <w:spacing w:val="2"/>
                <w:sz w:val="20"/>
              </w:rPr>
              <w:t xml:space="preserve"> </w:t>
            </w:r>
            <w:r>
              <w:rPr>
                <w:sz w:val="20"/>
              </w:rPr>
              <w:t>se</w:t>
            </w:r>
            <w:r>
              <w:rPr>
                <w:spacing w:val="2"/>
                <w:sz w:val="20"/>
              </w:rPr>
              <w:t xml:space="preserve"> </w:t>
            </w:r>
            <w:r>
              <w:rPr>
                <w:sz w:val="20"/>
              </w:rPr>
              <w:t>încadrează</w:t>
            </w:r>
            <w:r>
              <w:rPr>
                <w:spacing w:val="2"/>
                <w:sz w:val="20"/>
              </w:rPr>
              <w:t xml:space="preserve"> </w:t>
            </w:r>
            <w:r>
              <w:rPr>
                <w:sz w:val="20"/>
              </w:rPr>
              <w:t>în</w:t>
            </w:r>
            <w:r>
              <w:rPr>
                <w:spacing w:val="6"/>
                <w:sz w:val="20"/>
              </w:rPr>
              <w:t xml:space="preserve"> </w:t>
            </w:r>
            <w:r>
              <w:rPr>
                <w:sz w:val="20"/>
              </w:rPr>
              <w:t>plafonul</w:t>
            </w:r>
            <w:r>
              <w:rPr>
                <w:spacing w:val="-58"/>
                <w:sz w:val="20"/>
              </w:rPr>
              <w:t xml:space="preserve"> </w:t>
            </w:r>
            <w:r>
              <w:rPr>
                <w:sz w:val="20"/>
              </w:rPr>
              <w:t>maxim</w:t>
            </w:r>
            <w:r>
              <w:rPr>
                <w:spacing w:val="-3"/>
                <w:sz w:val="20"/>
              </w:rPr>
              <w:t xml:space="preserve"> </w:t>
            </w:r>
            <w:r>
              <w:rPr>
                <w:sz w:val="20"/>
              </w:rPr>
              <w:t>prevăzut</w:t>
            </w:r>
            <w:r>
              <w:rPr>
                <w:spacing w:val="-1"/>
                <w:sz w:val="20"/>
              </w:rPr>
              <w:t xml:space="preserve"> </w:t>
            </w:r>
            <w:r>
              <w:rPr>
                <w:sz w:val="20"/>
              </w:rPr>
              <w:t>de</w:t>
            </w:r>
            <w:r>
              <w:rPr>
                <w:spacing w:val="2"/>
                <w:sz w:val="20"/>
              </w:rPr>
              <w:t xml:space="preserve"> </w:t>
            </w:r>
            <w:r>
              <w:rPr>
                <w:sz w:val="20"/>
              </w:rPr>
              <w:t>regula</w:t>
            </w:r>
            <w:r>
              <w:rPr>
                <w:spacing w:val="1"/>
                <w:sz w:val="20"/>
              </w:rPr>
              <w:t xml:space="preserve"> </w:t>
            </w:r>
            <w:r>
              <w:rPr>
                <w:sz w:val="20"/>
              </w:rPr>
              <w:t>de</w:t>
            </w:r>
            <w:r>
              <w:rPr>
                <w:spacing w:val="-4"/>
                <w:sz w:val="20"/>
              </w:rPr>
              <w:t xml:space="preserve"> </w:t>
            </w:r>
            <w:r>
              <w:rPr>
                <w:sz w:val="20"/>
              </w:rPr>
              <w:t>minimis</w:t>
            </w:r>
            <w:r>
              <w:rPr>
                <w:spacing w:val="4"/>
                <w:sz w:val="20"/>
              </w:rPr>
              <w:t xml:space="preserve"> </w:t>
            </w:r>
            <w:r>
              <w:rPr>
                <w:sz w:val="20"/>
              </w:rPr>
              <w:t>?</w:t>
            </w:r>
          </w:p>
        </w:tc>
        <w:tc>
          <w:tcPr>
            <w:tcW w:w="775" w:type="dxa"/>
          </w:tcPr>
          <w:p w14:paraId="608864AF" w14:textId="77777777" w:rsidR="00BD35D5" w:rsidRDefault="00BD35D5">
            <w:pPr>
              <w:pStyle w:val="TableParagraph"/>
              <w:spacing w:before="8"/>
              <w:rPr>
                <w:rFonts w:ascii="Calibri"/>
                <w:sz w:val="18"/>
              </w:rPr>
            </w:pPr>
          </w:p>
          <w:p w14:paraId="6B8B872E" w14:textId="77777777" w:rsidR="00BD35D5" w:rsidRDefault="00000000">
            <w:pPr>
              <w:pStyle w:val="TableParagraph"/>
              <w:ind w:left="293"/>
              <w:rPr>
                <w:rFonts w:ascii="Wingdings" w:hAnsi="Wingdings"/>
                <w:sz w:val="20"/>
              </w:rPr>
            </w:pPr>
            <w:r>
              <w:rPr>
                <w:rFonts w:ascii="Wingdings" w:hAnsi="Wingdings"/>
                <w:sz w:val="20"/>
              </w:rPr>
              <w:t></w:t>
            </w:r>
          </w:p>
        </w:tc>
        <w:tc>
          <w:tcPr>
            <w:tcW w:w="802" w:type="dxa"/>
          </w:tcPr>
          <w:p w14:paraId="62CDE858" w14:textId="77777777" w:rsidR="00BD35D5" w:rsidRDefault="00BD35D5">
            <w:pPr>
              <w:pStyle w:val="TableParagraph"/>
              <w:spacing w:before="8"/>
              <w:rPr>
                <w:rFonts w:ascii="Calibri"/>
                <w:sz w:val="18"/>
              </w:rPr>
            </w:pPr>
          </w:p>
          <w:p w14:paraId="105762E5" w14:textId="77777777" w:rsidR="00BD35D5" w:rsidRDefault="00000000">
            <w:pPr>
              <w:pStyle w:val="TableParagraph"/>
              <w:ind w:left="311"/>
              <w:rPr>
                <w:rFonts w:ascii="Wingdings" w:hAnsi="Wingdings"/>
                <w:sz w:val="20"/>
              </w:rPr>
            </w:pPr>
            <w:r>
              <w:rPr>
                <w:rFonts w:ascii="Wingdings" w:hAnsi="Wingdings"/>
                <w:sz w:val="20"/>
              </w:rPr>
              <w:t></w:t>
            </w:r>
          </w:p>
        </w:tc>
        <w:tc>
          <w:tcPr>
            <w:tcW w:w="1062" w:type="dxa"/>
          </w:tcPr>
          <w:p w14:paraId="0379A664" w14:textId="77777777" w:rsidR="00BD35D5" w:rsidRDefault="00BD35D5">
            <w:pPr>
              <w:pStyle w:val="TableParagraph"/>
              <w:spacing w:before="8"/>
              <w:rPr>
                <w:rFonts w:ascii="Calibri"/>
                <w:sz w:val="18"/>
              </w:rPr>
            </w:pPr>
          </w:p>
          <w:p w14:paraId="6CF0EA78" w14:textId="77777777" w:rsidR="00BD35D5" w:rsidRDefault="00000000">
            <w:pPr>
              <w:pStyle w:val="TableParagraph"/>
              <w:jc w:val="center"/>
              <w:rPr>
                <w:rFonts w:ascii="Wingdings" w:hAnsi="Wingdings"/>
                <w:sz w:val="20"/>
              </w:rPr>
            </w:pPr>
            <w:r>
              <w:rPr>
                <w:rFonts w:ascii="Wingdings" w:hAnsi="Wingdings"/>
                <w:sz w:val="20"/>
              </w:rPr>
              <w:t></w:t>
            </w:r>
          </w:p>
        </w:tc>
      </w:tr>
      <w:tr w:rsidR="00BD35D5" w14:paraId="6E673FE8" w14:textId="77777777">
        <w:trPr>
          <w:trHeight w:val="820"/>
        </w:trPr>
        <w:tc>
          <w:tcPr>
            <w:tcW w:w="6035" w:type="dxa"/>
          </w:tcPr>
          <w:p w14:paraId="0A2831D4" w14:textId="77777777" w:rsidR="00BD35D5" w:rsidRDefault="00000000">
            <w:pPr>
              <w:pStyle w:val="TableParagraph"/>
              <w:spacing w:before="133" w:line="278" w:lineRule="auto"/>
              <w:ind w:left="105"/>
              <w:rPr>
                <w:sz w:val="20"/>
              </w:rPr>
            </w:pPr>
            <w:r>
              <w:rPr>
                <w:b/>
                <w:sz w:val="20"/>
              </w:rPr>
              <w:t>5.3</w:t>
            </w:r>
            <w:r>
              <w:rPr>
                <w:b/>
                <w:spacing w:val="6"/>
                <w:sz w:val="20"/>
              </w:rPr>
              <w:t xml:space="preserve"> </w:t>
            </w:r>
            <w:r>
              <w:rPr>
                <w:sz w:val="20"/>
              </w:rPr>
              <w:t>Valoarea</w:t>
            </w:r>
            <w:r>
              <w:rPr>
                <w:spacing w:val="5"/>
                <w:sz w:val="20"/>
              </w:rPr>
              <w:t xml:space="preserve"> </w:t>
            </w:r>
            <w:r>
              <w:rPr>
                <w:sz w:val="20"/>
              </w:rPr>
              <w:t>totală</w:t>
            </w:r>
            <w:r>
              <w:rPr>
                <w:spacing w:val="4"/>
                <w:sz w:val="20"/>
              </w:rPr>
              <w:t xml:space="preserve"> </w:t>
            </w:r>
            <w:r>
              <w:rPr>
                <w:sz w:val="20"/>
              </w:rPr>
              <w:t>eligibilă</w:t>
            </w:r>
            <w:r>
              <w:rPr>
                <w:spacing w:val="4"/>
                <w:sz w:val="20"/>
              </w:rPr>
              <w:t xml:space="preserve"> </w:t>
            </w:r>
            <w:r>
              <w:rPr>
                <w:sz w:val="20"/>
              </w:rPr>
              <w:t>a</w:t>
            </w:r>
            <w:r>
              <w:rPr>
                <w:spacing w:val="-1"/>
                <w:sz w:val="20"/>
              </w:rPr>
              <w:t xml:space="preserve"> </w:t>
            </w:r>
            <w:r>
              <w:rPr>
                <w:sz w:val="20"/>
              </w:rPr>
              <w:t>proiectului este mai mare</w:t>
            </w:r>
            <w:r>
              <w:rPr>
                <w:spacing w:val="5"/>
                <w:sz w:val="20"/>
              </w:rPr>
              <w:t xml:space="preserve"> </w:t>
            </w:r>
            <w:r>
              <w:rPr>
                <w:sz w:val="20"/>
              </w:rPr>
              <w:t>sau cel</w:t>
            </w:r>
            <w:r>
              <w:rPr>
                <w:spacing w:val="-57"/>
                <w:sz w:val="20"/>
              </w:rPr>
              <w:t xml:space="preserve"> </w:t>
            </w:r>
            <w:r>
              <w:rPr>
                <w:sz w:val="20"/>
              </w:rPr>
              <w:t>putin</w:t>
            </w:r>
            <w:r>
              <w:rPr>
                <w:spacing w:val="-4"/>
                <w:sz w:val="20"/>
              </w:rPr>
              <w:t xml:space="preserve"> </w:t>
            </w:r>
            <w:r>
              <w:rPr>
                <w:sz w:val="20"/>
              </w:rPr>
              <w:t>egala</w:t>
            </w:r>
            <w:r>
              <w:rPr>
                <w:spacing w:val="1"/>
                <w:sz w:val="20"/>
              </w:rPr>
              <w:t xml:space="preserve"> </w:t>
            </w:r>
            <w:r>
              <w:rPr>
                <w:sz w:val="20"/>
              </w:rPr>
              <w:t>cu</w:t>
            </w:r>
            <w:r>
              <w:rPr>
                <w:spacing w:val="2"/>
                <w:sz w:val="20"/>
              </w:rPr>
              <w:t xml:space="preserve"> </w:t>
            </w:r>
            <w:r>
              <w:rPr>
                <w:sz w:val="20"/>
              </w:rPr>
              <w:t>10.000</w:t>
            </w:r>
            <w:r>
              <w:rPr>
                <w:spacing w:val="1"/>
                <w:sz w:val="20"/>
              </w:rPr>
              <w:t xml:space="preserve"> </w:t>
            </w:r>
            <w:r>
              <w:rPr>
                <w:sz w:val="20"/>
              </w:rPr>
              <w:t>euro</w:t>
            </w:r>
            <w:r>
              <w:rPr>
                <w:spacing w:val="5"/>
                <w:sz w:val="20"/>
              </w:rPr>
              <w:t xml:space="preserve"> </w:t>
            </w:r>
            <w:r>
              <w:rPr>
                <w:sz w:val="20"/>
              </w:rPr>
              <w:t>?</w:t>
            </w:r>
          </w:p>
        </w:tc>
        <w:tc>
          <w:tcPr>
            <w:tcW w:w="775" w:type="dxa"/>
          </w:tcPr>
          <w:p w14:paraId="430C4C63" w14:textId="77777777" w:rsidR="00BD35D5" w:rsidRDefault="00BD35D5">
            <w:pPr>
              <w:pStyle w:val="TableParagraph"/>
              <w:rPr>
                <w:rFonts w:ascii="Calibri"/>
                <w:sz w:val="19"/>
              </w:rPr>
            </w:pPr>
          </w:p>
          <w:p w14:paraId="49DB388C" w14:textId="77777777" w:rsidR="00BD35D5" w:rsidRDefault="00000000">
            <w:pPr>
              <w:pStyle w:val="TableParagraph"/>
              <w:spacing w:before="1"/>
              <w:ind w:left="293"/>
              <w:rPr>
                <w:rFonts w:ascii="Wingdings" w:hAnsi="Wingdings"/>
                <w:sz w:val="20"/>
              </w:rPr>
            </w:pPr>
            <w:r>
              <w:rPr>
                <w:rFonts w:ascii="Wingdings" w:hAnsi="Wingdings"/>
                <w:sz w:val="20"/>
              </w:rPr>
              <w:t></w:t>
            </w:r>
          </w:p>
        </w:tc>
        <w:tc>
          <w:tcPr>
            <w:tcW w:w="802" w:type="dxa"/>
          </w:tcPr>
          <w:p w14:paraId="7A1530BE" w14:textId="77777777" w:rsidR="00BD35D5" w:rsidRDefault="00BD35D5">
            <w:pPr>
              <w:pStyle w:val="TableParagraph"/>
              <w:rPr>
                <w:rFonts w:ascii="Calibri"/>
                <w:sz w:val="19"/>
              </w:rPr>
            </w:pPr>
          </w:p>
          <w:p w14:paraId="19FBD9B8" w14:textId="77777777" w:rsidR="00BD35D5" w:rsidRDefault="00000000">
            <w:pPr>
              <w:pStyle w:val="TableParagraph"/>
              <w:spacing w:before="1"/>
              <w:ind w:left="311"/>
              <w:rPr>
                <w:rFonts w:ascii="Wingdings" w:hAnsi="Wingdings"/>
                <w:sz w:val="20"/>
              </w:rPr>
            </w:pPr>
            <w:r>
              <w:rPr>
                <w:rFonts w:ascii="Wingdings" w:hAnsi="Wingdings"/>
                <w:sz w:val="20"/>
              </w:rPr>
              <w:t></w:t>
            </w:r>
          </w:p>
        </w:tc>
        <w:tc>
          <w:tcPr>
            <w:tcW w:w="1062" w:type="dxa"/>
          </w:tcPr>
          <w:p w14:paraId="6DDC2283" w14:textId="77777777" w:rsidR="00BD35D5" w:rsidRDefault="00BD35D5">
            <w:pPr>
              <w:pStyle w:val="TableParagraph"/>
              <w:rPr>
                <w:rFonts w:ascii="Calibri"/>
                <w:sz w:val="19"/>
              </w:rPr>
            </w:pPr>
          </w:p>
          <w:p w14:paraId="3124DE0C" w14:textId="77777777" w:rsidR="00BD35D5" w:rsidRDefault="00000000">
            <w:pPr>
              <w:pStyle w:val="TableParagraph"/>
              <w:spacing w:before="1"/>
              <w:jc w:val="center"/>
              <w:rPr>
                <w:rFonts w:ascii="Wingdings" w:hAnsi="Wingdings"/>
                <w:sz w:val="20"/>
              </w:rPr>
            </w:pPr>
            <w:r>
              <w:rPr>
                <w:rFonts w:ascii="Wingdings" w:hAnsi="Wingdings"/>
                <w:sz w:val="20"/>
              </w:rPr>
              <w:t></w:t>
            </w:r>
          </w:p>
        </w:tc>
      </w:tr>
      <w:tr w:rsidR="00BD35D5" w14:paraId="17EFB0B4" w14:textId="77777777">
        <w:trPr>
          <w:trHeight w:val="825"/>
        </w:trPr>
        <w:tc>
          <w:tcPr>
            <w:tcW w:w="6035" w:type="dxa"/>
          </w:tcPr>
          <w:p w14:paraId="0A0BA76A" w14:textId="77777777" w:rsidR="00BD35D5" w:rsidRDefault="00000000">
            <w:pPr>
              <w:pStyle w:val="TableParagraph"/>
              <w:spacing w:before="138" w:line="273" w:lineRule="auto"/>
              <w:ind w:left="105"/>
              <w:rPr>
                <w:sz w:val="20"/>
              </w:rPr>
            </w:pPr>
            <w:r>
              <w:rPr>
                <w:b/>
                <w:sz w:val="20"/>
              </w:rPr>
              <w:t>5.4</w:t>
            </w:r>
            <w:r>
              <w:rPr>
                <w:b/>
                <w:spacing w:val="20"/>
                <w:sz w:val="20"/>
              </w:rPr>
              <w:t xml:space="preserve"> </w:t>
            </w:r>
            <w:r>
              <w:rPr>
                <w:sz w:val="20"/>
              </w:rPr>
              <w:t>Avansul</w:t>
            </w:r>
            <w:r>
              <w:rPr>
                <w:spacing w:val="16"/>
                <w:sz w:val="20"/>
              </w:rPr>
              <w:t xml:space="preserve"> </w:t>
            </w:r>
            <w:r>
              <w:rPr>
                <w:sz w:val="20"/>
              </w:rPr>
              <w:t>solicitat</w:t>
            </w:r>
            <w:r>
              <w:rPr>
                <w:spacing w:val="20"/>
                <w:sz w:val="20"/>
              </w:rPr>
              <w:t xml:space="preserve"> </w:t>
            </w:r>
            <w:r>
              <w:rPr>
                <w:sz w:val="20"/>
              </w:rPr>
              <w:t>se</w:t>
            </w:r>
            <w:r>
              <w:rPr>
                <w:spacing w:val="18"/>
                <w:sz w:val="20"/>
              </w:rPr>
              <w:t xml:space="preserve"> </w:t>
            </w:r>
            <w:r>
              <w:rPr>
                <w:sz w:val="20"/>
              </w:rPr>
              <w:t>încadrează</w:t>
            </w:r>
            <w:r>
              <w:rPr>
                <w:spacing w:val="17"/>
                <w:sz w:val="20"/>
              </w:rPr>
              <w:t xml:space="preserve"> </w:t>
            </w:r>
            <w:r>
              <w:rPr>
                <w:sz w:val="20"/>
              </w:rPr>
              <w:t>într-un</w:t>
            </w:r>
            <w:r>
              <w:rPr>
                <w:spacing w:val="14"/>
                <w:sz w:val="20"/>
              </w:rPr>
              <w:t xml:space="preserve"> </w:t>
            </w:r>
            <w:r>
              <w:rPr>
                <w:sz w:val="20"/>
              </w:rPr>
              <w:t>cuantum</w:t>
            </w:r>
            <w:r>
              <w:rPr>
                <w:spacing w:val="14"/>
                <w:sz w:val="20"/>
              </w:rPr>
              <w:t xml:space="preserve"> </w:t>
            </w:r>
            <w:r>
              <w:rPr>
                <w:sz w:val="20"/>
              </w:rPr>
              <w:t>de</w:t>
            </w:r>
            <w:r>
              <w:rPr>
                <w:spacing w:val="18"/>
                <w:sz w:val="20"/>
              </w:rPr>
              <w:t xml:space="preserve"> </w:t>
            </w:r>
            <w:r>
              <w:rPr>
                <w:sz w:val="20"/>
              </w:rPr>
              <w:t>până</w:t>
            </w:r>
            <w:r>
              <w:rPr>
                <w:spacing w:val="17"/>
                <w:sz w:val="20"/>
              </w:rPr>
              <w:t xml:space="preserve"> </w:t>
            </w:r>
            <w:r>
              <w:rPr>
                <w:sz w:val="20"/>
              </w:rPr>
              <w:t>la</w:t>
            </w:r>
            <w:r>
              <w:rPr>
                <w:spacing w:val="-57"/>
                <w:sz w:val="20"/>
              </w:rPr>
              <w:t xml:space="preserve"> </w:t>
            </w:r>
            <w:r>
              <w:rPr>
                <w:sz w:val="20"/>
              </w:rPr>
              <w:t>50%</w:t>
            </w:r>
            <w:r>
              <w:rPr>
                <w:spacing w:val="-1"/>
                <w:sz w:val="20"/>
              </w:rPr>
              <w:t xml:space="preserve"> </w:t>
            </w:r>
            <w:r>
              <w:rPr>
                <w:sz w:val="20"/>
              </w:rPr>
              <w:t>din</w:t>
            </w:r>
            <w:r>
              <w:rPr>
                <w:spacing w:val="2"/>
                <w:sz w:val="20"/>
              </w:rPr>
              <w:t xml:space="preserve"> </w:t>
            </w:r>
            <w:r>
              <w:rPr>
                <w:sz w:val="20"/>
              </w:rPr>
              <w:t>ajutorul</w:t>
            </w:r>
            <w:r>
              <w:rPr>
                <w:spacing w:val="2"/>
                <w:sz w:val="20"/>
              </w:rPr>
              <w:t xml:space="preserve"> </w:t>
            </w:r>
            <w:r>
              <w:rPr>
                <w:sz w:val="20"/>
              </w:rPr>
              <w:t>public</w:t>
            </w:r>
            <w:r>
              <w:rPr>
                <w:spacing w:val="-3"/>
                <w:sz w:val="20"/>
              </w:rPr>
              <w:t xml:space="preserve"> </w:t>
            </w:r>
            <w:r>
              <w:rPr>
                <w:sz w:val="20"/>
              </w:rPr>
              <w:t>nerambursabil?</w:t>
            </w:r>
          </w:p>
        </w:tc>
        <w:tc>
          <w:tcPr>
            <w:tcW w:w="775" w:type="dxa"/>
          </w:tcPr>
          <w:p w14:paraId="7C2231FF" w14:textId="77777777" w:rsidR="00BD35D5" w:rsidRDefault="00BD35D5">
            <w:pPr>
              <w:pStyle w:val="TableParagraph"/>
              <w:rPr>
                <w:rFonts w:ascii="Calibri"/>
                <w:sz w:val="19"/>
              </w:rPr>
            </w:pPr>
          </w:p>
          <w:p w14:paraId="46E4EF15" w14:textId="77777777" w:rsidR="00BD35D5" w:rsidRDefault="00000000">
            <w:pPr>
              <w:pStyle w:val="TableParagraph"/>
              <w:spacing w:before="1"/>
              <w:ind w:left="293"/>
              <w:rPr>
                <w:rFonts w:ascii="Wingdings" w:hAnsi="Wingdings"/>
                <w:sz w:val="20"/>
              </w:rPr>
            </w:pPr>
            <w:r>
              <w:rPr>
                <w:rFonts w:ascii="Wingdings" w:hAnsi="Wingdings"/>
                <w:sz w:val="20"/>
              </w:rPr>
              <w:t></w:t>
            </w:r>
          </w:p>
        </w:tc>
        <w:tc>
          <w:tcPr>
            <w:tcW w:w="802" w:type="dxa"/>
          </w:tcPr>
          <w:p w14:paraId="57B4E4C0" w14:textId="77777777" w:rsidR="00BD35D5" w:rsidRDefault="00BD35D5">
            <w:pPr>
              <w:pStyle w:val="TableParagraph"/>
              <w:rPr>
                <w:rFonts w:ascii="Calibri"/>
                <w:sz w:val="19"/>
              </w:rPr>
            </w:pPr>
          </w:p>
          <w:p w14:paraId="51B877B6" w14:textId="77777777" w:rsidR="00BD35D5" w:rsidRDefault="00000000">
            <w:pPr>
              <w:pStyle w:val="TableParagraph"/>
              <w:spacing w:before="1"/>
              <w:ind w:left="311"/>
              <w:rPr>
                <w:rFonts w:ascii="Wingdings" w:hAnsi="Wingdings"/>
                <w:sz w:val="20"/>
              </w:rPr>
            </w:pPr>
            <w:r>
              <w:rPr>
                <w:rFonts w:ascii="Wingdings" w:hAnsi="Wingdings"/>
                <w:sz w:val="20"/>
              </w:rPr>
              <w:t></w:t>
            </w:r>
          </w:p>
        </w:tc>
        <w:tc>
          <w:tcPr>
            <w:tcW w:w="1062" w:type="dxa"/>
          </w:tcPr>
          <w:p w14:paraId="2CD5526A" w14:textId="77777777" w:rsidR="00BD35D5" w:rsidRDefault="00BD35D5">
            <w:pPr>
              <w:pStyle w:val="TableParagraph"/>
              <w:rPr>
                <w:rFonts w:ascii="Calibri"/>
                <w:sz w:val="19"/>
              </w:rPr>
            </w:pPr>
          </w:p>
          <w:p w14:paraId="0EC7896C" w14:textId="77777777" w:rsidR="00BD35D5" w:rsidRDefault="00000000">
            <w:pPr>
              <w:pStyle w:val="TableParagraph"/>
              <w:spacing w:before="1"/>
              <w:jc w:val="center"/>
              <w:rPr>
                <w:rFonts w:ascii="Wingdings" w:hAnsi="Wingdings"/>
                <w:sz w:val="20"/>
              </w:rPr>
            </w:pPr>
            <w:r>
              <w:rPr>
                <w:rFonts w:ascii="Wingdings" w:hAnsi="Wingdings"/>
                <w:sz w:val="20"/>
              </w:rPr>
              <w:t></w:t>
            </w:r>
          </w:p>
        </w:tc>
      </w:tr>
    </w:tbl>
    <w:p w14:paraId="615AB345" w14:textId="77777777" w:rsidR="00BD35D5" w:rsidRDefault="00BD35D5">
      <w:pPr>
        <w:jc w:val="center"/>
        <w:rPr>
          <w:rFonts w:ascii="Wingdings" w:hAnsi="Wingdings"/>
          <w:sz w:val="20"/>
        </w:rPr>
        <w:sectPr w:rsidR="00BD35D5">
          <w:pgSz w:w="11910" w:h="16840"/>
          <w:pgMar w:top="1720" w:right="300" w:bottom="280" w:left="820" w:header="706" w:footer="0" w:gutter="0"/>
          <w:cols w:space="720"/>
        </w:sectPr>
      </w:pPr>
    </w:p>
    <w:tbl>
      <w:tblPr>
        <w:tblW w:w="0" w:type="auto"/>
        <w:tblInd w:w="5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50"/>
        <w:gridCol w:w="1496"/>
        <w:gridCol w:w="1781"/>
        <w:gridCol w:w="1729"/>
      </w:tblGrid>
      <w:tr w:rsidR="00BD35D5" w14:paraId="57A94A7C" w14:textId="77777777">
        <w:trPr>
          <w:trHeight w:val="232"/>
        </w:trPr>
        <w:tc>
          <w:tcPr>
            <w:tcW w:w="7556" w:type="dxa"/>
            <w:gridSpan w:val="4"/>
            <w:tcBorders>
              <w:left w:val="nil"/>
              <w:bottom w:val="nil"/>
              <w:right w:val="nil"/>
            </w:tcBorders>
            <w:shd w:val="clear" w:color="auto" w:fill="008080"/>
          </w:tcPr>
          <w:p w14:paraId="6F9C3BA6" w14:textId="77777777" w:rsidR="00BD35D5" w:rsidRDefault="00000000">
            <w:pPr>
              <w:pStyle w:val="TableParagraph"/>
              <w:spacing w:line="212" w:lineRule="exact"/>
              <w:ind w:left="33"/>
              <w:rPr>
                <w:b/>
                <w:sz w:val="20"/>
              </w:rPr>
            </w:pPr>
            <w:r>
              <w:rPr>
                <w:b/>
                <w:sz w:val="20"/>
              </w:rPr>
              <w:lastRenderedPageBreak/>
              <w:t>Plan</w:t>
            </w:r>
            <w:r>
              <w:rPr>
                <w:b/>
                <w:spacing w:val="-2"/>
                <w:sz w:val="20"/>
              </w:rPr>
              <w:t xml:space="preserve"> </w:t>
            </w:r>
            <w:r>
              <w:rPr>
                <w:b/>
                <w:sz w:val="20"/>
              </w:rPr>
              <w:t>Financiar</w:t>
            </w:r>
            <w:r>
              <w:rPr>
                <w:b/>
                <w:spacing w:val="2"/>
                <w:sz w:val="20"/>
              </w:rPr>
              <w:t xml:space="preserve"> </w:t>
            </w:r>
            <w:r>
              <w:rPr>
                <w:b/>
                <w:sz w:val="20"/>
              </w:rPr>
              <w:t>Măsura</w:t>
            </w:r>
            <w:r>
              <w:rPr>
                <w:b/>
                <w:spacing w:val="-5"/>
                <w:sz w:val="20"/>
              </w:rPr>
              <w:t xml:space="preserve"> </w:t>
            </w:r>
            <w:r>
              <w:rPr>
                <w:b/>
                <w:sz w:val="20"/>
              </w:rPr>
              <w:t>M3/6A</w:t>
            </w:r>
          </w:p>
        </w:tc>
      </w:tr>
      <w:tr w:rsidR="00BD35D5" w14:paraId="7516859F" w14:textId="77777777">
        <w:trPr>
          <w:trHeight w:val="480"/>
        </w:trPr>
        <w:tc>
          <w:tcPr>
            <w:tcW w:w="2550" w:type="dxa"/>
            <w:tcBorders>
              <w:top w:val="nil"/>
              <w:left w:val="nil"/>
              <w:bottom w:val="nil"/>
              <w:right w:val="nil"/>
            </w:tcBorders>
            <w:shd w:val="clear" w:color="auto" w:fill="008080"/>
          </w:tcPr>
          <w:p w14:paraId="149B6891" w14:textId="77777777" w:rsidR="00BD35D5" w:rsidRDefault="00BD35D5">
            <w:pPr>
              <w:pStyle w:val="TableParagraph"/>
              <w:rPr>
                <w:rFonts w:ascii="Times New Roman"/>
                <w:sz w:val="20"/>
              </w:rPr>
            </w:pPr>
          </w:p>
        </w:tc>
        <w:tc>
          <w:tcPr>
            <w:tcW w:w="1496" w:type="dxa"/>
            <w:tcBorders>
              <w:top w:val="nil"/>
              <w:left w:val="nil"/>
              <w:bottom w:val="nil"/>
              <w:right w:val="nil"/>
            </w:tcBorders>
            <w:shd w:val="clear" w:color="auto" w:fill="008080"/>
          </w:tcPr>
          <w:p w14:paraId="29073D45" w14:textId="77777777" w:rsidR="00BD35D5" w:rsidRDefault="00000000">
            <w:pPr>
              <w:pStyle w:val="TableParagraph"/>
              <w:spacing w:line="230" w:lineRule="atLeast"/>
              <w:ind w:left="38" w:right="532"/>
              <w:rPr>
                <w:b/>
                <w:sz w:val="20"/>
              </w:rPr>
            </w:pPr>
            <w:r>
              <w:rPr>
                <w:b/>
                <w:sz w:val="20"/>
              </w:rPr>
              <w:t>Cheltuieli</w:t>
            </w:r>
            <w:r>
              <w:rPr>
                <w:b/>
                <w:spacing w:val="-58"/>
                <w:sz w:val="20"/>
              </w:rPr>
              <w:t xml:space="preserve"> </w:t>
            </w:r>
            <w:r>
              <w:rPr>
                <w:b/>
                <w:sz w:val="20"/>
              </w:rPr>
              <w:t>eligibile</w:t>
            </w:r>
          </w:p>
        </w:tc>
        <w:tc>
          <w:tcPr>
            <w:tcW w:w="1781" w:type="dxa"/>
            <w:tcBorders>
              <w:top w:val="nil"/>
              <w:left w:val="nil"/>
              <w:bottom w:val="nil"/>
              <w:right w:val="nil"/>
            </w:tcBorders>
            <w:shd w:val="clear" w:color="auto" w:fill="008080"/>
          </w:tcPr>
          <w:p w14:paraId="15C65B8F" w14:textId="77777777" w:rsidR="00BD35D5" w:rsidRDefault="00000000">
            <w:pPr>
              <w:pStyle w:val="TableParagraph"/>
              <w:spacing w:line="230" w:lineRule="atLeast"/>
              <w:ind w:left="35" w:right="749"/>
              <w:rPr>
                <w:b/>
                <w:sz w:val="20"/>
              </w:rPr>
            </w:pPr>
            <w:r>
              <w:rPr>
                <w:b/>
                <w:sz w:val="20"/>
              </w:rPr>
              <w:t>Cheltuieli</w:t>
            </w:r>
            <w:r>
              <w:rPr>
                <w:b/>
                <w:spacing w:val="1"/>
                <w:sz w:val="20"/>
              </w:rPr>
              <w:t xml:space="preserve"> </w:t>
            </w:r>
            <w:r>
              <w:rPr>
                <w:b/>
                <w:sz w:val="20"/>
              </w:rPr>
              <w:t>neeligibile</w:t>
            </w:r>
          </w:p>
        </w:tc>
        <w:tc>
          <w:tcPr>
            <w:tcW w:w="1729" w:type="dxa"/>
            <w:tcBorders>
              <w:top w:val="nil"/>
              <w:left w:val="nil"/>
              <w:bottom w:val="nil"/>
              <w:right w:val="nil"/>
            </w:tcBorders>
            <w:shd w:val="clear" w:color="auto" w:fill="008080"/>
          </w:tcPr>
          <w:p w14:paraId="75B3281B" w14:textId="77777777" w:rsidR="00BD35D5" w:rsidRDefault="00000000">
            <w:pPr>
              <w:pStyle w:val="TableParagraph"/>
              <w:spacing w:before="7"/>
              <w:ind w:left="36"/>
              <w:rPr>
                <w:b/>
                <w:sz w:val="20"/>
              </w:rPr>
            </w:pPr>
            <w:r>
              <w:rPr>
                <w:b/>
                <w:sz w:val="20"/>
              </w:rPr>
              <w:t>Total</w:t>
            </w:r>
            <w:r>
              <w:rPr>
                <w:b/>
                <w:spacing w:val="-3"/>
                <w:sz w:val="20"/>
              </w:rPr>
              <w:t xml:space="preserve"> </w:t>
            </w:r>
            <w:r>
              <w:rPr>
                <w:b/>
                <w:sz w:val="20"/>
              </w:rPr>
              <w:t>proiect</w:t>
            </w:r>
          </w:p>
        </w:tc>
      </w:tr>
      <w:tr w:rsidR="00BD35D5" w14:paraId="60809335" w14:textId="77777777">
        <w:trPr>
          <w:trHeight w:val="252"/>
        </w:trPr>
        <w:tc>
          <w:tcPr>
            <w:tcW w:w="2550" w:type="dxa"/>
            <w:tcBorders>
              <w:top w:val="nil"/>
              <w:left w:val="nil"/>
              <w:bottom w:val="nil"/>
              <w:right w:val="nil"/>
            </w:tcBorders>
            <w:shd w:val="clear" w:color="auto" w:fill="008080"/>
          </w:tcPr>
          <w:p w14:paraId="7C1121AA" w14:textId="77777777" w:rsidR="00BD35D5" w:rsidRDefault="00000000">
            <w:pPr>
              <w:pStyle w:val="TableParagraph"/>
              <w:spacing w:before="7" w:line="226" w:lineRule="exact"/>
              <w:ind w:left="33"/>
              <w:rPr>
                <w:sz w:val="20"/>
              </w:rPr>
            </w:pPr>
            <w:r>
              <w:rPr>
                <w:sz w:val="20"/>
              </w:rPr>
              <w:t>0</w:t>
            </w:r>
          </w:p>
        </w:tc>
        <w:tc>
          <w:tcPr>
            <w:tcW w:w="1496" w:type="dxa"/>
            <w:tcBorders>
              <w:top w:val="nil"/>
              <w:left w:val="nil"/>
              <w:right w:val="nil"/>
            </w:tcBorders>
            <w:shd w:val="clear" w:color="auto" w:fill="008080"/>
          </w:tcPr>
          <w:p w14:paraId="38456F2B" w14:textId="77777777" w:rsidR="00BD35D5" w:rsidRDefault="00000000">
            <w:pPr>
              <w:pStyle w:val="TableParagraph"/>
              <w:spacing w:before="7" w:line="226" w:lineRule="exact"/>
              <w:ind w:left="38"/>
              <w:rPr>
                <w:b/>
                <w:sz w:val="20"/>
              </w:rPr>
            </w:pPr>
            <w:r>
              <w:rPr>
                <w:b/>
                <w:sz w:val="20"/>
              </w:rPr>
              <w:t>1</w:t>
            </w:r>
          </w:p>
        </w:tc>
        <w:tc>
          <w:tcPr>
            <w:tcW w:w="1781" w:type="dxa"/>
            <w:tcBorders>
              <w:top w:val="nil"/>
              <w:left w:val="nil"/>
              <w:right w:val="nil"/>
            </w:tcBorders>
            <w:shd w:val="clear" w:color="auto" w:fill="008080"/>
          </w:tcPr>
          <w:p w14:paraId="5AC69A90" w14:textId="77777777" w:rsidR="00BD35D5" w:rsidRDefault="00000000">
            <w:pPr>
              <w:pStyle w:val="TableParagraph"/>
              <w:spacing w:before="7" w:line="226" w:lineRule="exact"/>
              <w:ind w:left="35"/>
              <w:rPr>
                <w:b/>
                <w:sz w:val="20"/>
              </w:rPr>
            </w:pPr>
            <w:r>
              <w:rPr>
                <w:b/>
                <w:sz w:val="20"/>
              </w:rPr>
              <w:t>2</w:t>
            </w:r>
          </w:p>
        </w:tc>
        <w:tc>
          <w:tcPr>
            <w:tcW w:w="1729" w:type="dxa"/>
            <w:tcBorders>
              <w:top w:val="nil"/>
              <w:left w:val="nil"/>
              <w:right w:val="nil"/>
            </w:tcBorders>
            <w:shd w:val="clear" w:color="auto" w:fill="008080"/>
          </w:tcPr>
          <w:p w14:paraId="10246D44" w14:textId="77777777" w:rsidR="00BD35D5" w:rsidRDefault="00000000">
            <w:pPr>
              <w:pStyle w:val="TableParagraph"/>
              <w:spacing w:before="7" w:line="226" w:lineRule="exact"/>
              <w:ind w:left="36"/>
              <w:rPr>
                <w:b/>
                <w:sz w:val="20"/>
              </w:rPr>
            </w:pPr>
            <w:r>
              <w:rPr>
                <w:b/>
                <w:sz w:val="20"/>
              </w:rPr>
              <w:t>3</w:t>
            </w:r>
          </w:p>
        </w:tc>
      </w:tr>
      <w:tr w:rsidR="00BD35D5" w14:paraId="78F27715" w14:textId="77777777">
        <w:trPr>
          <w:trHeight w:val="234"/>
        </w:trPr>
        <w:tc>
          <w:tcPr>
            <w:tcW w:w="2550" w:type="dxa"/>
            <w:tcBorders>
              <w:top w:val="nil"/>
              <w:left w:val="nil"/>
              <w:bottom w:val="nil"/>
            </w:tcBorders>
            <w:shd w:val="clear" w:color="auto" w:fill="008080"/>
          </w:tcPr>
          <w:p w14:paraId="3F9C395C" w14:textId="77777777" w:rsidR="00BD35D5" w:rsidRDefault="00BD35D5">
            <w:pPr>
              <w:pStyle w:val="TableParagraph"/>
              <w:rPr>
                <w:rFonts w:ascii="Times New Roman"/>
                <w:sz w:val="16"/>
              </w:rPr>
            </w:pPr>
          </w:p>
        </w:tc>
        <w:tc>
          <w:tcPr>
            <w:tcW w:w="1496" w:type="dxa"/>
            <w:shd w:val="clear" w:color="auto" w:fill="008080"/>
          </w:tcPr>
          <w:p w14:paraId="675167D8" w14:textId="77777777" w:rsidR="00BD35D5" w:rsidRDefault="00000000">
            <w:pPr>
              <w:pStyle w:val="TableParagraph"/>
              <w:spacing w:line="215" w:lineRule="exact"/>
              <w:ind w:left="33"/>
              <w:rPr>
                <w:b/>
                <w:sz w:val="20"/>
              </w:rPr>
            </w:pPr>
            <w:r>
              <w:rPr>
                <w:b/>
                <w:sz w:val="20"/>
              </w:rPr>
              <w:t>Euro</w:t>
            </w:r>
          </w:p>
        </w:tc>
        <w:tc>
          <w:tcPr>
            <w:tcW w:w="1781" w:type="dxa"/>
            <w:shd w:val="clear" w:color="auto" w:fill="008080"/>
          </w:tcPr>
          <w:p w14:paraId="3909B91D" w14:textId="77777777" w:rsidR="00BD35D5" w:rsidRDefault="00000000">
            <w:pPr>
              <w:pStyle w:val="TableParagraph"/>
              <w:spacing w:line="215" w:lineRule="exact"/>
              <w:ind w:left="30"/>
              <w:rPr>
                <w:b/>
                <w:sz w:val="20"/>
              </w:rPr>
            </w:pPr>
            <w:r>
              <w:rPr>
                <w:b/>
                <w:sz w:val="20"/>
              </w:rPr>
              <w:t>Euro</w:t>
            </w:r>
          </w:p>
        </w:tc>
        <w:tc>
          <w:tcPr>
            <w:tcW w:w="1729" w:type="dxa"/>
            <w:shd w:val="clear" w:color="auto" w:fill="008080"/>
          </w:tcPr>
          <w:p w14:paraId="450F59BD" w14:textId="77777777" w:rsidR="00BD35D5" w:rsidRDefault="00000000">
            <w:pPr>
              <w:pStyle w:val="TableParagraph"/>
              <w:spacing w:line="215" w:lineRule="exact"/>
              <w:ind w:left="31"/>
              <w:rPr>
                <w:b/>
                <w:sz w:val="20"/>
              </w:rPr>
            </w:pPr>
            <w:r>
              <w:rPr>
                <w:b/>
                <w:sz w:val="20"/>
              </w:rPr>
              <w:t>Euro</w:t>
            </w:r>
          </w:p>
        </w:tc>
      </w:tr>
      <w:tr w:rsidR="00BD35D5" w14:paraId="7E962FA4" w14:textId="77777777">
        <w:trPr>
          <w:trHeight w:val="462"/>
        </w:trPr>
        <w:tc>
          <w:tcPr>
            <w:tcW w:w="2550" w:type="dxa"/>
            <w:tcBorders>
              <w:top w:val="single" w:sz="6" w:space="0" w:color="008080"/>
              <w:left w:val="single" w:sz="6" w:space="0" w:color="008080"/>
              <w:bottom w:val="single" w:sz="6" w:space="0" w:color="008080"/>
              <w:right w:val="single" w:sz="6" w:space="0" w:color="008080"/>
            </w:tcBorders>
          </w:tcPr>
          <w:p w14:paraId="08CF4F27" w14:textId="77777777" w:rsidR="00BD35D5" w:rsidRDefault="00000000">
            <w:pPr>
              <w:pStyle w:val="TableParagraph"/>
              <w:tabs>
                <w:tab w:val="left" w:pos="784"/>
                <w:tab w:val="left" w:pos="1949"/>
              </w:tabs>
              <w:spacing w:line="222" w:lineRule="exact"/>
              <w:ind w:left="26"/>
              <w:rPr>
                <w:b/>
                <w:sz w:val="20"/>
              </w:rPr>
            </w:pPr>
            <w:r>
              <w:rPr>
                <w:b/>
                <w:sz w:val="20"/>
              </w:rPr>
              <w:t>1.</w:t>
            </w:r>
            <w:r>
              <w:rPr>
                <w:b/>
                <w:sz w:val="20"/>
              </w:rPr>
              <w:tab/>
              <w:t>Ajutor</w:t>
            </w:r>
            <w:r>
              <w:rPr>
                <w:b/>
                <w:sz w:val="20"/>
              </w:rPr>
              <w:tab/>
              <w:t>public</w:t>
            </w:r>
          </w:p>
          <w:p w14:paraId="141C3BA6" w14:textId="77777777" w:rsidR="00BD35D5" w:rsidRDefault="00000000">
            <w:pPr>
              <w:pStyle w:val="TableParagraph"/>
              <w:spacing w:before="3" w:line="218" w:lineRule="exact"/>
              <w:ind w:left="26"/>
              <w:rPr>
                <w:b/>
                <w:sz w:val="20"/>
              </w:rPr>
            </w:pPr>
            <w:r>
              <w:rPr>
                <w:b/>
                <w:sz w:val="20"/>
              </w:rPr>
              <w:t>nerambursabil</w:t>
            </w:r>
          </w:p>
        </w:tc>
        <w:tc>
          <w:tcPr>
            <w:tcW w:w="1496" w:type="dxa"/>
            <w:tcBorders>
              <w:left w:val="single" w:sz="6" w:space="0" w:color="008080"/>
            </w:tcBorders>
            <w:shd w:val="clear" w:color="auto" w:fill="C0C0C0"/>
          </w:tcPr>
          <w:p w14:paraId="1A2916CA" w14:textId="77777777" w:rsidR="00BD35D5" w:rsidRDefault="00BD35D5">
            <w:pPr>
              <w:pStyle w:val="TableParagraph"/>
              <w:rPr>
                <w:rFonts w:ascii="Times New Roman"/>
                <w:sz w:val="20"/>
              </w:rPr>
            </w:pPr>
          </w:p>
        </w:tc>
        <w:tc>
          <w:tcPr>
            <w:tcW w:w="1781" w:type="dxa"/>
            <w:shd w:val="clear" w:color="auto" w:fill="008080"/>
          </w:tcPr>
          <w:p w14:paraId="355C01CD" w14:textId="77777777" w:rsidR="00BD35D5" w:rsidRDefault="00BD35D5">
            <w:pPr>
              <w:pStyle w:val="TableParagraph"/>
              <w:rPr>
                <w:rFonts w:ascii="Times New Roman"/>
                <w:sz w:val="20"/>
              </w:rPr>
            </w:pPr>
          </w:p>
        </w:tc>
        <w:tc>
          <w:tcPr>
            <w:tcW w:w="1729" w:type="dxa"/>
            <w:tcBorders>
              <w:right w:val="nil"/>
            </w:tcBorders>
            <w:shd w:val="clear" w:color="auto" w:fill="C0C0C0"/>
          </w:tcPr>
          <w:p w14:paraId="25BDD4B7" w14:textId="77777777" w:rsidR="00BD35D5" w:rsidRDefault="00BD35D5">
            <w:pPr>
              <w:pStyle w:val="TableParagraph"/>
              <w:rPr>
                <w:rFonts w:ascii="Times New Roman"/>
                <w:sz w:val="20"/>
              </w:rPr>
            </w:pPr>
          </w:p>
        </w:tc>
      </w:tr>
      <w:tr w:rsidR="00BD35D5" w14:paraId="7DE36200" w14:textId="77777777">
        <w:trPr>
          <w:trHeight w:val="465"/>
        </w:trPr>
        <w:tc>
          <w:tcPr>
            <w:tcW w:w="2550" w:type="dxa"/>
            <w:tcBorders>
              <w:top w:val="single" w:sz="6" w:space="0" w:color="008080"/>
              <w:left w:val="single" w:sz="6" w:space="0" w:color="008080"/>
              <w:bottom w:val="single" w:sz="6" w:space="0" w:color="008080"/>
              <w:right w:val="single" w:sz="6" w:space="0" w:color="008080"/>
            </w:tcBorders>
          </w:tcPr>
          <w:p w14:paraId="62AEAB80" w14:textId="77777777" w:rsidR="00BD35D5" w:rsidRDefault="00000000">
            <w:pPr>
              <w:pStyle w:val="TableParagraph"/>
              <w:tabs>
                <w:tab w:val="left" w:pos="452"/>
                <w:tab w:val="left" w:pos="1786"/>
              </w:tabs>
              <w:spacing w:line="223" w:lineRule="exact"/>
              <w:ind w:left="26"/>
              <w:rPr>
                <w:b/>
                <w:sz w:val="20"/>
              </w:rPr>
            </w:pPr>
            <w:r>
              <w:rPr>
                <w:b/>
                <w:sz w:val="20"/>
              </w:rPr>
              <w:t>2.</w:t>
            </w:r>
            <w:r>
              <w:rPr>
                <w:b/>
                <w:sz w:val="20"/>
              </w:rPr>
              <w:tab/>
              <w:t>Cofinanţare</w:t>
            </w:r>
            <w:r>
              <w:rPr>
                <w:b/>
                <w:sz w:val="20"/>
              </w:rPr>
              <w:tab/>
              <w:t>privată,</w:t>
            </w:r>
          </w:p>
          <w:p w14:paraId="61F63054" w14:textId="77777777" w:rsidR="00BD35D5" w:rsidRDefault="00000000">
            <w:pPr>
              <w:pStyle w:val="TableParagraph"/>
              <w:spacing w:line="222" w:lineRule="exact"/>
              <w:ind w:left="26"/>
              <w:rPr>
                <w:b/>
                <w:sz w:val="20"/>
              </w:rPr>
            </w:pPr>
            <w:r>
              <w:rPr>
                <w:b/>
                <w:sz w:val="20"/>
              </w:rPr>
              <w:t>din</w:t>
            </w:r>
            <w:r>
              <w:rPr>
                <w:b/>
                <w:spacing w:val="-1"/>
                <w:sz w:val="20"/>
              </w:rPr>
              <w:t xml:space="preserve"> </w:t>
            </w:r>
            <w:r>
              <w:rPr>
                <w:b/>
                <w:sz w:val="20"/>
              </w:rPr>
              <w:t>care:</w:t>
            </w:r>
          </w:p>
        </w:tc>
        <w:tc>
          <w:tcPr>
            <w:tcW w:w="1496" w:type="dxa"/>
            <w:tcBorders>
              <w:left w:val="single" w:sz="6" w:space="0" w:color="008080"/>
            </w:tcBorders>
            <w:shd w:val="clear" w:color="auto" w:fill="C0C0C0"/>
          </w:tcPr>
          <w:p w14:paraId="3CA8F6C2" w14:textId="77777777" w:rsidR="00BD35D5" w:rsidRDefault="00BD35D5">
            <w:pPr>
              <w:pStyle w:val="TableParagraph"/>
              <w:rPr>
                <w:rFonts w:ascii="Times New Roman"/>
                <w:sz w:val="20"/>
              </w:rPr>
            </w:pPr>
          </w:p>
        </w:tc>
        <w:tc>
          <w:tcPr>
            <w:tcW w:w="1781" w:type="dxa"/>
            <w:shd w:val="clear" w:color="auto" w:fill="C0C0C0"/>
          </w:tcPr>
          <w:p w14:paraId="390F4E10" w14:textId="77777777" w:rsidR="00BD35D5" w:rsidRDefault="00BD35D5">
            <w:pPr>
              <w:pStyle w:val="TableParagraph"/>
              <w:rPr>
                <w:rFonts w:ascii="Times New Roman"/>
                <w:sz w:val="20"/>
              </w:rPr>
            </w:pPr>
          </w:p>
        </w:tc>
        <w:tc>
          <w:tcPr>
            <w:tcW w:w="1729" w:type="dxa"/>
            <w:tcBorders>
              <w:right w:val="nil"/>
            </w:tcBorders>
            <w:shd w:val="clear" w:color="auto" w:fill="C0C0C0"/>
          </w:tcPr>
          <w:p w14:paraId="1B3290A2" w14:textId="77777777" w:rsidR="00BD35D5" w:rsidRDefault="00BD35D5">
            <w:pPr>
              <w:pStyle w:val="TableParagraph"/>
              <w:rPr>
                <w:rFonts w:ascii="Times New Roman"/>
                <w:sz w:val="20"/>
              </w:rPr>
            </w:pPr>
          </w:p>
        </w:tc>
      </w:tr>
      <w:tr w:rsidR="00BD35D5" w14:paraId="1148AB9D" w14:textId="77777777">
        <w:trPr>
          <w:trHeight w:val="229"/>
        </w:trPr>
        <w:tc>
          <w:tcPr>
            <w:tcW w:w="2550" w:type="dxa"/>
            <w:tcBorders>
              <w:top w:val="single" w:sz="6" w:space="0" w:color="008080"/>
              <w:left w:val="single" w:sz="6" w:space="0" w:color="008080"/>
              <w:bottom w:val="single" w:sz="6" w:space="0" w:color="008080"/>
              <w:right w:val="single" w:sz="6" w:space="0" w:color="008080"/>
            </w:tcBorders>
          </w:tcPr>
          <w:p w14:paraId="1733A153" w14:textId="77777777" w:rsidR="00BD35D5" w:rsidRDefault="00000000">
            <w:pPr>
              <w:pStyle w:val="TableParagraph"/>
              <w:spacing w:line="210" w:lineRule="exact"/>
              <w:ind w:left="270"/>
              <w:rPr>
                <w:sz w:val="20"/>
              </w:rPr>
            </w:pPr>
            <w:r>
              <w:rPr>
                <w:sz w:val="20"/>
              </w:rPr>
              <w:t>2.1</w:t>
            </w:r>
            <w:r>
              <w:rPr>
                <w:spacing w:val="55"/>
                <w:sz w:val="20"/>
              </w:rPr>
              <w:t xml:space="preserve"> </w:t>
            </w:r>
            <w:r>
              <w:rPr>
                <w:sz w:val="20"/>
              </w:rPr>
              <w:t>-</w:t>
            </w:r>
            <w:r>
              <w:rPr>
                <w:spacing w:val="-2"/>
                <w:sz w:val="20"/>
              </w:rPr>
              <w:t xml:space="preserve"> </w:t>
            </w:r>
            <w:r>
              <w:rPr>
                <w:sz w:val="20"/>
              </w:rPr>
              <w:t>autofinanţare</w:t>
            </w:r>
          </w:p>
        </w:tc>
        <w:tc>
          <w:tcPr>
            <w:tcW w:w="1496" w:type="dxa"/>
            <w:tcBorders>
              <w:left w:val="single" w:sz="6" w:space="0" w:color="008080"/>
            </w:tcBorders>
            <w:shd w:val="clear" w:color="auto" w:fill="C0C0C0"/>
          </w:tcPr>
          <w:p w14:paraId="32C0A26D" w14:textId="77777777" w:rsidR="00BD35D5" w:rsidRDefault="00BD35D5">
            <w:pPr>
              <w:pStyle w:val="TableParagraph"/>
              <w:rPr>
                <w:rFonts w:ascii="Times New Roman"/>
                <w:sz w:val="16"/>
              </w:rPr>
            </w:pPr>
          </w:p>
        </w:tc>
        <w:tc>
          <w:tcPr>
            <w:tcW w:w="1781" w:type="dxa"/>
            <w:shd w:val="clear" w:color="auto" w:fill="C0C0C0"/>
          </w:tcPr>
          <w:p w14:paraId="23240F0F" w14:textId="77777777" w:rsidR="00BD35D5" w:rsidRDefault="00BD35D5">
            <w:pPr>
              <w:pStyle w:val="TableParagraph"/>
              <w:rPr>
                <w:rFonts w:ascii="Times New Roman"/>
                <w:sz w:val="16"/>
              </w:rPr>
            </w:pPr>
          </w:p>
        </w:tc>
        <w:tc>
          <w:tcPr>
            <w:tcW w:w="1729" w:type="dxa"/>
            <w:tcBorders>
              <w:right w:val="nil"/>
            </w:tcBorders>
            <w:shd w:val="clear" w:color="auto" w:fill="C0C0C0"/>
          </w:tcPr>
          <w:p w14:paraId="396275A9" w14:textId="77777777" w:rsidR="00BD35D5" w:rsidRDefault="00BD35D5">
            <w:pPr>
              <w:pStyle w:val="TableParagraph"/>
              <w:rPr>
                <w:rFonts w:ascii="Times New Roman"/>
                <w:sz w:val="16"/>
              </w:rPr>
            </w:pPr>
          </w:p>
        </w:tc>
      </w:tr>
      <w:tr w:rsidR="00BD35D5" w14:paraId="00662CD5" w14:textId="77777777">
        <w:trPr>
          <w:trHeight w:val="234"/>
        </w:trPr>
        <w:tc>
          <w:tcPr>
            <w:tcW w:w="2550" w:type="dxa"/>
            <w:tcBorders>
              <w:top w:val="single" w:sz="6" w:space="0" w:color="008080"/>
              <w:left w:val="single" w:sz="6" w:space="0" w:color="008080"/>
              <w:bottom w:val="single" w:sz="6" w:space="0" w:color="008080"/>
              <w:right w:val="single" w:sz="6" w:space="0" w:color="008080"/>
            </w:tcBorders>
          </w:tcPr>
          <w:p w14:paraId="2BEC69FF" w14:textId="77777777" w:rsidR="00BD35D5" w:rsidRDefault="00000000">
            <w:pPr>
              <w:pStyle w:val="TableParagraph"/>
              <w:spacing w:line="215" w:lineRule="exact"/>
              <w:ind w:left="270"/>
              <w:rPr>
                <w:sz w:val="20"/>
              </w:rPr>
            </w:pPr>
            <w:r>
              <w:rPr>
                <w:sz w:val="20"/>
              </w:rPr>
              <w:t>2.2</w:t>
            </w:r>
            <w:r>
              <w:rPr>
                <w:spacing w:val="54"/>
                <w:sz w:val="20"/>
              </w:rPr>
              <w:t xml:space="preserve"> </w:t>
            </w:r>
            <w:r>
              <w:rPr>
                <w:sz w:val="20"/>
              </w:rPr>
              <w:t>-</w:t>
            </w:r>
            <w:r>
              <w:rPr>
                <w:spacing w:val="-2"/>
                <w:sz w:val="20"/>
              </w:rPr>
              <w:t xml:space="preserve"> </w:t>
            </w:r>
            <w:r>
              <w:rPr>
                <w:sz w:val="20"/>
              </w:rPr>
              <w:t>împrumuturi</w:t>
            </w:r>
          </w:p>
        </w:tc>
        <w:tc>
          <w:tcPr>
            <w:tcW w:w="1496" w:type="dxa"/>
            <w:tcBorders>
              <w:left w:val="single" w:sz="6" w:space="0" w:color="008080"/>
            </w:tcBorders>
            <w:shd w:val="clear" w:color="auto" w:fill="C0C0C0"/>
          </w:tcPr>
          <w:p w14:paraId="27AB2BD0" w14:textId="77777777" w:rsidR="00BD35D5" w:rsidRDefault="00BD35D5">
            <w:pPr>
              <w:pStyle w:val="TableParagraph"/>
              <w:rPr>
                <w:rFonts w:ascii="Times New Roman"/>
                <w:sz w:val="16"/>
              </w:rPr>
            </w:pPr>
          </w:p>
        </w:tc>
        <w:tc>
          <w:tcPr>
            <w:tcW w:w="1781" w:type="dxa"/>
            <w:shd w:val="clear" w:color="auto" w:fill="C0C0C0"/>
          </w:tcPr>
          <w:p w14:paraId="6CBC8BAC" w14:textId="77777777" w:rsidR="00BD35D5" w:rsidRDefault="00BD35D5">
            <w:pPr>
              <w:pStyle w:val="TableParagraph"/>
              <w:rPr>
                <w:rFonts w:ascii="Times New Roman"/>
                <w:sz w:val="16"/>
              </w:rPr>
            </w:pPr>
          </w:p>
        </w:tc>
        <w:tc>
          <w:tcPr>
            <w:tcW w:w="1729" w:type="dxa"/>
            <w:tcBorders>
              <w:right w:val="nil"/>
            </w:tcBorders>
            <w:shd w:val="clear" w:color="auto" w:fill="C0C0C0"/>
          </w:tcPr>
          <w:p w14:paraId="18473FC5" w14:textId="77777777" w:rsidR="00BD35D5" w:rsidRDefault="00BD35D5">
            <w:pPr>
              <w:pStyle w:val="TableParagraph"/>
              <w:rPr>
                <w:rFonts w:ascii="Times New Roman"/>
                <w:sz w:val="16"/>
              </w:rPr>
            </w:pPr>
          </w:p>
        </w:tc>
      </w:tr>
      <w:tr w:rsidR="00BD35D5" w14:paraId="0F865F22" w14:textId="77777777">
        <w:trPr>
          <w:trHeight w:val="230"/>
        </w:trPr>
        <w:tc>
          <w:tcPr>
            <w:tcW w:w="2550" w:type="dxa"/>
            <w:tcBorders>
              <w:top w:val="single" w:sz="6" w:space="0" w:color="008080"/>
              <w:left w:val="single" w:sz="6" w:space="0" w:color="008080"/>
              <w:bottom w:val="single" w:sz="6" w:space="0" w:color="008080"/>
              <w:right w:val="single" w:sz="6" w:space="0" w:color="008080"/>
            </w:tcBorders>
          </w:tcPr>
          <w:p w14:paraId="6AD286B2" w14:textId="77777777" w:rsidR="00BD35D5" w:rsidRDefault="00000000">
            <w:pPr>
              <w:pStyle w:val="TableParagraph"/>
              <w:spacing w:line="210" w:lineRule="exact"/>
              <w:ind w:left="26"/>
              <w:rPr>
                <w:b/>
                <w:sz w:val="20"/>
              </w:rPr>
            </w:pPr>
            <w:r>
              <w:rPr>
                <w:b/>
                <w:sz w:val="20"/>
              </w:rPr>
              <w:t>3.</w:t>
            </w:r>
            <w:r>
              <w:rPr>
                <w:b/>
                <w:spacing w:val="-2"/>
                <w:sz w:val="20"/>
              </w:rPr>
              <w:t xml:space="preserve"> </w:t>
            </w:r>
            <w:r>
              <w:rPr>
                <w:b/>
                <w:sz w:val="20"/>
              </w:rPr>
              <w:t>TOTAL</w:t>
            </w:r>
            <w:r>
              <w:rPr>
                <w:b/>
                <w:spacing w:val="-4"/>
                <w:sz w:val="20"/>
              </w:rPr>
              <w:t xml:space="preserve"> </w:t>
            </w:r>
            <w:r>
              <w:rPr>
                <w:b/>
                <w:sz w:val="20"/>
              </w:rPr>
              <w:t>PROIECT</w:t>
            </w:r>
          </w:p>
        </w:tc>
        <w:tc>
          <w:tcPr>
            <w:tcW w:w="1496" w:type="dxa"/>
            <w:tcBorders>
              <w:left w:val="single" w:sz="6" w:space="0" w:color="008080"/>
            </w:tcBorders>
            <w:shd w:val="clear" w:color="auto" w:fill="C0C0C0"/>
          </w:tcPr>
          <w:p w14:paraId="29865806" w14:textId="77777777" w:rsidR="00BD35D5" w:rsidRDefault="00BD35D5">
            <w:pPr>
              <w:pStyle w:val="TableParagraph"/>
              <w:rPr>
                <w:rFonts w:ascii="Times New Roman"/>
                <w:sz w:val="16"/>
              </w:rPr>
            </w:pPr>
          </w:p>
        </w:tc>
        <w:tc>
          <w:tcPr>
            <w:tcW w:w="1781" w:type="dxa"/>
            <w:shd w:val="clear" w:color="auto" w:fill="C0C0C0"/>
          </w:tcPr>
          <w:p w14:paraId="21EB9BB3" w14:textId="77777777" w:rsidR="00BD35D5" w:rsidRDefault="00BD35D5">
            <w:pPr>
              <w:pStyle w:val="TableParagraph"/>
              <w:rPr>
                <w:rFonts w:ascii="Times New Roman"/>
                <w:sz w:val="16"/>
              </w:rPr>
            </w:pPr>
          </w:p>
        </w:tc>
        <w:tc>
          <w:tcPr>
            <w:tcW w:w="1729" w:type="dxa"/>
            <w:tcBorders>
              <w:right w:val="nil"/>
            </w:tcBorders>
            <w:shd w:val="clear" w:color="auto" w:fill="C0C0C0"/>
          </w:tcPr>
          <w:p w14:paraId="66C0DA5F" w14:textId="77777777" w:rsidR="00BD35D5" w:rsidRDefault="00BD35D5">
            <w:pPr>
              <w:pStyle w:val="TableParagraph"/>
              <w:rPr>
                <w:rFonts w:ascii="Times New Roman"/>
                <w:sz w:val="16"/>
              </w:rPr>
            </w:pPr>
          </w:p>
        </w:tc>
      </w:tr>
      <w:tr w:rsidR="00BD35D5" w14:paraId="5A6A7BE2" w14:textId="77777777">
        <w:trPr>
          <w:trHeight w:val="234"/>
        </w:trPr>
        <w:tc>
          <w:tcPr>
            <w:tcW w:w="2550" w:type="dxa"/>
            <w:tcBorders>
              <w:top w:val="single" w:sz="6" w:space="0" w:color="008080"/>
              <w:left w:val="single" w:sz="6" w:space="0" w:color="008080"/>
              <w:bottom w:val="single" w:sz="6" w:space="0" w:color="008080"/>
              <w:right w:val="single" w:sz="6" w:space="0" w:color="008080"/>
            </w:tcBorders>
          </w:tcPr>
          <w:p w14:paraId="30FC4F0E" w14:textId="77777777" w:rsidR="00BD35D5" w:rsidRDefault="00000000">
            <w:pPr>
              <w:pStyle w:val="TableParagraph"/>
              <w:spacing w:line="215" w:lineRule="exact"/>
              <w:ind w:left="26"/>
              <w:rPr>
                <w:sz w:val="20"/>
              </w:rPr>
            </w:pPr>
            <w:r>
              <w:rPr>
                <w:sz w:val="20"/>
              </w:rPr>
              <w:t>Procent</w:t>
            </w:r>
            <w:r>
              <w:rPr>
                <w:spacing w:val="-2"/>
                <w:sz w:val="20"/>
              </w:rPr>
              <w:t xml:space="preserve"> </w:t>
            </w:r>
            <w:r>
              <w:rPr>
                <w:sz w:val="20"/>
              </w:rPr>
              <w:t>contribuţie</w:t>
            </w:r>
            <w:r>
              <w:rPr>
                <w:spacing w:val="-3"/>
                <w:sz w:val="20"/>
              </w:rPr>
              <w:t xml:space="preserve"> </w:t>
            </w:r>
            <w:r>
              <w:rPr>
                <w:sz w:val="20"/>
              </w:rPr>
              <w:t>publică</w:t>
            </w:r>
          </w:p>
        </w:tc>
        <w:tc>
          <w:tcPr>
            <w:tcW w:w="1496" w:type="dxa"/>
            <w:tcBorders>
              <w:left w:val="single" w:sz="6" w:space="0" w:color="008080"/>
            </w:tcBorders>
            <w:shd w:val="clear" w:color="auto" w:fill="C0C0C0"/>
          </w:tcPr>
          <w:p w14:paraId="5A718C4C" w14:textId="77777777" w:rsidR="00BD35D5" w:rsidRDefault="00BD35D5">
            <w:pPr>
              <w:pStyle w:val="TableParagraph"/>
              <w:rPr>
                <w:rFonts w:ascii="Times New Roman"/>
                <w:sz w:val="16"/>
              </w:rPr>
            </w:pPr>
          </w:p>
        </w:tc>
        <w:tc>
          <w:tcPr>
            <w:tcW w:w="1781" w:type="dxa"/>
            <w:shd w:val="clear" w:color="auto" w:fill="C0C0C0"/>
          </w:tcPr>
          <w:p w14:paraId="51203300" w14:textId="77777777" w:rsidR="00BD35D5" w:rsidRDefault="00BD35D5">
            <w:pPr>
              <w:pStyle w:val="TableParagraph"/>
              <w:rPr>
                <w:rFonts w:ascii="Times New Roman"/>
                <w:sz w:val="16"/>
              </w:rPr>
            </w:pPr>
          </w:p>
        </w:tc>
        <w:tc>
          <w:tcPr>
            <w:tcW w:w="1729" w:type="dxa"/>
            <w:tcBorders>
              <w:right w:val="nil"/>
            </w:tcBorders>
            <w:shd w:val="clear" w:color="auto" w:fill="C0C0C0"/>
          </w:tcPr>
          <w:p w14:paraId="5B515659" w14:textId="77777777" w:rsidR="00BD35D5" w:rsidRDefault="00BD35D5">
            <w:pPr>
              <w:pStyle w:val="TableParagraph"/>
              <w:rPr>
                <w:rFonts w:ascii="Times New Roman"/>
                <w:sz w:val="16"/>
              </w:rPr>
            </w:pPr>
          </w:p>
        </w:tc>
      </w:tr>
      <w:tr w:rsidR="00BD35D5" w14:paraId="09CE17C5" w14:textId="77777777">
        <w:trPr>
          <w:trHeight w:val="229"/>
        </w:trPr>
        <w:tc>
          <w:tcPr>
            <w:tcW w:w="2550" w:type="dxa"/>
            <w:tcBorders>
              <w:top w:val="single" w:sz="6" w:space="0" w:color="008080"/>
              <w:left w:val="single" w:sz="6" w:space="0" w:color="008080"/>
              <w:bottom w:val="single" w:sz="6" w:space="0" w:color="008080"/>
              <w:right w:val="single" w:sz="6" w:space="0" w:color="008080"/>
            </w:tcBorders>
          </w:tcPr>
          <w:p w14:paraId="421F67FD" w14:textId="77777777" w:rsidR="00BD35D5" w:rsidRDefault="00000000">
            <w:pPr>
              <w:pStyle w:val="TableParagraph"/>
              <w:spacing w:line="210" w:lineRule="exact"/>
              <w:ind w:left="26"/>
              <w:rPr>
                <w:sz w:val="20"/>
              </w:rPr>
            </w:pPr>
            <w:r>
              <w:rPr>
                <w:sz w:val="20"/>
              </w:rPr>
              <w:t>Avans</w:t>
            </w:r>
            <w:r>
              <w:rPr>
                <w:spacing w:val="-3"/>
                <w:sz w:val="20"/>
              </w:rPr>
              <w:t xml:space="preserve"> </w:t>
            </w:r>
            <w:r>
              <w:rPr>
                <w:sz w:val="20"/>
              </w:rPr>
              <w:t>solicitat</w:t>
            </w:r>
          </w:p>
        </w:tc>
        <w:tc>
          <w:tcPr>
            <w:tcW w:w="1496" w:type="dxa"/>
            <w:tcBorders>
              <w:left w:val="single" w:sz="6" w:space="0" w:color="008080"/>
            </w:tcBorders>
            <w:shd w:val="clear" w:color="auto" w:fill="C0C0C0"/>
          </w:tcPr>
          <w:p w14:paraId="49E53B69" w14:textId="77777777" w:rsidR="00BD35D5" w:rsidRDefault="00BD35D5">
            <w:pPr>
              <w:pStyle w:val="TableParagraph"/>
              <w:rPr>
                <w:rFonts w:ascii="Times New Roman"/>
                <w:sz w:val="16"/>
              </w:rPr>
            </w:pPr>
          </w:p>
        </w:tc>
        <w:tc>
          <w:tcPr>
            <w:tcW w:w="1781" w:type="dxa"/>
            <w:shd w:val="clear" w:color="auto" w:fill="C0C0C0"/>
          </w:tcPr>
          <w:p w14:paraId="7A251790" w14:textId="77777777" w:rsidR="00BD35D5" w:rsidRDefault="00BD35D5">
            <w:pPr>
              <w:pStyle w:val="TableParagraph"/>
              <w:rPr>
                <w:rFonts w:ascii="Times New Roman"/>
                <w:sz w:val="16"/>
              </w:rPr>
            </w:pPr>
          </w:p>
        </w:tc>
        <w:tc>
          <w:tcPr>
            <w:tcW w:w="1729" w:type="dxa"/>
            <w:tcBorders>
              <w:right w:val="nil"/>
            </w:tcBorders>
            <w:shd w:val="clear" w:color="auto" w:fill="C0C0C0"/>
          </w:tcPr>
          <w:p w14:paraId="7C05E924" w14:textId="77777777" w:rsidR="00BD35D5" w:rsidRDefault="00BD35D5">
            <w:pPr>
              <w:pStyle w:val="TableParagraph"/>
              <w:rPr>
                <w:rFonts w:ascii="Times New Roman"/>
                <w:sz w:val="16"/>
              </w:rPr>
            </w:pPr>
          </w:p>
        </w:tc>
      </w:tr>
      <w:tr w:rsidR="00BD35D5" w14:paraId="74203C30" w14:textId="77777777">
        <w:trPr>
          <w:trHeight w:val="236"/>
        </w:trPr>
        <w:tc>
          <w:tcPr>
            <w:tcW w:w="2550" w:type="dxa"/>
            <w:tcBorders>
              <w:top w:val="single" w:sz="6" w:space="0" w:color="008080"/>
              <w:left w:val="single" w:sz="6" w:space="0" w:color="008080"/>
              <w:bottom w:val="single" w:sz="6" w:space="0" w:color="008080"/>
              <w:right w:val="single" w:sz="6" w:space="0" w:color="008080"/>
            </w:tcBorders>
          </w:tcPr>
          <w:p w14:paraId="4272A6A0" w14:textId="77777777" w:rsidR="00BD35D5" w:rsidRDefault="00000000">
            <w:pPr>
              <w:pStyle w:val="TableParagraph"/>
              <w:spacing w:line="217" w:lineRule="exact"/>
              <w:ind w:left="26"/>
              <w:rPr>
                <w:sz w:val="20"/>
              </w:rPr>
            </w:pPr>
            <w:r>
              <w:rPr>
                <w:sz w:val="20"/>
              </w:rPr>
              <w:t>Procent</w:t>
            </w:r>
            <w:r>
              <w:rPr>
                <w:spacing w:val="1"/>
                <w:sz w:val="20"/>
              </w:rPr>
              <w:t xml:space="preserve"> </w:t>
            </w:r>
            <w:r>
              <w:rPr>
                <w:sz w:val="20"/>
              </w:rPr>
              <w:t>avans</w:t>
            </w:r>
            <w:r>
              <w:rPr>
                <w:spacing w:val="56"/>
                <w:sz w:val="20"/>
              </w:rPr>
              <w:t xml:space="preserve"> </w:t>
            </w:r>
            <w:r>
              <w:rPr>
                <w:sz w:val="20"/>
              </w:rPr>
              <w:t>(max.</w:t>
            </w:r>
            <w:r>
              <w:rPr>
                <w:spacing w:val="-7"/>
                <w:sz w:val="20"/>
              </w:rPr>
              <w:t xml:space="preserve"> </w:t>
            </w:r>
            <w:r>
              <w:rPr>
                <w:sz w:val="20"/>
              </w:rPr>
              <w:t>50%)</w:t>
            </w:r>
          </w:p>
        </w:tc>
        <w:tc>
          <w:tcPr>
            <w:tcW w:w="1496" w:type="dxa"/>
            <w:tcBorders>
              <w:left w:val="single" w:sz="6" w:space="0" w:color="008080"/>
            </w:tcBorders>
            <w:shd w:val="clear" w:color="auto" w:fill="C0C0C0"/>
          </w:tcPr>
          <w:p w14:paraId="436F1B98" w14:textId="77777777" w:rsidR="00BD35D5" w:rsidRDefault="00BD35D5">
            <w:pPr>
              <w:pStyle w:val="TableParagraph"/>
              <w:rPr>
                <w:rFonts w:ascii="Times New Roman"/>
                <w:sz w:val="16"/>
              </w:rPr>
            </w:pPr>
          </w:p>
        </w:tc>
        <w:tc>
          <w:tcPr>
            <w:tcW w:w="1781" w:type="dxa"/>
            <w:shd w:val="clear" w:color="auto" w:fill="C0C0C0"/>
          </w:tcPr>
          <w:p w14:paraId="18827D66" w14:textId="77777777" w:rsidR="00BD35D5" w:rsidRDefault="00BD35D5">
            <w:pPr>
              <w:pStyle w:val="TableParagraph"/>
              <w:rPr>
                <w:rFonts w:ascii="Times New Roman"/>
                <w:sz w:val="16"/>
              </w:rPr>
            </w:pPr>
          </w:p>
        </w:tc>
        <w:tc>
          <w:tcPr>
            <w:tcW w:w="1729" w:type="dxa"/>
            <w:tcBorders>
              <w:right w:val="nil"/>
            </w:tcBorders>
            <w:shd w:val="clear" w:color="auto" w:fill="C0C0C0"/>
          </w:tcPr>
          <w:p w14:paraId="61116A19" w14:textId="77777777" w:rsidR="00BD35D5" w:rsidRDefault="00BD35D5">
            <w:pPr>
              <w:pStyle w:val="TableParagraph"/>
              <w:rPr>
                <w:rFonts w:ascii="Times New Roman"/>
                <w:sz w:val="16"/>
              </w:rPr>
            </w:pPr>
          </w:p>
        </w:tc>
      </w:tr>
    </w:tbl>
    <w:p w14:paraId="13B1E7FD" w14:textId="77777777" w:rsidR="00BD35D5" w:rsidRDefault="00BD35D5">
      <w:pPr>
        <w:pStyle w:val="BodyText"/>
        <w:rPr>
          <w:rFonts w:ascii="Calibri"/>
          <w:sz w:val="20"/>
        </w:rPr>
      </w:pPr>
    </w:p>
    <w:p w14:paraId="2B1D93C7" w14:textId="77777777" w:rsidR="00BD35D5" w:rsidRDefault="00BD35D5">
      <w:pPr>
        <w:pStyle w:val="BodyText"/>
        <w:rPr>
          <w:rFonts w:ascii="Calibri"/>
          <w:sz w:val="20"/>
        </w:rPr>
      </w:pPr>
    </w:p>
    <w:p w14:paraId="28BAFBFB" w14:textId="77777777" w:rsidR="00BD35D5" w:rsidRDefault="00BD35D5">
      <w:pPr>
        <w:pStyle w:val="BodyText"/>
        <w:rPr>
          <w:rFonts w:ascii="Calibri"/>
          <w:sz w:val="28"/>
        </w:rPr>
      </w:pPr>
    </w:p>
    <w:tbl>
      <w:tblPr>
        <w:tblW w:w="0" w:type="auto"/>
        <w:tblInd w:w="48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6881"/>
        <w:gridCol w:w="1426"/>
        <w:gridCol w:w="908"/>
      </w:tblGrid>
      <w:tr w:rsidR="00BD35D5" w14:paraId="2AB05C9C" w14:textId="77777777">
        <w:trPr>
          <w:trHeight w:val="294"/>
        </w:trPr>
        <w:tc>
          <w:tcPr>
            <w:tcW w:w="6881" w:type="dxa"/>
            <w:vMerge w:val="restart"/>
            <w:tcBorders>
              <w:left w:val="single" w:sz="4" w:space="0" w:color="000000"/>
              <w:bottom w:val="single" w:sz="4" w:space="0" w:color="000000"/>
              <w:right w:val="single" w:sz="4" w:space="0" w:color="000000"/>
            </w:tcBorders>
          </w:tcPr>
          <w:p w14:paraId="286198FD" w14:textId="77777777" w:rsidR="00BD35D5" w:rsidRDefault="00000000">
            <w:pPr>
              <w:pStyle w:val="TableParagraph"/>
              <w:spacing w:before="131"/>
              <w:ind w:left="105"/>
              <w:rPr>
                <w:b/>
                <w:sz w:val="20"/>
              </w:rPr>
            </w:pPr>
            <w:r>
              <w:rPr>
                <w:b/>
                <w:sz w:val="20"/>
              </w:rPr>
              <w:t>6.</w:t>
            </w:r>
            <w:r>
              <w:rPr>
                <w:b/>
                <w:spacing w:val="-4"/>
                <w:sz w:val="20"/>
              </w:rPr>
              <w:t xml:space="preserve"> </w:t>
            </w:r>
            <w:r>
              <w:rPr>
                <w:b/>
                <w:sz w:val="20"/>
              </w:rPr>
              <w:t>Verificarea</w:t>
            </w:r>
            <w:r>
              <w:rPr>
                <w:b/>
                <w:spacing w:val="-8"/>
                <w:sz w:val="20"/>
              </w:rPr>
              <w:t xml:space="preserve"> </w:t>
            </w:r>
            <w:r>
              <w:rPr>
                <w:b/>
                <w:sz w:val="20"/>
              </w:rPr>
              <w:t>condiţiilor</w:t>
            </w:r>
            <w:r>
              <w:rPr>
                <w:b/>
                <w:spacing w:val="-1"/>
                <w:sz w:val="20"/>
              </w:rPr>
              <w:t xml:space="preserve"> </w:t>
            </w:r>
            <w:r>
              <w:rPr>
                <w:b/>
                <w:sz w:val="20"/>
              </w:rPr>
              <w:t>artificiale</w:t>
            </w:r>
          </w:p>
        </w:tc>
        <w:tc>
          <w:tcPr>
            <w:tcW w:w="2334" w:type="dxa"/>
            <w:gridSpan w:val="2"/>
            <w:tcBorders>
              <w:left w:val="single" w:sz="4" w:space="0" w:color="000000"/>
              <w:bottom w:val="single" w:sz="4" w:space="0" w:color="000000"/>
              <w:right w:val="single" w:sz="4" w:space="0" w:color="000000"/>
            </w:tcBorders>
          </w:tcPr>
          <w:p w14:paraId="4336DC5B" w14:textId="77777777" w:rsidR="00BD35D5" w:rsidRDefault="00000000">
            <w:pPr>
              <w:pStyle w:val="TableParagraph"/>
              <w:spacing w:line="220" w:lineRule="exact"/>
              <w:ind w:left="220"/>
              <w:rPr>
                <w:b/>
                <w:sz w:val="20"/>
              </w:rPr>
            </w:pPr>
            <w:r>
              <w:rPr>
                <w:b/>
                <w:sz w:val="20"/>
              </w:rPr>
              <w:t>Verificare</w:t>
            </w:r>
            <w:r>
              <w:rPr>
                <w:b/>
                <w:spacing w:val="-3"/>
                <w:sz w:val="20"/>
              </w:rPr>
              <w:t xml:space="preserve"> </w:t>
            </w:r>
            <w:r>
              <w:rPr>
                <w:b/>
                <w:sz w:val="20"/>
              </w:rPr>
              <w:t>efectuată</w:t>
            </w:r>
          </w:p>
        </w:tc>
      </w:tr>
      <w:tr w:rsidR="00BD35D5" w14:paraId="554483F4" w14:textId="77777777">
        <w:trPr>
          <w:trHeight w:val="297"/>
        </w:trPr>
        <w:tc>
          <w:tcPr>
            <w:tcW w:w="6881" w:type="dxa"/>
            <w:vMerge/>
            <w:tcBorders>
              <w:top w:val="nil"/>
              <w:left w:val="single" w:sz="4" w:space="0" w:color="000000"/>
              <w:bottom w:val="single" w:sz="4" w:space="0" w:color="000000"/>
              <w:right w:val="single" w:sz="4" w:space="0" w:color="000000"/>
            </w:tcBorders>
          </w:tcPr>
          <w:p w14:paraId="4ADDA670" w14:textId="77777777" w:rsidR="00BD35D5" w:rsidRDefault="00BD35D5">
            <w:pPr>
              <w:rPr>
                <w:sz w:val="2"/>
                <w:szCs w:val="2"/>
              </w:rPr>
            </w:pPr>
          </w:p>
        </w:tc>
        <w:tc>
          <w:tcPr>
            <w:tcW w:w="1426" w:type="dxa"/>
            <w:tcBorders>
              <w:top w:val="single" w:sz="4" w:space="0" w:color="000000"/>
              <w:left w:val="single" w:sz="4" w:space="0" w:color="000000"/>
              <w:bottom w:val="single" w:sz="4" w:space="0" w:color="000000"/>
              <w:right w:val="single" w:sz="4" w:space="0" w:color="000000"/>
            </w:tcBorders>
          </w:tcPr>
          <w:p w14:paraId="3446E164" w14:textId="77777777" w:rsidR="00BD35D5" w:rsidRDefault="00000000">
            <w:pPr>
              <w:pStyle w:val="TableParagraph"/>
              <w:spacing w:line="222" w:lineRule="exact"/>
              <w:ind w:left="534" w:right="586"/>
              <w:jc w:val="center"/>
              <w:rPr>
                <w:b/>
                <w:sz w:val="20"/>
              </w:rPr>
            </w:pPr>
            <w:r>
              <w:rPr>
                <w:b/>
                <w:sz w:val="20"/>
              </w:rPr>
              <w:t>DA</w:t>
            </w:r>
          </w:p>
        </w:tc>
        <w:tc>
          <w:tcPr>
            <w:tcW w:w="908" w:type="dxa"/>
            <w:tcBorders>
              <w:top w:val="single" w:sz="4" w:space="0" w:color="000000"/>
              <w:left w:val="single" w:sz="4" w:space="0" w:color="000000"/>
              <w:bottom w:val="single" w:sz="4" w:space="0" w:color="000000"/>
              <w:right w:val="single" w:sz="4" w:space="0" w:color="000000"/>
            </w:tcBorders>
          </w:tcPr>
          <w:p w14:paraId="1E4196D7" w14:textId="77777777" w:rsidR="00BD35D5" w:rsidRDefault="00000000">
            <w:pPr>
              <w:pStyle w:val="TableParagraph"/>
              <w:spacing w:line="222" w:lineRule="exact"/>
              <w:ind w:left="288"/>
              <w:rPr>
                <w:b/>
                <w:sz w:val="20"/>
              </w:rPr>
            </w:pPr>
            <w:r>
              <w:rPr>
                <w:b/>
                <w:sz w:val="20"/>
              </w:rPr>
              <w:t>NU</w:t>
            </w:r>
          </w:p>
        </w:tc>
      </w:tr>
      <w:tr w:rsidR="00BD35D5" w14:paraId="0B525847" w14:textId="77777777">
        <w:trPr>
          <w:trHeight w:val="6735"/>
        </w:trPr>
        <w:tc>
          <w:tcPr>
            <w:tcW w:w="6881" w:type="dxa"/>
            <w:tcBorders>
              <w:top w:val="single" w:sz="4" w:space="0" w:color="000000"/>
              <w:left w:val="single" w:sz="4" w:space="0" w:color="000000"/>
              <w:bottom w:val="single" w:sz="4" w:space="0" w:color="000000"/>
              <w:right w:val="single" w:sz="4" w:space="0" w:color="000000"/>
            </w:tcBorders>
          </w:tcPr>
          <w:p w14:paraId="40871D47" w14:textId="77777777" w:rsidR="00BD35D5" w:rsidRDefault="00000000">
            <w:pPr>
              <w:pStyle w:val="TableParagraph"/>
              <w:spacing w:line="237" w:lineRule="auto"/>
              <w:ind w:left="105" w:right="98"/>
              <w:jc w:val="both"/>
              <w:rPr>
                <w:b/>
                <w:sz w:val="20"/>
              </w:rPr>
            </w:pPr>
            <w:r>
              <w:rPr>
                <w:b/>
                <w:sz w:val="20"/>
              </w:rPr>
              <w:t>Au fost identificate în proiect următoarele elemente comune care pot</w:t>
            </w:r>
            <w:r>
              <w:rPr>
                <w:b/>
                <w:spacing w:val="1"/>
                <w:sz w:val="20"/>
              </w:rPr>
              <w:t xml:space="preserve"> </w:t>
            </w:r>
            <w:r>
              <w:rPr>
                <w:b/>
                <w:sz w:val="20"/>
              </w:rPr>
              <w:t>conduce</w:t>
            </w:r>
            <w:r>
              <w:rPr>
                <w:b/>
                <w:spacing w:val="1"/>
                <w:sz w:val="20"/>
              </w:rPr>
              <w:t xml:space="preserve"> </w:t>
            </w:r>
            <w:r>
              <w:rPr>
                <w:b/>
                <w:sz w:val="20"/>
              </w:rPr>
              <w:t>la</w:t>
            </w:r>
            <w:r>
              <w:rPr>
                <w:b/>
                <w:spacing w:val="1"/>
                <w:sz w:val="20"/>
              </w:rPr>
              <w:t xml:space="preserve"> </w:t>
            </w:r>
            <w:r>
              <w:rPr>
                <w:b/>
                <w:sz w:val="20"/>
              </w:rPr>
              <w:t>verificări</w:t>
            </w:r>
            <w:r>
              <w:rPr>
                <w:b/>
                <w:spacing w:val="1"/>
                <w:sz w:val="20"/>
              </w:rPr>
              <w:t xml:space="preserve"> </w:t>
            </w:r>
            <w:r>
              <w:rPr>
                <w:b/>
                <w:sz w:val="20"/>
              </w:rPr>
              <w:t>suplimentare</w:t>
            </w:r>
            <w:r>
              <w:rPr>
                <w:b/>
                <w:spacing w:val="1"/>
                <w:sz w:val="20"/>
              </w:rPr>
              <w:t xml:space="preserve"> </w:t>
            </w:r>
            <w:r>
              <w:rPr>
                <w:b/>
                <w:sz w:val="20"/>
              </w:rPr>
              <w:t>vizând</w:t>
            </w:r>
            <w:r>
              <w:rPr>
                <w:b/>
                <w:spacing w:val="1"/>
                <w:sz w:val="20"/>
              </w:rPr>
              <w:t xml:space="preserve"> </w:t>
            </w:r>
            <w:r>
              <w:rPr>
                <w:b/>
                <w:sz w:val="20"/>
              </w:rPr>
              <w:t>crearea</w:t>
            </w:r>
            <w:r>
              <w:rPr>
                <w:b/>
                <w:spacing w:val="1"/>
                <w:sz w:val="20"/>
              </w:rPr>
              <w:t xml:space="preserve"> </w:t>
            </w:r>
            <w:r>
              <w:rPr>
                <w:b/>
                <w:sz w:val="20"/>
              </w:rPr>
              <w:t>unor</w:t>
            </w:r>
            <w:r>
              <w:rPr>
                <w:b/>
                <w:spacing w:val="1"/>
                <w:sz w:val="20"/>
              </w:rPr>
              <w:t xml:space="preserve"> </w:t>
            </w:r>
            <w:r>
              <w:rPr>
                <w:b/>
                <w:sz w:val="20"/>
              </w:rPr>
              <w:t>condiţii</w:t>
            </w:r>
            <w:r>
              <w:rPr>
                <w:b/>
                <w:spacing w:val="1"/>
                <w:sz w:val="20"/>
              </w:rPr>
              <w:t xml:space="preserve"> </w:t>
            </w:r>
            <w:r>
              <w:rPr>
                <w:b/>
                <w:sz w:val="20"/>
              </w:rPr>
              <w:t>artificiale?</w:t>
            </w:r>
          </w:p>
          <w:p w14:paraId="1A7B0D61" w14:textId="77777777" w:rsidR="00BD35D5" w:rsidRDefault="00BD35D5">
            <w:pPr>
              <w:pStyle w:val="TableParagraph"/>
              <w:spacing w:before="6"/>
              <w:rPr>
                <w:rFonts w:ascii="Calibri"/>
                <w:sz w:val="18"/>
              </w:rPr>
            </w:pPr>
          </w:p>
          <w:p w14:paraId="7DBCFAE1" w14:textId="77777777" w:rsidR="00BD35D5" w:rsidRDefault="00000000">
            <w:pPr>
              <w:pStyle w:val="TableParagraph"/>
              <w:numPr>
                <w:ilvl w:val="0"/>
                <w:numId w:val="44"/>
              </w:numPr>
              <w:tabs>
                <w:tab w:val="left" w:pos="750"/>
              </w:tabs>
              <w:ind w:hanging="362"/>
              <w:jc w:val="both"/>
              <w:rPr>
                <w:sz w:val="20"/>
              </w:rPr>
            </w:pPr>
            <w:r>
              <w:rPr>
                <w:sz w:val="20"/>
              </w:rPr>
              <w:t>Acelaşi</w:t>
            </w:r>
            <w:r>
              <w:rPr>
                <w:spacing w:val="-6"/>
                <w:sz w:val="20"/>
              </w:rPr>
              <w:t xml:space="preserve"> </w:t>
            </w:r>
            <w:r>
              <w:rPr>
                <w:sz w:val="20"/>
              </w:rPr>
              <w:t>sediu</w:t>
            </w:r>
            <w:r>
              <w:rPr>
                <w:spacing w:val="-5"/>
                <w:sz w:val="20"/>
              </w:rPr>
              <w:t xml:space="preserve"> </w:t>
            </w:r>
            <w:r>
              <w:rPr>
                <w:sz w:val="20"/>
              </w:rPr>
              <w:t>social</w:t>
            </w:r>
            <w:r>
              <w:rPr>
                <w:spacing w:val="-2"/>
                <w:sz w:val="20"/>
              </w:rPr>
              <w:t xml:space="preserve"> </w:t>
            </w:r>
            <w:r>
              <w:rPr>
                <w:sz w:val="20"/>
              </w:rPr>
              <w:t>se regăseşte</w:t>
            </w:r>
            <w:r>
              <w:rPr>
                <w:spacing w:val="-1"/>
                <w:sz w:val="20"/>
              </w:rPr>
              <w:t xml:space="preserve"> </w:t>
            </w:r>
            <w:r>
              <w:rPr>
                <w:sz w:val="20"/>
              </w:rPr>
              <w:t>la</w:t>
            </w:r>
            <w:r>
              <w:rPr>
                <w:spacing w:val="-1"/>
                <w:sz w:val="20"/>
              </w:rPr>
              <w:t xml:space="preserve"> </w:t>
            </w:r>
            <w:r>
              <w:rPr>
                <w:sz w:val="20"/>
              </w:rPr>
              <w:t>două</w:t>
            </w:r>
            <w:r>
              <w:rPr>
                <w:spacing w:val="-5"/>
                <w:sz w:val="20"/>
              </w:rPr>
              <w:t xml:space="preserve"> </w:t>
            </w:r>
            <w:r>
              <w:rPr>
                <w:sz w:val="20"/>
              </w:rPr>
              <w:t>sau</w:t>
            </w:r>
            <w:r>
              <w:rPr>
                <w:spacing w:val="-5"/>
                <w:sz w:val="20"/>
              </w:rPr>
              <w:t xml:space="preserve"> </w:t>
            </w:r>
            <w:r>
              <w:rPr>
                <w:sz w:val="20"/>
              </w:rPr>
              <w:t>mai</w:t>
            </w:r>
            <w:r>
              <w:rPr>
                <w:spacing w:val="-4"/>
                <w:sz w:val="20"/>
              </w:rPr>
              <w:t xml:space="preserve"> </w:t>
            </w:r>
            <w:r>
              <w:rPr>
                <w:sz w:val="20"/>
              </w:rPr>
              <w:t>multe</w:t>
            </w:r>
            <w:r>
              <w:rPr>
                <w:spacing w:val="-1"/>
                <w:sz w:val="20"/>
              </w:rPr>
              <w:t xml:space="preserve"> </w:t>
            </w:r>
            <w:r>
              <w:rPr>
                <w:sz w:val="20"/>
              </w:rPr>
              <w:t>proiecte?</w:t>
            </w:r>
          </w:p>
          <w:p w14:paraId="55F1963A" w14:textId="77777777" w:rsidR="00BD35D5" w:rsidRDefault="00000000">
            <w:pPr>
              <w:pStyle w:val="TableParagraph"/>
              <w:numPr>
                <w:ilvl w:val="0"/>
                <w:numId w:val="44"/>
              </w:numPr>
              <w:tabs>
                <w:tab w:val="left" w:pos="750"/>
              </w:tabs>
              <w:spacing w:before="4"/>
              <w:ind w:right="98"/>
              <w:jc w:val="both"/>
              <w:rPr>
                <w:sz w:val="20"/>
              </w:rPr>
            </w:pPr>
            <w:r>
              <w:rPr>
                <w:sz w:val="20"/>
              </w:rPr>
              <w:t>Mai mulți solicitanti/beneficiari independenți din punct de vedere</w:t>
            </w:r>
            <w:r>
              <w:rPr>
                <w:spacing w:val="1"/>
                <w:sz w:val="20"/>
              </w:rPr>
              <w:t xml:space="preserve"> </w:t>
            </w:r>
            <w:r>
              <w:rPr>
                <w:sz w:val="20"/>
              </w:rPr>
              <w:t>legal</w:t>
            </w:r>
            <w:r>
              <w:rPr>
                <w:spacing w:val="1"/>
                <w:sz w:val="20"/>
              </w:rPr>
              <w:t xml:space="preserve"> </w:t>
            </w:r>
            <w:r>
              <w:rPr>
                <w:sz w:val="20"/>
              </w:rPr>
              <w:t>au</w:t>
            </w:r>
            <w:r>
              <w:rPr>
                <w:spacing w:val="1"/>
                <w:sz w:val="20"/>
              </w:rPr>
              <w:t xml:space="preserve"> </w:t>
            </w:r>
            <w:r>
              <w:rPr>
                <w:sz w:val="20"/>
              </w:rPr>
              <w:t>aceeași</w:t>
            </w:r>
            <w:r>
              <w:rPr>
                <w:spacing w:val="1"/>
                <w:sz w:val="20"/>
              </w:rPr>
              <w:t xml:space="preserve"> </w:t>
            </w:r>
            <w:r>
              <w:rPr>
                <w:sz w:val="20"/>
              </w:rPr>
              <w:t>adresă</w:t>
            </w:r>
            <w:r>
              <w:rPr>
                <w:spacing w:val="1"/>
                <w:sz w:val="20"/>
              </w:rPr>
              <w:t xml:space="preserve"> </w:t>
            </w:r>
            <w:r>
              <w:rPr>
                <w:sz w:val="20"/>
              </w:rPr>
              <w:t>si/sau</w:t>
            </w:r>
            <w:r>
              <w:rPr>
                <w:spacing w:val="1"/>
                <w:sz w:val="20"/>
              </w:rPr>
              <w:t xml:space="preserve"> </w:t>
            </w:r>
            <w:r>
              <w:rPr>
                <w:sz w:val="20"/>
              </w:rPr>
              <w:t>beneficiază</w:t>
            </w:r>
            <w:r>
              <w:rPr>
                <w:spacing w:val="1"/>
                <w:sz w:val="20"/>
              </w:rPr>
              <w:t xml:space="preserve"> </w:t>
            </w:r>
            <w:r>
              <w:rPr>
                <w:sz w:val="20"/>
              </w:rPr>
              <w:t>de</w:t>
            </w:r>
            <w:r>
              <w:rPr>
                <w:spacing w:val="1"/>
                <w:sz w:val="20"/>
              </w:rPr>
              <w:t xml:space="preserve"> </w:t>
            </w:r>
            <w:r>
              <w:rPr>
                <w:sz w:val="20"/>
              </w:rPr>
              <w:t>infrastructura</w:t>
            </w:r>
            <w:r>
              <w:rPr>
                <w:spacing w:val="1"/>
                <w:sz w:val="20"/>
              </w:rPr>
              <w:t xml:space="preserve"> </w:t>
            </w:r>
            <w:r>
              <w:rPr>
                <w:sz w:val="20"/>
              </w:rPr>
              <w:t>comună (același amplasament, aceleași facilități de depozitare</w:t>
            </w:r>
            <w:r>
              <w:rPr>
                <w:spacing w:val="1"/>
                <w:sz w:val="20"/>
              </w:rPr>
              <w:t xml:space="preserve"> </w:t>
            </w:r>
            <w:r>
              <w:rPr>
                <w:sz w:val="20"/>
              </w:rPr>
              <w:t>etc.);</w:t>
            </w:r>
          </w:p>
          <w:p w14:paraId="301D1F17" w14:textId="77777777" w:rsidR="00BD35D5" w:rsidRDefault="00000000">
            <w:pPr>
              <w:pStyle w:val="TableParagraph"/>
              <w:numPr>
                <w:ilvl w:val="0"/>
                <w:numId w:val="44"/>
              </w:numPr>
              <w:tabs>
                <w:tab w:val="left" w:pos="750"/>
              </w:tabs>
              <w:spacing w:line="237" w:lineRule="auto"/>
              <w:ind w:right="101"/>
              <w:jc w:val="both"/>
              <w:rPr>
                <w:sz w:val="20"/>
              </w:rPr>
            </w:pPr>
            <w:r>
              <w:rPr>
                <w:sz w:val="20"/>
              </w:rPr>
              <w:t>Acționariat comun care conduce catre aceeasi entitate economică</w:t>
            </w:r>
            <w:r>
              <w:rPr>
                <w:spacing w:val="-58"/>
                <w:sz w:val="20"/>
              </w:rPr>
              <w:t xml:space="preserve"> </w:t>
            </w:r>
            <w:r>
              <w:rPr>
                <w:sz w:val="20"/>
              </w:rPr>
              <w:t>cu</w:t>
            </w:r>
            <w:r>
              <w:rPr>
                <w:spacing w:val="1"/>
                <w:sz w:val="20"/>
              </w:rPr>
              <w:t xml:space="preserve"> </w:t>
            </w:r>
            <w:r>
              <w:rPr>
                <w:sz w:val="20"/>
              </w:rPr>
              <w:t>sau</w:t>
            </w:r>
            <w:r>
              <w:rPr>
                <w:spacing w:val="-3"/>
                <w:sz w:val="20"/>
              </w:rPr>
              <w:t xml:space="preserve"> </w:t>
            </w:r>
            <w:r>
              <w:rPr>
                <w:sz w:val="20"/>
              </w:rPr>
              <w:t>fara</w:t>
            </w:r>
            <w:r>
              <w:rPr>
                <w:spacing w:val="1"/>
                <w:sz w:val="20"/>
              </w:rPr>
              <w:t xml:space="preserve"> </w:t>
            </w:r>
            <w:r>
              <w:rPr>
                <w:sz w:val="20"/>
              </w:rPr>
              <w:t>personalitate</w:t>
            </w:r>
            <w:r>
              <w:rPr>
                <w:spacing w:val="-3"/>
                <w:sz w:val="20"/>
              </w:rPr>
              <w:t xml:space="preserve"> </w:t>
            </w:r>
            <w:r>
              <w:rPr>
                <w:sz w:val="20"/>
              </w:rPr>
              <w:t>juridică;</w:t>
            </w:r>
          </w:p>
          <w:p w14:paraId="683E7E09" w14:textId="77777777" w:rsidR="00BD35D5" w:rsidRDefault="00000000">
            <w:pPr>
              <w:pStyle w:val="TableParagraph"/>
              <w:numPr>
                <w:ilvl w:val="0"/>
                <w:numId w:val="44"/>
              </w:numPr>
              <w:tabs>
                <w:tab w:val="left" w:pos="750"/>
              </w:tabs>
              <w:spacing w:before="3"/>
              <w:ind w:right="94"/>
              <w:jc w:val="both"/>
              <w:rPr>
                <w:sz w:val="20"/>
              </w:rPr>
            </w:pPr>
            <w:r>
              <w:rPr>
                <w:sz w:val="20"/>
              </w:rPr>
              <w:t>Posibile legaturi intre solicitanti si/sau beneficiari FEADR in baza</w:t>
            </w:r>
            <w:r>
              <w:rPr>
                <w:spacing w:val="1"/>
                <w:sz w:val="20"/>
              </w:rPr>
              <w:t xml:space="preserve"> </w:t>
            </w:r>
            <w:r>
              <w:rPr>
                <w:sz w:val="20"/>
              </w:rPr>
              <w:t>legaturilor intre - entitati economice cu sau fara personalitate</w:t>
            </w:r>
            <w:r>
              <w:rPr>
                <w:spacing w:val="1"/>
                <w:sz w:val="20"/>
              </w:rPr>
              <w:t xml:space="preserve"> </w:t>
            </w:r>
            <w:r>
              <w:rPr>
                <w:sz w:val="20"/>
              </w:rPr>
              <w:t>juridica,</w:t>
            </w:r>
            <w:r>
              <w:rPr>
                <w:spacing w:val="1"/>
                <w:sz w:val="20"/>
              </w:rPr>
              <w:t xml:space="preserve"> </w:t>
            </w:r>
            <w:r>
              <w:rPr>
                <w:sz w:val="20"/>
              </w:rPr>
              <w:t>prin</w:t>
            </w:r>
            <w:r>
              <w:rPr>
                <w:spacing w:val="1"/>
                <w:sz w:val="20"/>
              </w:rPr>
              <w:t xml:space="preserve"> </w:t>
            </w:r>
            <w:r>
              <w:rPr>
                <w:sz w:val="20"/>
              </w:rPr>
              <w:t>intermediul</w:t>
            </w:r>
            <w:r>
              <w:rPr>
                <w:spacing w:val="1"/>
                <w:sz w:val="20"/>
              </w:rPr>
              <w:t xml:space="preserve"> </w:t>
            </w:r>
            <w:r>
              <w:rPr>
                <w:sz w:val="20"/>
              </w:rPr>
              <w:t>actionarilor,</w:t>
            </w:r>
            <w:r>
              <w:rPr>
                <w:spacing w:val="1"/>
                <w:sz w:val="20"/>
              </w:rPr>
              <w:t xml:space="preserve"> </w:t>
            </w:r>
            <w:r>
              <w:rPr>
                <w:sz w:val="20"/>
              </w:rPr>
              <w:t>asociatilor</w:t>
            </w:r>
            <w:r>
              <w:rPr>
                <w:spacing w:val="1"/>
                <w:sz w:val="20"/>
              </w:rPr>
              <w:t xml:space="preserve"> </w:t>
            </w:r>
            <w:r>
              <w:rPr>
                <w:sz w:val="20"/>
              </w:rPr>
              <w:t>sau</w:t>
            </w:r>
            <w:r>
              <w:rPr>
                <w:spacing w:val="1"/>
                <w:sz w:val="20"/>
              </w:rPr>
              <w:t xml:space="preserve"> </w:t>
            </w:r>
            <w:r>
              <w:rPr>
                <w:sz w:val="20"/>
              </w:rPr>
              <w:t>reprezentantilor</w:t>
            </w:r>
            <w:r>
              <w:rPr>
                <w:spacing w:val="1"/>
                <w:sz w:val="20"/>
              </w:rPr>
              <w:t xml:space="preserve"> </w:t>
            </w:r>
            <w:r>
              <w:rPr>
                <w:sz w:val="20"/>
              </w:rPr>
              <w:t>legali</w:t>
            </w:r>
            <w:r>
              <w:rPr>
                <w:spacing w:val="1"/>
                <w:sz w:val="20"/>
              </w:rPr>
              <w:t xml:space="preserve"> </w:t>
            </w:r>
            <w:r>
              <w:rPr>
                <w:sz w:val="20"/>
              </w:rPr>
              <w:t>(de</w:t>
            </w:r>
            <w:r>
              <w:rPr>
                <w:spacing w:val="1"/>
                <w:sz w:val="20"/>
              </w:rPr>
              <w:t xml:space="preserve"> </w:t>
            </w:r>
            <w:r>
              <w:rPr>
                <w:sz w:val="20"/>
              </w:rPr>
              <w:t>ex:</w:t>
            </w:r>
            <w:r>
              <w:rPr>
                <w:spacing w:val="1"/>
                <w:sz w:val="20"/>
              </w:rPr>
              <w:t xml:space="preserve"> </w:t>
            </w:r>
            <w:r>
              <w:rPr>
                <w:sz w:val="20"/>
              </w:rPr>
              <w:t>acelaşi</w:t>
            </w:r>
            <w:r>
              <w:rPr>
                <w:spacing w:val="1"/>
                <w:sz w:val="20"/>
              </w:rPr>
              <w:t xml:space="preserve"> </w:t>
            </w:r>
            <w:r>
              <w:rPr>
                <w:sz w:val="20"/>
              </w:rPr>
              <w:t>reprezentant</w:t>
            </w:r>
            <w:r>
              <w:rPr>
                <w:spacing w:val="1"/>
                <w:sz w:val="20"/>
              </w:rPr>
              <w:t xml:space="preserve"> </w:t>
            </w:r>
            <w:r>
              <w:rPr>
                <w:sz w:val="20"/>
              </w:rPr>
              <w:t>legal/asociat/actionar</w:t>
            </w:r>
            <w:r>
              <w:rPr>
                <w:spacing w:val="1"/>
                <w:sz w:val="20"/>
              </w:rPr>
              <w:t xml:space="preserve"> </w:t>
            </w:r>
            <w:r>
              <w:rPr>
                <w:sz w:val="20"/>
              </w:rPr>
              <w:t>se</w:t>
            </w:r>
            <w:r>
              <w:rPr>
                <w:spacing w:val="1"/>
                <w:sz w:val="20"/>
              </w:rPr>
              <w:t xml:space="preserve"> </w:t>
            </w:r>
            <w:r>
              <w:rPr>
                <w:sz w:val="20"/>
              </w:rPr>
              <w:t>regăseşte</w:t>
            </w:r>
            <w:r>
              <w:rPr>
                <w:spacing w:val="1"/>
                <w:sz w:val="20"/>
              </w:rPr>
              <w:t xml:space="preserve"> </w:t>
            </w:r>
            <w:r>
              <w:rPr>
                <w:sz w:val="20"/>
              </w:rPr>
              <w:t>la</w:t>
            </w:r>
            <w:r>
              <w:rPr>
                <w:spacing w:val="1"/>
                <w:sz w:val="20"/>
              </w:rPr>
              <w:t xml:space="preserve"> </w:t>
            </w:r>
            <w:r>
              <w:rPr>
                <w:sz w:val="20"/>
              </w:rPr>
              <w:t>două</w:t>
            </w:r>
            <w:r>
              <w:rPr>
                <w:spacing w:val="1"/>
                <w:sz w:val="20"/>
              </w:rPr>
              <w:t xml:space="preserve"> </w:t>
            </w:r>
            <w:r>
              <w:rPr>
                <w:sz w:val="20"/>
              </w:rPr>
              <w:t>sau</w:t>
            </w:r>
            <w:r>
              <w:rPr>
                <w:spacing w:val="1"/>
                <w:sz w:val="20"/>
              </w:rPr>
              <w:t xml:space="preserve"> </w:t>
            </w:r>
            <w:r>
              <w:rPr>
                <w:sz w:val="20"/>
              </w:rPr>
              <w:t>mai</w:t>
            </w:r>
            <w:r>
              <w:rPr>
                <w:spacing w:val="1"/>
                <w:sz w:val="20"/>
              </w:rPr>
              <w:t xml:space="preserve"> </w:t>
            </w:r>
            <w:r>
              <w:rPr>
                <w:sz w:val="20"/>
              </w:rPr>
              <w:t>multe</w:t>
            </w:r>
            <w:r>
              <w:rPr>
                <w:spacing w:val="1"/>
                <w:sz w:val="20"/>
              </w:rPr>
              <w:t xml:space="preserve"> </w:t>
            </w:r>
            <w:r>
              <w:rPr>
                <w:sz w:val="20"/>
              </w:rPr>
              <w:t>proiecte)</w:t>
            </w:r>
          </w:p>
          <w:p w14:paraId="40760074" w14:textId="77777777" w:rsidR="00BD35D5" w:rsidRDefault="00000000">
            <w:pPr>
              <w:pStyle w:val="TableParagraph"/>
              <w:numPr>
                <w:ilvl w:val="0"/>
                <w:numId w:val="44"/>
              </w:numPr>
              <w:tabs>
                <w:tab w:val="left" w:pos="750"/>
              </w:tabs>
              <w:ind w:right="101"/>
              <w:jc w:val="both"/>
              <w:rPr>
                <w:sz w:val="20"/>
              </w:rPr>
            </w:pPr>
            <w:r>
              <w:rPr>
                <w:sz w:val="20"/>
              </w:rPr>
              <w:t>Sediul social si/sau punctul (punctele) de lucru/amplasamentul</w:t>
            </w:r>
            <w:r>
              <w:rPr>
                <w:spacing w:val="1"/>
                <w:sz w:val="20"/>
              </w:rPr>
              <w:t xml:space="preserve"> </w:t>
            </w:r>
            <w:r>
              <w:rPr>
                <w:sz w:val="20"/>
              </w:rPr>
              <w:t>investitiei propuse sunt invecinate cu cel/cele ale unui alt proiect</w:t>
            </w:r>
            <w:r>
              <w:rPr>
                <w:spacing w:val="1"/>
                <w:sz w:val="20"/>
              </w:rPr>
              <w:t xml:space="preserve"> </w:t>
            </w:r>
            <w:r>
              <w:rPr>
                <w:sz w:val="20"/>
              </w:rPr>
              <w:t>finantat</w:t>
            </w:r>
            <w:r>
              <w:rPr>
                <w:spacing w:val="-3"/>
                <w:sz w:val="20"/>
              </w:rPr>
              <w:t xml:space="preserve"> </w:t>
            </w:r>
            <w:r>
              <w:rPr>
                <w:sz w:val="20"/>
              </w:rPr>
              <w:t>FEADR</w:t>
            </w:r>
          </w:p>
          <w:p w14:paraId="09FC2C2C" w14:textId="77777777" w:rsidR="00BD35D5" w:rsidRDefault="00000000">
            <w:pPr>
              <w:pStyle w:val="TableParagraph"/>
              <w:numPr>
                <w:ilvl w:val="0"/>
                <w:numId w:val="44"/>
              </w:numPr>
              <w:tabs>
                <w:tab w:val="left" w:pos="750"/>
              </w:tabs>
              <w:ind w:right="95"/>
              <w:jc w:val="both"/>
              <w:rPr>
                <w:sz w:val="20"/>
              </w:rPr>
            </w:pPr>
            <w:r>
              <w:rPr>
                <w:sz w:val="20"/>
              </w:rPr>
              <w:t>Sunt identificate în cadrul proiectului alte legături între solicitant</w:t>
            </w:r>
            <w:r>
              <w:rPr>
                <w:spacing w:val="1"/>
                <w:sz w:val="20"/>
              </w:rPr>
              <w:t xml:space="preserve"> </w:t>
            </w:r>
            <w:r>
              <w:rPr>
                <w:sz w:val="20"/>
              </w:rPr>
              <w:t>și persoana fizică/juridică de la care a fost închiriat/cumpărat</w:t>
            </w:r>
            <w:r>
              <w:rPr>
                <w:spacing w:val="1"/>
                <w:sz w:val="20"/>
              </w:rPr>
              <w:t xml:space="preserve"> </w:t>
            </w:r>
            <w:r>
              <w:rPr>
                <w:sz w:val="20"/>
              </w:rPr>
              <w:t>terenul/clădirea?</w:t>
            </w:r>
          </w:p>
          <w:p w14:paraId="2A375925" w14:textId="77777777" w:rsidR="00BD35D5" w:rsidRDefault="00000000">
            <w:pPr>
              <w:pStyle w:val="TableParagraph"/>
              <w:numPr>
                <w:ilvl w:val="0"/>
                <w:numId w:val="44"/>
              </w:numPr>
              <w:tabs>
                <w:tab w:val="left" w:pos="750"/>
              </w:tabs>
              <w:ind w:right="99"/>
              <w:jc w:val="both"/>
              <w:rPr>
                <w:sz w:val="20"/>
              </w:rPr>
            </w:pPr>
            <w:r>
              <w:rPr>
                <w:sz w:val="20"/>
              </w:rPr>
              <w:t>Solicitantii care depun Cerere de Finantare au asociati comuni cu</w:t>
            </w:r>
            <w:r>
              <w:rPr>
                <w:spacing w:val="1"/>
                <w:sz w:val="20"/>
              </w:rPr>
              <w:t xml:space="preserve"> </w:t>
            </w:r>
            <w:r>
              <w:rPr>
                <w:sz w:val="20"/>
              </w:rPr>
              <w:t>cei</w:t>
            </w:r>
            <w:r>
              <w:rPr>
                <w:spacing w:val="1"/>
                <w:sz w:val="20"/>
              </w:rPr>
              <w:t xml:space="preserve"> </w:t>
            </w:r>
            <w:r>
              <w:rPr>
                <w:sz w:val="20"/>
              </w:rPr>
              <w:t>ai</w:t>
            </w:r>
            <w:r>
              <w:rPr>
                <w:spacing w:val="1"/>
                <w:sz w:val="20"/>
              </w:rPr>
              <w:t xml:space="preserve"> </w:t>
            </w:r>
            <w:r>
              <w:rPr>
                <w:sz w:val="20"/>
              </w:rPr>
              <w:t>altor</w:t>
            </w:r>
            <w:r>
              <w:rPr>
                <w:spacing w:val="1"/>
                <w:sz w:val="20"/>
              </w:rPr>
              <w:t xml:space="preserve"> </w:t>
            </w:r>
            <w:r>
              <w:rPr>
                <w:sz w:val="20"/>
              </w:rPr>
              <w:t>beneficiari</w:t>
            </w:r>
            <w:r>
              <w:rPr>
                <w:spacing w:val="1"/>
                <w:sz w:val="20"/>
              </w:rPr>
              <w:t xml:space="preserve"> </w:t>
            </w:r>
            <w:r>
              <w:rPr>
                <w:sz w:val="20"/>
              </w:rPr>
              <w:t>cu</w:t>
            </w:r>
            <w:r>
              <w:rPr>
                <w:spacing w:val="1"/>
                <w:sz w:val="20"/>
              </w:rPr>
              <w:t xml:space="preserve"> </w:t>
            </w:r>
            <w:r>
              <w:rPr>
                <w:sz w:val="20"/>
              </w:rPr>
              <w:t>care</w:t>
            </w:r>
            <w:r>
              <w:rPr>
                <w:spacing w:val="1"/>
                <w:sz w:val="20"/>
              </w:rPr>
              <w:t xml:space="preserve"> </w:t>
            </w:r>
            <w:r>
              <w:rPr>
                <w:sz w:val="20"/>
              </w:rPr>
              <w:t>formează</w:t>
            </w:r>
            <w:r>
              <w:rPr>
                <w:spacing w:val="1"/>
                <w:sz w:val="20"/>
              </w:rPr>
              <w:t xml:space="preserve"> </w:t>
            </w:r>
            <w:r>
              <w:rPr>
                <w:sz w:val="20"/>
              </w:rPr>
              <w:t>împreună</w:t>
            </w:r>
            <w:r>
              <w:rPr>
                <w:spacing w:val="1"/>
                <w:sz w:val="20"/>
              </w:rPr>
              <w:t xml:space="preserve"> </w:t>
            </w:r>
            <w:r>
              <w:rPr>
                <w:sz w:val="20"/>
              </w:rPr>
              <w:t>un</w:t>
            </w:r>
            <w:r>
              <w:rPr>
                <w:spacing w:val="1"/>
                <w:sz w:val="20"/>
              </w:rPr>
              <w:t xml:space="preserve"> </w:t>
            </w:r>
            <w:r>
              <w:rPr>
                <w:sz w:val="20"/>
              </w:rPr>
              <w:t>flux</w:t>
            </w:r>
            <w:r>
              <w:rPr>
                <w:spacing w:val="1"/>
                <w:sz w:val="20"/>
              </w:rPr>
              <w:t xml:space="preserve"> </w:t>
            </w:r>
            <w:r>
              <w:rPr>
                <w:sz w:val="20"/>
              </w:rPr>
              <w:t>tehnologic.</w:t>
            </w:r>
          </w:p>
          <w:p w14:paraId="2863AD05" w14:textId="77777777" w:rsidR="00BD35D5" w:rsidRDefault="00000000">
            <w:pPr>
              <w:pStyle w:val="TableParagraph"/>
              <w:numPr>
                <w:ilvl w:val="0"/>
                <w:numId w:val="44"/>
              </w:numPr>
              <w:tabs>
                <w:tab w:val="left" w:pos="750"/>
              </w:tabs>
              <w:spacing w:before="2"/>
              <w:ind w:right="94"/>
              <w:jc w:val="both"/>
              <w:rPr>
                <w:sz w:val="20"/>
              </w:rPr>
            </w:pPr>
            <w:r>
              <w:rPr>
                <w:sz w:val="20"/>
              </w:rPr>
              <w:t>Alti indicatori (ex: acelasi consultant, posibile legaturi de afaceri</w:t>
            </w:r>
            <w:r>
              <w:rPr>
                <w:spacing w:val="1"/>
                <w:sz w:val="20"/>
              </w:rPr>
              <w:t xml:space="preserve"> </w:t>
            </w:r>
            <w:r>
              <w:rPr>
                <w:sz w:val="20"/>
              </w:rPr>
              <w:t>cu</w:t>
            </w:r>
            <w:r>
              <w:rPr>
                <w:spacing w:val="-4"/>
                <w:sz w:val="20"/>
              </w:rPr>
              <w:t xml:space="preserve"> </w:t>
            </w:r>
            <w:r>
              <w:rPr>
                <w:sz w:val="20"/>
              </w:rPr>
              <w:t>furnizori/clienti</w:t>
            </w:r>
            <w:r>
              <w:rPr>
                <w:spacing w:val="-3"/>
                <w:sz w:val="20"/>
              </w:rPr>
              <w:t xml:space="preserve"> </w:t>
            </w:r>
            <w:r>
              <w:rPr>
                <w:sz w:val="20"/>
              </w:rPr>
              <w:t>prin</w:t>
            </w:r>
            <w:r>
              <w:rPr>
                <w:spacing w:val="2"/>
                <w:sz w:val="20"/>
              </w:rPr>
              <w:t xml:space="preserve"> </w:t>
            </w:r>
            <w:r>
              <w:rPr>
                <w:sz w:val="20"/>
              </w:rPr>
              <w:t>actionariat</w:t>
            </w:r>
            <w:r>
              <w:rPr>
                <w:spacing w:val="2"/>
                <w:sz w:val="20"/>
              </w:rPr>
              <w:t xml:space="preserve"> </w:t>
            </w:r>
            <w:r>
              <w:rPr>
                <w:sz w:val="20"/>
              </w:rPr>
              <w:t>s.a.</w:t>
            </w:r>
            <w:r>
              <w:rPr>
                <w:spacing w:val="-1"/>
                <w:sz w:val="20"/>
              </w:rPr>
              <w:t xml:space="preserve"> </w:t>
            </w:r>
            <w:r>
              <w:rPr>
                <w:sz w:val="20"/>
              </w:rPr>
              <w:t>)</w:t>
            </w:r>
          </w:p>
        </w:tc>
        <w:tc>
          <w:tcPr>
            <w:tcW w:w="1426" w:type="dxa"/>
            <w:tcBorders>
              <w:top w:val="single" w:sz="4" w:space="0" w:color="000000"/>
              <w:left w:val="single" w:sz="4" w:space="0" w:color="000000"/>
              <w:bottom w:val="single" w:sz="4" w:space="0" w:color="000000"/>
              <w:right w:val="single" w:sz="4" w:space="0" w:color="000000"/>
            </w:tcBorders>
          </w:tcPr>
          <w:p w14:paraId="12F164B9" w14:textId="77777777" w:rsidR="00BD35D5" w:rsidRDefault="00BD35D5">
            <w:pPr>
              <w:pStyle w:val="TableParagraph"/>
              <w:rPr>
                <w:rFonts w:ascii="Calibri"/>
              </w:rPr>
            </w:pPr>
          </w:p>
          <w:p w14:paraId="51B1C0C2" w14:textId="77777777" w:rsidR="00BD35D5" w:rsidRDefault="00BD35D5">
            <w:pPr>
              <w:pStyle w:val="TableParagraph"/>
              <w:rPr>
                <w:rFonts w:ascii="Calibri"/>
              </w:rPr>
            </w:pPr>
          </w:p>
          <w:p w14:paraId="2B3CAB1E" w14:textId="77777777" w:rsidR="00BD35D5" w:rsidRDefault="00BD35D5">
            <w:pPr>
              <w:pStyle w:val="TableParagraph"/>
              <w:spacing w:before="8"/>
              <w:rPr>
                <w:rFonts w:ascii="Calibri"/>
                <w:sz w:val="31"/>
              </w:rPr>
            </w:pPr>
          </w:p>
          <w:p w14:paraId="517D732B" w14:textId="77777777" w:rsidR="00BD35D5" w:rsidRDefault="00000000">
            <w:pPr>
              <w:pStyle w:val="TableParagraph"/>
              <w:spacing w:line="222" w:lineRule="exact"/>
              <w:ind w:left="12"/>
              <w:jc w:val="center"/>
              <w:rPr>
                <w:rFonts w:ascii="Wingdings" w:hAnsi="Wingdings"/>
                <w:sz w:val="20"/>
              </w:rPr>
            </w:pPr>
            <w:r>
              <w:rPr>
                <w:rFonts w:ascii="Wingdings" w:hAnsi="Wingdings"/>
                <w:sz w:val="20"/>
              </w:rPr>
              <w:t></w:t>
            </w:r>
          </w:p>
          <w:p w14:paraId="54B80738" w14:textId="77777777" w:rsidR="00BD35D5" w:rsidRDefault="00000000">
            <w:pPr>
              <w:pStyle w:val="TableParagraph"/>
              <w:spacing w:line="222" w:lineRule="exact"/>
              <w:ind w:left="12"/>
              <w:jc w:val="center"/>
              <w:rPr>
                <w:rFonts w:ascii="Wingdings" w:hAnsi="Wingdings"/>
                <w:sz w:val="20"/>
              </w:rPr>
            </w:pPr>
            <w:r>
              <w:rPr>
                <w:rFonts w:ascii="Wingdings" w:hAnsi="Wingdings"/>
                <w:sz w:val="20"/>
              </w:rPr>
              <w:t></w:t>
            </w:r>
          </w:p>
          <w:p w14:paraId="32F9DDF0" w14:textId="77777777" w:rsidR="00BD35D5" w:rsidRDefault="00BD35D5">
            <w:pPr>
              <w:pStyle w:val="TableParagraph"/>
              <w:rPr>
                <w:rFonts w:ascii="Calibri"/>
              </w:rPr>
            </w:pPr>
          </w:p>
          <w:p w14:paraId="36C41DEC" w14:textId="77777777" w:rsidR="00BD35D5" w:rsidRDefault="00BD35D5">
            <w:pPr>
              <w:pStyle w:val="TableParagraph"/>
              <w:rPr>
                <w:rFonts w:ascii="Calibri"/>
              </w:rPr>
            </w:pPr>
          </w:p>
          <w:p w14:paraId="1CBCC97E" w14:textId="77777777" w:rsidR="00BD35D5" w:rsidRDefault="00000000">
            <w:pPr>
              <w:pStyle w:val="TableParagraph"/>
              <w:spacing w:before="163"/>
              <w:ind w:left="12"/>
              <w:jc w:val="center"/>
              <w:rPr>
                <w:rFonts w:ascii="Wingdings" w:hAnsi="Wingdings"/>
                <w:sz w:val="20"/>
              </w:rPr>
            </w:pPr>
            <w:r>
              <w:rPr>
                <w:rFonts w:ascii="Wingdings" w:hAnsi="Wingdings"/>
                <w:sz w:val="20"/>
              </w:rPr>
              <w:t></w:t>
            </w:r>
          </w:p>
          <w:p w14:paraId="118AA9B0" w14:textId="77777777" w:rsidR="00BD35D5" w:rsidRDefault="00BD35D5">
            <w:pPr>
              <w:pStyle w:val="TableParagraph"/>
              <w:spacing w:before="9"/>
              <w:rPr>
                <w:rFonts w:ascii="Calibri"/>
                <w:sz w:val="18"/>
              </w:rPr>
            </w:pPr>
          </w:p>
          <w:p w14:paraId="0F9C8049" w14:textId="77777777" w:rsidR="00BD35D5" w:rsidRDefault="00000000">
            <w:pPr>
              <w:pStyle w:val="TableParagraph"/>
              <w:ind w:left="12"/>
              <w:jc w:val="center"/>
              <w:rPr>
                <w:rFonts w:ascii="Wingdings" w:hAnsi="Wingdings"/>
                <w:sz w:val="20"/>
              </w:rPr>
            </w:pPr>
            <w:r>
              <w:rPr>
                <w:rFonts w:ascii="Wingdings" w:hAnsi="Wingdings"/>
                <w:sz w:val="20"/>
              </w:rPr>
              <w:t></w:t>
            </w:r>
          </w:p>
          <w:p w14:paraId="01F21E9B" w14:textId="77777777" w:rsidR="00BD35D5" w:rsidRDefault="00BD35D5">
            <w:pPr>
              <w:pStyle w:val="TableParagraph"/>
              <w:rPr>
                <w:rFonts w:ascii="Calibri"/>
              </w:rPr>
            </w:pPr>
          </w:p>
          <w:p w14:paraId="408CC89F" w14:textId="77777777" w:rsidR="00BD35D5" w:rsidRDefault="00BD35D5">
            <w:pPr>
              <w:pStyle w:val="TableParagraph"/>
              <w:rPr>
                <w:rFonts w:ascii="Calibri"/>
              </w:rPr>
            </w:pPr>
          </w:p>
          <w:p w14:paraId="73F94AF6" w14:textId="77777777" w:rsidR="00BD35D5" w:rsidRDefault="00BD35D5">
            <w:pPr>
              <w:pStyle w:val="TableParagraph"/>
              <w:spacing w:before="3"/>
              <w:rPr>
                <w:rFonts w:ascii="Calibri"/>
                <w:sz w:val="32"/>
              </w:rPr>
            </w:pPr>
          </w:p>
          <w:p w14:paraId="3DBDAFFC" w14:textId="77777777" w:rsidR="00BD35D5" w:rsidRDefault="00000000">
            <w:pPr>
              <w:pStyle w:val="TableParagraph"/>
              <w:ind w:left="12"/>
              <w:jc w:val="center"/>
              <w:rPr>
                <w:rFonts w:ascii="Wingdings" w:hAnsi="Wingdings"/>
                <w:sz w:val="20"/>
              </w:rPr>
            </w:pPr>
            <w:r>
              <w:rPr>
                <w:rFonts w:ascii="Wingdings" w:hAnsi="Wingdings"/>
                <w:sz w:val="20"/>
              </w:rPr>
              <w:t></w:t>
            </w:r>
          </w:p>
          <w:p w14:paraId="311530B0" w14:textId="77777777" w:rsidR="00BD35D5" w:rsidRDefault="00BD35D5">
            <w:pPr>
              <w:pStyle w:val="TableParagraph"/>
              <w:rPr>
                <w:rFonts w:ascii="Calibri"/>
              </w:rPr>
            </w:pPr>
          </w:p>
          <w:p w14:paraId="14F9971F" w14:textId="77777777" w:rsidR="00BD35D5" w:rsidRDefault="00000000">
            <w:pPr>
              <w:pStyle w:val="TableParagraph"/>
              <w:spacing w:before="196"/>
              <w:ind w:left="12"/>
              <w:jc w:val="center"/>
              <w:rPr>
                <w:rFonts w:ascii="Wingdings" w:hAnsi="Wingdings"/>
                <w:sz w:val="20"/>
              </w:rPr>
            </w:pPr>
            <w:r>
              <w:rPr>
                <w:rFonts w:ascii="Wingdings" w:hAnsi="Wingdings"/>
                <w:sz w:val="20"/>
              </w:rPr>
              <w:t></w:t>
            </w:r>
          </w:p>
          <w:p w14:paraId="4627492B" w14:textId="77777777" w:rsidR="00BD35D5" w:rsidRDefault="00BD35D5">
            <w:pPr>
              <w:pStyle w:val="TableParagraph"/>
              <w:rPr>
                <w:rFonts w:ascii="Calibri"/>
              </w:rPr>
            </w:pPr>
          </w:p>
          <w:p w14:paraId="6C2EC658" w14:textId="77777777" w:rsidR="00BD35D5" w:rsidRDefault="00000000">
            <w:pPr>
              <w:pStyle w:val="TableParagraph"/>
              <w:spacing w:before="196"/>
              <w:ind w:left="12"/>
              <w:jc w:val="center"/>
              <w:rPr>
                <w:rFonts w:ascii="Wingdings" w:hAnsi="Wingdings"/>
                <w:sz w:val="20"/>
              </w:rPr>
            </w:pPr>
            <w:r>
              <w:rPr>
                <w:rFonts w:ascii="Wingdings" w:hAnsi="Wingdings"/>
                <w:sz w:val="20"/>
              </w:rPr>
              <w:t></w:t>
            </w:r>
          </w:p>
          <w:p w14:paraId="597C01FF" w14:textId="77777777" w:rsidR="00BD35D5" w:rsidRDefault="00BD35D5">
            <w:pPr>
              <w:pStyle w:val="TableParagraph"/>
              <w:rPr>
                <w:rFonts w:ascii="Calibri"/>
              </w:rPr>
            </w:pPr>
          </w:p>
          <w:p w14:paraId="0565805D" w14:textId="77777777" w:rsidR="00BD35D5" w:rsidRDefault="00000000">
            <w:pPr>
              <w:pStyle w:val="TableParagraph"/>
              <w:spacing w:before="196"/>
              <w:ind w:left="12"/>
              <w:jc w:val="center"/>
              <w:rPr>
                <w:rFonts w:ascii="Wingdings" w:hAnsi="Wingdings"/>
                <w:sz w:val="20"/>
              </w:rPr>
            </w:pPr>
            <w:r>
              <w:rPr>
                <w:rFonts w:ascii="Wingdings" w:hAnsi="Wingdings"/>
                <w:sz w:val="20"/>
              </w:rPr>
              <w:t></w:t>
            </w:r>
          </w:p>
        </w:tc>
        <w:tc>
          <w:tcPr>
            <w:tcW w:w="908" w:type="dxa"/>
            <w:tcBorders>
              <w:top w:val="single" w:sz="4" w:space="0" w:color="000000"/>
              <w:left w:val="single" w:sz="4" w:space="0" w:color="000000"/>
              <w:bottom w:val="single" w:sz="4" w:space="0" w:color="000000"/>
              <w:right w:val="single" w:sz="4" w:space="0" w:color="000000"/>
            </w:tcBorders>
          </w:tcPr>
          <w:p w14:paraId="21FA1267" w14:textId="77777777" w:rsidR="00BD35D5" w:rsidRDefault="00BD35D5">
            <w:pPr>
              <w:pStyle w:val="TableParagraph"/>
              <w:rPr>
                <w:rFonts w:ascii="Calibri"/>
              </w:rPr>
            </w:pPr>
          </w:p>
          <w:p w14:paraId="11A0D01D" w14:textId="77777777" w:rsidR="00BD35D5" w:rsidRDefault="00BD35D5">
            <w:pPr>
              <w:pStyle w:val="TableParagraph"/>
              <w:rPr>
                <w:rFonts w:ascii="Calibri"/>
              </w:rPr>
            </w:pPr>
          </w:p>
          <w:p w14:paraId="615CA214" w14:textId="77777777" w:rsidR="00BD35D5" w:rsidRDefault="00BD35D5">
            <w:pPr>
              <w:pStyle w:val="TableParagraph"/>
              <w:spacing w:before="8"/>
              <w:rPr>
                <w:rFonts w:ascii="Calibri"/>
                <w:sz w:val="31"/>
              </w:rPr>
            </w:pPr>
          </w:p>
          <w:p w14:paraId="39C2C649" w14:textId="77777777" w:rsidR="00BD35D5" w:rsidRDefault="00000000">
            <w:pPr>
              <w:pStyle w:val="TableParagraph"/>
              <w:spacing w:line="222" w:lineRule="exact"/>
              <w:ind w:left="12"/>
              <w:jc w:val="center"/>
              <w:rPr>
                <w:rFonts w:ascii="Wingdings" w:hAnsi="Wingdings"/>
                <w:sz w:val="20"/>
              </w:rPr>
            </w:pPr>
            <w:r>
              <w:rPr>
                <w:rFonts w:ascii="Wingdings" w:hAnsi="Wingdings"/>
                <w:sz w:val="20"/>
              </w:rPr>
              <w:t></w:t>
            </w:r>
          </w:p>
          <w:p w14:paraId="003DC361" w14:textId="77777777" w:rsidR="00BD35D5" w:rsidRDefault="00000000">
            <w:pPr>
              <w:pStyle w:val="TableParagraph"/>
              <w:spacing w:line="222" w:lineRule="exact"/>
              <w:ind w:left="12"/>
              <w:jc w:val="center"/>
              <w:rPr>
                <w:rFonts w:ascii="Wingdings" w:hAnsi="Wingdings"/>
                <w:sz w:val="20"/>
              </w:rPr>
            </w:pPr>
            <w:r>
              <w:rPr>
                <w:rFonts w:ascii="Wingdings" w:hAnsi="Wingdings"/>
                <w:sz w:val="20"/>
              </w:rPr>
              <w:t></w:t>
            </w:r>
          </w:p>
          <w:p w14:paraId="5C7D0015" w14:textId="77777777" w:rsidR="00BD35D5" w:rsidRDefault="00BD35D5">
            <w:pPr>
              <w:pStyle w:val="TableParagraph"/>
              <w:rPr>
                <w:rFonts w:ascii="Calibri"/>
              </w:rPr>
            </w:pPr>
          </w:p>
          <w:p w14:paraId="4279070A" w14:textId="77777777" w:rsidR="00BD35D5" w:rsidRDefault="00BD35D5">
            <w:pPr>
              <w:pStyle w:val="TableParagraph"/>
              <w:rPr>
                <w:rFonts w:ascii="Calibri"/>
              </w:rPr>
            </w:pPr>
          </w:p>
          <w:p w14:paraId="380FD197" w14:textId="77777777" w:rsidR="00BD35D5" w:rsidRDefault="00000000">
            <w:pPr>
              <w:pStyle w:val="TableParagraph"/>
              <w:spacing w:before="163"/>
              <w:ind w:left="12"/>
              <w:jc w:val="center"/>
              <w:rPr>
                <w:rFonts w:ascii="Wingdings" w:hAnsi="Wingdings"/>
                <w:sz w:val="20"/>
              </w:rPr>
            </w:pPr>
            <w:r>
              <w:rPr>
                <w:rFonts w:ascii="Wingdings" w:hAnsi="Wingdings"/>
                <w:sz w:val="20"/>
              </w:rPr>
              <w:t></w:t>
            </w:r>
          </w:p>
          <w:p w14:paraId="51E86838" w14:textId="77777777" w:rsidR="00BD35D5" w:rsidRDefault="00BD35D5">
            <w:pPr>
              <w:pStyle w:val="TableParagraph"/>
              <w:spacing w:before="9"/>
              <w:rPr>
                <w:rFonts w:ascii="Calibri"/>
                <w:sz w:val="18"/>
              </w:rPr>
            </w:pPr>
          </w:p>
          <w:p w14:paraId="5BF3086E" w14:textId="77777777" w:rsidR="00BD35D5" w:rsidRDefault="00000000">
            <w:pPr>
              <w:pStyle w:val="TableParagraph"/>
              <w:ind w:left="12"/>
              <w:jc w:val="center"/>
              <w:rPr>
                <w:rFonts w:ascii="Wingdings" w:hAnsi="Wingdings"/>
                <w:sz w:val="20"/>
              </w:rPr>
            </w:pPr>
            <w:r>
              <w:rPr>
                <w:rFonts w:ascii="Wingdings" w:hAnsi="Wingdings"/>
                <w:sz w:val="20"/>
              </w:rPr>
              <w:t></w:t>
            </w:r>
          </w:p>
          <w:p w14:paraId="159746DF" w14:textId="77777777" w:rsidR="00BD35D5" w:rsidRDefault="00BD35D5">
            <w:pPr>
              <w:pStyle w:val="TableParagraph"/>
              <w:rPr>
                <w:rFonts w:ascii="Calibri"/>
              </w:rPr>
            </w:pPr>
          </w:p>
          <w:p w14:paraId="6786837E" w14:textId="77777777" w:rsidR="00BD35D5" w:rsidRDefault="00BD35D5">
            <w:pPr>
              <w:pStyle w:val="TableParagraph"/>
              <w:rPr>
                <w:rFonts w:ascii="Calibri"/>
              </w:rPr>
            </w:pPr>
          </w:p>
          <w:p w14:paraId="2E6F789A" w14:textId="77777777" w:rsidR="00BD35D5" w:rsidRDefault="00BD35D5">
            <w:pPr>
              <w:pStyle w:val="TableParagraph"/>
              <w:spacing w:before="3"/>
              <w:rPr>
                <w:rFonts w:ascii="Calibri"/>
                <w:sz w:val="32"/>
              </w:rPr>
            </w:pPr>
          </w:p>
          <w:p w14:paraId="05728125" w14:textId="77777777" w:rsidR="00BD35D5" w:rsidRDefault="00000000">
            <w:pPr>
              <w:pStyle w:val="TableParagraph"/>
              <w:ind w:left="12"/>
              <w:jc w:val="center"/>
              <w:rPr>
                <w:rFonts w:ascii="Wingdings" w:hAnsi="Wingdings"/>
                <w:sz w:val="20"/>
              </w:rPr>
            </w:pPr>
            <w:r>
              <w:rPr>
                <w:rFonts w:ascii="Wingdings" w:hAnsi="Wingdings"/>
                <w:sz w:val="20"/>
              </w:rPr>
              <w:t></w:t>
            </w:r>
          </w:p>
          <w:p w14:paraId="14D109B6" w14:textId="77777777" w:rsidR="00BD35D5" w:rsidRDefault="00BD35D5">
            <w:pPr>
              <w:pStyle w:val="TableParagraph"/>
              <w:rPr>
                <w:rFonts w:ascii="Calibri"/>
              </w:rPr>
            </w:pPr>
          </w:p>
          <w:p w14:paraId="326E5778" w14:textId="77777777" w:rsidR="00BD35D5" w:rsidRDefault="00000000">
            <w:pPr>
              <w:pStyle w:val="TableParagraph"/>
              <w:spacing w:before="196"/>
              <w:ind w:left="12"/>
              <w:jc w:val="center"/>
              <w:rPr>
                <w:rFonts w:ascii="Wingdings" w:hAnsi="Wingdings"/>
                <w:sz w:val="20"/>
              </w:rPr>
            </w:pPr>
            <w:r>
              <w:rPr>
                <w:rFonts w:ascii="Wingdings" w:hAnsi="Wingdings"/>
                <w:sz w:val="20"/>
              </w:rPr>
              <w:t></w:t>
            </w:r>
          </w:p>
          <w:p w14:paraId="4E1E73F4" w14:textId="77777777" w:rsidR="00BD35D5" w:rsidRDefault="00BD35D5">
            <w:pPr>
              <w:pStyle w:val="TableParagraph"/>
              <w:rPr>
                <w:rFonts w:ascii="Calibri"/>
              </w:rPr>
            </w:pPr>
          </w:p>
          <w:p w14:paraId="01533DEC" w14:textId="77777777" w:rsidR="00BD35D5" w:rsidRDefault="00000000">
            <w:pPr>
              <w:pStyle w:val="TableParagraph"/>
              <w:spacing w:before="196"/>
              <w:ind w:left="12"/>
              <w:jc w:val="center"/>
              <w:rPr>
                <w:rFonts w:ascii="Wingdings" w:hAnsi="Wingdings"/>
                <w:sz w:val="20"/>
              </w:rPr>
            </w:pPr>
            <w:r>
              <w:rPr>
                <w:rFonts w:ascii="Wingdings" w:hAnsi="Wingdings"/>
                <w:sz w:val="20"/>
              </w:rPr>
              <w:t></w:t>
            </w:r>
          </w:p>
          <w:p w14:paraId="717B37E2" w14:textId="77777777" w:rsidR="00BD35D5" w:rsidRDefault="00BD35D5">
            <w:pPr>
              <w:pStyle w:val="TableParagraph"/>
              <w:rPr>
                <w:rFonts w:ascii="Calibri"/>
              </w:rPr>
            </w:pPr>
          </w:p>
          <w:p w14:paraId="1F1BDF4D" w14:textId="77777777" w:rsidR="00BD35D5" w:rsidRDefault="00000000">
            <w:pPr>
              <w:pStyle w:val="TableParagraph"/>
              <w:spacing w:before="196"/>
              <w:ind w:left="12"/>
              <w:jc w:val="center"/>
              <w:rPr>
                <w:rFonts w:ascii="Wingdings" w:hAnsi="Wingdings"/>
                <w:sz w:val="20"/>
              </w:rPr>
            </w:pPr>
            <w:r>
              <w:rPr>
                <w:rFonts w:ascii="Wingdings" w:hAnsi="Wingdings"/>
                <w:sz w:val="20"/>
              </w:rPr>
              <w:t></w:t>
            </w:r>
          </w:p>
        </w:tc>
      </w:tr>
      <w:tr w:rsidR="00BD35D5" w14:paraId="2210848A" w14:textId="77777777">
        <w:trPr>
          <w:trHeight w:val="1161"/>
        </w:trPr>
        <w:tc>
          <w:tcPr>
            <w:tcW w:w="6881" w:type="dxa"/>
            <w:tcBorders>
              <w:top w:val="single" w:sz="4" w:space="0" w:color="000000"/>
              <w:left w:val="single" w:sz="4" w:space="0" w:color="000000"/>
              <w:bottom w:val="single" w:sz="4" w:space="0" w:color="000000"/>
              <w:right w:val="single" w:sz="4" w:space="0" w:color="000000"/>
            </w:tcBorders>
          </w:tcPr>
          <w:p w14:paraId="71116452" w14:textId="77777777" w:rsidR="00BD35D5" w:rsidRDefault="00000000">
            <w:pPr>
              <w:pStyle w:val="TableParagraph"/>
              <w:spacing w:line="237" w:lineRule="auto"/>
              <w:ind w:left="105" w:right="2026"/>
              <w:rPr>
                <w:b/>
                <w:sz w:val="20"/>
              </w:rPr>
            </w:pPr>
            <w:r>
              <w:rPr>
                <w:b/>
                <w:sz w:val="20"/>
              </w:rPr>
              <w:t>Baza de date a serviciul online RECOM</w:t>
            </w:r>
            <w:r>
              <w:rPr>
                <w:b/>
                <w:spacing w:val="1"/>
                <w:sz w:val="20"/>
              </w:rPr>
              <w:t xml:space="preserve"> </w:t>
            </w:r>
            <w:r>
              <w:rPr>
                <w:b/>
                <w:sz w:val="20"/>
              </w:rPr>
              <w:t>a ONRC</w:t>
            </w:r>
            <w:r>
              <w:rPr>
                <w:b/>
                <w:spacing w:val="-58"/>
                <w:sz w:val="20"/>
              </w:rPr>
              <w:t xml:space="preserve"> </w:t>
            </w:r>
            <w:r>
              <w:rPr>
                <w:b/>
                <w:sz w:val="20"/>
              </w:rPr>
              <w:t>Baza de</w:t>
            </w:r>
            <w:r>
              <w:rPr>
                <w:b/>
                <w:spacing w:val="1"/>
                <w:sz w:val="20"/>
              </w:rPr>
              <w:t xml:space="preserve"> </w:t>
            </w:r>
            <w:r>
              <w:rPr>
                <w:b/>
                <w:sz w:val="20"/>
              </w:rPr>
              <w:t>date</w:t>
            </w:r>
            <w:r>
              <w:rPr>
                <w:b/>
                <w:spacing w:val="1"/>
                <w:sz w:val="20"/>
              </w:rPr>
              <w:t xml:space="preserve"> </w:t>
            </w:r>
            <w:r>
              <w:rPr>
                <w:b/>
                <w:sz w:val="20"/>
              </w:rPr>
              <w:t>proiecte</w:t>
            </w:r>
            <w:r>
              <w:rPr>
                <w:b/>
                <w:spacing w:val="-8"/>
                <w:sz w:val="20"/>
              </w:rPr>
              <w:t xml:space="preserve"> </w:t>
            </w:r>
            <w:r>
              <w:rPr>
                <w:b/>
                <w:sz w:val="20"/>
              </w:rPr>
              <w:t>FEADR</w:t>
            </w:r>
          </w:p>
          <w:p w14:paraId="43429766" w14:textId="77777777" w:rsidR="00BD35D5" w:rsidRDefault="00000000">
            <w:pPr>
              <w:pStyle w:val="TableParagraph"/>
              <w:spacing w:line="242" w:lineRule="auto"/>
              <w:ind w:left="105" w:right="2913"/>
              <w:rPr>
                <w:b/>
                <w:sz w:val="20"/>
              </w:rPr>
            </w:pPr>
            <w:r>
              <w:rPr>
                <w:b/>
                <w:sz w:val="20"/>
              </w:rPr>
              <w:t>Declaratii partea F a Cererii de finantare</w:t>
            </w:r>
            <w:r>
              <w:rPr>
                <w:b/>
                <w:spacing w:val="-58"/>
                <w:sz w:val="20"/>
              </w:rPr>
              <w:t xml:space="preserve"> </w:t>
            </w:r>
            <w:r>
              <w:rPr>
                <w:b/>
                <w:sz w:val="20"/>
              </w:rPr>
              <w:t>Registrul</w:t>
            </w:r>
            <w:r>
              <w:rPr>
                <w:b/>
                <w:spacing w:val="-5"/>
                <w:sz w:val="20"/>
              </w:rPr>
              <w:t xml:space="preserve"> </w:t>
            </w:r>
            <w:r>
              <w:rPr>
                <w:b/>
                <w:sz w:val="20"/>
              </w:rPr>
              <w:t>Cererilor</w:t>
            </w:r>
            <w:r>
              <w:rPr>
                <w:b/>
                <w:spacing w:val="-3"/>
                <w:sz w:val="20"/>
              </w:rPr>
              <w:t xml:space="preserve"> </w:t>
            </w:r>
            <w:r>
              <w:rPr>
                <w:b/>
                <w:sz w:val="20"/>
              </w:rPr>
              <w:t>de</w:t>
            </w:r>
            <w:r>
              <w:rPr>
                <w:b/>
                <w:spacing w:val="-4"/>
                <w:sz w:val="20"/>
              </w:rPr>
              <w:t xml:space="preserve"> </w:t>
            </w:r>
            <w:r>
              <w:rPr>
                <w:b/>
                <w:sz w:val="20"/>
              </w:rPr>
              <w:t>Finantare</w:t>
            </w:r>
          </w:p>
          <w:p w14:paraId="6CB6F666" w14:textId="77777777" w:rsidR="00BD35D5" w:rsidRDefault="00000000">
            <w:pPr>
              <w:pStyle w:val="TableParagraph"/>
              <w:spacing w:line="222" w:lineRule="exact"/>
              <w:ind w:left="105"/>
              <w:rPr>
                <w:b/>
                <w:sz w:val="20"/>
              </w:rPr>
            </w:pPr>
            <w:r>
              <w:rPr>
                <w:b/>
                <w:sz w:val="20"/>
              </w:rPr>
              <w:t>Studiul</w:t>
            </w:r>
            <w:r>
              <w:rPr>
                <w:b/>
                <w:spacing w:val="-7"/>
                <w:sz w:val="20"/>
              </w:rPr>
              <w:t xml:space="preserve"> </w:t>
            </w:r>
            <w:r>
              <w:rPr>
                <w:b/>
                <w:sz w:val="20"/>
              </w:rPr>
              <w:t>de</w:t>
            </w:r>
            <w:r>
              <w:rPr>
                <w:b/>
                <w:spacing w:val="-5"/>
                <w:sz w:val="20"/>
              </w:rPr>
              <w:t xml:space="preserve"> </w:t>
            </w:r>
            <w:r>
              <w:rPr>
                <w:b/>
                <w:sz w:val="20"/>
              </w:rPr>
              <w:t>Fezabilitate si</w:t>
            </w:r>
            <w:r>
              <w:rPr>
                <w:b/>
                <w:spacing w:val="2"/>
                <w:sz w:val="20"/>
              </w:rPr>
              <w:t xml:space="preserve"> </w:t>
            </w:r>
            <w:r>
              <w:rPr>
                <w:b/>
                <w:sz w:val="20"/>
              </w:rPr>
              <w:t>documentele depuse</w:t>
            </w:r>
            <w:r>
              <w:rPr>
                <w:b/>
                <w:spacing w:val="-6"/>
                <w:sz w:val="20"/>
              </w:rPr>
              <w:t xml:space="preserve"> </w:t>
            </w:r>
            <w:r>
              <w:rPr>
                <w:b/>
                <w:sz w:val="20"/>
              </w:rPr>
              <w:t>la</w:t>
            </w:r>
            <w:r>
              <w:rPr>
                <w:b/>
                <w:spacing w:val="-1"/>
                <w:sz w:val="20"/>
              </w:rPr>
              <w:t xml:space="preserve"> </w:t>
            </w:r>
            <w:r>
              <w:rPr>
                <w:b/>
                <w:sz w:val="20"/>
              </w:rPr>
              <w:t>Cererea</w:t>
            </w:r>
            <w:r>
              <w:rPr>
                <w:b/>
                <w:spacing w:val="-2"/>
                <w:sz w:val="20"/>
              </w:rPr>
              <w:t xml:space="preserve"> </w:t>
            </w:r>
            <w:r>
              <w:rPr>
                <w:b/>
                <w:sz w:val="20"/>
              </w:rPr>
              <w:t>de</w:t>
            </w:r>
            <w:r>
              <w:rPr>
                <w:b/>
                <w:spacing w:val="-5"/>
                <w:sz w:val="20"/>
              </w:rPr>
              <w:t xml:space="preserve"> </w:t>
            </w:r>
            <w:r>
              <w:rPr>
                <w:b/>
                <w:sz w:val="20"/>
              </w:rPr>
              <w:t>Finantare</w:t>
            </w:r>
          </w:p>
        </w:tc>
        <w:tc>
          <w:tcPr>
            <w:tcW w:w="1426" w:type="dxa"/>
            <w:tcBorders>
              <w:top w:val="single" w:sz="4" w:space="0" w:color="000000"/>
              <w:left w:val="single" w:sz="4" w:space="0" w:color="000000"/>
              <w:bottom w:val="single" w:sz="4" w:space="0" w:color="000000"/>
              <w:right w:val="single" w:sz="4" w:space="0" w:color="000000"/>
            </w:tcBorders>
          </w:tcPr>
          <w:p w14:paraId="421798CC" w14:textId="77777777" w:rsidR="00BD35D5" w:rsidRDefault="00BD35D5">
            <w:pPr>
              <w:pStyle w:val="TableParagraph"/>
              <w:rPr>
                <w:rFonts w:ascii="Times New Roman"/>
                <w:sz w:val="20"/>
              </w:rPr>
            </w:pPr>
          </w:p>
        </w:tc>
        <w:tc>
          <w:tcPr>
            <w:tcW w:w="908" w:type="dxa"/>
            <w:tcBorders>
              <w:top w:val="single" w:sz="4" w:space="0" w:color="000000"/>
              <w:left w:val="single" w:sz="4" w:space="0" w:color="000000"/>
              <w:bottom w:val="single" w:sz="4" w:space="0" w:color="000000"/>
              <w:right w:val="single" w:sz="4" w:space="0" w:color="000000"/>
            </w:tcBorders>
          </w:tcPr>
          <w:p w14:paraId="1E4D99C3" w14:textId="77777777" w:rsidR="00BD35D5" w:rsidRDefault="00BD35D5">
            <w:pPr>
              <w:pStyle w:val="TableParagraph"/>
              <w:rPr>
                <w:rFonts w:ascii="Times New Roman"/>
                <w:sz w:val="20"/>
              </w:rPr>
            </w:pPr>
          </w:p>
        </w:tc>
      </w:tr>
    </w:tbl>
    <w:p w14:paraId="6EB96C89" w14:textId="77777777" w:rsidR="00BD35D5" w:rsidRDefault="00BD35D5">
      <w:pPr>
        <w:pStyle w:val="BodyText"/>
        <w:spacing w:before="8"/>
        <w:rPr>
          <w:rFonts w:ascii="Calibri"/>
          <w:sz w:val="11"/>
        </w:rPr>
      </w:pPr>
    </w:p>
    <w:p w14:paraId="5A85ABC5" w14:textId="77777777" w:rsidR="00BD35D5" w:rsidRDefault="00000000">
      <w:pPr>
        <w:spacing w:before="102"/>
        <w:ind w:left="591" w:right="892"/>
        <w:rPr>
          <w:sz w:val="20"/>
        </w:rPr>
      </w:pPr>
      <w:r>
        <w:rPr>
          <w:sz w:val="20"/>
        </w:rPr>
        <w:t>*Alte</w:t>
      </w:r>
      <w:r>
        <w:rPr>
          <w:spacing w:val="7"/>
          <w:sz w:val="20"/>
        </w:rPr>
        <w:t xml:space="preserve"> </w:t>
      </w:r>
      <w:r>
        <w:rPr>
          <w:sz w:val="20"/>
        </w:rPr>
        <w:t>elemente</w:t>
      </w:r>
      <w:r>
        <w:rPr>
          <w:spacing w:val="2"/>
          <w:sz w:val="20"/>
        </w:rPr>
        <w:t xml:space="preserve"> </w:t>
      </w:r>
      <w:r>
        <w:rPr>
          <w:sz w:val="20"/>
        </w:rPr>
        <w:t>care</w:t>
      </w:r>
      <w:r>
        <w:rPr>
          <w:spacing w:val="7"/>
          <w:sz w:val="20"/>
        </w:rPr>
        <w:t xml:space="preserve"> </w:t>
      </w:r>
      <w:r>
        <w:rPr>
          <w:sz w:val="20"/>
        </w:rPr>
        <w:t>pot</w:t>
      </w:r>
      <w:r>
        <w:rPr>
          <w:spacing w:val="3"/>
          <w:sz w:val="20"/>
        </w:rPr>
        <w:t xml:space="preserve"> </w:t>
      </w:r>
      <w:r>
        <w:rPr>
          <w:sz w:val="20"/>
        </w:rPr>
        <w:t>conduce</w:t>
      </w:r>
      <w:r>
        <w:rPr>
          <w:spacing w:val="7"/>
          <w:sz w:val="20"/>
        </w:rPr>
        <w:t xml:space="preserve"> </w:t>
      </w:r>
      <w:r>
        <w:rPr>
          <w:sz w:val="20"/>
        </w:rPr>
        <w:t>la</w:t>
      </w:r>
      <w:r>
        <w:rPr>
          <w:spacing w:val="6"/>
          <w:sz w:val="20"/>
        </w:rPr>
        <w:t xml:space="preserve"> </w:t>
      </w:r>
      <w:r>
        <w:rPr>
          <w:sz w:val="20"/>
        </w:rPr>
        <w:t>concluzia</w:t>
      </w:r>
      <w:r>
        <w:rPr>
          <w:spacing w:val="6"/>
          <w:sz w:val="20"/>
        </w:rPr>
        <w:t xml:space="preserve"> </w:t>
      </w:r>
      <w:r>
        <w:rPr>
          <w:sz w:val="20"/>
        </w:rPr>
        <w:t>ca</w:t>
      </w:r>
      <w:r>
        <w:rPr>
          <w:spacing w:val="6"/>
          <w:sz w:val="20"/>
        </w:rPr>
        <w:t xml:space="preserve"> </w:t>
      </w:r>
      <w:r>
        <w:rPr>
          <w:sz w:val="20"/>
        </w:rPr>
        <w:t>solicitantul</w:t>
      </w:r>
      <w:r>
        <w:rPr>
          <w:spacing w:val="5"/>
          <w:sz w:val="20"/>
        </w:rPr>
        <w:t xml:space="preserve"> </w:t>
      </w:r>
      <w:r>
        <w:rPr>
          <w:sz w:val="20"/>
        </w:rPr>
        <w:t>a</w:t>
      </w:r>
      <w:r>
        <w:rPr>
          <w:spacing w:val="6"/>
          <w:sz w:val="20"/>
        </w:rPr>
        <w:t xml:space="preserve"> </w:t>
      </w:r>
      <w:r>
        <w:rPr>
          <w:sz w:val="20"/>
        </w:rPr>
        <w:t>creat</w:t>
      </w:r>
      <w:r>
        <w:rPr>
          <w:spacing w:val="8"/>
          <w:sz w:val="20"/>
        </w:rPr>
        <w:t xml:space="preserve"> </w:t>
      </w:r>
      <w:r>
        <w:rPr>
          <w:sz w:val="20"/>
        </w:rPr>
        <w:t>conditii</w:t>
      </w:r>
      <w:r>
        <w:rPr>
          <w:spacing w:val="11"/>
          <w:sz w:val="20"/>
        </w:rPr>
        <w:t xml:space="preserve"> </w:t>
      </w:r>
      <w:r>
        <w:rPr>
          <w:sz w:val="20"/>
        </w:rPr>
        <w:t>artificiale</w:t>
      </w:r>
      <w:r>
        <w:rPr>
          <w:spacing w:val="7"/>
          <w:sz w:val="20"/>
        </w:rPr>
        <w:t xml:space="preserve"> </w:t>
      </w:r>
      <w:r>
        <w:rPr>
          <w:sz w:val="20"/>
        </w:rPr>
        <w:t>pentru</w:t>
      </w:r>
      <w:r>
        <w:rPr>
          <w:spacing w:val="-58"/>
          <w:sz w:val="20"/>
        </w:rPr>
        <w:t xml:space="preserve"> </w:t>
      </w:r>
      <w:r>
        <w:rPr>
          <w:sz w:val="20"/>
        </w:rPr>
        <w:t>accesarea</w:t>
      </w:r>
      <w:r>
        <w:rPr>
          <w:spacing w:val="-4"/>
          <w:sz w:val="20"/>
        </w:rPr>
        <w:t xml:space="preserve"> </w:t>
      </w:r>
      <w:r>
        <w:rPr>
          <w:sz w:val="20"/>
        </w:rPr>
        <w:t>fondurilor nerambursabile</w:t>
      </w:r>
    </w:p>
    <w:p w14:paraId="551B82E6" w14:textId="77777777" w:rsidR="00BD35D5" w:rsidRDefault="00BD35D5">
      <w:pPr>
        <w:rPr>
          <w:sz w:val="20"/>
        </w:rPr>
        <w:sectPr w:rsidR="00BD35D5">
          <w:pgSz w:w="11910" w:h="16840"/>
          <w:pgMar w:top="1720" w:right="300" w:bottom="280" w:left="820" w:header="706" w:footer="0" w:gutter="0"/>
          <w:cols w:space="720"/>
        </w:sectPr>
      </w:pPr>
    </w:p>
    <w:p w14:paraId="1B79A5B2" w14:textId="77777777" w:rsidR="00BD35D5" w:rsidRDefault="00000000">
      <w:pPr>
        <w:pStyle w:val="BodyText"/>
        <w:ind w:left="318"/>
        <w:rPr>
          <w:sz w:val="20"/>
        </w:rPr>
      </w:pPr>
      <w:r>
        <w:rPr>
          <w:noProof/>
          <w:sz w:val="20"/>
        </w:rPr>
        <w:lastRenderedPageBreak/>
        <w:drawing>
          <wp:inline distT="0" distB="0" distL="0" distR="0" wp14:anchorId="0FAA7666" wp14:editId="198CCD7F">
            <wp:extent cx="5803589" cy="635793"/>
            <wp:effectExtent l="0" t="0" r="0" b="0"/>
            <wp:docPr id="1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png"/>
                    <pic:cNvPicPr/>
                  </pic:nvPicPr>
                  <pic:blipFill>
                    <a:blip r:embed="rId7" cstate="print"/>
                    <a:stretch>
                      <a:fillRect/>
                    </a:stretch>
                  </pic:blipFill>
                  <pic:spPr>
                    <a:xfrm>
                      <a:off x="0" y="0"/>
                      <a:ext cx="5803589" cy="635793"/>
                    </a:xfrm>
                    <a:prstGeom prst="rect">
                      <a:avLst/>
                    </a:prstGeom>
                  </pic:spPr>
                </pic:pic>
              </a:graphicData>
            </a:graphic>
          </wp:inline>
        </w:drawing>
      </w:r>
    </w:p>
    <w:p w14:paraId="24D665F9" w14:textId="77777777" w:rsidR="00BD35D5" w:rsidRDefault="00000000">
      <w:pPr>
        <w:spacing w:before="13" w:line="231" w:lineRule="exact"/>
        <w:ind w:left="318"/>
        <w:rPr>
          <w:sz w:val="20"/>
        </w:rPr>
      </w:pPr>
      <w:r>
        <w:rPr>
          <w:sz w:val="20"/>
        </w:rPr>
        <w:t>OBSERVAȚII:</w:t>
      </w:r>
    </w:p>
    <w:p w14:paraId="5012BFCC" w14:textId="77777777" w:rsidR="00BD35D5" w:rsidRDefault="00000000">
      <w:pPr>
        <w:spacing w:line="230" w:lineRule="exact"/>
        <w:ind w:left="318"/>
        <w:rPr>
          <w:sz w:val="20"/>
        </w:rPr>
      </w:pPr>
      <w:r>
        <w:rPr>
          <w:sz w:val="20"/>
        </w:rPr>
        <w:t>...............................................................................................................................</w:t>
      </w:r>
    </w:p>
    <w:p w14:paraId="7A54D3BE" w14:textId="77777777" w:rsidR="00BD35D5" w:rsidRDefault="00000000">
      <w:pPr>
        <w:spacing w:line="231" w:lineRule="exact"/>
        <w:ind w:left="318"/>
        <w:rPr>
          <w:sz w:val="20"/>
        </w:rPr>
      </w:pPr>
      <w:r>
        <w:rPr>
          <w:sz w:val="20"/>
        </w:rPr>
        <w:t>...............</w:t>
      </w:r>
    </w:p>
    <w:p w14:paraId="234C09AD" w14:textId="77777777" w:rsidR="00BD35D5" w:rsidRDefault="00000000">
      <w:pPr>
        <w:spacing w:before="3"/>
        <w:ind w:left="318" w:right="892"/>
        <w:rPr>
          <w:b/>
          <w:sz w:val="20"/>
        </w:rPr>
      </w:pPr>
      <w:r>
        <w:rPr>
          <w:b/>
          <w:sz w:val="20"/>
        </w:rPr>
        <w:t>Solicitantul</w:t>
      </w:r>
      <w:r>
        <w:rPr>
          <w:b/>
          <w:spacing w:val="36"/>
          <w:sz w:val="20"/>
        </w:rPr>
        <w:t xml:space="preserve"> </w:t>
      </w:r>
      <w:r>
        <w:rPr>
          <w:b/>
          <w:sz w:val="20"/>
        </w:rPr>
        <w:t>a</w:t>
      </w:r>
      <w:r>
        <w:rPr>
          <w:b/>
          <w:spacing w:val="33"/>
          <w:sz w:val="20"/>
        </w:rPr>
        <w:t xml:space="preserve"> </w:t>
      </w:r>
      <w:r>
        <w:rPr>
          <w:b/>
          <w:sz w:val="20"/>
        </w:rPr>
        <w:t>creat</w:t>
      </w:r>
      <w:r>
        <w:rPr>
          <w:b/>
          <w:spacing w:val="35"/>
          <w:sz w:val="20"/>
        </w:rPr>
        <w:t xml:space="preserve"> </w:t>
      </w:r>
      <w:r>
        <w:rPr>
          <w:b/>
          <w:sz w:val="20"/>
        </w:rPr>
        <w:t>condiţii</w:t>
      </w:r>
      <w:r>
        <w:rPr>
          <w:b/>
          <w:spacing w:val="36"/>
          <w:sz w:val="20"/>
        </w:rPr>
        <w:t xml:space="preserve"> </w:t>
      </w:r>
      <w:r>
        <w:rPr>
          <w:b/>
          <w:sz w:val="20"/>
        </w:rPr>
        <w:t>artificiale</w:t>
      </w:r>
      <w:r>
        <w:rPr>
          <w:b/>
          <w:spacing w:val="37"/>
          <w:sz w:val="20"/>
        </w:rPr>
        <w:t xml:space="preserve"> </w:t>
      </w:r>
      <w:r>
        <w:rPr>
          <w:b/>
          <w:sz w:val="20"/>
        </w:rPr>
        <w:t>necesare</w:t>
      </w:r>
      <w:r>
        <w:rPr>
          <w:b/>
          <w:spacing w:val="34"/>
          <w:sz w:val="20"/>
        </w:rPr>
        <w:t xml:space="preserve"> </w:t>
      </w:r>
      <w:r>
        <w:rPr>
          <w:b/>
          <w:sz w:val="20"/>
        </w:rPr>
        <w:t>pentru</w:t>
      </w:r>
      <w:r>
        <w:rPr>
          <w:b/>
          <w:spacing w:val="38"/>
          <w:sz w:val="20"/>
        </w:rPr>
        <w:t xml:space="preserve"> </w:t>
      </w:r>
      <w:r>
        <w:rPr>
          <w:b/>
          <w:sz w:val="20"/>
        </w:rPr>
        <w:t>a</w:t>
      </w:r>
      <w:r>
        <w:rPr>
          <w:b/>
          <w:spacing w:val="37"/>
          <w:sz w:val="20"/>
        </w:rPr>
        <w:t xml:space="preserve"> </w:t>
      </w:r>
      <w:r>
        <w:rPr>
          <w:b/>
          <w:sz w:val="20"/>
        </w:rPr>
        <w:t>beneficia</w:t>
      </w:r>
      <w:r>
        <w:rPr>
          <w:b/>
          <w:spacing w:val="37"/>
          <w:sz w:val="20"/>
        </w:rPr>
        <w:t xml:space="preserve"> </w:t>
      </w:r>
      <w:r>
        <w:rPr>
          <w:b/>
          <w:sz w:val="20"/>
        </w:rPr>
        <w:t>de</w:t>
      </w:r>
      <w:r>
        <w:rPr>
          <w:b/>
          <w:spacing w:val="38"/>
          <w:sz w:val="20"/>
        </w:rPr>
        <w:t xml:space="preserve"> </w:t>
      </w:r>
      <w:r>
        <w:rPr>
          <w:b/>
          <w:sz w:val="20"/>
        </w:rPr>
        <w:t>plăţi</w:t>
      </w:r>
      <w:r>
        <w:rPr>
          <w:b/>
          <w:spacing w:val="36"/>
          <w:sz w:val="20"/>
        </w:rPr>
        <w:t xml:space="preserve"> </w:t>
      </w:r>
      <w:r>
        <w:rPr>
          <w:b/>
          <w:sz w:val="20"/>
        </w:rPr>
        <w:t>(sprijin)</w:t>
      </w:r>
      <w:r>
        <w:rPr>
          <w:b/>
          <w:spacing w:val="37"/>
          <w:sz w:val="20"/>
        </w:rPr>
        <w:t xml:space="preserve"> </w:t>
      </w:r>
      <w:r>
        <w:rPr>
          <w:b/>
          <w:sz w:val="20"/>
        </w:rPr>
        <w:t>şi</w:t>
      </w:r>
      <w:r>
        <w:rPr>
          <w:b/>
          <w:spacing w:val="40"/>
          <w:sz w:val="20"/>
        </w:rPr>
        <w:t xml:space="preserve"> </w:t>
      </w:r>
      <w:r>
        <w:rPr>
          <w:b/>
          <w:sz w:val="20"/>
        </w:rPr>
        <w:t>a</w:t>
      </w:r>
      <w:r>
        <w:rPr>
          <w:b/>
          <w:spacing w:val="32"/>
          <w:sz w:val="20"/>
        </w:rPr>
        <w:t xml:space="preserve"> </w:t>
      </w:r>
      <w:r>
        <w:rPr>
          <w:b/>
          <w:sz w:val="20"/>
        </w:rPr>
        <w:t>obţine</w:t>
      </w:r>
      <w:r>
        <w:rPr>
          <w:b/>
          <w:spacing w:val="-57"/>
          <w:sz w:val="20"/>
        </w:rPr>
        <w:t xml:space="preserve"> </w:t>
      </w:r>
      <w:r>
        <w:rPr>
          <w:b/>
          <w:sz w:val="20"/>
        </w:rPr>
        <w:t>astfel</w:t>
      </w:r>
      <w:r>
        <w:rPr>
          <w:b/>
          <w:spacing w:val="-6"/>
          <w:sz w:val="20"/>
        </w:rPr>
        <w:t xml:space="preserve"> </w:t>
      </w:r>
      <w:r>
        <w:rPr>
          <w:b/>
          <w:sz w:val="20"/>
        </w:rPr>
        <w:t>un</w:t>
      </w:r>
      <w:r>
        <w:rPr>
          <w:b/>
          <w:spacing w:val="2"/>
          <w:sz w:val="20"/>
        </w:rPr>
        <w:t xml:space="preserve"> </w:t>
      </w:r>
      <w:r>
        <w:rPr>
          <w:b/>
          <w:sz w:val="20"/>
        </w:rPr>
        <w:t>avantaj</w:t>
      </w:r>
      <w:r>
        <w:rPr>
          <w:b/>
          <w:spacing w:val="-5"/>
          <w:sz w:val="20"/>
        </w:rPr>
        <w:t xml:space="preserve"> </w:t>
      </w:r>
      <w:r>
        <w:rPr>
          <w:b/>
          <w:sz w:val="20"/>
        </w:rPr>
        <w:t>care</w:t>
      </w:r>
      <w:r>
        <w:rPr>
          <w:b/>
          <w:spacing w:val="-4"/>
          <w:sz w:val="20"/>
        </w:rPr>
        <w:t xml:space="preserve"> </w:t>
      </w:r>
      <w:r>
        <w:rPr>
          <w:b/>
          <w:sz w:val="20"/>
        </w:rPr>
        <w:t>contravine</w:t>
      </w:r>
      <w:r>
        <w:rPr>
          <w:b/>
          <w:spacing w:val="-4"/>
          <w:sz w:val="20"/>
        </w:rPr>
        <w:t xml:space="preserve"> </w:t>
      </w:r>
      <w:r>
        <w:rPr>
          <w:b/>
          <w:sz w:val="20"/>
        </w:rPr>
        <w:t>obiectivelor</w:t>
      </w:r>
      <w:r>
        <w:rPr>
          <w:b/>
          <w:spacing w:val="2"/>
          <w:sz w:val="20"/>
        </w:rPr>
        <w:t xml:space="preserve"> </w:t>
      </w:r>
      <w:r>
        <w:rPr>
          <w:b/>
          <w:sz w:val="20"/>
        </w:rPr>
        <w:t>măsurii?</w:t>
      </w:r>
    </w:p>
    <w:p w14:paraId="371BE9D2" w14:textId="77777777" w:rsidR="00BD35D5" w:rsidRDefault="00BD35D5">
      <w:pPr>
        <w:pStyle w:val="BodyText"/>
        <w:spacing w:before="1"/>
        <w:rPr>
          <w:b/>
        </w:rPr>
      </w:pPr>
    </w:p>
    <w:p w14:paraId="44E5EB11" w14:textId="77777777" w:rsidR="00BD35D5" w:rsidRDefault="00000000">
      <w:pPr>
        <w:ind w:left="318"/>
        <w:rPr>
          <w:rFonts w:ascii="Wingdings" w:hAnsi="Wingdings"/>
        </w:rPr>
      </w:pPr>
      <w:r>
        <w:rPr>
          <w:b/>
        </w:rPr>
        <w:t>DA</w:t>
      </w:r>
      <w:r>
        <w:rPr>
          <w:b/>
          <w:spacing w:val="1"/>
        </w:rPr>
        <w:t xml:space="preserve"> </w:t>
      </w:r>
      <w:r>
        <w:rPr>
          <w:rFonts w:ascii="Wingdings" w:hAnsi="Wingdings"/>
        </w:rPr>
        <w:t></w:t>
      </w:r>
      <w:r>
        <w:rPr>
          <w:rFonts w:ascii="Times New Roman" w:hAnsi="Times New Roman"/>
          <w:spacing w:val="24"/>
        </w:rPr>
        <w:t xml:space="preserve"> </w:t>
      </w:r>
      <w:r>
        <w:rPr>
          <w:b/>
        </w:rPr>
        <w:t>sau</w:t>
      </w:r>
      <w:r>
        <w:rPr>
          <w:b/>
          <w:spacing w:val="-4"/>
        </w:rPr>
        <w:t xml:space="preserve"> </w:t>
      </w:r>
      <w:r>
        <w:rPr>
          <w:b/>
        </w:rPr>
        <w:t>NU</w:t>
      </w:r>
      <w:r>
        <w:rPr>
          <w:b/>
          <w:spacing w:val="2"/>
        </w:rPr>
        <w:t xml:space="preserve"> </w:t>
      </w:r>
      <w:r>
        <w:rPr>
          <w:rFonts w:ascii="Wingdings" w:hAnsi="Wingdings"/>
        </w:rPr>
        <w:t></w:t>
      </w:r>
    </w:p>
    <w:p w14:paraId="4377B37B" w14:textId="77777777" w:rsidR="00BD35D5" w:rsidRDefault="00BD35D5">
      <w:pPr>
        <w:pStyle w:val="BodyText"/>
        <w:spacing w:before="1"/>
        <w:rPr>
          <w:rFonts w:ascii="Wingdings" w:hAnsi="Wingdings"/>
          <w:sz w:val="24"/>
        </w:rPr>
      </w:pPr>
    </w:p>
    <w:p w14:paraId="622D5A63" w14:textId="77777777" w:rsidR="00BD35D5" w:rsidRDefault="00000000">
      <w:pPr>
        <w:pStyle w:val="ListParagraph"/>
        <w:numPr>
          <w:ilvl w:val="1"/>
          <w:numId w:val="45"/>
        </w:numPr>
        <w:tabs>
          <w:tab w:val="left" w:pos="573"/>
        </w:tabs>
        <w:rPr>
          <w:b/>
          <w:sz w:val="20"/>
        </w:rPr>
      </w:pPr>
      <w:r>
        <w:rPr>
          <w:b/>
          <w:sz w:val="20"/>
        </w:rPr>
        <w:t>Verificarea</w:t>
      </w:r>
      <w:r>
        <w:rPr>
          <w:b/>
          <w:spacing w:val="-4"/>
          <w:sz w:val="20"/>
        </w:rPr>
        <w:t xml:space="preserve"> </w:t>
      </w:r>
      <w:r>
        <w:rPr>
          <w:b/>
          <w:sz w:val="20"/>
        </w:rPr>
        <w:t>domeniilor</w:t>
      </w:r>
      <w:r>
        <w:rPr>
          <w:b/>
          <w:spacing w:val="-6"/>
          <w:sz w:val="20"/>
        </w:rPr>
        <w:t xml:space="preserve"> </w:t>
      </w:r>
      <w:r>
        <w:rPr>
          <w:b/>
          <w:sz w:val="20"/>
        </w:rPr>
        <w:t>de</w:t>
      </w:r>
      <w:r>
        <w:rPr>
          <w:b/>
          <w:spacing w:val="-7"/>
          <w:sz w:val="20"/>
        </w:rPr>
        <w:t xml:space="preserve"> </w:t>
      </w:r>
      <w:r>
        <w:rPr>
          <w:b/>
          <w:sz w:val="20"/>
        </w:rPr>
        <w:t>interventie</w:t>
      </w:r>
      <w:r>
        <w:rPr>
          <w:b/>
          <w:spacing w:val="-7"/>
          <w:sz w:val="20"/>
        </w:rPr>
        <w:t xml:space="preserve"> </w:t>
      </w:r>
      <w:r>
        <w:rPr>
          <w:b/>
          <w:sz w:val="20"/>
        </w:rPr>
        <w:t>ale</w:t>
      </w:r>
      <w:r>
        <w:rPr>
          <w:b/>
          <w:spacing w:val="-2"/>
          <w:sz w:val="20"/>
        </w:rPr>
        <w:t xml:space="preserve"> </w:t>
      </w:r>
      <w:r>
        <w:rPr>
          <w:b/>
          <w:sz w:val="20"/>
        </w:rPr>
        <w:t>proiectului</w:t>
      </w:r>
    </w:p>
    <w:p w14:paraId="00F1669A" w14:textId="77777777" w:rsidR="00BD35D5" w:rsidRDefault="00BD35D5">
      <w:pPr>
        <w:pStyle w:val="BodyText"/>
        <w:rPr>
          <w:b/>
          <w:sz w:val="23"/>
        </w:rPr>
      </w:pPr>
    </w:p>
    <w:tbl>
      <w:tblPr>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07"/>
        <w:gridCol w:w="1719"/>
        <w:gridCol w:w="3880"/>
        <w:gridCol w:w="1129"/>
        <w:gridCol w:w="904"/>
      </w:tblGrid>
      <w:tr w:rsidR="00BD35D5" w14:paraId="1E6CADB5" w14:textId="77777777">
        <w:trPr>
          <w:trHeight w:val="460"/>
        </w:trPr>
        <w:tc>
          <w:tcPr>
            <w:tcW w:w="7606" w:type="dxa"/>
            <w:gridSpan w:val="3"/>
            <w:vMerge w:val="restart"/>
          </w:tcPr>
          <w:p w14:paraId="47F9E53B" w14:textId="77777777" w:rsidR="00BD35D5" w:rsidRDefault="00000000">
            <w:pPr>
              <w:pStyle w:val="TableParagraph"/>
              <w:spacing w:line="222" w:lineRule="exact"/>
              <w:ind w:left="110"/>
              <w:rPr>
                <w:b/>
                <w:sz w:val="20"/>
              </w:rPr>
            </w:pPr>
            <w:r>
              <w:rPr>
                <w:b/>
                <w:sz w:val="20"/>
              </w:rPr>
              <w:t>Verificarea</w:t>
            </w:r>
            <w:r>
              <w:rPr>
                <w:b/>
                <w:spacing w:val="-7"/>
                <w:sz w:val="20"/>
              </w:rPr>
              <w:t xml:space="preserve"> </w:t>
            </w:r>
            <w:r>
              <w:rPr>
                <w:b/>
                <w:sz w:val="20"/>
              </w:rPr>
              <w:t>încadrării</w:t>
            </w:r>
            <w:r>
              <w:rPr>
                <w:b/>
                <w:spacing w:val="2"/>
                <w:sz w:val="20"/>
              </w:rPr>
              <w:t xml:space="preserve"> </w:t>
            </w:r>
            <w:r>
              <w:rPr>
                <w:b/>
                <w:sz w:val="20"/>
              </w:rPr>
              <w:t>proiectului</w:t>
            </w:r>
            <w:r>
              <w:rPr>
                <w:b/>
                <w:spacing w:val="-1"/>
                <w:sz w:val="20"/>
              </w:rPr>
              <w:t xml:space="preserve"> </w:t>
            </w:r>
            <w:r>
              <w:rPr>
                <w:b/>
                <w:sz w:val="20"/>
              </w:rPr>
              <w:t>în</w:t>
            </w:r>
            <w:r>
              <w:rPr>
                <w:b/>
                <w:spacing w:val="-4"/>
                <w:sz w:val="20"/>
              </w:rPr>
              <w:t xml:space="preserve"> </w:t>
            </w:r>
            <w:r>
              <w:rPr>
                <w:b/>
                <w:sz w:val="20"/>
              </w:rPr>
              <w:t>Domeniile</w:t>
            </w:r>
            <w:r>
              <w:rPr>
                <w:b/>
                <w:spacing w:val="-1"/>
                <w:sz w:val="20"/>
              </w:rPr>
              <w:t xml:space="preserve"> </w:t>
            </w:r>
            <w:r>
              <w:rPr>
                <w:b/>
                <w:sz w:val="20"/>
              </w:rPr>
              <w:t>de</w:t>
            </w:r>
            <w:r>
              <w:rPr>
                <w:b/>
                <w:spacing w:val="-6"/>
                <w:sz w:val="20"/>
              </w:rPr>
              <w:t xml:space="preserve"> </w:t>
            </w:r>
            <w:r>
              <w:rPr>
                <w:b/>
                <w:sz w:val="20"/>
              </w:rPr>
              <w:t>Intervenţie</w:t>
            </w:r>
          </w:p>
        </w:tc>
        <w:tc>
          <w:tcPr>
            <w:tcW w:w="2033" w:type="dxa"/>
            <w:gridSpan w:val="2"/>
          </w:tcPr>
          <w:p w14:paraId="58DBE69E" w14:textId="77777777" w:rsidR="00BD35D5" w:rsidRDefault="00000000">
            <w:pPr>
              <w:pStyle w:val="TableParagraph"/>
              <w:spacing w:line="221" w:lineRule="exact"/>
              <w:ind w:left="552"/>
              <w:rPr>
                <w:b/>
                <w:sz w:val="20"/>
              </w:rPr>
            </w:pPr>
            <w:r>
              <w:rPr>
                <w:b/>
                <w:sz w:val="20"/>
              </w:rPr>
              <w:t>Verificare</w:t>
            </w:r>
          </w:p>
          <w:p w14:paraId="072B2D12" w14:textId="77777777" w:rsidR="00BD35D5" w:rsidRDefault="00000000">
            <w:pPr>
              <w:pStyle w:val="TableParagraph"/>
              <w:spacing w:line="220" w:lineRule="exact"/>
              <w:ind w:left="566"/>
              <w:rPr>
                <w:b/>
                <w:sz w:val="20"/>
              </w:rPr>
            </w:pPr>
            <w:r>
              <w:rPr>
                <w:b/>
                <w:sz w:val="20"/>
              </w:rPr>
              <w:t>efectuată</w:t>
            </w:r>
          </w:p>
        </w:tc>
      </w:tr>
      <w:tr w:rsidR="00BD35D5" w14:paraId="7F5486B9" w14:textId="77777777">
        <w:trPr>
          <w:trHeight w:val="316"/>
        </w:trPr>
        <w:tc>
          <w:tcPr>
            <w:tcW w:w="7606" w:type="dxa"/>
            <w:gridSpan w:val="3"/>
            <w:vMerge/>
            <w:tcBorders>
              <w:top w:val="nil"/>
            </w:tcBorders>
          </w:tcPr>
          <w:p w14:paraId="4A50CC00" w14:textId="77777777" w:rsidR="00BD35D5" w:rsidRDefault="00BD35D5">
            <w:pPr>
              <w:rPr>
                <w:sz w:val="2"/>
                <w:szCs w:val="2"/>
              </w:rPr>
            </w:pPr>
          </w:p>
        </w:tc>
        <w:tc>
          <w:tcPr>
            <w:tcW w:w="1129" w:type="dxa"/>
          </w:tcPr>
          <w:p w14:paraId="18AEEE46" w14:textId="77777777" w:rsidR="00BD35D5" w:rsidRDefault="00000000">
            <w:pPr>
              <w:pStyle w:val="TableParagraph"/>
              <w:spacing w:line="222" w:lineRule="exact"/>
              <w:ind w:left="417" w:right="405"/>
              <w:jc w:val="center"/>
              <w:rPr>
                <w:b/>
                <w:sz w:val="20"/>
              </w:rPr>
            </w:pPr>
            <w:r>
              <w:rPr>
                <w:b/>
                <w:sz w:val="20"/>
              </w:rPr>
              <w:t>DA</w:t>
            </w:r>
          </w:p>
        </w:tc>
        <w:tc>
          <w:tcPr>
            <w:tcW w:w="904" w:type="dxa"/>
          </w:tcPr>
          <w:p w14:paraId="09F7B7D8" w14:textId="77777777" w:rsidR="00BD35D5" w:rsidRDefault="00000000">
            <w:pPr>
              <w:pStyle w:val="TableParagraph"/>
              <w:spacing w:line="222" w:lineRule="exact"/>
              <w:ind w:left="297" w:right="287"/>
              <w:jc w:val="center"/>
              <w:rPr>
                <w:b/>
                <w:sz w:val="20"/>
              </w:rPr>
            </w:pPr>
            <w:r>
              <w:rPr>
                <w:b/>
                <w:sz w:val="20"/>
              </w:rPr>
              <w:t>NU</w:t>
            </w:r>
          </w:p>
        </w:tc>
      </w:tr>
      <w:tr w:rsidR="00BD35D5" w14:paraId="18209B5C" w14:textId="77777777">
        <w:trPr>
          <w:trHeight w:val="4459"/>
        </w:trPr>
        <w:tc>
          <w:tcPr>
            <w:tcW w:w="7606" w:type="dxa"/>
            <w:gridSpan w:val="3"/>
          </w:tcPr>
          <w:p w14:paraId="68C15C51" w14:textId="77777777" w:rsidR="00BD35D5" w:rsidRDefault="00000000">
            <w:pPr>
              <w:pStyle w:val="TableParagraph"/>
              <w:spacing w:line="217" w:lineRule="exact"/>
              <w:ind w:left="110"/>
              <w:jc w:val="both"/>
              <w:rPr>
                <w:b/>
                <w:sz w:val="20"/>
              </w:rPr>
            </w:pPr>
            <w:r>
              <w:rPr>
                <w:b/>
                <w:sz w:val="20"/>
              </w:rPr>
              <w:t>Domeniile</w:t>
            </w:r>
            <w:r>
              <w:rPr>
                <w:b/>
                <w:spacing w:val="-7"/>
                <w:sz w:val="20"/>
              </w:rPr>
              <w:t xml:space="preserve"> </w:t>
            </w:r>
            <w:r>
              <w:rPr>
                <w:b/>
                <w:sz w:val="20"/>
              </w:rPr>
              <w:t>principale</w:t>
            </w:r>
          </w:p>
          <w:p w14:paraId="5CFF8C08" w14:textId="77777777" w:rsidR="00BD35D5" w:rsidRDefault="00000000">
            <w:pPr>
              <w:pStyle w:val="TableParagraph"/>
              <w:spacing w:before="65"/>
              <w:ind w:left="110" w:right="92"/>
              <w:jc w:val="both"/>
              <w:rPr>
                <w:sz w:val="20"/>
              </w:rPr>
            </w:pPr>
            <w:r>
              <w:rPr>
                <w:b/>
                <w:sz w:val="20"/>
              </w:rPr>
              <w:t xml:space="preserve">DI 6A </w:t>
            </w:r>
            <w:r>
              <w:rPr>
                <w:i/>
                <w:sz w:val="20"/>
              </w:rPr>
              <w:t>Facilitarea diversificării, a înființării și a dezvoltării de întreprinderi mici,</w:t>
            </w:r>
            <w:r>
              <w:rPr>
                <w:i/>
                <w:spacing w:val="-58"/>
                <w:sz w:val="20"/>
              </w:rPr>
              <w:t xml:space="preserve"> </w:t>
            </w:r>
            <w:r>
              <w:rPr>
                <w:i/>
                <w:sz w:val="20"/>
              </w:rPr>
              <w:t>precum</w:t>
            </w:r>
            <w:r>
              <w:rPr>
                <w:i/>
                <w:spacing w:val="7"/>
                <w:sz w:val="20"/>
              </w:rPr>
              <w:t xml:space="preserve"> </w:t>
            </w:r>
            <w:r>
              <w:rPr>
                <w:i/>
                <w:sz w:val="20"/>
              </w:rPr>
              <w:t>și</w:t>
            </w:r>
            <w:r>
              <w:rPr>
                <w:i/>
                <w:spacing w:val="8"/>
                <w:sz w:val="20"/>
              </w:rPr>
              <w:t xml:space="preserve"> </w:t>
            </w:r>
            <w:r>
              <w:rPr>
                <w:i/>
                <w:sz w:val="20"/>
              </w:rPr>
              <w:t>crearea</w:t>
            </w:r>
            <w:r>
              <w:rPr>
                <w:i/>
                <w:spacing w:val="8"/>
                <w:sz w:val="20"/>
              </w:rPr>
              <w:t xml:space="preserve"> </w:t>
            </w:r>
            <w:r>
              <w:rPr>
                <w:i/>
                <w:sz w:val="20"/>
              </w:rPr>
              <w:t>de</w:t>
            </w:r>
            <w:r>
              <w:rPr>
                <w:i/>
                <w:spacing w:val="9"/>
                <w:sz w:val="20"/>
              </w:rPr>
              <w:t xml:space="preserve"> </w:t>
            </w:r>
            <w:r>
              <w:rPr>
                <w:i/>
                <w:sz w:val="20"/>
              </w:rPr>
              <w:t>locuri</w:t>
            </w:r>
            <w:r>
              <w:rPr>
                <w:i/>
                <w:spacing w:val="9"/>
                <w:sz w:val="20"/>
              </w:rPr>
              <w:t xml:space="preserve"> </w:t>
            </w:r>
            <w:r>
              <w:rPr>
                <w:i/>
                <w:sz w:val="20"/>
              </w:rPr>
              <w:t>de</w:t>
            </w:r>
            <w:r>
              <w:rPr>
                <w:i/>
                <w:spacing w:val="9"/>
                <w:sz w:val="20"/>
              </w:rPr>
              <w:t xml:space="preserve"> </w:t>
            </w:r>
            <w:r>
              <w:rPr>
                <w:i/>
                <w:sz w:val="20"/>
              </w:rPr>
              <w:t>muncă</w:t>
            </w:r>
            <w:r>
              <w:rPr>
                <w:i/>
                <w:spacing w:val="6"/>
                <w:sz w:val="20"/>
              </w:rPr>
              <w:t xml:space="preserve"> </w:t>
            </w:r>
            <w:r>
              <w:rPr>
                <w:sz w:val="20"/>
              </w:rPr>
              <w:t>(fermele</w:t>
            </w:r>
            <w:r>
              <w:rPr>
                <w:spacing w:val="8"/>
                <w:sz w:val="20"/>
              </w:rPr>
              <w:t xml:space="preserve"> </w:t>
            </w:r>
            <w:r>
              <w:rPr>
                <w:sz w:val="20"/>
              </w:rPr>
              <w:t>existente,</w:t>
            </w:r>
            <w:r>
              <w:rPr>
                <w:spacing w:val="2"/>
                <w:sz w:val="20"/>
              </w:rPr>
              <w:t xml:space="preserve"> </w:t>
            </w:r>
            <w:r>
              <w:rPr>
                <w:sz w:val="20"/>
              </w:rPr>
              <w:t>microîntreprinderile</w:t>
            </w:r>
            <w:r>
              <w:rPr>
                <w:spacing w:val="7"/>
                <w:sz w:val="20"/>
              </w:rPr>
              <w:t xml:space="preserve"> </w:t>
            </w:r>
            <w:r>
              <w:rPr>
                <w:sz w:val="20"/>
              </w:rPr>
              <w:t>și</w:t>
            </w:r>
          </w:p>
          <w:p w14:paraId="52ABEB5E" w14:textId="77777777" w:rsidR="00BD35D5" w:rsidRDefault="00000000">
            <w:pPr>
              <w:pStyle w:val="TableParagraph"/>
              <w:spacing w:before="5" w:line="235" w:lineRule="auto"/>
              <w:ind w:left="110" w:right="98"/>
              <w:jc w:val="both"/>
              <w:rPr>
                <w:sz w:val="20"/>
              </w:rPr>
            </w:pPr>
            <w:r>
              <w:rPr>
                <w:sz w:val="20"/>
              </w:rPr>
              <w:t>.întreprinderile mici existente care</w:t>
            </w:r>
            <w:r>
              <w:rPr>
                <w:spacing w:val="1"/>
                <w:sz w:val="20"/>
              </w:rPr>
              <w:t xml:space="preserve"> </w:t>
            </w:r>
            <w:r>
              <w:rPr>
                <w:sz w:val="20"/>
              </w:rPr>
              <w:t>dezvoltă activități neagricole</w:t>
            </w:r>
            <w:r>
              <w:rPr>
                <w:spacing w:val="1"/>
                <w:sz w:val="20"/>
              </w:rPr>
              <w:t xml:space="preserve"> </w:t>
            </w:r>
            <w:r>
              <w:rPr>
                <w:sz w:val="20"/>
              </w:rPr>
              <w:t>productive,</w:t>
            </w:r>
            <w:r>
              <w:rPr>
                <w:spacing w:val="1"/>
                <w:sz w:val="20"/>
              </w:rPr>
              <w:t xml:space="preserve"> </w:t>
            </w:r>
            <w:r>
              <w:rPr>
                <w:sz w:val="20"/>
              </w:rPr>
              <w:t>precum și diverse servicii</w:t>
            </w:r>
            <w:r>
              <w:rPr>
                <w:spacing w:val="1"/>
                <w:sz w:val="20"/>
              </w:rPr>
              <w:t xml:space="preserve"> </w:t>
            </w:r>
            <w:r>
              <w:rPr>
                <w:sz w:val="20"/>
              </w:rPr>
              <w:t>vor contribui la diversificarea activităților în mediul</w:t>
            </w:r>
            <w:r>
              <w:rPr>
                <w:spacing w:val="1"/>
                <w:sz w:val="20"/>
              </w:rPr>
              <w:t xml:space="preserve"> </w:t>
            </w:r>
            <w:r>
              <w:rPr>
                <w:sz w:val="20"/>
              </w:rPr>
              <w:t>rural</w:t>
            </w:r>
            <w:r>
              <w:rPr>
                <w:spacing w:val="-2"/>
                <w:sz w:val="20"/>
              </w:rPr>
              <w:t xml:space="preserve"> </w:t>
            </w:r>
            <w:r>
              <w:rPr>
                <w:sz w:val="20"/>
              </w:rPr>
              <w:t>și</w:t>
            </w:r>
            <w:r>
              <w:rPr>
                <w:spacing w:val="2"/>
                <w:sz w:val="20"/>
              </w:rPr>
              <w:t xml:space="preserve"> </w:t>
            </w:r>
            <w:r>
              <w:rPr>
                <w:sz w:val="20"/>
              </w:rPr>
              <w:t>la</w:t>
            </w:r>
            <w:r>
              <w:rPr>
                <w:spacing w:val="1"/>
                <w:sz w:val="20"/>
              </w:rPr>
              <w:t xml:space="preserve"> </w:t>
            </w:r>
            <w:r>
              <w:rPr>
                <w:sz w:val="20"/>
              </w:rPr>
              <w:t>crearea</w:t>
            </w:r>
            <w:r>
              <w:rPr>
                <w:spacing w:val="2"/>
                <w:sz w:val="20"/>
              </w:rPr>
              <w:t xml:space="preserve"> </w:t>
            </w:r>
            <w:r>
              <w:rPr>
                <w:sz w:val="20"/>
              </w:rPr>
              <w:t>de</w:t>
            </w:r>
            <w:r>
              <w:rPr>
                <w:spacing w:val="-3"/>
                <w:sz w:val="20"/>
              </w:rPr>
              <w:t xml:space="preserve"> </w:t>
            </w:r>
            <w:r>
              <w:rPr>
                <w:sz w:val="20"/>
              </w:rPr>
              <w:t>locuri</w:t>
            </w:r>
            <w:r>
              <w:rPr>
                <w:spacing w:val="1"/>
                <w:sz w:val="20"/>
              </w:rPr>
              <w:t xml:space="preserve"> </w:t>
            </w:r>
            <w:r>
              <w:rPr>
                <w:sz w:val="20"/>
              </w:rPr>
              <w:t>de</w:t>
            </w:r>
            <w:r>
              <w:rPr>
                <w:spacing w:val="-3"/>
                <w:sz w:val="20"/>
              </w:rPr>
              <w:t xml:space="preserve"> </w:t>
            </w:r>
            <w:r>
              <w:rPr>
                <w:sz w:val="20"/>
              </w:rPr>
              <w:t>muncă)</w:t>
            </w:r>
          </w:p>
          <w:p w14:paraId="28715489" w14:textId="77777777" w:rsidR="00BD35D5" w:rsidRDefault="00000000">
            <w:pPr>
              <w:pStyle w:val="TableParagraph"/>
              <w:spacing w:before="68"/>
              <w:ind w:left="110"/>
              <w:jc w:val="both"/>
              <w:rPr>
                <w:b/>
                <w:sz w:val="20"/>
              </w:rPr>
            </w:pPr>
            <w:r>
              <w:rPr>
                <w:b/>
                <w:sz w:val="20"/>
              </w:rPr>
              <w:t>Domeniile</w:t>
            </w:r>
            <w:r>
              <w:rPr>
                <w:b/>
                <w:spacing w:val="-5"/>
                <w:sz w:val="20"/>
              </w:rPr>
              <w:t xml:space="preserve"> </w:t>
            </w:r>
            <w:r>
              <w:rPr>
                <w:b/>
                <w:sz w:val="20"/>
              </w:rPr>
              <w:t>secundare</w:t>
            </w:r>
          </w:p>
          <w:p w14:paraId="1EC4C804" w14:textId="77777777" w:rsidR="00BD35D5" w:rsidRDefault="00000000">
            <w:pPr>
              <w:pStyle w:val="TableParagraph"/>
              <w:spacing w:before="3"/>
              <w:ind w:left="110" w:right="90"/>
              <w:jc w:val="both"/>
              <w:rPr>
                <w:b/>
                <w:sz w:val="20"/>
              </w:rPr>
            </w:pPr>
            <w:r>
              <w:rPr>
                <w:b/>
                <w:sz w:val="20"/>
              </w:rPr>
              <w:t>DI 2A Imbunatatirea performantei economice a tuturor exploatatiilor agricole</w:t>
            </w:r>
            <w:r>
              <w:rPr>
                <w:b/>
                <w:spacing w:val="1"/>
                <w:sz w:val="20"/>
              </w:rPr>
              <w:t xml:space="preserve"> </w:t>
            </w:r>
            <w:r>
              <w:rPr>
                <w:b/>
                <w:sz w:val="20"/>
              </w:rPr>
              <w:t>si facilitarea restructurarii si modernizarii exploatatiilor, in special in vederea</w:t>
            </w:r>
            <w:r>
              <w:rPr>
                <w:b/>
                <w:spacing w:val="-58"/>
                <w:sz w:val="20"/>
              </w:rPr>
              <w:t xml:space="preserve"> </w:t>
            </w:r>
            <w:r>
              <w:rPr>
                <w:b/>
                <w:sz w:val="20"/>
              </w:rPr>
              <w:t>cresterii</w:t>
            </w:r>
            <w:r>
              <w:rPr>
                <w:b/>
                <w:spacing w:val="1"/>
                <w:sz w:val="20"/>
              </w:rPr>
              <w:t xml:space="preserve"> </w:t>
            </w:r>
            <w:r>
              <w:rPr>
                <w:b/>
                <w:sz w:val="20"/>
              </w:rPr>
              <w:t>participarii</w:t>
            </w:r>
            <w:r>
              <w:rPr>
                <w:b/>
                <w:spacing w:val="1"/>
                <w:sz w:val="20"/>
              </w:rPr>
              <w:t xml:space="preserve"> </w:t>
            </w:r>
            <w:r>
              <w:rPr>
                <w:b/>
                <w:sz w:val="20"/>
              </w:rPr>
              <w:t>pe</w:t>
            </w:r>
            <w:r>
              <w:rPr>
                <w:b/>
                <w:spacing w:val="1"/>
                <w:sz w:val="20"/>
              </w:rPr>
              <w:t xml:space="preserve"> </w:t>
            </w:r>
            <w:r>
              <w:rPr>
                <w:b/>
                <w:sz w:val="20"/>
              </w:rPr>
              <w:t>piata</w:t>
            </w:r>
            <w:r>
              <w:rPr>
                <w:b/>
                <w:spacing w:val="1"/>
                <w:sz w:val="20"/>
              </w:rPr>
              <w:t xml:space="preserve"> </w:t>
            </w:r>
            <w:r>
              <w:rPr>
                <w:b/>
                <w:sz w:val="20"/>
              </w:rPr>
              <w:t>si</w:t>
            </w:r>
            <w:r>
              <w:rPr>
                <w:b/>
                <w:spacing w:val="1"/>
                <w:sz w:val="20"/>
              </w:rPr>
              <w:t xml:space="preserve"> </w:t>
            </w:r>
            <w:r>
              <w:rPr>
                <w:b/>
                <w:sz w:val="20"/>
              </w:rPr>
              <w:t>a</w:t>
            </w:r>
            <w:r>
              <w:rPr>
                <w:b/>
                <w:spacing w:val="1"/>
                <w:sz w:val="20"/>
              </w:rPr>
              <w:t xml:space="preserve"> </w:t>
            </w:r>
            <w:r>
              <w:rPr>
                <w:b/>
                <w:sz w:val="20"/>
              </w:rPr>
              <w:t>orientarii</w:t>
            </w:r>
            <w:r>
              <w:rPr>
                <w:b/>
                <w:spacing w:val="1"/>
                <w:sz w:val="20"/>
              </w:rPr>
              <w:t xml:space="preserve"> </w:t>
            </w:r>
            <w:r>
              <w:rPr>
                <w:b/>
                <w:sz w:val="20"/>
              </w:rPr>
              <w:t>spre</w:t>
            </w:r>
            <w:r>
              <w:rPr>
                <w:b/>
                <w:spacing w:val="1"/>
                <w:sz w:val="20"/>
              </w:rPr>
              <w:t xml:space="preserve"> </w:t>
            </w:r>
            <w:r>
              <w:rPr>
                <w:b/>
                <w:sz w:val="20"/>
              </w:rPr>
              <w:t>piata,</w:t>
            </w:r>
            <w:r>
              <w:rPr>
                <w:b/>
                <w:spacing w:val="1"/>
                <w:sz w:val="20"/>
              </w:rPr>
              <w:t xml:space="preserve"> </w:t>
            </w:r>
            <w:r>
              <w:rPr>
                <w:b/>
                <w:sz w:val="20"/>
              </w:rPr>
              <w:t>precum</w:t>
            </w:r>
            <w:r>
              <w:rPr>
                <w:b/>
                <w:spacing w:val="1"/>
                <w:sz w:val="20"/>
              </w:rPr>
              <w:t xml:space="preserve"> </w:t>
            </w:r>
            <w:r>
              <w:rPr>
                <w:b/>
                <w:sz w:val="20"/>
              </w:rPr>
              <w:t>si</w:t>
            </w:r>
            <w:r>
              <w:rPr>
                <w:b/>
                <w:spacing w:val="1"/>
                <w:sz w:val="20"/>
              </w:rPr>
              <w:t xml:space="preserve"> </w:t>
            </w:r>
            <w:r>
              <w:rPr>
                <w:b/>
                <w:sz w:val="20"/>
              </w:rPr>
              <w:t>a</w:t>
            </w:r>
            <w:r>
              <w:rPr>
                <w:b/>
                <w:spacing w:val="1"/>
                <w:sz w:val="20"/>
              </w:rPr>
              <w:t xml:space="preserve"> </w:t>
            </w:r>
            <w:r>
              <w:rPr>
                <w:b/>
                <w:sz w:val="20"/>
              </w:rPr>
              <w:t>diversificarii</w:t>
            </w:r>
            <w:r>
              <w:rPr>
                <w:b/>
                <w:spacing w:val="-2"/>
                <w:sz w:val="20"/>
              </w:rPr>
              <w:t xml:space="preserve"> </w:t>
            </w:r>
            <w:r>
              <w:rPr>
                <w:b/>
                <w:sz w:val="20"/>
              </w:rPr>
              <w:t>activitatilor</w:t>
            </w:r>
            <w:r>
              <w:rPr>
                <w:b/>
                <w:spacing w:val="2"/>
                <w:sz w:val="20"/>
              </w:rPr>
              <w:t xml:space="preserve"> </w:t>
            </w:r>
            <w:r>
              <w:rPr>
                <w:b/>
                <w:sz w:val="20"/>
              </w:rPr>
              <w:t>agricole</w:t>
            </w:r>
          </w:p>
          <w:p w14:paraId="7E39F66D" w14:textId="77777777" w:rsidR="00BD35D5" w:rsidRDefault="00000000">
            <w:pPr>
              <w:pStyle w:val="TableParagraph"/>
              <w:spacing w:line="237" w:lineRule="auto"/>
              <w:ind w:left="110" w:right="91"/>
              <w:jc w:val="both"/>
              <w:rPr>
                <w:i/>
                <w:sz w:val="20"/>
              </w:rPr>
            </w:pPr>
            <w:r>
              <w:rPr>
                <w:b/>
                <w:sz w:val="20"/>
              </w:rPr>
              <w:t xml:space="preserve">DI 5C </w:t>
            </w:r>
            <w:r>
              <w:rPr>
                <w:i/>
                <w:sz w:val="20"/>
              </w:rPr>
              <w:t>Facilitarea furnizării și a utilizării surselor regenerabile de energie, a</w:t>
            </w:r>
            <w:r>
              <w:rPr>
                <w:i/>
                <w:spacing w:val="1"/>
                <w:sz w:val="20"/>
              </w:rPr>
              <w:t xml:space="preserve"> </w:t>
            </w:r>
            <w:r>
              <w:rPr>
                <w:i/>
                <w:sz w:val="20"/>
              </w:rPr>
              <w:t>subproduselor, a deșeurilor și reziduurilor și a altor materii prime nealimentare,</w:t>
            </w:r>
            <w:r>
              <w:rPr>
                <w:i/>
                <w:spacing w:val="-58"/>
                <w:sz w:val="20"/>
              </w:rPr>
              <w:t xml:space="preserve"> </w:t>
            </w:r>
            <w:r>
              <w:rPr>
                <w:i/>
                <w:sz w:val="20"/>
              </w:rPr>
              <w:t>în</w:t>
            </w:r>
            <w:r>
              <w:rPr>
                <w:i/>
                <w:spacing w:val="1"/>
                <w:sz w:val="20"/>
              </w:rPr>
              <w:t xml:space="preserve"> </w:t>
            </w:r>
            <w:r>
              <w:rPr>
                <w:i/>
                <w:sz w:val="20"/>
              </w:rPr>
              <w:t>scopul</w:t>
            </w:r>
            <w:r>
              <w:rPr>
                <w:i/>
                <w:spacing w:val="1"/>
                <w:sz w:val="20"/>
              </w:rPr>
              <w:t xml:space="preserve"> </w:t>
            </w:r>
            <w:r>
              <w:rPr>
                <w:i/>
                <w:sz w:val="20"/>
              </w:rPr>
              <w:t>bioeconomiei</w:t>
            </w:r>
            <w:r>
              <w:rPr>
                <w:i/>
                <w:spacing w:val="1"/>
                <w:sz w:val="20"/>
              </w:rPr>
              <w:t xml:space="preserve"> </w:t>
            </w:r>
            <w:r>
              <w:rPr>
                <w:i/>
                <w:sz w:val="20"/>
              </w:rPr>
              <w:t>(acest</w:t>
            </w:r>
            <w:r>
              <w:rPr>
                <w:i/>
                <w:spacing w:val="1"/>
                <w:sz w:val="20"/>
              </w:rPr>
              <w:t xml:space="preserve"> </w:t>
            </w:r>
            <w:r>
              <w:rPr>
                <w:i/>
                <w:sz w:val="20"/>
              </w:rPr>
              <w:t>domeniu</w:t>
            </w:r>
            <w:r>
              <w:rPr>
                <w:i/>
                <w:spacing w:val="1"/>
                <w:sz w:val="20"/>
              </w:rPr>
              <w:t xml:space="preserve"> </w:t>
            </w:r>
            <w:r>
              <w:rPr>
                <w:i/>
                <w:sz w:val="20"/>
              </w:rPr>
              <w:t>secundar</w:t>
            </w:r>
            <w:r>
              <w:rPr>
                <w:i/>
                <w:spacing w:val="1"/>
                <w:sz w:val="20"/>
              </w:rPr>
              <w:t xml:space="preserve"> </w:t>
            </w:r>
            <w:r>
              <w:rPr>
                <w:i/>
                <w:sz w:val="20"/>
              </w:rPr>
              <w:t>se</w:t>
            </w:r>
            <w:r>
              <w:rPr>
                <w:i/>
                <w:spacing w:val="1"/>
                <w:sz w:val="20"/>
              </w:rPr>
              <w:t xml:space="preserve"> </w:t>
            </w:r>
            <w:r>
              <w:rPr>
                <w:i/>
                <w:sz w:val="20"/>
              </w:rPr>
              <w:t>va</w:t>
            </w:r>
            <w:r>
              <w:rPr>
                <w:i/>
                <w:spacing w:val="1"/>
                <w:sz w:val="20"/>
              </w:rPr>
              <w:t xml:space="preserve"> </w:t>
            </w:r>
            <w:r>
              <w:rPr>
                <w:i/>
                <w:sz w:val="20"/>
              </w:rPr>
              <w:t>bifa</w:t>
            </w:r>
            <w:r>
              <w:rPr>
                <w:i/>
                <w:spacing w:val="1"/>
                <w:sz w:val="20"/>
              </w:rPr>
              <w:t xml:space="preserve"> </w:t>
            </w:r>
            <w:r>
              <w:rPr>
                <w:i/>
                <w:sz w:val="20"/>
              </w:rPr>
              <w:t>numai</w:t>
            </w:r>
            <w:r>
              <w:rPr>
                <w:i/>
                <w:spacing w:val="1"/>
                <w:sz w:val="20"/>
              </w:rPr>
              <w:t xml:space="preserve"> </w:t>
            </w:r>
            <w:r>
              <w:rPr>
                <w:i/>
                <w:sz w:val="20"/>
              </w:rPr>
              <w:t>in</w:t>
            </w:r>
            <w:r>
              <w:rPr>
                <w:i/>
                <w:spacing w:val="1"/>
                <w:sz w:val="20"/>
              </w:rPr>
              <w:t xml:space="preserve"> </w:t>
            </w:r>
            <w:r>
              <w:rPr>
                <w:i/>
                <w:sz w:val="20"/>
              </w:rPr>
              <w:t>cazul</w:t>
            </w:r>
            <w:r>
              <w:rPr>
                <w:i/>
                <w:spacing w:val="1"/>
                <w:sz w:val="20"/>
              </w:rPr>
              <w:t xml:space="preserve"> </w:t>
            </w:r>
            <w:r>
              <w:rPr>
                <w:i/>
                <w:sz w:val="20"/>
              </w:rPr>
              <w:t>proiectelor</w:t>
            </w:r>
            <w:r>
              <w:rPr>
                <w:i/>
                <w:spacing w:val="3"/>
                <w:sz w:val="20"/>
              </w:rPr>
              <w:t xml:space="preserve"> </w:t>
            </w:r>
            <w:r>
              <w:rPr>
                <w:i/>
                <w:sz w:val="20"/>
              </w:rPr>
              <w:t>care</w:t>
            </w:r>
            <w:r>
              <w:rPr>
                <w:i/>
                <w:spacing w:val="4"/>
                <w:sz w:val="20"/>
              </w:rPr>
              <w:t xml:space="preserve"> </w:t>
            </w:r>
            <w:r>
              <w:rPr>
                <w:i/>
                <w:sz w:val="20"/>
              </w:rPr>
              <w:t>au</w:t>
            </w:r>
            <w:r>
              <w:rPr>
                <w:i/>
                <w:spacing w:val="-2"/>
                <w:sz w:val="20"/>
              </w:rPr>
              <w:t xml:space="preserve"> </w:t>
            </w:r>
            <w:r>
              <w:rPr>
                <w:i/>
                <w:sz w:val="20"/>
              </w:rPr>
              <w:t>domeniul</w:t>
            </w:r>
            <w:r>
              <w:rPr>
                <w:i/>
                <w:spacing w:val="-1"/>
                <w:sz w:val="20"/>
              </w:rPr>
              <w:t xml:space="preserve"> </w:t>
            </w:r>
            <w:r>
              <w:rPr>
                <w:i/>
                <w:sz w:val="20"/>
              </w:rPr>
              <w:t>principal</w:t>
            </w:r>
            <w:r>
              <w:rPr>
                <w:i/>
                <w:spacing w:val="-1"/>
                <w:sz w:val="20"/>
              </w:rPr>
              <w:t xml:space="preserve"> </w:t>
            </w:r>
            <w:r>
              <w:rPr>
                <w:i/>
                <w:sz w:val="20"/>
              </w:rPr>
              <w:t>6A).</w:t>
            </w:r>
          </w:p>
        </w:tc>
        <w:tc>
          <w:tcPr>
            <w:tcW w:w="1129" w:type="dxa"/>
          </w:tcPr>
          <w:p w14:paraId="10AF9D8D" w14:textId="77777777" w:rsidR="00BD35D5" w:rsidRDefault="00BD35D5">
            <w:pPr>
              <w:pStyle w:val="TableParagraph"/>
              <w:rPr>
                <w:b/>
              </w:rPr>
            </w:pPr>
          </w:p>
          <w:p w14:paraId="3C3BD7B4" w14:textId="77777777" w:rsidR="00BD35D5" w:rsidRDefault="00BD35D5">
            <w:pPr>
              <w:pStyle w:val="TableParagraph"/>
              <w:rPr>
                <w:b/>
              </w:rPr>
            </w:pPr>
          </w:p>
          <w:p w14:paraId="5ECEF80B" w14:textId="77777777" w:rsidR="00BD35D5" w:rsidRDefault="00000000">
            <w:pPr>
              <w:pStyle w:val="TableParagraph"/>
              <w:spacing w:before="182"/>
              <w:ind w:left="11"/>
              <w:jc w:val="center"/>
              <w:rPr>
                <w:rFonts w:ascii="Wingdings" w:hAnsi="Wingdings"/>
                <w:sz w:val="20"/>
              </w:rPr>
            </w:pPr>
            <w:r>
              <w:rPr>
                <w:rFonts w:ascii="Wingdings" w:hAnsi="Wingdings"/>
                <w:sz w:val="20"/>
              </w:rPr>
              <w:t></w:t>
            </w:r>
          </w:p>
          <w:p w14:paraId="450EAE2A" w14:textId="77777777" w:rsidR="00BD35D5" w:rsidRDefault="00BD35D5">
            <w:pPr>
              <w:pStyle w:val="TableParagraph"/>
              <w:rPr>
                <w:b/>
              </w:rPr>
            </w:pPr>
          </w:p>
          <w:p w14:paraId="5F3C57E0" w14:textId="77777777" w:rsidR="00BD35D5" w:rsidRDefault="00BD35D5">
            <w:pPr>
              <w:pStyle w:val="TableParagraph"/>
              <w:rPr>
                <w:b/>
              </w:rPr>
            </w:pPr>
          </w:p>
          <w:p w14:paraId="29040551" w14:textId="77777777" w:rsidR="00BD35D5" w:rsidRDefault="00BD35D5">
            <w:pPr>
              <w:pStyle w:val="TableParagraph"/>
              <w:rPr>
                <w:b/>
              </w:rPr>
            </w:pPr>
          </w:p>
          <w:p w14:paraId="1A4CBF35" w14:textId="77777777" w:rsidR="00BD35D5" w:rsidRDefault="00BD35D5">
            <w:pPr>
              <w:pStyle w:val="TableParagraph"/>
              <w:rPr>
                <w:b/>
              </w:rPr>
            </w:pPr>
          </w:p>
          <w:p w14:paraId="0D50125F" w14:textId="77777777" w:rsidR="00BD35D5" w:rsidRDefault="00BD35D5">
            <w:pPr>
              <w:pStyle w:val="TableParagraph"/>
              <w:spacing w:before="3"/>
              <w:rPr>
                <w:b/>
                <w:sz w:val="32"/>
              </w:rPr>
            </w:pPr>
          </w:p>
          <w:p w14:paraId="53DD903E" w14:textId="77777777" w:rsidR="00BD35D5" w:rsidRDefault="00000000">
            <w:pPr>
              <w:pStyle w:val="TableParagraph"/>
              <w:ind w:left="11"/>
              <w:jc w:val="center"/>
              <w:rPr>
                <w:rFonts w:ascii="Wingdings" w:hAnsi="Wingdings"/>
                <w:sz w:val="20"/>
              </w:rPr>
            </w:pPr>
            <w:r>
              <w:rPr>
                <w:rFonts w:ascii="Wingdings" w:hAnsi="Wingdings"/>
                <w:sz w:val="20"/>
              </w:rPr>
              <w:t></w:t>
            </w:r>
          </w:p>
          <w:p w14:paraId="75F36A2B" w14:textId="77777777" w:rsidR="00BD35D5" w:rsidRDefault="00BD35D5">
            <w:pPr>
              <w:pStyle w:val="TableParagraph"/>
              <w:rPr>
                <w:b/>
              </w:rPr>
            </w:pPr>
          </w:p>
          <w:p w14:paraId="163CF70C" w14:textId="77777777" w:rsidR="00BD35D5" w:rsidRDefault="00BD35D5">
            <w:pPr>
              <w:pStyle w:val="TableParagraph"/>
              <w:rPr>
                <w:b/>
              </w:rPr>
            </w:pPr>
          </w:p>
          <w:p w14:paraId="3BDE51EA" w14:textId="77777777" w:rsidR="00BD35D5" w:rsidRDefault="00000000">
            <w:pPr>
              <w:pStyle w:val="TableParagraph"/>
              <w:spacing w:before="185"/>
              <w:ind w:left="11"/>
              <w:jc w:val="center"/>
              <w:rPr>
                <w:rFonts w:ascii="Wingdings" w:hAnsi="Wingdings"/>
                <w:sz w:val="20"/>
              </w:rPr>
            </w:pPr>
            <w:r>
              <w:rPr>
                <w:rFonts w:ascii="Wingdings" w:hAnsi="Wingdings"/>
                <w:sz w:val="20"/>
              </w:rPr>
              <w:t></w:t>
            </w:r>
          </w:p>
        </w:tc>
        <w:tc>
          <w:tcPr>
            <w:tcW w:w="904" w:type="dxa"/>
          </w:tcPr>
          <w:p w14:paraId="5AF94D95" w14:textId="77777777" w:rsidR="00BD35D5" w:rsidRDefault="00BD35D5">
            <w:pPr>
              <w:pStyle w:val="TableParagraph"/>
              <w:rPr>
                <w:b/>
              </w:rPr>
            </w:pPr>
          </w:p>
          <w:p w14:paraId="29222339" w14:textId="77777777" w:rsidR="00BD35D5" w:rsidRDefault="00BD35D5">
            <w:pPr>
              <w:pStyle w:val="TableParagraph"/>
              <w:rPr>
                <w:b/>
              </w:rPr>
            </w:pPr>
          </w:p>
          <w:p w14:paraId="1DAE103C" w14:textId="77777777" w:rsidR="00BD35D5" w:rsidRDefault="00000000">
            <w:pPr>
              <w:pStyle w:val="TableParagraph"/>
              <w:spacing w:before="182"/>
              <w:ind w:left="5"/>
              <w:jc w:val="center"/>
              <w:rPr>
                <w:rFonts w:ascii="Wingdings" w:hAnsi="Wingdings"/>
                <w:sz w:val="20"/>
              </w:rPr>
            </w:pPr>
            <w:r>
              <w:rPr>
                <w:rFonts w:ascii="Wingdings" w:hAnsi="Wingdings"/>
                <w:sz w:val="20"/>
              </w:rPr>
              <w:t></w:t>
            </w:r>
          </w:p>
          <w:p w14:paraId="39B18F0F" w14:textId="77777777" w:rsidR="00BD35D5" w:rsidRDefault="00BD35D5">
            <w:pPr>
              <w:pStyle w:val="TableParagraph"/>
              <w:rPr>
                <w:b/>
              </w:rPr>
            </w:pPr>
          </w:p>
          <w:p w14:paraId="6BCA144E" w14:textId="77777777" w:rsidR="00BD35D5" w:rsidRDefault="00BD35D5">
            <w:pPr>
              <w:pStyle w:val="TableParagraph"/>
              <w:rPr>
                <w:b/>
              </w:rPr>
            </w:pPr>
          </w:p>
          <w:p w14:paraId="4279D6B8" w14:textId="77777777" w:rsidR="00BD35D5" w:rsidRDefault="00BD35D5">
            <w:pPr>
              <w:pStyle w:val="TableParagraph"/>
              <w:rPr>
                <w:b/>
              </w:rPr>
            </w:pPr>
          </w:p>
          <w:p w14:paraId="572F175A" w14:textId="77777777" w:rsidR="00BD35D5" w:rsidRDefault="00BD35D5">
            <w:pPr>
              <w:pStyle w:val="TableParagraph"/>
              <w:rPr>
                <w:b/>
              </w:rPr>
            </w:pPr>
          </w:p>
          <w:p w14:paraId="449FAE9D" w14:textId="77777777" w:rsidR="00BD35D5" w:rsidRDefault="00BD35D5">
            <w:pPr>
              <w:pStyle w:val="TableParagraph"/>
              <w:spacing w:before="3"/>
              <w:rPr>
                <w:b/>
                <w:sz w:val="32"/>
              </w:rPr>
            </w:pPr>
          </w:p>
          <w:p w14:paraId="3CFA8B7C" w14:textId="77777777" w:rsidR="00BD35D5" w:rsidRDefault="00000000">
            <w:pPr>
              <w:pStyle w:val="TableParagraph"/>
              <w:ind w:left="5"/>
              <w:jc w:val="center"/>
              <w:rPr>
                <w:rFonts w:ascii="Wingdings" w:hAnsi="Wingdings"/>
                <w:sz w:val="20"/>
              </w:rPr>
            </w:pPr>
            <w:r>
              <w:rPr>
                <w:rFonts w:ascii="Wingdings" w:hAnsi="Wingdings"/>
                <w:sz w:val="20"/>
              </w:rPr>
              <w:t></w:t>
            </w:r>
          </w:p>
          <w:p w14:paraId="72C5F4B4" w14:textId="77777777" w:rsidR="00BD35D5" w:rsidRDefault="00BD35D5">
            <w:pPr>
              <w:pStyle w:val="TableParagraph"/>
              <w:rPr>
                <w:b/>
              </w:rPr>
            </w:pPr>
          </w:p>
          <w:p w14:paraId="2F49835F" w14:textId="77777777" w:rsidR="00BD35D5" w:rsidRDefault="00BD35D5">
            <w:pPr>
              <w:pStyle w:val="TableParagraph"/>
              <w:rPr>
                <w:b/>
              </w:rPr>
            </w:pPr>
          </w:p>
          <w:p w14:paraId="32418F3B" w14:textId="77777777" w:rsidR="00BD35D5" w:rsidRDefault="00000000">
            <w:pPr>
              <w:pStyle w:val="TableParagraph"/>
              <w:spacing w:before="185"/>
              <w:ind w:left="5"/>
              <w:jc w:val="center"/>
              <w:rPr>
                <w:rFonts w:ascii="Wingdings" w:hAnsi="Wingdings"/>
                <w:sz w:val="20"/>
              </w:rPr>
            </w:pPr>
            <w:r>
              <w:rPr>
                <w:rFonts w:ascii="Wingdings" w:hAnsi="Wingdings"/>
                <w:sz w:val="20"/>
              </w:rPr>
              <w:t></w:t>
            </w:r>
          </w:p>
        </w:tc>
      </w:tr>
      <w:tr w:rsidR="00BD35D5" w14:paraId="745FD8D6" w14:textId="77777777">
        <w:trPr>
          <w:trHeight w:val="388"/>
        </w:trPr>
        <w:tc>
          <w:tcPr>
            <w:tcW w:w="3726" w:type="dxa"/>
            <w:gridSpan w:val="2"/>
          </w:tcPr>
          <w:p w14:paraId="35F4D27E" w14:textId="77777777" w:rsidR="00BD35D5" w:rsidRDefault="00000000">
            <w:pPr>
              <w:pStyle w:val="TableParagraph"/>
              <w:spacing w:line="222" w:lineRule="exact"/>
              <w:ind w:left="921"/>
              <w:rPr>
                <w:b/>
                <w:sz w:val="20"/>
              </w:rPr>
            </w:pPr>
            <w:r>
              <w:rPr>
                <w:b/>
                <w:sz w:val="20"/>
              </w:rPr>
              <w:t>Verificare</w:t>
            </w:r>
            <w:r>
              <w:rPr>
                <w:b/>
                <w:spacing w:val="-3"/>
                <w:sz w:val="20"/>
              </w:rPr>
              <w:t xml:space="preserve"> </w:t>
            </w:r>
            <w:r>
              <w:rPr>
                <w:b/>
                <w:sz w:val="20"/>
              </w:rPr>
              <w:t>efectuată</w:t>
            </w:r>
          </w:p>
        </w:tc>
        <w:tc>
          <w:tcPr>
            <w:tcW w:w="5913" w:type="dxa"/>
            <w:gridSpan w:val="3"/>
            <w:vMerge w:val="restart"/>
            <w:tcBorders>
              <w:bottom w:val="nil"/>
              <w:right w:val="nil"/>
            </w:tcBorders>
          </w:tcPr>
          <w:p w14:paraId="0C3BFCD9" w14:textId="77777777" w:rsidR="00BD35D5" w:rsidRDefault="00BD35D5">
            <w:pPr>
              <w:pStyle w:val="TableParagraph"/>
              <w:rPr>
                <w:rFonts w:ascii="Times New Roman"/>
                <w:sz w:val="20"/>
              </w:rPr>
            </w:pPr>
          </w:p>
        </w:tc>
      </w:tr>
      <w:tr w:rsidR="00BD35D5" w14:paraId="5C05DF72" w14:textId="77777777">
        <w:trPr>
          <w:trHeight w:val="311"/>
        </w:trPr>
        <w:tc>
          <w:tcPr>
            <w:tcW w:w="2007" w:type="dxa"/>
          </w:tcPr>
          <w:p w14:paraId="1C0E78F0" w14:textId="77777777" w:rsidR="00BD35D5" w:rsidRDefault="00000000">
            <w:pPr>
              <w:pStyle w:val="TableParagraph"/>
              <w:spacing w:line="222" w:lineRule="exact"/>
              <w:ind w:left="859" w:right="842"/>
              <w:jc w:val="center"/>
              <w:rPr>
                <w:b/>
                <w:sz w:val="20"/>
              </w:rPr>
            </w:pPr>
            <w:r>
              <w:rPr>
                <w:b/>
                <w:sz w:val="20"/>
              </w:rPr>
              <w:t>DA</w:t>
            </w:r>
          </w:p>
        </w:tc>
        <w:tc>
          <w:tcPr>
            <w:tcW w:w="1719" w:type="dxa"/>
          </w:tcPr>
          <w:p w14:paraId="724257F1" w14:textId="77777777" w:rsidR="00BD35D5" w:rsidRDefault="00000000">
            <w:pPr>
              <w:pStyle w:val="TableParagraph"/>
              <w:spacing w:line="222" w:lineRule="exact"/>
              <w:ind w:left="705" w:right="694"/>
              <w:jc w:val="center"/>
              <w:rPr>
                <w:b/>
                <w:sz w:val="20"/>
              </w:rPr>
            </w:pPr>
            <w:r>
              <w:rPr>
                <w:b/>
                <w:sz w:val="20"/>
              </w:rPr>
              <w:t>NU</w:t>
            </w:r>
          </w:p>
        </w:tc>
        <w:tc>
          <w:tcPr>
            <w:tcW w:w="5913" w:type="dxa"/>
            <w:gridSpan w:val="3"/>
            <w:vMerge/>
            <w:tcBorders>
              <w:top w:val="nil"/>
              <w:bottom w:val="nil"/>
              <w:right w:val="nil"/>
            </w:tcBorders>
          </w:tcPr>
          <w:p w14:paraId="7634A0B3" w14:textId="77777777" w:rsidR="00BD35D5" w:rsidRDefault="00BD35D5">
            <w:pPr>
              <w:rPr>
                <w:sz w:val="2"/>
                <w:szCs w:val="2"/>
              </w:rPr>
            </w:pPr>
          </w:p>
        </w:tc>
      </w:tr>
      <w:tr w:rsidR="00BD35D5" w14:paraId="605AD5A7" w14:textId="77777777">
        <w:trPr>
          <w:trHeight w:val="445"/>
        </w:trPr>
        <w:tc>
          <w:tcPr>
            <w:tcW w:w="2007" w:type="dxa"/>
          </w:tcPr>
          <w:p w14:paraId="685A1252" w14:textId="77777777" w:rsidR="00BD35D5" w:rsidRDefault="00000000">
            <w:pPr>
              <w:pStyle w:val="TableParagraph"/>
              <w:spacing w:before="113"/>
              <w:ind w:left="16"/>
              <w:jc w:val="center"/>
              <w:rPr>
                <w:rFonts w:ascii="Wingdings" w:hAnsi="Wingdings"/>
                <w:sz w:val="20"/>
              </w:rPr>
            </w:pPr>
            <w:r>
              <w:rPr>
                <w:rFonts w:ascii="Wingdings" w:hAnsi="Wingdings"/>
                <w:sz w:val="20"/>
              </w:rPr>
              <w:t></w:t>
            </w:r>
          </w:p>
        </w:tc>
        <w:tc>
          <w:tcPr>
            <w:tcW w:w="1719" w:type="dxa"/>
          </w:tcPr>
          <w:p w14:paraId="627DC1EF" w14:textId="77777777" w:rsidR="00BD35D5" w:rsidRDefault="00000000">
            <w:pPr>
              <w:pStyle w:val="TableParagraph"/>
              <w:spacing w:before="113"/>
              <w:ind w:left="16"/>
              <w:jc w:val="center"/>
              <w:rPr>
                <w:rFonts w:ascii="Wingdings" w:hAnsi="Wingdings"/>
                <w:sz w:val="20"/>
              </w:rPr>
            </w:pPr>
            <w:r>
              <w:rPr>
                <w:rFonts w:ascii="Wingdings" w:hAnsi="Wingdings"/>
                <w:sz w:val="20"/>
              </w:rPr>
              <w:t></w:t>
            </w:r>
          </w:p>
        </w:tc>
        <w:tc>
          <w:tcPr>
            <w:tcW w:w="5913" w:type="dxa"/>
            <w:gridSpan w:val="3"/>
            <w:vMerge/>
            <w:tcBorders>
              <w:top w:val="nil"/>
              <w:bottom w:val="nil"/>
              <w:right w:val="nil"/>
            </w:tcBorders>
          </w:tcPr>
          <w:p w14:paraId="0D85C81E" w14:textId="77777777" w:rsidR="00BD35D5" w:rsidRDefault="00BD35D5">
            <w:pPr>
              <w:rPr>
                <w:sz w:val="2"/>
                <w:szCs w:val="2"/>
              </w:rPr>
            </w:pPr>
          </w:p>
        </w:tc>
      </w:tr>
    </w:tbl>
    <w:p w14:paraId="17C34EB2" w14:textId="77777777" w:rsidR="00BD35D5" w:rsidRDefault="00BD35D5">
      <w:pPr>
        <w:pStyle w:val="BodyText"/>
        <w:rPr>
          <w:b/>
        </w:rPr>
      </w:pPr>
    </w:p>
    <w:p w14:paraId="3AAED323" w14:textId="77777777" w:rsidR="00BD35D5" w:rsidRDefault="00BD35D5">
      <w:pPr>
        <w:pStyle w:val="BodyText"/>
        <w:rPr>
          <w:b/>
        </w:rPr>
      </w:pPr>
    </w:p>
    <w:p w14:paraId="5FE6C2B3" w14:textId="77777777" w:rsidR="00BD35D5" w:rsidRDefault="00BD35D5">
      <w:pPr>
        <w:pStyle w:val="BodyText"/>
        <w:rPr>
          <w:b/>
        </w:rPr>
      </w:pPr>
    </w:p>
    <w:p w14:paraId="32C836D4" w14:textId="77777777" w:rsidR="00BD35D5" w:rsidRDefault="00BD35D5">
      <w:pPr>
        <w:pStyle w:val="BodyText"/>
        <w:rPr>
          <w:b/>
        </w:rPr>
      </w:pPr>
    </w:p>
    <w:p w14:paraId="45EC28C6" w14:textId="77777777" w:rsidR="00BD35D5" w:rsidRDefault="00BD35D5">
      <w:pPr>
        <w:pStyle w:val="BodyText"/>
        <w:rPr>
          <w:b/>
        </w:rPr>
      </w:pPr>
    </w:p>
    <w:p w14:paraId="0FE511E5" w14:textId="77777777" w:rsidR="00BD35D5" w:rsidRDefault="00BD35D5">
      <w:pPr>
        <w:pStyle w:val="BodyText"/>
        <w:rPr>
          <w:b/>
        </w:rPr>
      </w:pPr>
    </w:p>
    <w:p w14:paraId="61EC2920" w14:textId="77777777" w:rsidR="00BD35D5" w:rsidRDefault="00BD35D5">
      <w:pPr>
        <w:pStyle w:val="BodyText"/>
        <w:rPr>
          <w:b/>
        </w:rPr>
      </w:pPr>
    </w:p>
    <w:p w14:paraId="3BF28D89" w14:textId="77777777" w:rsidR="00BD35D5" w:rsidRDefault="00BD35D5">
      <w:pPr>
        <w:pStyle w:val="BodyText"/>
        <w:rPr>
          <w:b/>
        </w:rPr>
      </w:pPr>
    </w:p>
    <w:p w14:paraId="632CA399" w14:textId="77777777" w:rsidR="00BD35D5" w:rsidRDefault="00BD35D5">
      <w:pPr>
        <w:pStyle w:val="BodyText"/>
        <w:rPr>
          <w:b/>
        </w:rPr>
      </w:pPr>
    </w:p>
    <w:p w14:paraId="428D14D3" w14:textId="77777777" w:rsidR="00BD35D5" w:rsidRDefault="00BD35D5">
      <w:pPr>
        <w:pStyle w:val="BodyText"/>
        <w:rPr>
          <w:b/>
        </w:rPr>
      </w:pPr>
    </w:p>
    <w:p w14:paraId="3964C03D" w14:textId="77777777" w:rsidR="00BD35D5" w:rsidRDefault="00BD35D5">
      <w:pPr>
        <w:pStyle w:val="BodyText"/>
        <w:rPr>
          <w:b/>
        </w:rPr>
      </w:pPr>
    </w:p>
    <w:p w14:paraId="692FB8FA" w14:textId="77777777" w:rsidR="00BD35D5" w:rsidRDefault="00BD35D5">
      <w:pPr>
        <w:pStyle w:val="BodyText"/>
        <w:rPr>
          <w:b/>
        </w:rPr>
      </w:pPr>
    </w:p>
    <w:p w14:paraId="66D84056" w14:textId="77777777" w:rsidR="00BD35D5" w:rsidRDefault="00BD35D5">
      <w:pPr>
        <w:pStyle w:val="BodyText"/>
        <w:rPr>
          <w:b/>
        </w:rPr>
      </w:pPr>
    </w:p>
    <w:p w14:paraId="11290434" w14:textId="77777777" w:rsidR="00BD35D5" w:rsidRDefault="00BD35D5">
      <w:pPr>
        <w:pStyle w:val="BodyText"/>
        <w:rPr>
          <w:b/>
        </w:rPr>
      </w:pPr>
    </w:p>
    <w:p w14:paraId="6D92F403" w14:textId="77777777" w:rsidR="00BD35D5" w:rsidRDefault="00BD35D5">
      <w:pPr>
        <w:pStyle w:val="BodyText"/>
        <w:rPr>
          <w:b/>
        </w:rPr>
      </w:pPr>
    </w:p>
    <w:p w14:paraId="39A80EFA" w14:textId="77777777" w:rsidR="00BD35D5" w:rsidRDefault="00BD35D5">
      <w:pPr>
        <w:pStyle w:val="BodyText"/>
        <w:rPr>
          <w:b/>
        </w:rPr>
      </w:pPr>
    </w:p>
    <w:p w14:paraId="7F535845" w14:textId="77777777" w:rsidR="00BD35D5" w:rsidRDefault="00BD35D5">
      <w:pPr>
        <w:pStyle w:val="BodyText"/>
        <w:rPr>
          <w:b/>
        </w:rPr>
      </w:pPr>
    </w:p>
    <w:p w14:paraId="3B6E4BE6" w14:textId="77777777" w:rsidR="00BD35D5" w:rsidRDefault="00BD35D5">
      <w:pPr>
        <w:pStyle w:val="BodyText"/>
        <w:spacing w:before="10"/>
        <w:rPr>
          <w:b/>
          <w:sz w:val="21"/>
        </w:rPr>
      </w:pPr>
    </w:p>
    <w:p w14:paraId="116281B6" w14:textId="77777777" w:rsidR="00BD35D5" w:rsidRDefault="00000000">
      <w:pPr>
        <w:pStyle w:val="ListParagraph"/>
        <w:numPr>
          <w:ilvl w:val="1"/>
          <w:numId w:val="45"/>
        </w:numPr>
        <w:tabs>
          <w:tab w:val="left" w:pos="489"/>
        </w:tabs>
        <w:ind w:left="488" w:hanging="171"/>
        <w:rPr>
          <w:rFonts w:ascii="Calibri"/>
          <w:b/>
          <w:sz w:val="20"/>
        </w:rPr>
      </w:pPr>
      <w:r>
        <w:rPr>
          <w:b/>
          <w:sz w:val="20"/>
        </w:rPr>
        <w:t>Verificarea</w:t>
      </w:r>
      <w:r>
        <w:rPr>
          <w:b/>
          <w:spacing w:val="50"/>
          <w:sz w:val="20"/>
        </w:rPr>
        <w:t xml:space="preserve"> </w:t>
      </w:r>
      <w:r>
        <w:rPr>
          <w:b/>
          <w:sz w:val="20"/>
        </w:rPr>
        <w:t>indicatorilor</w:t>
      </w:r>
      <w:r>
        <w:rPr>
          <w:b/>
          <w:spacing w:val="1"/>
          <w:sz w:val="20"/>
        </w:rPr>
        <w:t xml:space="preserve"> </w:t>
      </w:r>
      <w:r>
        <w:rPr>
          <w:b/>
          <w:sz w:val="20"/>
        </w:rPr>
        <w:t>de</w:t>
      </w:r>
      <w:r>
        <w:rPr>
          <w:b/>
          <w:spacing w:val="-5"/>
          <w:sz w:val="20"/>
        </w:rPr>
        <w:t xml:space="preserve"> </w:t>
      </w:r>
      <w:r>
        <w:rPr>
          <w:b/>
          <w:sz w:val="20"/>
        </w:rPr>
        <w:t>monitorizare</w:t>
      </w:r>
    </w:p>
    <w:p w14:paraId="0B16DDB7" w14:textId="77777777" w:rsidR="00BD35D5" w:rsidRDefault="00BD35D5">
      <w:pPr>
        <w:rPr>
          <w:rFonts w:ascii="Calibri"/>
          <w:sz w:val="20"/>
        </w:rPr>
        <w:sectPr w:rsidR="00BD35D5">
          <w:headerReference w:type="default" r:id="rId19"/>
          <w:pgSz w:w="11910" w:h="16840"/>
          <w:pgMar w:top="680" w:right="300" w:bottom="280" w:left="820" w:header="0" w:footer="0" w:gutter="0"/>
          <w:cols w:space="720"/>
        </w:sectPr>
      </w:pPr>
    </w:p>
    <w:p w14:paraId="07446A9C" w14:textId="77777777" w:rsidR="00BD35D5" w:rsidRDefault="00BD35D5">
      <w:pPr>
        <w:pStyle w:val="BodyText"/>
        <w:rPr>
          <w:b/>
          <w:sz w:val="20"/>
        </w:rPr>
      </w:pPr>
    </w:p>
    <w:p w14:paraId="66BA8DD4" w14:textId="77777777" w:rsidR="00BD35D5" w:rsidRDefault="00BD35D5">
      <w:pPr>
        <w:pStyle w:val="BodyText"/>
        <w:rPr>
          <w:b/>
          <w:sz w:val="20"/>
        </w:rPr>
      </w:pPr>
    </w:p>
    <w:p w14:paraId="1DDFEFD6" w14:textId="77777777" w:rsidR="00BD35D5" w:rsidRDefault="00BD35D5">
      <w:pPr>
        <w:pStyle w:val="BodyText"/>
        <w:rPr>
          <w:b/>
          <w:sz w:val="20"/>
        </w:rPr>
      </w:pPr>
    </w:p>
    <w:p w14:paraId="330094D9" w14:textId="77777777" w:rsidR="00BD35D5" w:rsidRDefault="00BD35D5">
      <w:pPr>
        <w:pStyle w:val="BodyText"/>
        <w:spacing w:before="9"/>
        <w:rPr>
          <w:b/>
        </w:rPr>
      </w:pPr>
    </w:p>
    <w:tbl>
      <w:tblPr>
        <w:tblW w:w="0" w:type="auto"/>
        <w:tblInd w:w="3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30"/>
        <w:gridCol w:w="4744"/>
        <w:gridCol w:w="774"/>
        <w:gridCol w:w="781"/>
      </w:tblGrid>
      <w:tr w:rsidR="00BD35D5" w14:paraId="4DD9DB92" w14:textId="77777777">
        <w:trPr>
          <w:trHeight w:val="1276"/>
        </w:trPr>
        <w:tc>
          <w:tcPr>
            <w:tcW w:w="9929" w:type="dxa"/>
            <w:gridSpan w:val="4"/>
            <w:shd w:val="clear" w:color="auto" w:fill="008080"/>
          </w:tcPr>
          <w:p w14:paraId="385B13D6" w14:textId="77777777" w:rsidR="00BD35D5" w:rsidRDefault="00000000">
            <w:pPr>
              <w:pStyle w:val="TableParagraph"/>
              <w:spacing w:before="47"/>
              <w:ind w:left="2909"/>
              <w:rPr>
                <w:sz w:val="20"/>
              </w:rPr>
            </w:pPr>
            <w:r>
              <w:rPr>
                <w:color w:val="FFFFFF"/>
                <w:spacing w:val="-1"/>
                <w:w w:val="85"/>
                <w:sz w:val="20"/>
              </w:rPr>
              <w:t>Anexa</w:t>
            </w:r>
            <w:r>
              <w:rPr>
                <w:color w:val="FFFFFF"/>
                <w:spacing w:val="5"/>
                <w:w w:val="85"/>
                <w:sz w:val="20"/>
              </w:rPr>
              <w:t xml:space="preserve"> </w:t>
            </w:r>
            <w:r>
              <w:rPr>
                <w:color w:val="FFFFFF"/>
                <w:spacing w:val="-1"/>
                <w:w w:val="85"/>
                <w:sz w:val="20"/>
              </w:rPr>
              <w:t>:</w:t>
            </w:r>
            <w:r>
              <w:rPr>
                <w:color w:val="FFFFFF"/>
                <w:spacing w:val="4"/>
                <w:w w:val="85"/>
                <w:sz w:val="20"/>
              </w:rPr>
              <w:t xml:space="preserve"> </w:t>
            </w:r>
            <w:r>
              <w:rPr>
                <w:color w:val="FFFFFF"/>
                <w:spacing w:val="-1"/>
                <w:w w:val="85"/>
                <w:sz w:val="20"/>
              </w:rPr>
              <w:t>INDICATORI</w:t>
            </w:r>
            <w:r>
              <w:rPr>
                <w:color w:val="FFFFFF"/>
                <w:spacing w:val="-5"/>
                <w:w w:val="85"/>
                <w:sz w:val="20"/>
              </w:rPr>
              <w:t xml:space="preserve"> </w:t>
            </w:r>
            <w:r>
              <w:rPr>
                <w:color w:val="FFFFFF"/>
                <w:spacing w:val="-1"/>
                <w:w w:val="85"/>
                <w:sz w:val="20"/>
              </w:rPr>
              <w:t>DE</w:t>
            </w:r>
            <w:r>
              <w:rPr>
                <w:color w:val="FFFFFF"/>
                <w:spacing w:val="-12"/>
                <w:w w:val="85"/>
                <w:sz w:val="20"/>
              </w:rPr>
              <w:t xml:space="preserve"> </w:t>
            </w:r>
            <w:r>
              <w:rPr>
                <w:color w:val="FFFFFF"/>
                <w:spacing w:val="-1"/>
                <w:w w:val="85"/>
                <w:sz w:val="20"/>
              </w:rPr>
              <w:t>MONITORIZARE</w:t>
            </w:r>
          </w:p>
          <w:p w14:paraId="1914CBC4" w14:textId="77777777" w:rsidR="00BD35D5" w:rsidRDefault="00000000">
            <w:pPr>
              <w:pStyle w:val="TableParagraph"/>
              <w:spacing w:before="17" w:line="242" w:lineRule="auto"/>
              <w:ind w:left="4628" w:right="1366" w:hanging="2675"/>
              <w:rPr>
                <w:sz w:val="20"/>
              </w:rPr>
            </w:pPr>
            <w:r>
              <w:rPr>
                <w:color w:val="FFFFFF"/>
                <w:w w:val="90"/>
                <w:sz w:val="20"/>
              </w:rPr>
              <w:t>Masura</w:t>
            </w:r>
            <w:r>
              <w:rPr>
                <w:color w:val="FFFFFF"/>
                <w:spacing w:val="-3"/>
                <w:w w:val="90"/>
                <w:sz w:val="20"/>
              </w:rPr>
              <w:t xml:space="preserve"> </w:t>
            </w:r>
            <w:r>
              <w:rPr>
                <w:color w:val="FFFFFF"/>
                <w:w w:val="90"/>
                <w:sz w:val="20"/>
              </w:rPr>
              <w:t>M3/6A</w:t>
            </w:r>
            <w:r>
              <w:rPr>
                <w:color w:val="FFFFFF"/>
                <w:spacing w:val="-13"/>
                <w:w w:val="90"/>
                <w:sz w:val="20"/>
              </w:rPr>
              <w:t xml:space="preserve"> </w:t>
            </w:r>
            <w:r>
              <w:rPr>
                <w:color w:val="FFFFFF"/>
                <w:w w:val="90"/>
                <w:sz w:val="20"/>
              </w:rPr>
              <w:t>–</w:t>
            </w:r>
            <w:r>
              <w:rPr>
                <w:color w:val="FFFFFF"/>
                <w:spacing w:val="30"/>
                <w:w w:val="90"/>
                <w:sz w:val="20"/>
              </w:rPr>
              <w:t xml:space="preserve"> </w:t>
            </w:r>
            <w:r>
              <w:rPr>
                <w:color w:val="FFFFFF"/>
                <w:w w:val="90"/>
                <w:sz w:val="20"/>
              </w:rPr>
              <w:t>Creșterea</w:t>
            </w:r>
            <w:r>
              <w:rPr>
                <w:color w:val="FFFFFF"/>
                <w:spacing w:val="18"/>
                <w:w w:val="90"/>
                <w:sz w:val="20"/>
              </w:rPr>
              <w:t xml:space="preserve"> </w:t>
            </w:r>
            <w:r>
              <w:rPr>
                <w:color w:val="FFFFFF"/>
                <w:w w:val="90"/>
                <w:sz w:val="20"/>
              </w:rPr>
              <w:t>economiei</w:t>
            </w:r>
            <w:r>
              <w:rPr>
                <w:color w:val="FFFFFF"/>
                <w:spacing w:val="14"/>
                <w:w w:val="90"/>
                <w:sz w:val="20"/>
              </w:rPr>
              <w:t xml:space="preserve"> </w:t>
            </w:r>
            <w:r>
              <w:rPr>
                <w:color w:val="FFFFFF"/>
                <w:w w:val="90"/>
                <w:sz w:val="20"/>
              </w:rPr>
              <w:t>prin</w:t>
            </w:r>
            <w:r>
              <w:rPr>
                <w:color w:val="FFFFFF"/>
                <w:spacing w:val="9"/>
                <w:w w:val="90"/>
                <w:sz w:val="20"/>
              </w:rPr>
              <w:t xml:space="preserve"> </w:t>
            </w:r>
            <w:r>
              <w:rPr>
                <w:color w:val="FFFFFF"/>
                <w:w w:val="90"/>
                <w:sz w:val="20"/>
              </w:rPr>
              <w:t>dezvoltarea</w:t>
            </w:r>
            <w:r>
              <w:rPr>
                <w:color w:val="FFFFFF"/>
                <w:spacing w:val="14"/>
                <w:w w:val="90"/>
                <w:sz w:val="20"/>
              </w:rPr>
              <w:t xml:space="preserve"> </w:t>
            </w:r>
            <w:r>
              <w:rPr>
                <w:color w:val="FFFFFF"/>
                <w:w w:val="90"/>
                <w:sz w:val="20"/>
              </w:rPr>
              <w:t>de</w:t>
            </w:r>
            <w:r>
              <w:rPr>
                <w:color w:val="FFFFFF"/>
                <w:spacing w:val="15"/>
                <w:w w:val="90"/>
                <w:sz w:val="20"/>
              </w:rPr>
              <w:t xml:space="preserve"> </w:t>
            </w:r>
            <w:r>
              <w:rPr>
                <w:color w:val="FFFFFF"/>
                <w:w w:val="90"/>
                <w:sz w:val="20"/>
              </w:rPr>
              <w:t>activități</w:t>
            </w:r>
            <w:r>
              <w:rPr>
                <w:color w:val="FFFFFF"/>
                <w:spacing w:val="19"/>
                <w:w w:val="90"/>
                <w:sz w:val="20"/>
              </w:rPr>
              <w:t xml:space="preserve"> </w:t>
            </w:r>
            <w:r>
              <w:rPr>
                <w:color w:val="FFFFFF"/>
                <w:w w:val="90"/>
                <w:sz w:val="20"/>
              </w:rPr>
              <w:t>non-</w:t>
            </w:r>
            <w:r>
              <w:rPr>
                <w:color w:val="FFFFFF"/>
                <w:spacing w:val="-52"/>
                <w:w w:val="90"/>
                <w:sz w:val="20"/>
              </w:rPr>
              <w:t xml:space="preserve"> </w:t>
            </w:r>
            <w:r>
              <w:rPr>
                <w:color w:val="FFFFFF"/>
                <w:sz w:val="20"/>
              </w:rPr>
              <w:t>agricole</w:t>
            </w:r>
          </w:p>
        </w:tc>
      </w:tr>
      <w:tr w:rsidR="00BD35D5" w14:paraId="3459D00A" w14:textId="77777777">
        <w:trPr>
          <w:trHeight w:val="892"/>
        </w:trPr>
        <w:tc>
          <w:tcPr>
            <w:tcW w:w="8374" w:type="dxa"/>
            <w:gridSpan w:val="2"/>
            <w:shd w:val="clear" w:color="auto" w:fill="CCFFFF"/>
          </w:tcPr>
          <w:p w14:paraId="39C940D0" w14:textId="77777777" w:rsidR="00BD35D5" w:rsidRDefault="00BD35D5">
            <w:pPr>
              <w:pStyle w:val="TableParagraph"/>
              <w:rPr>
                <w:b/>
              </w:rPr>
            </w:pPr>
          </w:p>
          <w:p w14:paraId="78C83E0E" w14:textId="77777777" w:rsidR="00BD35D5" w:rsidRDefault="00BD35D5">
            <w:pPr>
              <w:pStyle w:val="TableParagraph"/>
              <w:rPr>
                <w:b/>
                <w:sz w:val="18"/>
              </w:rPr>
            </w:pPr>
          </w:p>
          <w:p w14:paraId="35019EC4" w14:textId="77777777" w:rsidR="00BD35D5" w:rsidRDefault="00000000">
            <w:pPr>
              <w:pStyle w:val="TableParagraph"/>
              <w:ind w:left="28"/>
              <w:rPr>
                <w:sz w:val="20"/>
              </w:rPr>
            </w:pPr>
            <w:r>
              <w:rPr>
                <w:color w:val="049FA3"/>
                <w:w w:val="90"/>
                <w:sz w:val="20"/>
              </w:rPr>
              <w:t>1.</w:t>
            </w:r>
            <w:r>
              <w:rPr>
                <w:color w:val="049FA3"/>
                <w:spacing w:val="93"/>
                <w:sz w:val="20"/>
              </w:rPr>
              <w:t xml:space="preserve"> </w:t>
            </w:r>
            <w:r>
              <w:rPr>
                <w:color w:val="049FA3"/>
                <w:w w:val="90"/>
                <w:sz w:val="20"/>
              </w:rPr>
              <w:t>Numarul de</w:t>
            </w:r>
            <w:r>
              <w:rPr>
                <w:color w:val="049FA3"/>
                <w:spacing w:val="-2"/>
                <w:w w:val="90"/>
                <w:sz w:val="20"/>
              </w:rPr>
              <w:t xml:space="preserve"> </w:t>
            </w:r>
            <w:r>
              <w:rPr>
                <w:color w:val="049FA3"/>
                <w:w w:val="90"/>
                <w:sz w:val="20"/>
              </w:rPr>
              <w:t>fermieri</w:t>
            </w:r>
            <w:r>
              <w:rPr>
                <w:color w:val="049FA3"/>
                <w:spacing w:val="1"/>
                <w:w w:val="90"/>
                <w:sz w:val="20"/>
              </w:rPr>
              <w:t xml:space="preserve"> </w:t>
            </w:r>
            <w:r>
              <w:rPr>
                <w:color w:val="049FA3"/>
                <w:w w:val="90"/>
                <w:sz w:val="20"/>
              </w:rPr>
              <w:t>care</w:t>
            </w:r>
            <w:r>
              <w:rPr>
                <w:color w:val="049FA3"/>
                <w:spacing w:val="-2"/>
                <w:w w:val="90"/>
                <w:sz w:val="20"/>
              </w:rPr>
              <w:t xml:space="preserve"> </w:t>
            </w:r>
            <w:r>
              <w:rPr>
                <w:color w:val="049FA3"/>
                <w:w w:val="90"/>
                <w:sz w:val="20"/>
              </w:rPr>
              <w:t>deschid</w:t>
            </w:r>
            <w:r>
              <w:rPr>
                <w:color w:val="049FA3"/>
                <w:spacing w:val="1"/>
                <w:w w:val="90"/>
                <w:sz w:val="20"/>
              </w:rPr>
              <w:t xml:space="preserve"> </w:t>
            </w:r>
            <w:r>
              <w:rPr>
                <w:color w:val="049FA3"/>
                <w:w w:val="90"/>
                <w:sz w:val="20"/>
              </w:rPr>
              <w:t>o</w:t>
            </w:r>
            <w:r>
              <w:rPr>
                <w:color w:val="049FA3"/>
                <w:spacing w:val="4"/>
                <w:w w:val="90"/>
                <w:sz w:val="20"/>
              </w:rPr>
              <w:t xml:space="preserve"> </w:t>
            </w:r>
            <w:r>
              <w:rPr>
                <w:color w:val="049FA3"/>
                <w:w w:val="90"/>
                <w:sz w:val="20"/>
              </w:rPr>
              <w:t>afacere</w:t>
            </w:r>
            <w:r>
              <w:rPr>
                <w:color w:val="049FA3"/>
                <w:spacing w:val="2"/>
                <w:w w:val="90"/>
                <w:sz w:val="20"/>
              </w:rPr>
              <w:t xml:space="preserve"> </w:t>
            </w:r>
            <w:r>
              <w:rPr>
                <w:color w:val="049FA3"/>
                <w:w w:val="90"/>
                <w:sz w:val="20"/>
              </w:rPr>
              <w:t>neagricola</w:t>
            </w:r>
          </w:p>
        </w:tc>
        <w:tc>
          <w:tcPr>
            <w:tcW w:w="774" w:type="dxa"/>
            <w:tcBorders>
              <w:right w:val="nil"/>
            </w:tcBorders>
          </w:tcPr>
          <w:p w14:paraId="1A348C76" w14:textId="77777777" w:rsidR="00BD35D5" w:rsidRDefault="00BD35D5">
            <w:pPr>
              <w:pStyle w:val="TableParagraph"/>
              <w:spacing w:before="7"/>
              <w:rPr>
                <w:b/>
                <w:sz w:val="27"/>
              </w:rPr>
            </w:pPr>
          </w:p>
          <w:p w14:paraId="6CFD5ABD" w14:textId="77777777" w:rsidR="00BD35D5" w:rsidRDefault="00000000">
            <w:pPr>
              <w:pStyle w:val="TableParagraph"/>
              <w:ind w:right="53"/>
              <w:jc w:val="right"/>
              <w:rPr>
                <w:sz w:val="20"/>
              </w:rPr>
            </w:pPr>
            <w:r>
              <w:rPr>
                <w:sz w:val="20"/>
              </w:rPr>
              <w:t>[</w:t>
            </w:r>
          </w:p>
        </w:tc>
        <w:tc>
          <w:tcPr>
            <w:tcW w:w="781" w:type="dxa"/>
            <w:tcBorders>
              <w:left w:val="nil"/>
            </w:tcBorders>
          </w:tcPr>
          <w:p w14:paraId="4E8EF6A0" w14:textId="77777777" w:rsidR="00BD35D5" w:rsidRDefault="00BD35D5">
            <w:pPr>
              <w:pStyle w:val="TableParagraph"/>
              <w:spacing w:before="7"/>
              <w:rPr>
                <w:b/>
                <w:sz w:val="27"/>
              </w:rPr>
            </w:pPr>
          </w:p>
          <w:p w14:paraId="5D983C9A" w14:textId="77777777" w:rsidR="00BD35D5" w:rsidRDefault="00000000">
            <w:pPr>
              <w:pStyle w:val="TableParagraph"/>
              <w:ind w:left="66"/>
              <w:rPr>
                <w:sz w:val="20"/>
              </w:rPr>
            </w:pPr>
            <w:r>
              <w:rPr>
                <w:sz w:val="20"/>
              </w:rPr>
              <w:t>]</w:t>
            </w:r>
          </w:p>
        </w:tc>
      </w:tr>
      <w:tr w:rsidR="00BD35D5" w14:paraId="0D92BECC" w14:textId="77777777">
        <w:trPr>
          <w:trHeight w:val="887"/>
        </w:trPr>
        <w:tc>
          <w:tcPr>
            <w:tcW w:w="8374" w:type="dxa"/>
            <w:gridSpan w:val="2"/>
            <w:shd w:val="clear" w:color="auto" w:fill="CCFFFF"/>
          </w:tcPr>
          <w:p w14:paraId="748EDF47" w14:textId="77777777" w:rsidR="00BD35D5" w:rsidRDefault="00BD35D5">
            <w:pPr>
              <w:pStyle w:val="TableParagraph"/>
              <w:spacing w:before="8"/>
              <w:rPr>
                <w:b/>
                <w:sz w:val="29"/>
              </w:rPr>
            </w:pPr>
          </w:p>
          <w:p w14:paraId="2818AA38" w14:textId="77777777" w:rsidR="00BD35D5" w:rsidRDefault="00000000">
            <w:pPr>
              <w:pStyle w:val="TableParagraph"/>
              <w:ind w:left="67"/>
              <w:rPr>
                <w:sz w:val="20"/>
              </w:rPr>
            </w:pPr>
            <w:r>
              <w:rPr>
                <w:color w:val="049FA3"/>
                <w:w w:val="90"/>
                <w:sz w:val="20"/>
              </w:rPr>
              <w:t>2.</w:t>
            </w:r>
            <w:r>
              <w:rPr>
                <w:color w:val="049FA3"/>
                <w:spacing w:val="11"/>
                <w:w w:val="90"/>
                <w:sz w:val="20"/>
              </w:rPr>
              <w:t xml:space="preserve"> </w:t>
            </w:r>
            <w:r>
              <w:rPr>
                <w:color w:val="049FA3"/>
                <w:w w:val="90"/>
                <w:sz w:val="20"/>
              </w:rPr>
              <w:t>.</w:t>
            </w:r>
            <w:r>
              <w:rPr>
                <w:color w:val="049FA3"/>
                <w:spacing w:val="-12"/>
                <w:w w:val="90"/>
                <w:sz w:val="20"/>
              </w:rPr>
              <w:t xml:space="preserve"> </w:t>
            </w:r>
            <w:r>
              <w:rPr>
                <w:color w:val="049FA3"/>
                <w:w w:val="90"/>
                <w:sz w:val="20"/>
              </w:rPr>
              <w:t>Locuri</w:t>
            </w:r>
            <w:r>
              <w:rPr>
                <w:color w:val="049FA3"/>
                <w:spacing w:val="4"/>
                <w:w w:val="90"/>
                <w:sz w:val="20"/>
              </w:rPr>
              <w:t xml:space="preserve"> </w:t>
            </w:r>
            <w:r>
              <w:rPr>
                <w:color w:val="049FA3"/>
                <w:w w:val="90"/>
                <w:sz w:val="20"/>
              </w:rPr>
              <w:t>de</w:t>
            </w:r>
            <w:r>
              <w:rPr>
                <w:color w:val="049FA3"/>
                <w:spacing w:val="5"/>
                <w:w w:val="90"/>
                <w:sz w:val="20"/>
              </w:rPr>
              <w:t xml:space="preserve"> </w:t>
            </w:r>
            <w:r>
              <w:rPr>
                <w:color w:val="049FA3"/>
                <w:w w:val="90"/>
                <w:sz w:val="20"/>
              </w:rPr>
              <w:t>munca</w:t>
            </w:r>
            <w:r>
              <w:rPr>
                <w:color w:val="049FA3"/>
                <w:spacing w:val="4"/>
                <w:w w:val="90"/>
                <w:sz w:val="20"/>
              </w:rPr>
              <w:t xml:space="preserve"> </w:t>
            </w:r>
            <w:r>
              <w:rPr>
                <w:color w:val="049FA3"/>
                <w:w w:val="90"/>
                <w:sz w:val="20"/>
              </w:rPr>
              <w:t>create</w:t>
            </w:r>
          </w:p>
        </w:tc>
        <w:tc>
          <w:tcPr>
            <w:tcW w:w="774" w:type="dxa"/>
            <w:tcBorders>
              <w:right w:val="nil"/>
            </w:tcBorders>
          </w:tcPr>
          <w:p w14:paraId="5546F0E5" w14:textId="77777777" w:rsidR="00BD35D5" w:rsidRDefault="00BD35D5">
            <w:pPr>
              <w:pStyle w:val="TableParagraph"/>
              <w:spacing w:before="2"/>
              <w:rPr>
                <w:b/>
                <w:sz w:val="27"/>
              </w:rPr>
            </w:pPr>
          </w:p>
          <w:p w14:paraId="1D947722" w14:textId="77777777" w:rsidR="00BD35D5" w:rsidRDefault="00000000">
            <w:pPr>
              <w:pStyle w:val="TableParagraph"/>
              <w:ind w:right="53"/>
              <w:jc w:val="right"/>
              <w:rPr>
                <w:sz w:val="20"/>
              </w:rPr>
            </w:pPr>
            <w:r>
              <w:rPr>
                <w:sz w:val="20"/>
              </w:rPr>
              <w:t>[</w:t>
            </w:r>
          </w:p>
        </w:tc>
        <w:tc>
          <w:tcPr>
            <w:tcW w:w="781" w:type="dxa"/>
            <w:tcBorders>
              <w:left w:val="nil"/>
            </w:tcBorders>
          </w:tcPr>
          <w:p w14:paraId="63AB0314" w14:textId="77777777" w:rsidR="00BD35D5" w:rsidRDefault="00BD35D5">
            <w:pPr>
              <w:pStyle w:val="TableParagraph"/>
              <w:spacing w:before="2"/>
              <w:rPr>
                <w:b/>
                <w:sz w:val="27"/>
              </w:rPr>
            </w:pPr>
          </w:p>
          <w:p w14:paraId="32A20B28" w14:textId="77777777" w:rsidR="00BD35D5" w:rsidRDefault="00000000">
            <w:pPr>
              <w:pStyle w:val="TableParagraph"/>
              <w:ind w:left="66"/>
              <w:rPr>
                <w:sz w:val="20"/>
              </w:rPr>
            </w:pPr>
            <w:r>
              <w:rPr>
                <w:sz w:val="20"/>
              </w:rPr>
              <w:t>]</w:t>
            </w:r>
          </w:p>
        </w:tc>
      </w:tr>
      <w:tr w:rsidR="00BD35D5" w14:paraId="01DC9A6D" w14:textId="77777777">
        <w:trPr>
          <w:trHeight w:val="893"/>
        </w:trPr>
        <w:tc>
          <w:tcPr>
            <w:tcW w:w="8374" w:type="dxa"/>
            <w:gridSpan w:val="2"/>
            <w:shd w:val="clear" w:color="auto" w:fill="CCFFFF"/>
          </w:tcPr>
          <w:p w14:paraId="51AE539A" w14:textId="77777777" w:rsidR="00BD35D5" w:rsidRDefault="00BD35D5">
            <w:pPr>
              <w:pStyle w:val="TableParagraph"/>
              <w:spacing w:before="8"/>
              <w:rPr>
                <w:b/>
                <w:sz w:val="29"/>
              </w:rPr>
            </w:pPr>
          </w:p>
          <w:p w14:paraId="27CA1D54" w14:textId="77777777" w:rsidR="00BD35D5" w:rsidRDefault="00000000">
            <w:pPr>
              <w:pStyle w:val="TableParagraph"/>
              <w:ind w:left="67"/>
              <w:rPr>
                <w:sz w:val="20"/>
              </w:rPr>
            </w:pPr>
            <w:r>
              <w:rPr>
                <w:color w:val="049FA3"/>
                <w:sz w:val="20"/>
              </w:rPr>
              <w:t>3.</w:t>
            </w:r>
            <w:r>
              <w:rPr>
                <w:color w:val="049FA3"/>
                <w:spacing w:val="-4"/>
                <w:sz w:val="20"/>
              </w:rPr>
              <w:t xml:space="preserve"> </w:t>
            </w:r>
            <w:r>
              <w:rPr>
                <w:color w:val="049FA3"/>
                <w:sz w:val="20"/>
              </w:rPr>
              <w:t>Valoare</w:t>
            </w:r>
            <w:r>
              <w:rPr>
                <w:color w:val="049FA3"/>
                <w:spacing w:val="-1"/>
                <w:sz w:val="20"/>
              </w:rPr>
              <w:t xml:space="preserve"> </w:t>
            </w:r>
            <w:r>
              <w:rPr>
                <w:color w:val="049FA3"/>
                <w:sz w:val="20"/>
              </w:rPr>
              <w:t>proiect</w:t>
            </w:r>
          </w:p>
        </w:tc>
        <w:tc>
          <w:tcPr>
            <w:tcW w:w="774" w:type="dxa"/>
            <w:tcBorders>
              <w:right w:val="nil"/>
            </w:tcBorders>
          </w:tcPr>
          <w:p w14:paraId="0FD3E5F4" w14:textId="77777777" w:rsidR="00BD35D5" w:rsidRDefault="00BD35D5">
            <w:pPr>
              <w:pStyle w:val="TableParagraph"/>
              <w:spacing w:before="7"/>
              <w:rPr>
                <w:b/>
                <w:sz w:val="27"/>
              </w:rPr>
            </w:pPr>
          </w:p>
          <w:p w14:paraId="4F296B3A" w14:textId="77777777" w:rsidR="00BD35D5" w:rsidRDefault="00000000">
            <w:pPr>
              <w:pStyle w:val="TableParagraph"/>
              <w:spacing w:before="1"/>
              <w:ind w:right="53"/>
              <w:jc w:val="right"/>
              <w:rPr>
                <w:sz w:val="20"/>
              </w:rPr>
            </w:pPr>
            <w:r>
              <w:rPr>
                <w:sz w:val="20"/>
              </w:rPr>
              <w:t>[</w:t>
            </w:r>
          </w:p>
        </w:tc>
        <w:tc>
          <w:tcPr>
            <w:tcW w:w="781" w:type="dxa"/>
            <w:tcBorders>
              <w:left w:val="nil"/>
            </w:tcBorders>
          </w:tcPr>
          <w:p w14:paraId="030362A5" w14:textId="77777777" w:rsidR="00BD35D5" w:rsidRDefault="00BD35D5">
            <w:pPr>
              <w:pStyle w:val="TableParagraph"/>
              <w:spacing w:before="7"/>
              <w:rPr>
                <w:b/>
                <w:sz w:val="27"/>
              </w:rPr>
            </w:pPr>
          </w:p>
          <w:p w14:paraId="33EC0DDD" w14:textId="77777777" w:rsidR="00BD35D5" w:rsidRDefault="00000000">
            <w:pPr>
              <w:pStyle w:val="TableParagraph"/>
              <w:spacing w:before="1"/>
              <w:ind w:left="66"/>
              <w:rPr>
                <w:sz w:val="20"/>
              </w:rPr>
            </w:pPr>
            <w:r>
              <w:rPr>
                <w:sz w:val="20"/>
              </w:rPr>
              <w:t>]</w:t>
            </w:r>
          </w:p>
        </w:tc>
      </w:tr>
      <w:tr w:rsidR="00BD35D5" w14:paraId="3226363D" w14:textId="77777777">
        <w:trPr>
          <w:trHeight w:val="666"/>
        </w:trPr>
        <w:tc>
          <w:tcPr>
            <w:tcW w:w="3630" w:type="dxa"/>
            <w:vMerge w:val="restart"/>
            <w:shd w:val="clear" w:color="auto" w:fill="CCFFFF"/>
          </w:tcPr>
          <w:p w14:paraId="071D087D" w14:textId="77777777" w:rsidR="00BD35D5" w:rsidRDefault="00000000">
            <w:pPr>
              <w:pStyle w:val="TableParagraph"/>
              <w:spacing w:before="57" w:line="242" w:lineRule="auto"/>
              <w:ind w:left="28"/>
              <w:rPr>
                <w:sz w:val="20"/>
              </w:rPr>
            </w:pPr>
            <w:r>
              <w:rPr>
                <w:color w:val="049FA3"/>
                <w:w w:val="90"/>
                <w:sz w:val="20"/>
              </w:rPr>
              <w:t>4. Contribuie</w:t>
            </w:r>
            <w:r>
              <w:rPr>
                <w:color w:val="049FA3"/>
                <w:spacing w:val="1"/>
                <w:w w:val="90"/>
                <w:sz w:val="20"/>
              </w:rPr>
              <w:t xml:space="preserve"> </w:t>
            </w:r>
            <w:r>
              <w:rPr>
                <w:color w:val="049FA3"/>
                <w:w w:val="90"/>
                <w:sz w:val="20"/>
              </w:rPr>
              <w:t>la prioritatile din Strategia de</w:t>
            </w:r>
            <w:r>
              <w:rPr>
                <w:color w:val="049FA3"/>
                <w:spacing w:val="-52"/>
                <w:w w:val="90"/>
                <w:sz w:val="20"/>
              </w:rPr>
              <w:t xml:space="preserve"> </w:t>
            </w:r>
            <w:r>
              <w:rPr>
                <w:color w:val="049FA3"/>
                <w:w w:val="90"/>
                <w:sz w:val="20"/>
              </w:rPr>
              <w:t>Dezvoltare Locala</w:t>
            </w:r>
            <w:r>
              <w:rPr>
                <w:color w:val="049FA3"/>
                <w:spacing w:val="4"/>
                <w:w w:val="90"/>
                <w:sz w:val="20"/>
              </w:rPr>
              <w:t xml:space="preserve"> </w:t>
            </w:r>
            <w:r>
              <w:rPr>
                <w:color w:val="049FA3"/>
                <w:w w:val="90"/>
                <w:sz w:val="20"/>
              </w:rPr>
              <w:t>GAL</w:t>
            </w:r>
            <w:r>
              <w:rPr>
                <w:color w:val="049FA3"/>
                <w:spacing w:val="-2"/>
                <w:w w:val="90"/>
                <w:sz w:val="20"/>
              </w:rPr>
              <w:t xml:space="preserve"> </w:t>
            </w:r>
            <w:r>
              <w:rPr>
                <w:color w:val="049FA3"/>
                <w:w w:val="90"/>
                <w:sz w:val="20"/>
              </w:rPr>
              <w:t>DELTA</w:t>
            </w:r>
            <w:r>
              <w:rPr>
                <w:color w:val="049FA3"/>
                <w:spacing w:val="3"/>
                <w:w w:val="90"/>
                <w:sz w:val="20"/>
              </w:rPr>
              <w:t xml:space="preserve"> </w:t>
            </w:r>
            <w:r>
              <w:rPr>
                <w:color w:val="049FA3"/>
                <w:w w:val="90"/>
                <w:sz w:val="20"/>
              </w:rPr>
              <w:t>DUNARII</w:t>
            </w:r>
          </w:p>
        </w:tc>
        <w:tc>
          <w:tcPr>
            <w:tcW w:w="4744" w:type="dxa"/>
            <w:shd w:val="clear" w:color="auto" w:fill="CCFFFF"/>
          </w:tcPr>
          <w:p w14:paraId="7FDB626C" w14:textId="77777777" w:rsidR="00BD35D5" w:rsidRDefault="00000000">
            <w:pPr>
              <w:pStyle w:val="TableParagraph"/>
              <w:spacing w:before="57" w:line="242" w:lineRule="auto"/>
              <w:ind w:left="24"/>
              <w:rPr>
                <w:b/>
                <w:sz w:val="20"/>
              </w:rPr>
            </w:pPr>
            <w:r>
              <w:rPr>
                <w:b/>
                <w:color w:val="049FA3"/>
                <w:w w:val="90"/>
                <w:sz w:val="20"/>
              </w:rPr>
              <w:t>OS1)</w:t>
            </w:r>
            <w:r>
              <w:rPr>
                <w:b/>
                <w:color w:val="049FA3"/>
                <w:spacing w:val="26"/>
                <w:w w:val="90"/>
                <w:sz w:val="20"/>
              </w:rPr>
              <w:t xml:space="preserve"> </w:t>
            </w:r>
            <w:r>
              <w:rPr>
                <w:b/>
                <w:color w:val="049FA3"/>
                <w:w w:val="90"/>
                <w:sz w:val="20"/>
              </w:rPr>
              <w:t>Sprijinirea</w:t>
            </w:r>
            <w:r>
              <w:rPr>
                <w:b/>
                <w:color w:val="049FA3"/>
                <w:spacing w:val="18"/>
                <w:w w:val="90"/>
                <w:sz w:val="20"/>
              </w:rPr>
              <w:t xml:space="preserve"> </w:t>
            </w:r>
            <w:r>
              <w:rPr>
                <w:b/>
                <w:color w:val="049FA3"/>
                <w:w w:val="90"/>
                <w:sz w:val="20"/>
              </w:rPr>
              <w:t>fermieri</w:t>
            </w:r>
            <w:r>
              <w:rPr>
                <w:b/>
                <w:color w:val="049FA3"/>
                <w:spacing w:val="23"/>
                <w:w w:val="90"/>
                <w:sz w:val="20"/>
              </w:rPr>
              <w:t xml:space="preserve"> </w:t>
            </w:r>
            <w:r>
              <w:rPr>
                <w:b/>
                <w:color w:val="049FA3"/>
                <w:w w:val="90"/>
                <w:sz w:val="20"/>
              </w:rPr>
              <w:t>din</w:t>
            </w:r>
            <w:r>
              <w:rPr>
                <w:b/>
                <w:color w:val="049FA3"/>
                <w:spacing w:val="24"/>
                <w:w w:val="90"/>
                <w:sz w:val="20"/>
              </w:rPr>
              <w:t xml:space="preserve"> </w:t>
            </w:r>
            <w:r>
              <w:rPr>
                <w:b/>
                <w:color w:val="049FA3"/>
                <w:w w:val="90"/>
                <w:sz w:val="20"/>
              </w:rPr>
              <w:t>teritoriul</w:t>
            </w:r>
            <w:r>
              <w:rPr>
                <w:b/>
                <w:color w:val="049FA3"/>
                <w:spacing w:val="18"/>
                <w:w w:val="90"/>
                <w:sz w:val="20"/>
              </w:rPr>
              <w:t xml:space="preserve"> </w:t>
            </w:r>
            <w:r>
              <w:rPr>
                <w:b/>
                <w:color w:val="049FA3"/>
                <w:w w:val="90"/>
                <w:sz w:val="20"/>
              </w:rPr>
              <w:t>GAL</w:t>
            </w:r>
            <w:r>
              <w:rPr>
                <w:b/>
                <w:color w:val="049FA3"/>
                <w:spacing w:val="26"/>
                <w:w w:val="90"/>
                <w:sz w:val="20"/>
              </w:rPr>
              <w:t xml:space="preserve"> </w:t>
            </w:r>
            <w:r>
              <w:rPr>
                <w:b/>
                <w:color w:val="049FA3"/>
                <w:w w:val="90"/>
                <w:sz w:val="20"/>
              </w:rPr>
              <w:t>Delta</w:t>
            </w:r>
            <w:r>
              <w:rPr>
                <w:b/>
                <w:color w:val="049FA3"/>
                <w:spacing w:val="-51"/>
                <w:w w:val="90"/>
                <w:sz w:val="20"/>
              </w:rPr>
              <w:t xml:space="preserve"> </w:t>
            </w:r>
            <w:r>
              <w:rPr>
                <w:b/>
                <w:color w:val="049FA3"/>
                <w:w w:val="95"/>
                <w:sz w:val="20"/>
              </w:rPr>
              <w:t>Dunării</w:t>
            </w:r>
            <w:r>
              <w:rPr>
                <w:b/>
                <w:color w:val="049FA3"/>
                <w:spacing w:val="-4"/>
                <w:w w:val="95"/>
                <w:sz w:val="20"/>
              </w:rPr>
              <w:t xml:space="preserve"> </w:t>
            </w:r>
            <w:r>
              <w:rPr>
                <w:b/>
                <w:color w:val="049FA3"/>
                <w:w w:val="95"/>
                <w:sz w:val="20"/>
              </w:rPr>
              <w:t>prin</w:t>
            </w:r>
            <w:r>
              <w:rPr>
                <w:b/>
                <w:color w:val="049FA3"/>
                <w:spacing w:val="-4"/>
                <w:w w:val="95"/>
                <w:sz w:val="20"/>
              </w:rPr>
              <w:t xml:space="preserve"> </w:t>
            </w:r>
            <w:r>
              <w:rPr>
                <w:b/>
                <w:color w:val="049FA3"/>
                <w:w w:val="95"/>
                <w:sz w:val="20"/>
              </w:rPr>
              <w:t>ajutor</w:t>
            </w:r>
            <w:r>
              <w:rPr>
                <w:b/>
                <w:color w:val="049FA3"/>
                <w:spacing w:val="44"/>
                <w:w w:val="95"/>
                <w:sz w:val="20"/>
              </w:rPr>
              <w:t xml:space="preserve"> </w:t>
            </w:r>
            <w:r>
              <w:rPr>
                <w:b/>
                <w:color w:val="049FA3"/>
                <w:w w:val="95"/>
                <w:sz w:val="20"/>
              </w:rPr>
              <w:t>financiar</w:t>
            </w:r>
            <w:r>
              <w:rPr>
                <w:b/>
                <w:color w:val="049FA3"/>
                <w:spacing w:val="-3"/>
                <w:w w:val="95"/>
                <w:sz w:val="20"/>
              </w:rPr>
              <w:t xml:space="preserve"> </w:t>
            </w:r>
            <w:r>
              <w:rPr>
                <w:b/>
                <w:color w:val="049FA3"/>
                <w:w w:val="95"/>
                <w:sz w:val="20"/>
              </w:rPr>
              <w:t>nerambursabil</w:t>
            </w:r>
          </w:p>
        </w:tc>
        <w:tc>
          <w:tcPr>
            <w:tcW w:w="774" w:type="dxa"/>
            <w:tcBorders>
              <w:right w:val="nil"/>
            </w:tcBorders>
          </w:tcPr>
          <w:p w14:paraId="1E5BD737" w14:textId="77777777" w:rsidR="00BD35D5" w:rsidRDefault="00BD35D5">
            <w:pPr>
              <w:pStyle w:val="TableParagraph"/>
              <w:spacing w:before="8"/>
              <w:rPr>
                <w:b/>
                <w:sz w:val="17"/>
              </w:rPr>
            </w:pPr>
          </w:p>
          <w:p w14:paraId="445C2BA0" w14:textId="77777777" w:rsidR="00BD35D5" w:rsidRDefault="00000000">
            <w:pPr>
              <w:pStyle w:val="TableParagraph"/>
              <w:ind w:right="53"/>
              <w:jc w:val="right"/>
              <w:rPr>
                <w:sz w:val="20"/>
              </w:rPr>
            </w:pPr>
            <w:r>
              <w:rPr>
                <w:sz w:val="20"/>
              </w:rPr>
              <w:t>[</w:t>
            </w:r>
          </w:p>
        </w:tc>
        <w:tc>
          <w:tcPr>
            <w:tcW w:w="781" w:type="dxa"/>
            <w:tcBorders>
              <w:left w:val="nil"/>
            </w:tcBorders>
          </w:tcPr>
          <w:p w14:paraId="1F028061" w14:textId="77777777" w:rsidR="00BD35D5" w:rsidRDefault="00BD35D5">
            <w:pPr>
              <w:pStyle w:val="TableParagraph"/>
              <w:spacing w:before="8"/>
              <w:rPr>
                <w:b/>
                <w:sz w:val="17"/>
              </w:rPr>
            </w:pPr>
          </w:p>
          <w:p w14:paraId="3E03C841" w14:textId="77777777" w:rsidR="00BD35D5" w:rsidRDefault="00000000">
            <w:pPr>
              <w:pStyle w:val="TableParagraph"/>
              <w:ind w:left="66"/>
              <w:rPr>
                <w:sz w:val="20"/>
              </w:rPr>
            </w:pPr>
            <w:r>
              <w:rPr>
                <w:sz w:val="20"/>
              </w:rPr>
              <w:t>]</w:t>
            </w:r>
          </w:p>
        </w:tc>
      </w:tr>
      <w:tr w:rsidR="00BD35D5" w14:paraId="0F61C71F" w14:textId="77777777">
        <w:trPr>
          <w:trHeight w:val="676"/>
        </w:trPr>
        <w:tc>
          <w:tcPr>
            <w:tcW w:w="3630" w:type="dxa"/>
            <w:vMerge/>
            <w:tcBorders>
              <w:top w:val="nil"/>
            </w:tcBorders>
            <w:shd w:val="clear" w:color="auto" w:fill="CCFFFF"/>
          </w:tcPr>
          <w:p w14:paraId="7EFB86B7" w14:textId="77777777" w:rsidR="00BD35D5" w:rsidRDefault="00BD35D5">
            <w:pPr>
              <w:rPr>
                <w:sz w:val="2"/>
                <w:szCs w:val="2"/>
              </w:rPr>
            </w:pPr>
          </w:p>
        </w:tc>
        <w:tc>
          <w:tcPr>
            <w:tcW w:w="4744" w:type="dxa"/>
            <w:shd w:val="clear" w:color="auto" w:fill="CCFFFF"/>
          </w:tcPr>
          <w:p w14:paraId="126C2267" w14:textId="77777777" w:rsidR="00BD35D5" w:rsidRDefault="00000000">
            <w:pPr>
              <w:pStyle w:val="TableParagraph"/>
              <w:spacing w:before="57"/>
              <w:ind w:left="24"/>
              <w:rPr>
                <w:b/>
                <w:sz w:val="20"/>
              </w:rPr>
            </w:pPr>
            <w:r>
              <w:rPr>
                <w:b/>
                <w:color w:val="049FA3"/>
                <w:w w:val="90"/>
                <w:sz w:val="20"/>
              </w:rPr>
              <w:t>OS5.</w:t>
            </w:r>
            <w:r>
              <w:rPr>
                <w:b/>
                <w:color w:val="049FA3"/>
                <w:spacing w:val="23"/>
                <w:w w:val="90"/>
                <w:sz w:val="20"/>
              </w:rPr>
              <w:t xml:space="preserve"> </w:t>
            </w:r>
            <w:r>
              <w:rPr>
                <w:b/>
                <w:color w:val="049FA3"/>
                <w:w w:val="90"/>
                <w:sz w:val="20"/>
              </w:rPr>
              <w:t>Crearea</w:t>
            </w:r>
            <w:r>
              <w:rPr>
                <w:b/>
                <w:color w:val="049FA3"/>
                <w:spacing w:val="15"/>
                <w:w w:val="90"/>
                <w:sz w:val="20"/>
              </w:rPr>
              <w:t xml:space="preserve"> </w:t>
            </w:r>
            <w:r>
              <w:rPr>
                <w:b/>
                <w:color w:val="049FA3"/>
                <w:w w:val="90"/>
                <w:sz w:val="20"/>
              </w:rPr>
              <w:t>/</w:t>
            </w:r>
            <w:r>
              <w:rPr>
                <w:b/>
                <w:color w:val="049FA3"/>
                <w:spacing w:val="84"/>
                <w:sz w:val="20"/>
              </w:rPr>
              <w:t xml:space="preserve"> </w:t>
            </w:r>
            <w:r>
              <w:rPr>
                <w:b/>
                <w:color w:val="049FA3"/>
                <w:w w:val="90"/>
                <w:sz w:val="20"/>
              </w:rPr>
              <w:t>menținerea</w:t>
            </w:r>
            <w:r>
              <w:rPr>
                <w:b/>
                <w:color w:val="049FA3"/>
                <w:spacing w:val="22"/>
                <w:w w:val="90"/>
                <w:sz w:val="20"/>
              </w:rPr>
              <w:t xml:space="preserve"> </w:t>
            </w:r>
            <w:r>
              <w:rPr>
                <w:b/>
                <w:color w:val="049FA3"/>
                <w:w w:val="90"/>
                <w:sz w:val="20"/>
              </w:rPr>
              <w:t>locurilor</w:t>
            </w:r>
            <w:r>
              <w:rPr>
                <w:b/>
                <w:color w:val="049FA3"/>
                <w:spacing w:val="16"/>
                <w:w w:val="90"/>
                <w:sz w:val="20"/>
              </w:rPr>
              <w:t xml:space="preserve"> </w:t>
            </w:r>
            <w:r>
              <w:rPr>
                <w:b/>
                <w:color w:val="049FA3"/>
                <w:w w:val="90"/>
                <w:sz w:val="20"/>
              </w:rPr>
              <w:t>de</w:t>
            </w:r>
            <w:r>
              <w:rPr>
                <w:b/>
                <w:color w:val="049FA3"/>
                <w:spacing w:val="18"/>
                <w:w w:val="90"/>
                <w:sz w:val="20"/>
              </w:rPr>
              <w:t xml:space="preserve"> </w:t>
            </w:r>
            <w:r>
              <w:rPr>
                <w:b/>
                <w:color w:val="049FA3"/>
                <w:w w:val="90"/>
                <w:sz w:val="20"/>
              </w:rPr>
              <w:t>muncă.</w:t>
            </w:r>
          </w:p>
        </w:tc>
        <w:tc>
          <w:tcPr>
            <w:tcW w:w="774" w:type="dxa"/>
            <w:tcBorders>
              <w:right w:val="nil"/>
            </w:tcBorders>
          </w:tcPr>
          <w:p w14:paraId="59709013" w14:textId="77777777" w:rsidR="00BD35D5" w:rsidRDefault="00BD35D5">
            <w:pPr>
              <w:pStyle w:val="TableParagraph"/>
              <w:spacing w:before="1"/>
              <w:rPr>
                <w:b/>
                <w:sz w:val="18"/>
              </w:rPr>
            </w:pPr>
          </w:p>
          <w:p w14:paraId="4E540DC1" w14:textId="77777777" w:rsidR="00BD35D5" w:rsidRDefault="00000000">
            <w:pPr>
              <w:pStyle w:val="TableParagraph"/>
              <w:ind w:right="53"/>
              <w:jc w:val="right"/>
              <w:rPr>
                <w:sz w:val="20"/>
              </w:rPr>
            </w:pPr>
            <w:r>
              <w:rPr>
                <w:sz w:val="20"/>
              </w:rPr>
              <w:t>[</w:t>
            </w:r>
          </w:p>
        </w:tc>
        <w:tc>
          <w:tcPr>
            <w:tcW w:w="781" w:type="dxa"/>
            <w:tcBorders>
              <w:left w:val="nil"/>
            </w:tcBorders>
          </w:tcPr>
          <w:p w14:paraId="09A091B0" w14:textId="77777777" w:rsidR="00BD35D5" w:rsidRDefault="00BD35D5">
            <w:pPr>
              <w:pStyle w:val="TableParagraph"/>
              <w:spacing w:before="1"/>
              <w:rPr>
                <w:b/>
                <w:sz w:val="18"/>
              </w:rPr>
            </w:pPr>
          </w:p>
          <w:p w14:paraId="7001C7FA" w14:textId="77777777" w:rsidR="00BD35D5" w:rsidRDefault="00000000">
            <w:pPr>
              <w:pStyle w:val="TableParagraph"/>
              <w:ind w:left="66"/>
              <w:rPr>
                <w:sz w:val="20"/>
              </w:rPr>
            </w:pPr>
            <w:r>
              <w:rPr>
                <w:sz w:val="20"/>
              </w:rPr>
              <w:t>]</w:t>
            </w:r>
          </w:p>
        </w:tc>
      </w:tr>
      <w:tr w:rsidR="00BD35D5" w14:paraId="04286D66" w14:textId="77777777">
        <w:trPr>
          <w:trHeight w:val="906"/>
        </w:trPr>
        <w:tc>
          <w:tcPr>
            <w:tcW w:w="9929" w:type="dxa"/>
            <w:gridSpan w:val="4"/>
            <w:tcBorders>
              <w:bottom w:val="single" w:sz="8" w:space="0" w:color="000000"/>
            </w:tcBorders>
            <w:shd w:val="clear" w:color="auto" w:fill="CCFFFF"/>
          </w:tcPr>
          <w:p w14:paraId="3520A922" w14:textId="77777777" w:rsidR="00BD35D5" w:rsidRDefault="00BD35D5">
            <w:pPr>
              <w:pStyle w:val="TableParagraph"/>
              <w:spacing w:before="6"/>
              <w:rPr>
                <w:b/>
                <w:sz w:val="18"/>
              </w:rPr>
            </w:pPr>
          </w:p>
          <w:p w14:paraId="41055205" w14:textId="77777777" w:rsidR="00BD35D5" w:rsidRDefault="00000000">
            <w:pPr>
              <w:pStyle w:val="TableParagraph"/>
              <w:ind w:left="67"/>
              <w:rPr>
                <w:b/>
                <w:sz w:val="20"/>
              </w:rPr>
            </w:pPr>
            <w:r>
              <w:rPr>
                <w:b/>
                <w:color w:val="049FA3"/>
                <w:w w:val="90"/>
                <w:sz w:val="20"/>
              </w:rPr>
              <w:t>Pentru</w:t>
            </w:r>
            <w:r>
              <w:rPr>
                <w:b/>
                <w:color w:val="049FA3"/>
                <w:spacing w:val="-8"/>
                <w:w w:val="90"/>
                <w:sz w:val="20"/>
              </w:rPr>
              <w:t xml:space="preserve"> </w:t>
            </w:r>
            <w:r>
              <w:rPr>
                <w:b/>
                <w:color w:val="049FA3"/>
                <w:w w:val="90"/>
                <w:sz w:val="20"/>
              </w:rPr>
              <w:t>indicatorii</w:t>
            </w:r>
            <w:r>
              <w:rPr>
                <w:b/>
                <w:color w:val="049FA3"/>
                <w:spacing w:val="-8"/>
                <w:w w:val="90"/>
                <w:sz w:val="20"/>
              </w:rPr>
              <w:t xml:space="preserve"> </w:t>
            </w:r>
            <w:r>
              <w:rPr>
                <w:b/>
                <w:color w:val="049FA3"/>
                <w:w w:val="90"/>
                <w:sz w:val="20"/>
              </w:rPr>
              <w:t>de</w:t>
            </w:r>
            <w:r>
              <w:rPr>
                <w:b/>
                <w:color w:val="049FA3"/>
                <w:spacing w:val="-5"/>
                <w:w w:val="90"/>
                <w:sz w:val="20"/>
              </w:rPr>
              <w:t xml:space="preserve"> </w:t>
            </w:r>
            <w:r>
              <w:rPr>
                <w:b/>
                <w:color w:val="049FA3"/>
                <w:w w:val="90"/>
                <w:sz w:val="20"/>
              </w:rPr>
              <w:t>tip</w:t>
            </w:r>
            <w:r>
              <w:rPr>
                <w:b/>
                <w:color w:val="049FA3"/>
                <w:spacing w:val="-7"/>
                <w:w w:val="90"/>
                <w:sz w:val="20"/>
              </w:rPr>
              <w:t xml:space="preserve"> </w:t>
            </w:r>
            <w:r>
              <w:rPr>
                <w:b/>
                <w:color w:val="049FA3"/>
                <w:w w:val="90"/>
                <w:sz w:val="20"/>
              </w:rPr>
              <w:t>numeric</w:t>
            </w:r>
            <w:r>
              <w:rPr>
                <w:b/>
                <w:color w:val="049FA3"/>
                <w:spacing w:val="40"/>
                <w:w w:val="90"/>
                <w:sz w:val="20"/>
              </w:rPr>
              <w:t xml:space="preserve"> </w:t>
            </w:r>
            <w:r>
              <w:rPr>
                <w:b/>
                <w:color w:val="049FA3"/>
                <w:w w:val="90"/>
                <w:sz w:val="20"/>
              </w:rPr>
              <w:t>care</w:t>
            </w:r>
            <w:r>
              <w:rPr>
                <w:b/>
                <w:color w:val="049FA3"/>
                <w:spacing w:val="3"/>
                <w:w w:val="90"/>
                <w:sz w:val="20"/>
              </w:rPr>
              <w:t xml:space="preserve"> </w:t>
            </w:r>
            <w:r>
              <w:rPr>
                <w:b/>
                <w:color w:val="049FA3"/>
                <w:w w:val="90"/>
                <w:sz w:val="20"/>
              </w:rPr>
              <w:t>nu</w:t>
            </w:r>
            <w:r>
              <w:rPr>
                <w:b/>
                <w:color w:val="049FA3"/>
                <w:spacing w:val="9"/>
                <w:w w:val="90"/>
                <w:sz w:val="20"/>
              </w:rPr>
              <w:t xml:space="preserve"> </w:t>
            </w:r>
            <w:r>
              <w:rPr>
                <w:b/>
                <w:color w:val="049FA3"/>
                <w:w w:val="90"/>
                <w:sz w:val="20"/>
              </w:rPr>
              <w:t>fac</w:t>
            </w:r>
            <w:r>
              <w:rPr>
                <w:b/>
                <w:color w:val="049FA3"/>
                <w:spacing w:val="4"/>
                <w:w w:val="90"/>
                <w:sz w:val="20"/>
              </w:rPr>
              <w:t xml:space="preserve"> </w:t>
            </w:r>
            <w:r>
              <w:rPr>
                <w:b/>
                <w:color w:val="049FA3"/>
                <w:w w:val="90"/>
                <w:sz w:val="20"/>
              </w:rPr>
              <w:t>obiectul</w:t>
            </w:r>
            <w:r>
              <w:rPr>
                <w:b/>
                <w:color w:val="049FA3"/>
                <w:spacing w:val="48"/>
                <w:w w:val="90"/>
                <w:sz w:val="20"/>
              </w:rPr>
              <w:t xml:space="preserve"> </w:t>
            </w:r>
            <w:r>
              <w:rPr>
                <w:b/>
                <w:color w:val="049FA3"/>
                <w:w w:val="90"/>
                <w:sz w:val="20"/>
              </w:rPr>
              <w:t>C.F.</w:t>
            </w:r>
            <w:r>
              <w:rPr>
                <w:b/>
                <w:color w:val="049FA3"/>
                <w:spacing w:val="16"/>
                <w:w w:val="90"/>
                <w:sz w:val="20"/>
              </w:rPr>
              <w:t xml:space="preserve"> </w:t>
            </w:r>
            <w:r>
              <w:rPr>
                <w:b/>
                <w:color w:val="049FA3"/>
                <w:w w:val="90"/>
                <w:sz w:val="20"/>
              </w:rPr>
              <w:t>sa</w:t>
            </w:r>
            <w:r>
              <w:rPr>
                <w:b/>
                <w:color w:val="049FA3"/>
                <w:spacing w:val="-15"/>
                <w:w w:val="90"/>
                <w:sz w:val="20"/>
              </w:rPr>
              <w:t xml:space="preserve"> </w:t>
            </w:r>
            <w:r>
              <w:rPr>
                <w:b/>
                <w:color w:val="049FA3"/>
                <w:w w:val="90"/>
                <w:sz w:val="20"/>
              </w:rPr>
              <w:t>va</w:t>
            </w:r>
            <w:r>
              <w:rPr>
                <w:b/>
                <w:color w:val="049FA3"/>
                <w:spacing w:val="10"/>
                <w:w w:val="90"/>
                <w:sz w:val="20"/>
              </w:rPr>
              <w:t xml:space="preserve"> </w:t>
            </w:r>
            <w:r>
              <w:rPr>
                <w:b/>
                <w:color w:val="049FA3"/>
                <w:w w:val="90"/>
                <w:sz w:val="20"/>
              </w:rPr>
              <w:t>completa</w:t>
            </w:r>
            <w:r>
              <w:rPr>
                <w:b/>
                <w:color w:val="049FA3"/>
                <w:spacing w:val="52"/>
                <w:w w:val="90"/>
                <w:sz w:val="20"/>
              </w:rPr>
              <w:t xml:space="preserve"> </w:t>
            </w:r>
            <w:r>
              <w:rPr>
                <w:b/>
                <w:color w:val="049FA3"/>
                <w:w w:val="90"/>
                <w:sz w:val="20"/>
              </w:rPr>
              <w:t>valoarea</w:t>
            </w:r>
            <w:r>
              <w:rPr>
                <w:b/>
                <w:color w:val="049FA3"/>
                <w:spacing w:val="40"/>
                <w:w w:val="90"/>
                <w:sz w:val="20"/>
              </w:rPr>
              <w:t xml:space="preserve"> </w:t>
            </w:r>
            <w:r>
              <w:rPr>
                <w:b/>
                <w:color w:val="049FA3"/>
                <w:w w:val="90"/>
                <w:sz w:val="20"/>
              </w:rPr>
              <w:t>zero.</w:t>
            </w:r>
          </w:p>
        </w:tc>
      </w:tr>
    </w:tbl>
    <w:p w14:paraId="1DF9A4E5" w14:textId="77777777" w:rsidR="00BD35D5" w:rsidRDefault="00BD35D5">
      <w:pPr>
        <w:pStyle w:val="BodyText"/>
        <w:spacing w:before="1"/>
        <w:rPr>
          <w:b/>
          <w:sz w:val="23"/>
        </w:rPr>
      </w:pPr>
    </w:p>
    <w:tbl>
      <w:tblPr>
        <w:tblW w:w="0" w:type="auto"/>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23"/>
        <w:gridCol w:w="1984"/>
      </w:tblGrid>
      <w:tr w:rsidR="00BD35D5" w14:paraId="290B283E" w14:textId="77777777">
        <w:trPr>
          <w:trHeight w:val="600"/>
        </w:trPr>
        <w:tc>
          <w:tcPr>
            <w:tcW w:w="4107" w:type="dxa"/>
            <w:gridSpan w:val="2"/>
          </w:tcPr>
          <w:p w14:paraId="0D379992" w14:textId="77777777" w:rsidR="00BD35D5" w:rsidRDefault="00000000">
            <w:pPr>
              <w:pStyle w:val="TableParagraph"/>
              <w:spacing w:before="177"/>
              <w:ind w:left="225"/>
              <w:rPr>
                <w:sz w:val="20"/>
              </w:rPr>
            </w:pPr>
            <w:r>
              <w:rPr>
                <w:sz w:val="20"/>
              </w:rPr>
              <w:t>Verificarea</w:t>
            </w:r>
            <w:r>
              <w:rPr>
                <w:spacing w:val="-7"/>
                <w:sz w:val="20"/>
              </w:rPr>
              <w:t xml:space="preserve"> </w:t>
            </w:r>
            <w:r>
              <w:rPr>
                <w:sz w:val="20"/>
              </w:rPr>
              <w:t>indicatorilor</w:t>
            </w:r>
            <w:r>
              <w:rPr>
                <w:spacing w:val="-3"/>
                <w:sz w:val="20"/>
              </w:rPr>
              <w:t xml:space="preserve"> </w:t>
            </w:r>
            <w:r>
              <w:rPr>
                <w:sz w:val="20"/>
              </w:rPr>
              <w:t>de</w:t>
            </w:r>
            <w:r>
              <w:rPr>
                <w:spacing w:val="-6"/>
                <w:sz w:val="20"/>
              </w:rPr>
              <w:t xml:space="preserve"> </w:t>
            </w:r>
            <w:r>
              <w:rPr>
                <w:sz w:val="20"/>
              </w:rPr>
              <w:t>monitorizare</w:t>
            </w:r>
          </w:p>
        </w:tc>
      </w:tr>
      <w:tr w:rsidR="00BD35D5" w14:paraId="0B8ED7BC" w14:textId="77777777">
        <w:trPr>
          <w:trHeight w:val="556"/>
        </w:trPr>
        <w:tc>
          <w:tcPr>
            <w:tcW w:w="2123" w:type="dxa"/>
          </w:tcPr>
          <w:p w14:paraId="2C13A0D3" w14:textId="77777777" w:rsidR="00BD35D5" w:rsidRDefault="00000000">
            <w:pPr>
              <w:pStyle w:val="TableParagraph"/>
              <w:spacing w:before="153"/>
              <w:ind w:left="936"/>
              <w:rPr>
                <w:sz w:val="20"/>
              </w:rPr>
            </w:pPr>
            <w:r>
              <w:rPr>
                <w:sz w:val="20"/>
              </w:rPr>
              <w:t>DA</w:t>
            </w:r>
          </w:p>
        </w:tc>
        <w:tc>
          <w:tcPr>
            <w:tcW w:w="1984" w:type="dxa"/>
          </w:tcPr>
          <w:p w14:paraId="080D9160" w14:textId="77777777" w:rsidR="00BD35D5" w:rsidRDefault="00000000">
            <w:pPr>
              <w:pStyle w:val="TableParagraph"/>
              <w:spacing w:before="153"/>
              <w:ind w:left="845" w:right="830"/>
              <w:jc w:val="center"/>
              <w:rPr>
                <w:sz w:val="20"/>
              </w:rPr>
            </w:pPr>
            <w:r>
              <w:rPr>
                <w:sz w:val="20"/>
              </w:rPr>
              <w:t>NU</w:t>
            </w:r>
          </w:p>
        </w:tc>
      </w:tr>
      <w:tr w:rsidR="00BD35D5" w14:paraId="54D89383" w14:textId="77777777">
        <w:trPr>
          <w:trHeight w:val="417"/>
        </w:trPr>
        <w:tc>
          <w:tcPr>
            <w:tcW w:w="2123" w:type="dxa"/>
          </w:tcPr>
          <w:p w14:paraId="01F70232" w14:textId="77777777" w:rsidR="00BD35D5" w:rsidRDefault="00000000">
            <w:pPr>
              <w:pStyle w:val="TableParagraph"/>
              <w:spacing w:before="93"/>
              <w:ind w:left="969"/>
              <w:rPr>
                <w:rFonts w:ascii="Wingdings" w:hAnsi="Wingdings"/>
                <w:sz w:val="20"/>
              </w:rPr>
            </w:pPr>
            <w:r>
              <w:rPr>
                <w:rFonts w:ascii="Wingdings" w:hAnsi="Wingdings"/>
                <w:sz w:val="20"/>
              </w:rPr>
              <w:t></w:t>
            </w:r>
          </w:p>
        </w:tc>
        <w:tc>
          <w:tcPr>
            <w:tcW w:w="1984" w:type="dxa"/>
          </w:tcPr>
          <w:p w14:paraId="7C1BE2CC" w14:textId="77777777" w:rsidR="00BD35D5" w:rsidRDefault="00000000">
            <w:pPr>
              <w:pStyle w:val="TableParagraph"/>
              <w:spacing w:before="93"/>
              <w:ind w:left="10"/>
              <w:jc w:val="center"/>
              <w:rPr>
                <w:rFonts w:ascii="Wingdings" w:hAnsi="Wingdings"/>
                <w:sz w:val="20"/>
              </w:rPr>
            </w:pPr>
            <w:r>
              <w:rPr>
                <w:rFonts w:ascii="Wingdings" w:hAnsi="Wingdings"/>
                <w:sz w:val="20"/>
              </w:rPr>
              <w:t></w:t>
            </w:r>
          </w:p>
        </w:tc>
      </w:tr>
    </w:tbl>
    <w:p w14:paraId="139FEC9F" w14:textId="77777777" w:rsidR="00BD35D5" w:rsidRDefault="00BD35D5">
      <w:pPr>
        <w:pStyle w:val="BodyText"/>
        <w:spacing w:before="1"/>
        <w:rPr>
          <w:b/>
          <w:sz w:val="23"/>
        </w:rPr>
      </w:pPr>
    </w:p>
    <w:tbl>
      <w:tblPr>
        <w:tblW w:w="0" w:type="auto"/>
        <w:tblInd w:w="4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88"/>
        <w:gridCol w:w="2041"/>
        <w:gridCol w:w="1782"/>
      </w:tblGrid>
      <w:tr w:rsidR="00BD35D5" w14:paraId="542BB6A1" w14:textId="77777777">
        <w:trPr>
          <w:trHeight w:val="566"/>
        </w:trPr>
        <w:tc>
          <w:tcPr>
            <w:tcW w:w="5388" w:type="dxa"/>
            <w:vMerge w:val="restart"/>
          </w:tcPr>
          <w:p w14:paraId="7945560B" w14:textId="77777777" w:rsidR="00BD35D5" w:rsidRDefault="00BD35D5">
            <w:pPr>
              <w:pStyle w:val="TableParagraph"/>
              <w:spacing w:before="3"/>
              <w:rPr>
                <w:b/>
                <w:sz w:val="27"/>
              </w:rPr>
            </w:pPr>
          </w:p>
          <w:p w14:paraId="7402CC5E" w14:textId="77777777" w:rsidR="00BD35D5" w:rsidRDefault="00000000">
            <w:pPr>
              <w:pStyle w:val="TableParagraph"/>
              <w:ind w:left="110"/>
              <w:rPr>
                <w:b/>
                <w:sz w:val="20"/>
              </w:rPr>
            </w:pPr>
            <w:r>
              <w:rPr>
                <w:b/>
                <w:sz w:val="20"/>
              </w:rPr>
              <w:t>DECIZIA</w:t>
            </w:r>
            <w:r>
              <w:rPr>
                <w:b/>
                <w:spacing w:val="-5"/>
                <w:sz w:val="20"/>
              </w:rPr>
              <w:t xml:space="preserve"> </w:t>
            </w:r>
            <w:r>
              <w:rPr>
                <w:b/>
                <w:sz w:val="20"/>
              </w:rPr>
              <w:t>REFERITOARE</w:t>
            </w:r>
            <w:r>
              <w:rPr>
                <w:b/>
                <w:spacing w:val="-6"/>
                <w:sz w:val="20"/>
              </w:rPr>
              <w:t xml:space="preserve"> </w:t>
            </w:r>
            <w:r>
              <w:rPr>
                <w:b/>
                <w:sz w:val="20"/>
              </w:rPr>
              <w:t>LA</w:t>
            </w:r>
            <w:r>
              <w:rPr>
                <w:b/>
                <w:spacing w:val="-4"/>
                <w:sz w:val="20"/>
              </w:rPr>
              <w:t xml:space="preserve"> </w:t>
            </w:r>
            <w:r>
              <w:rPr>
                <w:b/>
                <w:sz w:val="20"/>
              </w:rPr>
              <w:t>ELIGIBILITATEA</w:t>
            </w:r>
            <w:r>
              <w:rPr>
                <w:b/>
                <w:spacing w:val="-5"/>
                <w:sz w:val="20"/>
              </w:rPr>
              <w:t xml:space="preserve"> </w:t>
            </w:r>
            <w:r>
              <w:rPr>
                <w:b/>
                <w:sz w:val="20"/>
              </w:rPr>
              <w:t>PROIECTULUI</w:t>
            </w:r>
          </w:p>
        </w:tc>
        <w:tc>
          <w:tcPr>
            <w:tcW w:w="3823" w:type="dxa"/>
            <w:gridSpan w:val="2"/>
          </w:tcPr>
          <w:p w14:paraId="2A673367" w14:textId="77777777" w:rsidR="00BD35D5" w:rsidRDefault="00000000">
            <w:pPr>
              <w:pStyle w:val="TableParagraph"/>
              <w:spacing w:before="157"/>
              <w:ind w:left="965"/>
              <w:rPr>
                <w:b/>
                <w:sz w:val="20"/>
              </w:rPr>
            </w:pPr>
            <w:r>
              <w:rPr>
                <w:b/>
                <w:sz w:val="20"/>
              </w:rPr>
              <w:t>Verificare</w:t>
            </w:r>
            <w:r>
              <w:rPr>
                <w:b/>
                <w:spacing w:val="-3"/>
                <w:sz w:val="20"/>
              </w:rPr>
              <w:t xml:space="preserve"> </w:t>
            </w:r>
            <w:r>
              <w:rPr>
                <w:b/>
                <w:sz w:val="20"/>
              </w:rPr>
              <w:t>efectuată</w:t>
            </w:r>
          </w:p>
        </w:tc>
      </w:tr>
      <w:tr w:rsidR="00BD35D5" w14:paraId="77442A62" w14:textId="77777777">
        <w:trPr>
          <w:trHeight w:val="311"/>
        </w:trPr>
        <w:tc>
          <w:tcPr>
            <w:tcW w:w="5388" w:type="dxa"/>
            <w:vMerge/>
            <w:tcBorders>
              <w:top w:val="nil"/>
            </w:tcBorders>
          </w:tcPr>
          <w:p w14:paraId="2C0A31E1" w14:textId="77777777" w:rsidR="00BD35D5" w:rsidRDefault="00BD35D5">
            <w:pPr>
              <w:rPr>
                <w:sz w:val="2"/>
                <w:szCs w:val="2"/>
              </w:rPr>
            </w:pPr>
          </w:p>
        </w:tc>
        <w:tc>
          <w:tcPr>
            <w:tcW w:w="2041" w:type="dxa"/>
          </w:tcPr>
          <w:p w14:paraId="1E285417" w14:textId="77777777" w:rsidR="00BD35D5" w:rsidRDefault="00000000">
            <w:pPr>
              <w:pStyle w:val="TableParagraph"/>
              <w:spacing w:before="28"/>
              <w:ind w:left="892"/>
              <w:rPr>
                <w:b/>
                <w:sz w:val="20"/>
              </w:rPr>
            </w:pPr>
            <w:r>
              <w:rPr>
                <w:b/>
                <w:sz w:val="20"/>
              </w:rPr>
              <w:t>DA</w:t>
            </w:r>
          </w:p>
        </w:tc>
        <w:tc>
          <w:tcPr>
            <w:tcW w:w="1782" w:type="dxa"/>
          </w:tcPr>
          <w:p w14:paraId="0C2EB78C" w14:textId="77777777" w:rsidR="00BD35D5" w:rsidRDefault="00000000">
            <w:pPr>
              <w:pStyle w:val="TableParagraph"/>
              <w:spacing w:before="28"/>
              <w:ind w:left="738" w:right="723"/>
              <w:jc w:val="center"/>
              <w:rPr>
                <w:b/>
                <w:sz w:val="20"/>
              </w:rPr>
            </w:pPr>
            <w:r>
              <w:rPr>
                <w:b/>
                <w:sz w:val="20"/>
              </w:rPr>
              <w:t>NU</w:t>
            </w:r>
          </w:p>
        </w:tc>
      </w:tr>
      <w:tr w:rsidR="00BD35D5" w14:paraId="39DD0A50" w14:textId="77777777">
        <w:trPr>
          <w:trHeight w:val="594"/>
        </w:trPr>
        <w:tc>
          <w:tcPr>
            <w:tcW w:w="5388" w:type="dxa"/>
          </w:tcPr>
          <w:p w14:paraId="0D1AD81B" w14:textId="77777777" w:rsidR="00BD35D5" w:rsidRDefault="00BD35D5">
            <w:pPr>
              <w:pStyle w:val="TableParagraph"/>
              <w:spacing w:before="8"/>
              <w:rPr>
                <w:b/>
                <w:sz w:val="24"/>
              </w:rPr>
            </w:pPr>
          </w:p>
          <w:p w14:paraId="59E149DE" w14:textId="77777777" w:rsidR="00BD35D5" w:rsidRDefault="00000000">
            <w:pPr>
              <w:pStyle w:val="TableParagraph"/>
              <w:ind w:left="110"/>
              <w:rPr>
                <w:b/>
                <w:i/>
                <w:sz w:val="20"/>
              </w:rPr>
            </w:pPr>
            <w:r>
              <w:rPr>
                <w:b/>
                <w:i/>
                <w:sz w:val="20"/>
              </w:rPr>
              <w:t>Verificare la</w:t>
            </w:r>
            <w:r>
              <w:rPr>
                <w:b/>
                <w:i/>
                <w:spacing w:val="-1"/>
                <w:sz w:val="20"/>
              </w:rPr>
              <w:t xml:space="preserve"> </w:t>
            </w:r>
            <w:r>
              <w:rPr>
                <w:b/>
                <w:i/>
                <w:sz w:val="20"/>
              </w:rPr>
              <w:t>GAL</w:t>
            </w:r>
            <w:r>
              <w:rPr>
                <w:b/>
                <w:i/>
                <w:spacing w:val="-4"/>
                <w:sz w:val="20"/>
              </w:rPr>
              <w:t xml:space="preserve"> </w:t>
            </w:r>
            <w:r>
              <w:rPr>
                <w:b/>
                <w:i/>
                <w:sz w:val="20"/>
              </w:rPr>
              <w:t>DD</w:t>
            </w:r>
          </w:p>
        </w:tc>
        <w:tc>
          <w:tcPr>
            <w:tcW w:w="2041" w:type="dxa"/>
          </w:tcPr>
          <w:p w14:paraId="32DB9D1F" w14:textId="77777777" w:rsidR="00BD35D5" w:rsidRDefault="00000000">
            <w:pPr>
              <w:pStyle w:val="TableParagraph"/>
              <w:spacing w:before="185"/>
              <w:ind w:left="926"/>
              <w:rPr>
                <w:rFonts w:ascii="Wingdings" w:hAnsi="Wingdings"/>
                <w:sz w:val="20"/>
              </w:rPr>
            </w:pPr>
            <w:r>
              <w:rPr>
                <w:rFonts w:ascii="Wingdings" w:hAnsi="Wingdings"/>
                <w:sz w:val="20"/>
              </w:rPr>
              <w:t></w:t>
            </w:r>
          </w:p>
        </w:tc>
        <w:tc>
          <w:tcPr>
            <w:tcW w:w="1782" w:type="dxa"/>
          </w:tcPr>
          <w:p w14:paraId="2E276F13" w14:textId="77777777" w:rsidR="00BD35D5" w:rsidRDefault="00000000">
            <w:pPr>
              <w:pStyle w:val="TableParagraph"/>
              <w:spacing w:before="185"/>
              <w:jc w:val="center"/>
              <w:rPr>
                <w:rFonts w:ascii="Wingdings" w:hAnsi="Wingdings"/>
                <w:sz w:val="20"/>
              </w:rPr>
            </w:pPr>
            <w:r>
              <w:rPr>
                <w:rFonts w:ascii="Wingdings" w:hAnsi="Wingdings"/>
                <w:sz w:val="20"/>
              </w:rPr>
              <w:t></w:t>
            </w:r>
          </w:p>
        </w:tc>
      </w:tr>
    </w:tbl>
    <w:p w14:paraId="6FE173CE" w14:textId="77777777" w:rsidR="00BD35D5" w:rsidRDefault="00BD35D5">
      <w:pPr>
        <w:pStyle w:val="BodyText"/>
        <w:spacing w:before="5"/>
        <w:rPr>
          <w:b/>
          <w:sz w:val="11"/>
        </w:rPr>
      </w:pPr>
    </w:p>
    <w:p w14:paraId="37249063" w14:textId="77777777" w:rsidR="00BD35D5" w:rsidRDefault="00000000">
      <w:pPr>
        <w:spacing w:before="102"/>
        <w:ind w:left="591" w:right="892"/>
        <w:rPr>
          <w:b/>
          <w:sz w:val="20"/>
        </w:rPr>
      </w:pPr>
      <w:r>
        <w:rPr>
          <w:b/>
          <w:sz w:val="20"/>
        </w:rPr>
        <w:t>Proiectul</w:t>
      </w:r>
      <w:r>
        <w:rPr>
          <w:b/>
          <w:spacing w:val="31"/>
          <w:sz w:val="20"/>
        </w:rPr>
        <w:t xml:space="preserve"> </w:t>
      </w:r>
      <w:r>
        <w:rPr>
          <w:b/>
          <w:sz w:val="20"/>
        </w:rPr>
        <w:t>este</w:t>
      </w:r>
      <w:r>
        <w:rPr>
          <w:b/>
          <w:spacing w:val="32"/>
          <w:sz w:val="20"/>
        </w:rPr>
        <w:t xml:space="preserve"> </w:t>
      </w:r>
      <w:r>
        <w:rPr>
          <w:b/>
          <w:sz w:val="20"/>
        </w:rPr>
        <w:t>Neconform</w:t>
      </w:r>
      <w:r>
        <w:rPr>
          <w:b/>
          <w:spacing w:val="34"/>
          <w:sz w:val="20"/>
        </w:rPr>
        <w:t xml:space="preserve"> </w:t>
      </w:r>
      <w:r>
        <w:rPr>
          <w:b/>
          <w:sz w:val="20"/>
        </w:rPr>
        <w:t>din</w:t>
      </w:r>
      <w:r>
        <w:rPr>
          <w:b/>
          <w:spacing w:val="8"/>
          <w:sz w:val="20"/>
        </w:rPr>
        <w:t xml:space="preserve"> </w:t>
      </w:r>
      <w:r>
        <w:rPr>
          <w:b/>
          <w:sz w:val="20"/>
        </w:rPr>
        <w:t>încadrarea</w:t>
      </w:r>
      <w:r>
        <w:rPr>
          <w:b/>
          <w:spacing w:val="30"/>
          <w:sz w:val="20"/>
        </w:rPr>
        <w:t xml:space="preserve"> </w:t>
      </w:r>
      <w:r>
        <w:rPr>
          <w:b/>
          <w:sz w:val="20"/>
        </w:rPr>
        <w:t>greșită</w:t>
      </w:r>
      <w:r>
        <w:rPr>
          <w:b/>
          <w:spacing w:val="26"/>
          <w:sz w:val="20"/>
        </w:rPr>
        <w:t xml:space="preserve"> </w:t>
      </w:r>
      <w:r>
        <w:rPr>
          <w:b/>
          <w:sz w:val="20"/>
        </w:rPr>
        <w:t>a</w:t>
      </w:r>
      <w:r>
        <w:rPr>
          <w:b/>
          <w:spacing w:val="15"/>
          <w:sz w:val="20"/>
        </w:rPr>
        <w:t xml:space="preserve"> </w:t>
      </w:r>
      <w:r>
        <w:rPr>
          <w:b/>
          <w:sz w:val="20"/>
        </w:rPr>
        <w:t>proiectului</w:t>
      </w:r>
      <w:r>
        <w:rPr>
          <w:b/>
          <w:spacing w:val="40"/>
          <w:sz w:val="20"/>
        </w:rPr>
        <w:t xml:space="preserve"> </w:t>
      </w:r>
      <w:r>
        <w:rPr>
          <w:b/>
          <w:sz w:val="20"/>
        </w:rPr>
        <w:t>din</w:t>
      </w:r>
      <w:r>
        <w:rPr>
          <w:b/>
          <w:spacing w:val="35"/>
          <w:sz w:val="20"/>
        </w:rPr>
        <w:t xml:space="preserve"> </w:t>
      </w:r>
      <w:r>
        <w:rPr>
          <w:b/>
          <w:sz w:val="20"/>
        </w:rPr>
        <w:t>punct</w:t>
      </w:r>
      <w:r>
        <w:rPr>
          <w:b/>
          <w:spacing w:val="39"/>
          <w:sz w:val="20"/>
        </w:rPr>
        <w:t xml:space="preserve"> </w:t>
      </w:r>
      <w:r>
        <w:rPr>
          <w:b/>
          <w:sz w:val="20"/>
        </w:rPr>
        <w:t>de</w:t>
      </w:r>
      <w:r>
        <w:rPr>
          <w:b/>
          <w:spacing w:val="32"/>
          <w:sz w:val="20"/>
        </w:rPr>
        <w:t xml:space="preserve"> </w:t>
      </w:r>
      <w:r>
        <w:rPr>
          <w:b/>
          <w:sz w:val="20"/>
        </w:rPr>
        <w:t>vedere</w:t>
      </w:r>
      <w:r>
        <w:rPr>
          <w:b/>
          <w:spacing w:val="33"/>
          <w:sz w:val="20"/>
        </w:rPr>
        <w:t xml:space="preserve"> </w:t>
      </w:r>
      <w:r>
        <w:rPr>
          <w:b/>
          <w:sz w:val="20"/>
        </w:rPr>
        <w:t>al</w:t>
      </w:r>
      <w:r>
        <w:rPr>
          <w:b/>
          <w:spacing w:val="36"/>
          <w:sz w:val="20"/>
        </w:rPr>
        <w:t xml:space="preserve"> </w:t>
      </w:r>
      <w:r>
        <w:rPr>
          <w:b/>
          <w:sz w:val="20"/>
        </w:rPr>
        <w:t>alocării</w:t>
      </w:r>
      <w:r>
        <w:rPr>
          <w:b/>
          <w:spacing w:val="-58"/>
          <w:sz w:val="20"/>
        </w:rPr>
        <w:t xml:space="preserve"> </w:t>
      </w:r>
      <w:r>
        <w:rPr>
          <w:b/>
          <w:sz w:val="20"/>
        </w:rPr>
        <w:t>financiare?</w:t>
      </w:r>
    </w:p>
    <w:p w14:paraId="10C3E4D5" w14:textId="77777777" w:rsidR="00BD35D5" w:rsidRDefault="00BD35D5">
      <w:pPr>
        <w:pStyle w:val="BodyText"/>
        <w:spacing w:before="9"/>
        <w:rPr>
          <w:b/>
          <w:sz w:val="20"/>
        </w:rPr>
      </w:pPr>
    </w:p>
    <w:p w14:paraId="462E8211" w14:textId="77777777" w:rsidR="00BD35D5" w:rsidRDefault="00000000">
      <w:pPr>
        <w:tabs>
          <w:tab w:val="left" w:pos="4927"/>
        </w:tabs>
        <w:ind w:left="591"/>
        <w:rPr>
          <w:b/>
          <w:sz w:val="20"/>
        </w:rPr>
      </w:pPr>
      <w:r>
        <w:rPr>
          <w:rFonts w:ascii="Wingdings" w:hAnsi="Wingdings"/>
          <w:sz w:val="20"/>
        </w:rPr>
        <w:t></w:t>
      </w:r>
      <w:r>
        <w:rPr>
          <w:rFonts w:ascii="Times New Roman" w:hAnsi="Times New Roman"/>
          <w:spacing w:val="71"/>
          <w:sz w:val="20"/>
        </w:rPr>
        <w:t xml:space="preserve"> </w:t>
      </w:r>
      <w:r>
        <w:rPr>
          <w:sz w:val="20"/>
        </w:rPr>
        <w:t>DA</w:t>
      </w:r>
      <w:r>
        <w:rPr>
          <w:sz w:val="20"/>
        </w:rPr>
        <w:tab/>
      </w:r>
      <w:r>
        <w:rPr>
          <w:rFonts w:ascii="Wingdings" w:hAnsi="Wingdings"/>
          <w:sz w:val="20"/>
        </w:rPr>
        <w:t></w:t>
      </w:r>
      <w:r>
        <w:rPr>
          <w:rFonts w:ascii="Times New Roman" w:hAnsi="Times New Roman"/>
          <w:spacing w:val="16"/>
          <w:sz w:val="20"/>
        </w:rPr>
        <w:t xml:space="preserve"> </w:t>
      </w:r>
      <w:r>
        <w:rPr>
          <w:b/>
          <w:sz w:val="20"/>
        </w:rPr>
        <w:t>NU</w:t>
      </w:r>
    </w:p>
    <w:p w14:paraId="014092FB" w14:textId="77777777" w:rsidR="00BD35D5" w:rsidRDefault="00000000">
      <w:pPr>
        <w:pStyle w:val="BodyText"/>
        <w:spacing w:before="5"/>
        <w:rPr>
          <w:b/>
          <w:sz w:val="18"/>
        </w:rPr>
      </w:pPr>
      <w:r>
        <w:pict w14:anchorId="49B43B95">
          <v:shape id="_x0000_s1049" type="#_x0000_t202" style="position:absolute;margin-left:65.05pt;margin-top:12.9pt;width:466.3pt;height:70.35pt;z-index:-15726080;mso-wrap-distance-left:0;mso-wrap-distance-right:0;mso-position-horizontal-relative:page" filled="f" strokeweight=".48pt">
            <v:textbox inset="0,0,0,0">
              <w:txbxContent>
                <w:p w14:paraId="01D9FBDE" w14:textId="77777777" w:rsidR="00BD35D5" w:rsidRDefault="00000000">
                  <w:pPr>
                    <w:spacing w:line="226" w:lineRule="exact"/>
                    <w:ind w:left="105"/>
                    <w:jc w:val="both"/>
                    <w:rPr>
                      <w:sz w:val="20"/>
                    </w:rPr>
                  </w:pPr>
                  <w:r>
                    <w:rPr>
                      <w:sz w:val="20"/>
                      <w:u w:val="single"/>
                    </w:rPr>
                    <w:t>Observatii:</w:t>
                  </w:r>
                  <w:r>
                    <w:rPr>
                      <w:spacing w:val="-5"/>
                      <w:sz w:val="20"/>
                      <w:u w:val="single"/>
                    </w:rPr>
                    <w:t xml:space="preserve"> </w:t>
                  </w:r>
                  <w:r>
                    <w:rPr>
                      <w:sz w:val="20"/>
                      <w:u w:val="single"/>
                    </w:rPr>
                    <w:t>.</w:t>
                  </w:r>
                </w:p>
                <w:p w14:paraId="22A02601" w14:textId="77777777" w:rsidR="00BD35D5" w:rsidRDefault="00000000">
                  <w:pPr>
                    <w:ind w:left="105" w:right="104"/>
                    <w:jc w:val="both"/>
                    <w:rPr>
                      <w:sz w:val="20"/>
                    </w:rPr>
                  </w:pPr>
                  <w:r>
                    <w:rPr>
                      <w:sz w:val="20"/>
                    </w:rPr>
                    <w:t>Se detaliaza pentru fiecare criteriu de eligibilitate care nu a fost îndeplinit, motivul neeligibilităţii,</w:t>
                  </w:r>
                  <w:r>
                    <w:rPr>
                      <w:spacing w:val="1"/>
                      <w:sz w:val="20"/>
                    </w:rPr>
                    <w:t xml:space="preserve"> </w:t>
                  </w:r>
                  <w:r>
                    <w:rPr>
                      <w:sz w:val="20"/>
                    </w:rPr>
                    <w:t>dacă este cazul,</w:t>
                  </w:r>
                  <w:r>
                    <w:rPr>
                      <w:spacing w:val="60"/>
                      <w:sz w:val="20"/>
                    </w:rPr>
                    <w:t xml:space="preserve"> </w:t>
                  </w:r>
                  <w:r>
                    <w:rPr>
                      <w:sz w:val="20"/>
                    </w:rPr>
                    <w:t>motivul reducerii valorii eligibile, a valorii publice sau a intensitătii sprijinului,</w:t>
                  </w:r>
                  <w:r>
                    <w:rPr>
                      <w:spacing w:val="1"/>
                      <w:sz w:val="20"/>
                    </w:rPr>
                    <w:t xml:space="preserve"> </w:t>
                  </w:r>
                  <w:r>
                    <w:rPr>
                      <w:sz w:val="20"/>
                    </w:rPr>
                    <w:t>dacă este</w:t>
                  </w:r>
                  <w:r>
                    <w:rPr>
                      <w:spacing w:val="-3"/>
                      <w:sz w:val="20"/>
                    </w:rPr>
                    <w:t xml:space="preserve"> </w:t>
                  </w:r>
                  <w:r>
                    <w:rPr>
                      <w:sz w:val="20"/>
                    </w:rPr>
                    <w:t>cazul);</w:t>
                  </w:r>
                </w:p>
                <w:p w14:paraId="74DEAA3C" w14:textId="77777777" w:rsidR="00BD35D5" w:rsidRDefault="00BD35D5">
                  <w:pPr>
                    <w:pStyle w:val="BodyText"/>
                    <w:spacing w:before="8"/>
                    <w:rPr>
                      <w:sz w:val="19"/>
                    </w:rPr>
                  </w:pPr>
                </w:p>
                <w:p w14:paraId="1D35C7A5" w14:textId="77777777" w:rsidR="00BD35D5" w:rsidRDefault="00000000">
                  <w:pPr>
                    <w:ind w:left="105"/>
                    <w:rPr>
                      <w:sz w:val="20"/>
                    </w:rPr>
                  </w:pPr>
                  <w:r>
                    <w:rPr>
                      <w:sz w:val="20"/>
                    </w:rPr>
                    <w:t>...........................................................................................................................</w:t>
                  </w:r>
                </w:p>
              </w:txbxContent>
            </v:textbox>
            <w10:wrap type="topAndBottom" anchorx="page"/>
          </v:shape>
        </w:pict>
      </w:r>
    </w:p>
    <w:p w14:paraId="255361A1" w14:textId="77777777" w:rsidR="00BD35D5" w:rsidRDefault="00BD35D5">
      <w:pPr>
        <w:rPr>
          <w:sz w:val="18"/>
        </w:rPr>
        <w:sectPr w:rsidR="00BD35D5">
          <w:headerReference w:type="default" r:id="rId20"/>
          <w:pgSz w:w="11910" w:h="16840"/>
          <w:pgMar w:top="1720" w:right="300" w:bottom="280" w:left="820" w:header="706" w:footer="0" w:gutter="0"/>
          <w:cols w:space="720"/>
        </w:sectPr>
      </w:pPr>
    </w:p>
    <w:p w14:paraId="0AD52B0B" w14:textId="061CDED9" w:rsidR="00BD35D5" w:rsidRDefault="00000000" w:rsidP="00BB4FD5">
      <w:pPr>
        <w:pStyle w:val="BodyText"/>
        <w:numPr>
          <w:ilvl w:val="0"/>
          <w:numId w:val="61"/>
        </w:numPr>
        <w:spacing w:line="266" w:lineRule="exact"/>
        <w:rPr>
          <w:rFonts w:ascii="Calibri" w:hAnsi="Calibri"/>
        </w:rPr>
      </w:pPr>
      <w:r>
        <w:rPr>
          <w:rFonts w:ascii="Calibri" w:hAnsi="Calibri"/>
        </w:rPr>
        <w:lastRenderedPageBreak/>
        <w:t>VERIFICAREA</w:t>
      </w:r>
      <w:r>
        <w:rPr>
          <w:rFonts w:ascii="Calibri" w:hAnsi="Calibri"/>
          <w:spacing w:val="-3"/>
        </w:rPr>
        <w:t xml:space="preserve"> </w:t>
      </w:r>
      <w:r>
        <w:rPr>
          <w:rFonts w:ascii="Calibri" w:hAnsi="Calibri"/>
        </w:rPr>
        <w:t>CRITERIILOR</w:t>
      </w:r>
      <w:r>
        <w:rPr>
          <w:rFonts w:ascii="Calibri" w:hAnsi="Calibri"/>
          <w:spacing w:val="-4"/>
        </w:rPr>
        <w:t xml:space="preserve"> </w:t>
      </w:r>
      <w:r>
        <w:rPr>
          <w:rFonts w:ascii="Calibri" w:hAnsi="Calibri"/>
        </w:rPr>
        <w:t>DE</w:t>
      </w:r>
      <w:r>
        <w:rPr>
          <w:rFonts w:ascii="Calibri" w:hAnsi="Calibri"/>
          <w:spacing w:val="-6"/>
        </w:rPr>
        <w:t xml:space="preserve"> </w:t>
      </w:r>
      <w:r>
        <w:rPr>
          <w:rFonts w:ascii="Calibri" w:hAnsi="Calibri"/>
        </w:rPr>
        <w:t>SELECȚIE</w:t>
      </w:r>
      <w:r>
        <w:rPr>
          <w:rFonts w:ascii="Calibri" w:hAnsi="Calibri"/>
          <w:spacing w:val="-7"/>
        </w:rPr>
        <w:t xml:space="preserve"> </w:t>
      </w:r>
      <w:r>
        <w:rPr>
          <w:rFonts w:ascii="Calibri" w:hAnsi="Calibri"/>
        </w:rPr>
        <w:t>A</w:t>
      </w:r>
      <w:r>
        <w:rPr>
          <w:rFonts w:ascii="Calibri" w:hAnsi="Calibri"/>
          <w:spacing w:val="-2"/>
        </w:rPr>
        <w:t xml:space="preserve"> </w:t>
      </w:r>
      <w:r>
        <w:rPr>
          <w:rFonts w:ascii="Calibri" w:hAnsi="Calibri"/>
        </w:rPr>
        <w:t>PROIECTULUI</w:t>
      </w:r>
    </w:p>
    <w:p w14:paraId="5D4A4A9A" w14:textId="1C9DE9B3" w:rsidR="00BB4FD5" w:rsidRDefault="00BB4FD5" w:rsidP="00BB4FD5">
      <w:pPr>
        <w:pStyle w:val="BodyText"/>
        <w:spacing w:line="266" w:lineRule="exact"/>
        <w:rPr>
          <w:rFonts w:ascii="Calibri" w:hAnsi="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44"/>
        <w:gridCol w:w="1462"/>
      </w:tblGrid>
      <w:tr w:rsidR="00BB4FD5" w:rsidRPr="00BB4FD5" w14:paraId="5C2F0CFD" w14:textId="77777777" w:rsidTr="00F55D84">
        <w:tc>
          <w:tcPr>
            <w:tcW w:w="4336" w:type="pct"/>
            <w:vAlign w:val="center"/>
          </w:tcPr>
          <w:p w14:paraId="1F3643C2" w14:textId="77777777" w:rsidR="00BB4FD5" w:rsidRPr="00BB4FD5" w:rsidRDefault="00BB4FD5" w:rsidP="00BB4FD5">
            <w:pPr>
              <w:widowControl/>
              <w:tabs>
                <w:tab w:val="left" w:pos="4110"/>
              </w:tabs>
              <w:autoSpaceDE/>
              <w:autoSpaceDN/>
              <w:spacing w:after="200" w:line="276" w:lineRule="auto"/>
              <w:ind w:right="-109"/>
              <w:jc w:val="center"/>
              <w:rPr>
                <w:rFonts w:eastAsia="Calibri" w:cs="Calibri"/>
                <w:b/>
                <w:lang w:val="en-GB"/>
              </w:rPr>
            </w:pPr>
            <w:bookmarkStart w:id="0" w:name="_Hlk71460165"/>
            <w:r w:rsidRPr="00BB4FD5">
              <w:rPr>
                <w:rFonts w:eastAsia="Calibri" w:cs="Calibri"/>
                <w:b/>
                <w:lang w:val="en-GB"/>
              </w:rPr>
              <w:t>PRINCIPIUL DE SELECŢIE</w:t>
            </w:r>
          </w:p>
        </w:tc>
        <w:tc>
          <w:tcPr>
            <w:tcW w:w="664" w:type="pct"/>
          </w:tcPr>
          <w:p w14:paraId="7FD22A49" w14:textId="77777777" w:rsidR="00BB4FD5" w:rsidRPr="00BB4FD5" w:rsidRDefault="00BB4FD5" w:rsidP="00BB4FD5">
            <w:pPr>
              <w:widowControl/>
              <w:overflowPunct w:val="0"/>
              <w:adjustRightInd w:val="0"/>
              <w:spacing w:after="200" w:line="276" w:lineRule="auto"/>
              <w:textAlignment w:val="baseline"/>
              <w:rPr>
                <w:rFonts w:eastAsia="Calibri" w:cs="Calibri"/>
                <w:b/>
                <w:bCs/>
                <w:lang w:val="pt-BR" w:eastAsia="fr-FR"/>
              </w:rPr>
            </w:pPr>
            <w:r w:rsidRPr="00BB4FD5">
              <w:rPr>
                <w:rFonts w:eastAsia="Calibri" w:cs="Calibri"/>
                <w:b/>
                <w:bCs/>
                <w:lang w:val="pt-BR" w:eastAsia="fr-FR"/>
              </w:rPr>
              <w:t xml:space="preserve">PUNCTAJ </w:t>
            </w:r>
          </w:p>
          <w:p w14:paraId="3CAD374B" w14:textId="77777777" w:rsidR="00BB4FD5" w:rsidRPr="00BB4FD5" w:rsidRDefault="00BB4FD5" w:rsidP="00BB4FD5">
            <w:pPr>
              <w:widowControl/>
              <w:overflowPunct w:val="0"/>
              <w:adjustRightInd w:val="0"/>
              <w:spacing w:after="200" w:line="276" w:lineRule="auto"/>
              <w:textAlignment w:val="baseline"/>
              <w:rPr>
                <w:rFonts w:eastAsia="Calibri" w:cs="Calibri"/>
                <w:b/>
                <w:bCs/>
                <w:lang w:val="pt-BR" w:eastAsia="fr-FR"/>
              </w:rPr>
            </w:pPr>
          </w:p>
        </w:tc>
      </w:tr>
      <w:tr w:rsidR="00BB4FD5" w:rsidRPr="00BB4FD5" w14:paraId="7916783D" w14:textId="77777777" w:rsidTr="00F55D84">
        <w:tc>
          <w:tcPr>
            <w:tcW w:w="4336" w:type="pct"/>
            <w:shd w:val="clear" w:color="auto" w:fill="00B0F0"/>
          </w:tcPr>
          <w:p w14:paraId="14123076" w14:textId="77777777" w:rsidR="00BB4FD5" w:rsidRPr="00BB4FD5" w:rsidRDefault="00BB4FD5" w:rsidP="00BB4FD5">
            <w:pPr>
              <w:widowControl/>
              <w:tabs>
                <w:tab w:val="left" w:pos="147"/>
                <w:tab w:val="left" w:pos="1418"/>
                <w:tab w:val="left" w:pos="2127"/>
                <w:tab w:val="left" w:pos="2268"/>
                <w:tab w:val="left" w:pos="4536"/>
              </w:tabs>
              <w:autoSpaceDE/>
              <w:autoSpaceDN/>
              <w:spacing w:after="200" w:line="276" w:lineRule="auto"/>
              <w:jc w:val="both"/>
              <w:rPr>
                <w:rFonts w:eastAsia="Calibri" w:cs="Calibri"/>
                <w:b/>
              </w:rPr>
            </w:pPr>
            <w:r w:rsidRPr="00BB4FD5">
              <w:rPr>
                <w:rFonts w:eastAsia="Calibri" w:cs="Calibri"/>
                <w:b/>
              </w:rPr>
              <w:t xml:space="preserve">P1. Principiul diversificării activității agricole a fermelor existente către activități neagricole                                                                                                                             </w:t>
            </w:r>
          </w:p>
        </w:tc>
        <w:tc>
          <w:tcPr>
            <w:tcW w:w="664" w:type="pct"/>
            <w:shd w:val="clear" w:color="auto" w:fill="00B0F0"/>
          </w:tcPr>
          <w:p w14:paraId="18D9DD96"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r w:rsidRPr="00BB4FD5">
              <w:rPr>
                <w:rFonts w:eastAsia="Calibri" w:cs="Calibri"/>
                <w:bCs/>
                <w:lang w:val="pt-BR" w:eastAsia="fr-FR"/>
              </w:rPr>
              <w:t>5p.</w:t>
            </w:r>
          </w:p>
        </w:tc>
      </w:tr>
      <w:tr w:rsidR="00BB4FD5" w:rsidRPr="00BB4FD5" w14:paraId="39E21DAA" w14:textId="77777777" w:rsidTr="00F55D84">
        <w:tc>
          <w:tcPr>
            <w:tcW w:w="4336" w:type="pct"/>
          </w:tcPr>
          <w:p w14:paraId="6E0FB791" w14:textId="77777777" w:rsidR="00BB4FD5" w:rsidRPr="00BB4FD5" w:rsidRDefault="00BB4FD5" w:rsidP="00BB4FD5">
            <w:pPr>
              <w:widowControl/>
              <w:tabs>
                <w:tab w:val="left" w:pos="180"/>
              </w:tabs>
              <w:autoSpaceDE/>
              <w:autoSpaceDN/>
              <w:jc w:val="both"/>
              <w:rPr>
                <w:rFonts w:eastAsia="Calibri" w:cs="Calibri"/>
                <w:sz w:val="20"/>
                <w:szCs w:val="20"/>
              </w:rPr>
            </w:pPr>
            <w:r w:rsidRPr="00BB4FD5">
              <w:rPr>
                <w:rFonts w:eastAsia="Calibri" w:cs="Calibri"/>
                <w:b/>
                <w:sz w:val="20"/>
                <w:szCs w:val="20"/>
              </w:rPr>
              <w:t>Doc 6.1</w:t>
            </w:r>
            <w:r w:rsidRPr="00BB4FD5">
              <w:rPr>
                <w:rFonts w:eastAsia="Calibri" w:cs="Calibri"/>
                <w:sz w:val="20"/>
                <w:szCs w:val="20"/>
              </w:rPr>
              <w:t xml:space="preserve"> Hotarare judecatoreasca / 6.2 Act consitutiv pentru Societatea cooperativa agricolă</w:t>
            </w:r>
          </w:p>
          <w:p w14:paraId="6C0215CE" w14:textId="77777777" w:rsidR="00BB4FD5" w:rsidRPr="00BB4FD5" w:rsidRDefault="00BB4FD5" w:rsidP="00BB4FD5">
            <w:pPr>
              <w:widowControl/>
              <w:tabs>
                <w:tab w:val="left" w:pos="180"/>
              </w:tabs>
              <w:autoSpaceDE/>
              <w:autoSpaceDN/>
              <w:jc w:val="both"/>
              <w:rPr>
                <w:rFonts w:eastAsia="Calibri" w:cs="Calibri"/>
                <w:sz w:val="20"/>
                <w:szCs w:val="20"/>
              </w:rPr>
            </w:pPr>
            <w:r w:rsidRPr="00BB4FD5">
              <w:rPr>
                <w:rFonts w:eastAsia="Calibri" w:cs="Calibri"/>
                <w:sz w:val="20"/>
                <w:szCs w:val="20"/>
              </w:rPr>
              <w:t xml:space="preserve">Serviciul online RECOM </w:t>
            </w:r>
          </w:p>
          <w:p w14:paraId="270B81D7" w14:textId="77777777" w:rsidR="00BB4FD5" w:rsidRPr="00BB4FD5" w:rsidRDefault="00BB4FD5" w:rsidP="00BB4FD5">
            <w:pPr>
              <w:widowControl/>
              <w:tabs>
                <w:tab w:val="left" w:pos="3120"/>
                <w:tab w:val="center" w:pos="4320"/>
                <w:tab w:val="right" w:pos="8640"/>
              </w:tabs>
              <w:autoSpaceDE/>
              <w:autoSpaceDN/>
              <w:jc w:val="both"/>
              <w:rPr>
                <w:rFonts w:eastAsia="Calibri" w:cs="Calibri"/>
                <w:sz w:val="20"/>
                <w:szCs w:val="20"/>
              </w:rPr>
            </w:pPr>
            <w:r w:rsidRPr="00BB4FD5">
              <w:rPr>
                <w:rFonts w:eastAsia="Calibri" w:cs="Calibri"/>
                <w:b/>
                <w:bCs/>
                <w:sz w:val="20"/>
                <w:szCs w:val="20"/>
              </w:rPr>
              <w:t>Anexa 7</w:t>
            </w:r>
            <w:r w:rsidRPr="00BB4FD5">
              <w:rPr>
                <w:rFonts w:eastAsia="Calibri" w:cs="Calibri"/>
                <w:bCs/>
                <w:sz w:val="20"/>
                <w:szCs w:val="20"/>
              </w:rPr>
              <w:t xml:space="preserve"> Lista detaliata a actiunilor conform codurilor CAEN M3/6A cu sectoare prioritare</w:t>
            </w:r>
          </w:p>
          <w:p w14:paraId="7F80CE46" w14:textId="77777777" w:rsidR="00BB4FD5" w:rsidRPr="00BB4FD5" w:rsidRDefault="00BB4FD5" w:rsidP="00BB4FD5">
            <w:pPr>
              <w:widowControl/>
              <w:overflowPunct w:val="0"/>
              <w:adjustRightInd w:val="0"/>
              <w:jc w:val="both"/>
              <w:textAlignment w:val="baseline"/>
              <w:rPr>
                <w:rFonts w:eastAsia="Calibri" w:cs="Calibri"/>
                <w:bCs/>
                <w:sz w:val="20"/>
                <w:szCs w:val="20"/>
                <w:lang w:eastAsia="fr-FR"/>
              </w:rPr>
            </w:pPr>
            <w:r w:rsidRPr="00BB4FD5">
              <w:rPr>
                <w:rFonts w:eastAsia="Calibri" w:cs="Calibri"/>
                <w:b/>
                <w:sz w:val="20"/>
                <w:szCs w:val="20"/>
              </w:rPr>
              <w:t>Doc. 4</w:t>
            </w:r>
            <w:r w:rsidRPr="00BB4FD5">
              <w:rPr>
                <w:rFonts w:eastAsia="Calibri" w:cs="Calibri"/>
                <w:sz w:val="20"/>
                <w:szCs w:val="20"/>
              </w:rPr>
              <w:t xml:space="preserve"> </w:t>
            </w:r>
            <w:r w:rsidRPr="00BB4FD5">
              <w:rPr>
                <w:rFonts w:eastAsia="Calibri" w:cs="Calibri"/>
                <w:bCs/>
                <w:sz w:val="20"/>
                <w:szCs w:val="20"/>
                <w:lang w:eastAsia="fr-FR"/>
              </w:rPr>
              <w:t xml:space="preserve">Copie extras din Registrul agricol cu stampila primariei si mentiunea ’’Conform cu originalul’’ </w:t>
            </w:r>
          </w:p>
          <w:p w14:paraId="0B7643FA" w14:textId="77777777" w:rsidR="00BB4FD5" w:rsidRPr="00BB4FD5" w:rsidRDefault="00BB4FD5" w:rsidP="00BB4FD5">
            <w:pPr>
              <w:widowControl/>
              <w:tabs>
                <w:tab w:val="left" w:pos="180"/>
              </w:tabs>
              <w:autoSpaceDE/>
              <w:autoSpaceDN/>
              <w:jc w:val="both"/>
              <w:rPr>
                <w:rFonts w:eastAsia="Calibri" w:cs="Calibri"/>
                <w:bCs/>
                <w:lang w:eastAsia="fr-FR"/>
              </w:rPr>
            </w:pPr>
            <w:r w:rsidRPr="00BB4FD5">
              <w:rPr>
                <w:rFonts w:eastAsia="Calibri" w:cs="Calibri"/>
                <w:b/>
                <w:sz w:val="20"/>
                <w:szCs w:val="20"/>
              </w:rPr>
              <w:t>Doc.2</w:t>
            </w:r>
            <w:r w:rsidRPr="00BB4FD5">
              <w:rPr>
                <w:rFonts w:eastAsia="Calibri" w:cs="Calibri"/>
                <w:sz w:val="20"/>
                <w:szCs w:val="20"/>
              </w:rPr>
              <w:t xml:space="preserve"> Situatii financiare/ Declaratie speciala 200/ Declaratie privind veniturile din activitati agricole 221</w:t>
            </w:r>
            <w:r w:rsidRPr="00BB4FD5">
              <w:rPr>
                <w:rFonts w:eastAsia="Calibri" w:cs="Calibri"/>
              </w:rPr>
              <w:t xml:space="preserve"> </w:t>
            </w:r>
          </w:p>
        </w:tc>
        <w:tc>
          <w:tcPr>
            <w:tcW w:w="664" w:type="pct"/>
          </w:tcPr>
          <w:p w14:paraId="531A7AB4" w14:textId="77777777" w:rsidR="00BB4FD5" w:rsidRPr="00BB4FD5" w:rsidRDefault="00BB4FD5" w:rsidP="00BB4FD5">
            <w:pPr>
              <w:widowControl/>
              <w:overflowPunct w:val="0"/>
              <w:adjustRightInd w:val="0"/>
              <w:spacing w:after="200" w:line="276" w:lineRule="auto"/>
              <w:textAlignment w:val="baseline"/>
              <w:rPr>
                <w:rFonts w:eastAsia="Calibri" w:cs="Calibri"/>
                <w:bCs/>
                <w:lang w:val="pt-BR" w:eastAsia="fr-FR"/>
              </w:rPr>
            </w:pPr>
          </w:p>
        </w:tc>
      </w:tr>
      <w:tr w:rsidR="00BB4FD5" w:rsidRPr="00BB4FD5" w14:paraId="0E5A789A" w14:textId="77777777" w:rsidTr="00F55D84">
        <w:tc>
          <w:tcPr>
            <w:tcW w:w="4336" w:type="pct"/>
          </w:tcPr>
          <w:p w14:paraId="3298C72B" w14:textId="77777777" w:rsidR="00BB4FD5" w:rsidRPr="00BB4FD5" w:rsidRDefault="00BB4FD5" w:rsidP="00BB4FD5">
            <w:pPr>
              <w:widowControl/>
              <w:overflowPunct w:val="0"/>
              <w:adjustRightInd w:val="0"/>
              <w:spacing w:after="200" w:line="276" w:lineRule="auto"/>
              <w:jc w:val="both"/>
              <w:textAlignment w:val="baseline"/>
              <w:rPr>
                <w:rFonts w:eastAsia="Calibri" w:cs="Calibri"/>
                <w:sz w:val="20"/>
                <w:szCs w:val="20"/>
              </w:rPr>
            </w:pPr>
            <w:r w:rsidRPr="00BB4FD5">
              <w:rPr>
                <w:rFonts w:eastAsia="Calibri" w:cs="Calibri"/>
                <w:b/>
                <w:sz w:val="20"/>
                <w:szCs w:val="20"/>
              </w:rPr>
              <w:t>1.1.</w:t>
            </w:r>
            <w:r w:rsidRPr="00BB4FD5">
              <w:rPr>
                <w:rFonts w:eastAsia="Calibri" w:cs="Calibri"/>
                <w:sz w:val="20"/>
                <w:szCs w:val="20"/>
              </w:rPr>
              <w:t xml:space="preserve"> Proiecte care sunt inițiate de o întreprindere existentă (cel putin PFA), care a desfășurat în principal activitate în domeniul agricol</w:t>
            </w:r>
            <w:r w:rsidRPr="00BB4FD5">
              <w:rPr>
                <w:rFonts w:eastAsia="Calibri" w:cs="Calibri"/>
                <w:sz w:val="20"/>
                <w:szCs w:val="20"/>
                <w:vertAlign w:val="superscript"/>
              </w:rPr>
              <w:t>*</w:t>
            </w:r>
            <w:r w:rsidRPr="00BB4FD5">
              <w:rPr>
                <w:rFonts w:eastAsia="Calibri" w:cs="Calibri"/>
                <w:sz w:val="20"/>
                <w:szCs w:val="20"/>
              </w:rPr>
              <w:t xml:space="preserve"> și intenționează să-și diversifice activitatea în sectorul neagricol. Activitatea agricolă trebuie să fie realizată pe perioada a cel puțin 12 luni inainte de la data  infiintarii si pana la data depunerii cererii de finanțare</w:t>
            </w:r>
          </w:p>
          <w:p w14:paraId="2A1D903E" w14:textId="77777777" w:rsidR="00BB4FD5" w:rsidRPr="00BB4FD5" w:rsidRDefault="00BB4FD5" w:rsidP="00BB4FD5">
            <w:pPr>
              <w:widowControl/>
              <w:overflowPunct w:val="0"/>
              <w:adjustRightInd w:val="0"/>
              <w:spacing w:after="200" w:line="276" w:lineRule="auto"/>
              <w:jc w:val="both"/>
              <w:textAlignment w:val="baseline"/>
              <w:rPr>
                <w:rFonts w:eastAsia="Calibri" w:cs="Calibri"/>
                <w:b/>
              </w:rPr>
            </w:pPr>
            <w:r w:rsidRPr="00BB4FD5">
              <w:rPr>
                <w:rFonts w:eastAsia="Calibri" w:cs="Calibri"/>
                <w:b/>
                <w:sz w:val="20"/>
                <w:szCs w:val="20"/>
              </w:rPr>
              <w:t xml:space="preserve"> </w:t>
            </w:r>
            <w:r w:rsidRPr="00BB4FD5">
              <w:rPr>
                <w:rFonts w:eastAsia="Calibri" w:cs="Calibri"/>
                <w:color w:val="000000"/>
                <w:sz w:val="20"/>
                <w:szCs w:val="20"/>
                <w:lang w:val="en-GB"/>
              </w:rPr>
              <w:t>* în UAT-ul în care va realiza investiția sau în UAT-uri  limitrofe acestuia</w:t>
            </w:r>
            <w:r w:rsidRPr="00BB4FD5">
              <w:rPr>
                <w:rFonts w:eastAsia="Calibri" w:cs="Calibri"/>
                <w:b/>
                <w:sz w:val="20"/>
                <w:szCs w:val="20"/>
              </w:rPr>
              <w:t xml:space="preserve">  din GAL DD                                                                                                                                                                                                                                                                                                              </w:t>
            </w:r>
          </w:p>
        </w:tc>
        <w:tc>
          <w:tcPr>
            <w:tcW w:w="664" w:type="pct"/>
          </w:tcPr>
          <w:p w14:paraId="4B336946"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r w:rsidRPr="00BB4FD5">
              <w:rPr>
                <w:rFonts w:eastAsia="Calibri" w:cs="Calibri"/>
                <w:bCs/>
                <w:lang w:val="pt-BR" w:eastAsia="fr-FR"/>
              </w:rPr>
              <w:t>5p</w:t>
            </w:r>
            <w:r w:rsidRPr="00BB4FD5">
              <w:rPr>
                <w:rFonts w:eastAsia="Calibri" w:cs="Calibri"/>
                <w:bCs/>
                <w:color w:val="FF0000"/>
                <w:lang w:val="pt-BR" w:eastAsia="fr-FR"/>
              </w:rPr>
              <w:t>.</w:t>
            </w:r>
          </w:p>
        </w:tc>
      </w:tr>
      <w:tr w:rsidR="00BB4FD5" w:rsidRPr="00BB4FD5" w14:paraId="564B3703" w14:textId="77777777" w:rsidTr="00F55D84">
        <w:tc>
          <w:tcPr>
            <w:tcW w:w="4336" w:type="pct"/>
            <w:shd w:val="clear" w:color="auto" w:fill="00B0F0"/>
          </w:tcPr>
          <w:p w14:paraId="3FD15B13" w14:textId="77777777" w:rsidR="00BB4FD5" w:rsidRPr="00BB4FD5" w:rsidRDefault="00BB4FD5" w:rsidP="00BB4FD5">
            <w:pPr>
              <w:widowControl/>
              <w:tabs>
                <w:tab w:val="left" w:pos="709"/>
                <w:tab w:val="left" w:pos="1418"/>
                <w:tab w:val="left" w:pos="2127"/>
                <w:tab w:val="left" w:pos="4536"/>
                <w:tab w:val="left" w:pos="7797"/>
              </w:tabs>
              <w:autoSpaceDE/>
              <w:autoSpaceDN/>
              <w:spacing w:after="200" w:line="276" w:lineRule="auto"/>
              <w:jc w:val="both"/>
              <w:rPr>
                <w:rFonts w:eastAsia="Calibri" w:cs="Calibri"/>
                <w:b/>
              </w:rPr>
            </w:pPr>
            <w:r w:rsidRPr="00BB4FD5">
              <w:rPr>
                <w:rFonts w:eastAsia="Calibri" w:cs="Calibri"/>
                <w:b/>
                <w:bCs/>
                <w:lang w:val="en-GB"/>
              </w:rPr>
              <w:t xml:space="preserve">P2. Principiul prioritizării sectoarelor prioritare în conformitate cu SDL GAL Deltei Dunării </w:t>
            </w:r>
          </w:p>
        </w:tc>
        <w:tc>
          <w:tcPr>
            <w:tcW w:w="664" w:type="pct"/>
            <w:shd w:val="clear" w:color="auto" w:fill="00B0F0"/>
          </w:tcPr>
          <w:p w14:paraId="5D9FCB68"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r w:rsidRPr="00BB4FD5">
              <w:rPr>
                <w:rFonts w:eastAsia="Calibri" w:cs="Calibri"/>
                <w:bCs/>
                <w:lang w:val="pt-BR" w:eastAsia="fr-FR"/>
              </w:rPr>
              <w:t>Max 30p.</w:t>
            </w:r>
          </w:p>
        </w:tc>
      </w:tr>
      <w:tr w:rsidR="00BB4FD5" w:rsidRPr="00BB4FD5" w14:paraId="74BAD712" w14:textId="77777777" w:rsidTr="00F55D84">
        <w:tc>
          <w:tcPr>
            <w:tcW w:w="4336" w:type="pct"/>
          </w:tcPr>
          <w:p w14:paraId="1E8A4CF4" w14:textId="77777777" w:rsidR="00BB4FD5" w:rsidRPr="00BB4FD5" w:rsidRDefault="00BB4FD5" w:rsidP="00BB4FD5">
            <w:pPr>
              <w:widowControl/>
              <w:overflowPunct w:val="0"/>
              <w:adjustRightInd w:val="0"/>
              <w:jc w:val="both"/>
              <w:textAlignment w:val="baseline"/>
              <w:rPr>
                <w:rFonts w:eastAsia="Calibri" w:cs="Calibri"/>
                <w:b/>
                <w:bCs/>
                <w:sz w:val="20"/>
                <w:szCs w:val="20"/>
                <w:lang w:eastAsia="fr-FR"/>
              </w:rPr>
            </w:pPr>
            <w:r w:rsidRPr="00BB4FD5">
              <w:rPr>
                <w:rFonts w:eastAsia="Calibri" w:cs="Calibri"/>
                <w:b/>
                <w:bCs/>
                <w:sz w:val="20"/>
                <w:szCs w:val="20"/>
                <w:lang w:eastAsia="fr-FR"/>
              </w:rPr>
              <w:t xml:space="preserve">Cererea de finanţare </w:t>
            </w:r>
          </w:p>
          <w:p w14:paraId="3AB6DE78" w14:textId="77777777" w:rsidR="00BB4FD5" w:rsidRPr="00BB4FD5" w:rsidRDefault="00BB4FD5" w:rsidP="00BB4FD5">
            <w:pPr>
              <w:widowControl/>
              <w:overflowPunct w:val="0"/>
              <w:adjustRightInd w:val="0"/>
              <w:jc w:val="both"/>
              <w:textAlignment w:val="baseline"/>
              <w:rPr>
                <w:rFonts w:eastAsia="Calibri" w:cs="Calibri"/>
                <w:b/>
                <w:bCs/>
                <w:sz w:val="20"/>
                <w:szCs w:val="20"/>
                <w:lang w:eastAsia="fr-FR"/>
              </w:rPr>
            </w:pPr>
            <w:r w:rsidRPr="00BB4FD5">
              <w:rPr>
                <w:rFonts w:eastAsia="Calibri" w:cs="Calibri"/>
                <w:b/>
                <w:bCs/>
                <w:sz w:val="20"/>
                <w:szCs w:val="20"/>
                <w:lang w:eastAsia="fr-FR"/>
              </w:rPr>
              <w:t xml:space="preserve">Serviciul online RECOM </w:t>
            </w:r>
          </w:p>
          <w:p w14:paraId="1481736B" w14:textId="77777777" w:rsidR="00BB4FD5" w:rsidRPr="00BB4FD5" w:rsidRDefault="00BB4FD5" w:rsidP="00BB4FD5">
            <w:pPr>
              <w:widowControl/>
              <w:overflowPunct w:val="0"/>
              <w:adjustRightInd w:val="0"/>
              <w:jc w:val="both"/>
              <w:textAlignment w:val="baseline"/>
              <w:rPr>
                <w:rFonts w:eastAsia="Calibri" w:cs="Calibri"/>
                <w:bCs/>
                <w:sz w:val="20"/>
                <w:szCs w:val="20"/>
                <w:lang w:eastAsia="fr-FR"/>
              </w:rPr>
            </w:pPr>
            <w:r w:rsidRPr="00BB4FD5">
              <w:rPr>
                <w:rFonts w:eastAsia="Calibri" w:cs="Calibri"/>
                <w:b/>
                <w:bCs/>
                <w:sz w:val="20"/>
                <w:szCs w:val="20"/>
                <w:lang w:eastAsia="fr-FR"/>
              </w:rPr>
              <w:t>Anexa 7</w:t>
            </w:r>
            <w:r w:rsidRPr="00BB4FD5">
              <w:rPr>
                <w:rFonts w:eastAsia="Calibri" w:cs="Calibri"/>
                <w:bCs/>
                <w:sz w:val="20"/>
                <w:szCs w:val="20"/>
                <w:lang w:eastAsia="fr-FR"/>
              </w:rPr>
              <w:t xml:space="preserve"> Lista coduri CAEN eligibile pentru finantare in cadrul M3/6A</w:t>
            </w:r>
          </w:p>
          <w:p w14:paraId="453590D5" w14:textId="77777777" w:rsidR="00BB4FD5" w:rsidRPr="00BB4FD5" w:rsidRDefault="00BB4FD5" w:rsidP="00BB4FD5">
            <w:pPr>
              <w:widowControl/>
              <w:overflowPunct w:val="0"/>
              <w:adjustRightInd w:val="0"/>
              <w:jc w:val="both"/>
              <w:textAlignment w:val="baseline"/>
              <w:rPr>
                <w:rFonts w:eastAsia="Calibri" w:cs="Calibri"/>
                <w:bCs/>
                <w:lang w:eastAsia="fr-FR"/>
              </w:rPr>
            </w:pPr>
            <w:r w:rsidRPr="00BB4FD5">
              <w:rPr>
                <w:rFonts w:eastAsia="Calibri" w:cs="Calibri"/>
                <w:b/>
                <w:bCs/>
                <w:sz w:val="20"/>
                <w:szCs w:val="20"/>
                <w:lang w:eastAsia="fr-FR"/>
              </w:rPr>
              <w:t>Doc.1-</w:t>
            </w:r>
            <w:r w:rsidRPr="00BB4FD5">
              <w:rPr>
                <w:rFonts w:eastAsia="Calibri" w:cs="Calibri"/>
                <w:bCs/>
                <w:sz w:val="20"/>
                <w:szCs w:val="20"/>
                <w:lang w:eastAsia="fr-FR"/>
              </w:rPr>
              <w:t xml:space="preserve"> Studiul de fezabilitate/MJ</w:t>
            </w:r>
          </w:p>
        </w:tc>
        <w:tc>
          <w:tcPr>
            <w:tcW w:w="664" w:type="pct"/>
          </w:tcPr>
          <w:p w14:paraId="330227BA"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p>
        </w:tc>
      </w:tr>
      <w:tr w:rsidR="00BB4FD5" w:rsidRPr="00BB4FD5" w14:paraId="03C0F590" w14:textId="77777777" w:rsidTr="00F55D84">
        <w:tc>
          <w:tcPr>
            <w:tcW w:w="4336" w:type="pct"/>
          </w:tcPr>
          <w:p w14:paraId="3ED9B8D6" w14:textId="77777777" w:rsidR="00BB4FD5" w:rsidRPr="00BB4FD5" w:rsidRDefault="00BB4FD5" w:rsidP="00BB4FD5">
            <w:pPr>
              <w:widowControl/>
              <w:tabs>
                <w:tab w:val="left" w:pos="709"/>
                <w:tab w:val="left" w:pos="1418"/>
                <w:tab w:val="left" w:pos="2127"/>
                <w:tab w:val="left" w:pos="4536"/>
                <w:tab w:val="left" w:pos="7797"/>
              </w:tabs>
              <w:autoSpaceDE/>
              <w:autoSpaceDN/>
              <w:spacing w:after="200" w:line="276" w:lineRule="auto"/>
              <w:jc w:val="both"/>
              <w:rPr>
                <w:rFonts w:eastAsia="Calibri" w:cs="Calibri"/>
                <w:b/>
                <w:sz w:val="20"/>
                <w:szCs w:val="20"/>
                <w:vertAlign w:val="subscript"/>
              </w:rPr>
            </w:pPr>
            <w:r w:rsidRPr="00BB4FD5">
              <w:rPr>
                <w:rFonts w:eastAsia="Calibri" w:cs="Calibri"/>
                <w:sz w:val="20"/>
                <w:szCs w:val="20"/>
                <w:lang w:val="pt-BR"/>
              </w:rPr>
              <w:t xml:space="preserve">2.1. Proiecte ce vizează servicii din sectoarele identificate ca fiind prioritare în SDL GAL DD, cu excepția agroturismului </w:t>
            </w:r>
          </w:p>
        </w:tc>
        <w:tc>
          <w:tcPr>
            <w:tcW w:w="664" w:type="pct"/>
          </w:tcPr>
          <w:p w14:paraId="4194C7C7"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r w:rsidRPr="00BB4FD5">
              <w:rPr>
                <w:rFonts w:eastAsia="Calibri" w:cs="Calibri"/>
                <w:bCs/>
                <w:lang w:val="pt-BR" w:eastAsia="fr-FR"/>
              </w:rPr>
              <w:t>20p.</w:t>
            </w:r>
          </w:p>
        </w:tc>
      </w:tr>
      <w:tr w:rsidR="00BB4FD5" w:rsidRPr="00BB4FD5" w14:paraId="2DC80B02" w14:textId="77777777" w:rsidTr="00F55D84">
        <w:tc>
          <w:tcPr>
            <w:tcW w:w="4336" w:type="pct"/>
          </w:tcPr>
          <w:p w14:paraId="1C9947BE" w14:textId="77777777" w:rsidR="00BB4FD5" w:rsidRPr="00BB4FD5" w:rsidRDefault="00BB4FD5" w:rsidP="00BB4FD5">
            <w:pPr>
              <w:widowControl/>
              <w:tabs>
                <w:tab w:val="left" w:pos="709"/>
                <w:tab w:val="left" w:pos="1418"/>
                <w:tab w:val="left" w:pos="2127"/>
                <w:tab w:val="left" w:pos="4536"/>
              </w:tabs>
              <w:autoSpaceDE/>
              <w:autoSpaceDN/>
              <w:spacing w:after="200" w:line="276" w:lineRule="auto"/>
              <w:jc w:val="both"/>
              <w:rPr>
                <w:rFonts w:eastAsia="Calibri" w:cs="Calibri"/>
                <w:b/>
                <w:sz w:val="20"/>
                <w:szCs w:val="20"/>
                <w:vertAlign w:val="subscript"/>
                <w:lang w:val="fr-FR"/>
              </w:rPr>
            </w:pPr>
            <w:r w:rsidRPr="00BB4FD5">
              <w:rPr>
                <w:rFonts w:eastAsia="Calibri" w:cs="Calibri"/>
                <w:sz w:val="20"/>
                <w:szCs w:val="20"/>
                <w:lang w:val="fr-FR"/>
              </w:rPr>
              <w:t xml:space="preserve">2.2. Proiecte ce vizează activități din sectoarele prioritare din cadrul SDL DELTA DUNĂRII: activități de producție, servicii medicale, sanitar-veterinare sau achiziția de utilaje. </w:t>
            </w:r>
            <w:r w:rsidRPr="00BB4FD5">
              <w:rPr>
                <w:rFonts w:eastAsia="Calibri" w:cs="Calibri"/>
                <w:color w:val="000000" w:themeColor="text1"/>
                <w:sz w:val="20"/>
                <w:szCs w:val="20"/>
                <w:lang w:val="fr-FR"/>
              </w:rPr>
              <w:t>Pentru proiectele mixte se puncteaza componenta majoritara.</w:t>
            </w:r>
          </w:p>
        </w:tc>
        <w:tc>
          <w:tcPr>
            <w:tcW w:w="664" w:type="pct"/>
          </w:tcPr>
          <w:p w14:paraId="3F6200DE"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r w:rsidRPr="00BB4FD5">
              <w:rPr>
                <w:rFonts w:eastAsia="Calibri" w:cs="Calibri"/>
                <w:bCs/>
                <w:lang w:val="pt-BR" w:eastAsia="fr-FR"/>
              </w:rPr>
              <w:t>30p.</w:t>
            </w:r>
          </w:p>
        </w:tc>
      </w:tr>
      <w:tr w:rsidR="00BB4FD5" w:rsidRPr="00BB4FD5" w14:paraId="366D0766" w14:textId="77777777" w:rsidTr="00F55D84">
        <w:tc>
          <w:tcPr>
            <w:tcW w:w="4336" w:type="pct"/>
          </w:tcPr>
          <w:p w14:paraId="6E5B14B4" w14:textId="77777777" w:rsidR="00BB4FD5" w:rsidRPr="00BB4FD5" w:rsidRDefault="00BB4FD5" w:rsidP="00BB4FD5">
            <w:pPr>
              <w:widowControl/>
              <w:adjustRightInd w:val="0"/>
              <w:spacing w:after="200" w:line="276" w:lineRule="auto"/>
              <w:jc w:val="both"/>
              <w:rPr>
                <w:rFonts w:eastAsia="Calibri" w:cs="Calibri"/>
                <w:sz w:val="20"/>
                <w:szCs w:val="20"/>
                <w:lang w:val="fr-FR"/>
              </w:rPr>
            </w:pPr>
            <w:r w:rsidRPr="00BB4FD5">
              <w:rPr>
                <w:rFonts w:eastAsia="Calibri" w:cs="Calibri"/>
                <w:sz w:val="20"/>
                <w:szCs w:val="20"/>
                <w:lang w:val="fr-FR"/>
              </w:rPr>
              <w:t>2.3. Proiecte ce vizează activități de agroturism</w:t>
            </w:r>
          </w:p>
        </w:tc>
        <w:tc>
          <w:tcPr>
            <w:tcW w:w="664" w:type="pct"/>
          </w:tcPr>
          <w:p w14:paraId="37363A72"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r w:rsidRPr="00BB4FD5">
              <w:rPr>
                <w:rFonts w:eastAsia="Calibri" w:cs="Calibri"/>
                <w:bCs/>
                <w:lang w:val="pt-BR" w:eastAsia="fr-FR"/>
              </w:rPr>
              <w:t>10p.</w:t>
            </w:r>
          </w:p>
        </w:tc>
      </w:tr>
      <w:tr w:rsidR="00BB4FD5" w:rsidRPr="00BB4FD5" w14:paraId="324DBA7F" w14:textId="77777777" w:rsidTr="00F55D84">
        <w:tc>
          <w:tcPr>
            <w:tcW w:w="4336" w:type="pct"/>
            <w:shd w:val="clear" w:color="auto" w:fill="00B0F0"/>
          </w:tcPr>
          <w:p w14:paraId="0FC1A1AF" w14:textId="77777777" w:rsidR="00BB4FD5" w:rsidRPr="00BB4FD5" w:rsidRDefault="00BB4FD5" w:rsidP="00BB4FD5">
            <w:pPr>
              <w:widowControl/>
              <w:overflowPunct w:val="0"/>
              <w:adjustRightInd w:val="0"/>
              <w:spacing w:after="200" w:line="276" w:lineRule="auto"/>
              <w:jc w:val="both"/>
              <w:textAlignment w:val="baseline"/>
              <w:rPr>
                <w:rFonts w:eastAsia="Calibri" w:cs="Calibri"/>
                <w:bCs/>
                <w:lang w:val="pt-BR" w:eastAsia="fr-FR"/>
              </w:rPr>
            </w:pPr>
            <w:r w:rsidRPr="00BB4FD5">
              <w:rPr>
                <w:rFonts w:eastAsia="Calibri" w:cs="Calibri"/>
                <w:b/>
                <w:bCs/>
                <w:lang w:val="pt-BR"/>
              </w:rPr>
              <w:t xml:space="preserve">P3. Principiul stimulării activităților turistice în zonele cu potențial turistic ridicat/ destinații ecoturistice/ zonele cu arii naturale protejate. </w:t>
            </w:r>
            <w:r w:rsidRPr="00BB4FD5">
              <w:rPr>
                <w:rFonts w:eastAsia="Calibri" w:cs="Calibri"/>
                <w:b/>
              </w:rPr>
              <w:t xml:space="preserve">                                                                                                                                       </w:t>
            </w:r>
          </w:p>
        </w:tc>
        <w:tc>
          <w:tcPr>
            <w:tcW w:w="664" w:type="pct"/>
            <w:shd w:val="clear" w:color="auto" w:fill="00B0F0"/>
          </w:tcPr>
          <w:p w14:paraId="126470F2"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r w:rsidRPr="00BB4FD5">
              <w:rPr>
                <w:rFonts w:eastAsia="Calibri" w:cs="Calibri"/>
                <w:bCs/>
                <w:lang w:val="pt-BR" w:eastAsia="fr-FR"/>
              </w:rPr>
              <w:t>Max. 7p.</w:t>
            </w:r>
          </w:p>
        </w:tc>
      </w:tr>
      <w:tr w:rsidR="00BB4FD5" w:rsidRPr="00BB4FD5" w14:paraId="2F02F13E" w14:textId="77777777" w:rsidTr="00F55D84">
        <w:tc>
          <w:tcPr>
            <w:tcW w:w="4336" w:type="pct"/>
          </w:tcPr>
          <w:p w14:paraId="6AF87805" w14:textId="77777777" w:rsidR="00BB4FD5" w:rsidRPr="00BB4FD5" w:rsidRDefault="00BB4FD5" w:rsidP="00BB4FD5">
            <w:pPr>
              <w:widowControl/>
              <w:autoSpaceDE/>
              <w:autoSpaceDN/>
              <w:jc w:val="both"/>
              <w:rPr>
                <w:rFonts w:eastAsia="Calibri" w:cs="Calibri"/>
                <w:sz w:val="20"/>
                <w:szCs w:val="20"/>
              </w:rPr>
            </w:pPr>
            <w:r w:rsidRPr="00BB4FD5">
              <w:rPr>
                <w:rFonts w:eastAsia="Calibri" w:cs="Calibri"/>
                <w:b/>
                <w:sz w:val="20"/>
                <w:szCs w:val="20"/>
              </w:rPr>
              <w:t>Doc. 1</w:t>
            </w:r>
            <w:r w:rsidRPr="00BB4FD5">
              <w:rPr>
                <w:rFonts w:eastAsia="Calibri" w:cs="Calibri"/>
                <w:sz w:val="20"/>
                <w:szCs w:val="20"/>
              </w:rPr>
              <w:t>. Studiul de fezabilitate/MJ</w:t>
            </w:r>
          </w:p>
          <w:p w14:paraId="59214882" w14:textId="77777777" w:rsidR="00BB4FD5" w:rsidRPr="00BB4FD5" w:rsidRDefault="00BB4FD5" w:rsidP="00BB4FD5">
            <w:pPr>
              <w:widowControl/>
              <w:autoSpaceDE/>
              <w:autoSpaceDN/>
              <w:jc w:val="both"/>
              <w:rPr>
                <w:rFonts w:eastAsia="Calibri" w:cs="Calibri"/>
                <w:b/>
                <w:sz w:val="20"/>
                <w:szCs w:val="20"/>
              </w:rPr>
            </w:pPr>
            <w:r w:rsidRPr="00BB4FD5">
              <w:rPr>
                <w:rFonts w:eastAsia="Calibri" w:cs="Calibri"/>
                <w:b/>
                <w:sz w:val="20"/>
                <w:szCs w:val="20"/>
              </w:rPr>
              <w:t xml:space="preserve">Serviciul online RECOM </w:t>
            </w:r>
          </w:p>
          <w:p w14:paraId="6CE78442" w14:textId="77777777" w:rsidR="00BB4FD5" w:rsidRPr="00BB4FD5" w:rsidRDefault="00BB4FD5" w:rsidP="00BB4FD5">
            <w:pPr>
              <w:widowControl/>
              <w:overflowPunct w:val="0"/>
              <w:adjustRightInd w:val="0"/>
              <w:jc w:val="both"/>
              <w:textAlignment w:val="baseline"/>
              <w:rPr>
                <w:rFonts w:eastAsia="Calibri" w:cs="Calibri"/>
                <w:sz w:val="20"/>
                <w:szCs w:val="20"/>
              </w:rPr>
            </w:pPr>
            <w:r w:rsidRPr="00BB4FD5">
              <w:rPr>
                <w:rFonts w:eastAsia="Calibri" w:cs="Calibri"/>
                <w:b/>
                <w:sz w:val="20"/>
                <w:szCs w:val="20"/>
              </w:rPr>
              <w:t>Anexa 7</w:t>
            </w:r>
            <w:r w:rsidRPr="00BB4FD5">
              <w:rPr>
                <w:rFonts w:eastAsia="Calibri" w:cs="Calibri"/>
                <w:sz w:val="20"/>
                <w:szCs w:val="20"/>
              </w:rPr>
              <w:t xml:space="preserve"> Lista detaliata a actiunilor conform codurilor CAEN GAL DD cu sectoare prioritare </w:t>
            </w:r>
          </w:p>
          <w:p w14:paraId="08C9BA70" w14:textId="77777777" w:rsidR="00BB4FD5" w:rsidRPr="00BB4FD5" w:rsidRDefault="00BB4FD5" w:rsidP="00BB4FD5">
            <w:pPr>
              <w:widowControl/>
              <w:overflowPunct w:val="0"/>
              <w:adjustRightInd w:val="0"/>
              <w:jc w:val="both"/>
              <w:textAlignment w:val="baseline"/>
              <w:rPr>
                <w:rFonts w:eastAsia="Calibri" w:cs="Calibri"/>
                <w:sz w:val="20"/>
                <w:szCs w:val="20"/>
              </w:rPr>
            </w:pPr>
            <w:r w:rsidRPr="00BB4FD5">
              <w:rPr>
                <w:rFonts w:eastAsia="Calibri" w:cs="Calibri"/>
                <w:b/>
                <w:sz w:val="20"/>
                <w:szCs w:val="20"/>
              </w:rPr>
              <w:t>Anexa 9</w:t>
            </w:r>
            <w:r w:rsidRPr="00BB4FD5">
              <w:rPr>
                <w:rFonts w:eastAsia="Calibri" w:cs="Calibri"/>
                <w:sz w:val="20"/>
                <w:szCs w:val="20"/>
              </w:rPr>
              <w:t xml:space="preserve"> Lista zonelor cu potential turistic ridicat</w:t>
            </w:r>
          </w:p>
          <w:p w14:paraId="3E0201E0" w14:textId="77777777" w:rsidR="00BB4FD5" w:rsidRPr="00BB4FD5" w:rsidRDefault="00BB4FD5" w:rsidP="00BB4FD5">
            <w:pPr>
              <w:widowControl/>
              <w:overflowPunct w:val="0"/>
              <w:adjustRightInd w:val="0"/>
              <w:jc w:val="both"/>
              <w:textAlignment w:val="baseline"/>
              <w:rPr>
                <w:rFonts w:eastAsia="Calibri" w:cs="Calibri"/>
                <w:sz w:val="20"/>
                <w:szCs w:val="20"/>
              </w:rPr>
            </w:pPr>
            <w:r w:rsidRPr="00BB4FD5">
              <w:rPr>
                <w:rFonts w:eastAsia="Calibri" w:cs="Calibri"/>
                <w:b/>
                <w:sz w:val="20"/>
                <w:szCs w:val="20"/>
              </w:rPr>
              <w:t>Anexa 10</w:t>
            </w:r>
            <w:r w:rsidRPr="00BB4FD5">
              <w:rPr>
                <w:rFonts w:eastAsia="Calibri" w:cs="Calibri"/>
                <w:sz w:val="20"/>
                <w:szCs w:val="20"/>
              </w:rPr>
              <w:t xml:space="preserve"> Lista zonelor destinații ecoturistice </w:t>
            </w:r>
          </w:p>
          <w:p w14:paraId="6E0EC823" w14:textId="77777777" w:rsidR="00BB4FD5" w:rsidRPr="00BB4FD5" w:rsidRDefault="00BB4FD5" w:rsidP="00BB4FD5">
            <w:pPr>
              <w:widowControl/>
              <w:overflowPunct w:val="0"/>
              <w:adjustRightInd w:val="0"/>
              <w:jc w:val="both"/>
              <w:textAlignment w:val="baseline"/>
              <w:rPr>
                <w:rFonts w:eastAsia="Calibri" w:cs="Calibri"/>
                <w:bCs/>
                <w:lang w:val="fr-FR" w:eastAsia="fr-FR"/>
              </w:rPr>
            </w:pPr>
            <w:r w:rsidRPr="00BB4FD5">
              <w:rPr>
                <w:rFonts w:eastAsia="Calibri" w:cs="Calibri"/>
                <w:b/>
                <w:sz w:val="20"/>
                <w:szCs w:val="20"/>
              </w:rPr>
              <w:t xml:space="preserve">Anexa 11 </w:t>
            </w:r>
            <w:r w:rsidRPr="00BB4FD5">
              <w:rPr>
                <w:rFonts w:eastAsia="Calibri" w:cs="Calibri"/>
                <w:sz w:val="20"/>
                <w:szCs w:val="20"/>
              </w:rPr>
              <w:t>Lista ariilor naturale protejate</w:t>
            </w:r>
            <w:r w:rsidRPr="00BB4FD5">
              <w:rPr>
                <w:rFonts w:eastAsia="Calibri" w:cs="Calibri"/>
              </w:rPr>
              <w:t xml:space="preserve"> </w:t>
            </w:r>
          </w:p>
        </w:tc>
        <w:tc>
          <w:tcPr>
            <w:tcW w:w="664" w:type="pct"/>
          </w:tcPr>
          <w:p w14:paraId="4820D7C8"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p>
        </w:tc>
      </w:tr>
      <w:tr w:rsidR="00BB4FD5" w:rsidRPr="00BB4FD5" w14:paraId="4651D3A1" w14:textId="77777777" w:rsidTr="00F55D84">
        <w:tc>
          <w:tcPr>
            <w:tcW w:w="4336" w:type="pct"/>
          </w:tcPr>
          <w:p w14:paraId="1EEDAC58" w14:textId="77777777" w:rsidR="00BB4FD5" w:rsidRPr="00BB4FD5" w:rsidRDefault="00BB4FD5" w:rsidP="00BB4FD5">
            <w:pPr>
              <w:widowControl/>
              <w:adjustRightInd w:val="0"/>
              <w:spacing w:after="200" w:line="276" w:lineRule="auto"/>
              <w:jc w:val="both"/>
              <w:rPr>
                <w:rFonts w:eastAsia="Calibri" w:cs="Calibri"/>
                <w:color w:val="000000"/>
                <w:sz w:val="20"/>
                <w:szCs w:val="20"/>
                <w:lang w:val="pt-BR"/>
              </w:rPr>
            </w:pPr>
            <w:r w:rsidRPr="00BB4FD5">
              <w:rPr>
                <w:rFonts w:eastAsia="Calibri" w:cs="Calibri"/>
                <w:b/>
                <w:bCs/>
                <w:color w:val="000000"/>
                <w:sz w:val="20"/>
                <w:szCs w:val="20"/>
                <w:lang w:val="pt-BR"/>
              </w:rPr>
              <w:t xml:space="preserve">3.1. Proiecte ce vizează constructii sau modernizari de locatii turistice   în zonele cu potențial turistic ridicat - conform Anexei ,,Zone cu potential turistic ridicat”. </w:t>
            </w:r>
          </w:p>
          <w:p w14:paraId="1EF97720" w14:textId="77777777" w:rsidR="00BB4FD5" w:rsidRPr="00BB4FD5" w:rsidRDefault="00BB4FD5" w:rsidP="00BB4FD5">
            <w:pPr>
              <w:widowControl/>
              <w:autoSpaceDE/>
              <w:autoSpaceDN/>
              <w:spacing w:after="200" w:line="276" w:lineRule="auto"/>
              <w:jc w:val="both"/>
              <w:rPr>
                <w:rFonts w:eastAsia="Calibri" w:cs="Calibri"/>
                <w:sz w:val="20"/>
                <w:szCs w:val="20"/>
                <w:lang w:val="pt-BR"/>
              </w:rPr>
            </w:pPr>
            <w:r w:rsidRPr="00BB4FD5">
              <w:rPr>
                <w:rFonts w:eastAsia="Calibri" w:cs="Calibri"/>
                <w:sz w:val="20"/>
                <w:szCs w:val="20"/>
                <w:lang w:val="pt-BR"/>
              </w:rPr>
              <w:t xml:space="preserve">Vor fi punctate proiectele care se dezvoltă în zone cu potențial turistic ridicat, dar insuficient dezvoltate din punct de vedere turistic, în conformitate cu Ordonanţa de Urgenţă nr. 142 din 28 octombrie 2008 </w:t>
            </w:r>
            <w:r w:rsidRPr="00BB4FD5">
              <w:rPr>
                <w:rFonts w:eastAsia="Calibri" w:cs="Calibri"/>
                <w:i/>
                <w:iCs/>
                <w:sz w:val="20"/>
                <w:szCs w:val="20"/>
                <w:lang w:val="pt-BR"/>
              </w:rPr>
              <w:t>privind aprobarea Planului de amenajare a teritoriului național Secţiunea a VIII - a - zone cu resurse turistice</w:t>
            </w:r>
            <w:r w:rsidRPr="00BB4FD5">
              <w:rPr>
                <w:rFonts w:eastAsia="Calibri" w:cs="Calibri"/>
                <w:sz w:val="20"/>
                <w:szCs w:val="20"/>
                <w:lang w:val="pt-BR"/>
              </w:rPr>
              <w:t xml:space="preserve">, cu modificările și completările ulterioare. </w:t>
            </w:r>
          </w:p>
          <w:p w14:paraId="635BC138" w14:textId="77777777" w:rsidR="00BB4FD5" w:rsidRPr="00BB4FD5" w:rsidRDefault="00BB4FD5" w:rsidP="00BB4FD5">
            <w:pPr>
              <w:widowControl/>
              <w:adjustRightInd w:val="0"/>
              <w:spacing w:after="200" w:line="276" w:lineRule="auto"/>
              <w:jc w:val="both"/>
              <w:rPr>
                <w:rFonts w:eastAsia="Calibri" w:cs="Calibri"/>
                <w:sz w:val="20"/>
                <w:szCs w:val="20"/>
                <w:lang w:val="fr-FR"/>
              </w:rPr>
            </w:pPr>
            <w:r w:rsidRPr="00BB4FD5">
              <w:rPr>
                <w:rFonts w:eastAsia="Calibri" w:cs="Calibri"/>
                <w:color w:val="000000"/>
                <w:sz w:val="20"/>
                <w:szCs w:val="20"/>
                <w:lang w:val="fr-FR"/>
              </w:rPr>
              <w:t xml:space="preserve">Punctajul acordat acestui criteriu se calculează în funcție de amplasamentul investiţiei (comuna), în localități cu concentrare </w:t>
            </w:r>
            <w:r w:rsidRPr="00BB4FD5">
              <w:rPr>
                <w:rFonts w:eastAsia="Calibri" w:cs="Calibri"/>
                <w:b/>
                <w:bCs/>
                <w:color w:val="000000"/>
                <w:sz w:val="20"/>
                <w:szCs w:val="20"/>
                <w:lang w:val="fr-FR"/>
              </w:rPr>
              <w:t xml:space="preserve">foarte mare </w:t>
            </w:r>
            <w:r w:rsidRPr="00BB4FD5">
              <w:rPr>
                <w:rFonts w:eastAsia="Calibri" w:cs="Calibri"/>
                <w:color w:val="000000"/>
                <w:sz w:val="20"/>
                <w:szCs w:val="20"/>
                <w:lang w:val="fr-FR"/>
              </w:rPr>
              <w:t xml:space="preserve">de resurse și în </w:t>
            </w:r>
            <w:r w:rsidRPr="00BB4FD5">
              <w:rPr>
                <w:rFonts w:eastAsia="Calibri" w:cs="Calibri"/>
                <w:sz w:val="20"/>
                <w:szCs w:val="20"/>
                <w:lang w:val="fr-FR"/>
              </w:rPr>
              <w:t xml:space="preserve">localități cu concentrare </w:t>
            </w:r>
            <w:r w:rsidRPr="00BB4FD5">
              <w:rPr>
                <w:rFonts w:eastAsia="Calibri" w:cs="Calibri"/>
                <w:b/>
                <w:bCs/>
                <w:sz w:val="20"/>
                <w:szCs w:val="20"/>
                <w:lang w:val="fr-FR"/>
              </w:rPr>
              <w:t xml:space="preserve">mare </w:t>
            </w:r>
            <w:r w:rsidRPr="00BB4FD5">
              <w:rPr>
                <w:rFonts w:eastAsia="Calibri" w:cs="Calibri"/>
                <w:sz w:val="20"/>
                <w:szCs w:val="20"/>
                <w:lang w:val="fr-FR"/>
              </w:rPr>
              <w:t xml:space="preserve">de resurse. </w:t>
            </w:r>
          </w:p>
          <w:p w14:paraId="52105CD5" w14:textId="77777777" w:rsidR="00BB4FD5" w:rsidRPr="00BB4FD5" w:rsidRDefault="00BB4FD5" w:rsidP="00BB4FD5">
            <w:pPr>
              <w:widowControl/>
              <w:adjustRightInd w:val="0"/>
              <w:spacing w:after="200" w:line="276" w:lineRule="auto"/>
              <w:jc w:val="both"/>
              <w:rPr>
                <w:rFonts w:eastAsia="Calibri" w:cs="Calibri"/>
                <w:sz w:val="20"/>
                <w:szCs w:val="20"/>
                <w:lang w:val="fr-FR"/>
              </w:rPr>
            </w:pPr>
            <w:r w:rsidRPr="00BB4FD5">
              <w:rPr>
                <w:rFonts w:eastAsia="Calibri" w:cs="Calibri"/>
                <w:sz w:val="20"/>
                <w:szCs w:val="20"/>
                <w:lang w:val="fr-FR"/>
              </w:rPr>
              <w:t xml:space="preserve">- în cazul UAT-urilor cu concentrare </w:t>
            </w:r>
            <w:r w:rsidRPr="00BB4FD5">
              <w:rPr>
                <w:rFonts w:eastAsia="Calibri" w:cs="Calibri"/>
                <w:b/>
                <w:bCs/>
                <w:sz w:val="20"/>
                <w:szCs w:val="20"/>
                <w:lang w:val="fr-FR"/>
              </w:rPr>
              <w:t xml:space="preserve">mare </w:t>
            </w:r>
            <w:r w:rsidRPr="00BB4FD5">
              <w:rPr>
                <w:rFonts w:eastAsia="Calibri" w:cs="Calibri"/>
                <w:sz w:val="20"/>
                <w:szCs w:val="20"/>
                <w:lang w:val="fr-FR"/>
              </w:rPr>
              <w:t xml:space="preserve">de resurse turistice (cmrt) punctajul va fi de </w:t>
            </w:r>
            <w:r w:rsidRPr="00BB4FD5">
              <w:rPr>
                <w:rFonts w:eastAsia="Calibri" w:cs="Calibri"/>
                <w:b/>
                <w:bCs/>
                <w:sz w:val="20"/>
                <w:szCs w:val="20"/>
                <w:lang w:val="fr-FR"/>
              </w:rPr>
              <w:t>max. 3 puncte</w:t>
            </w:r>
            <w:r w:rsidRPr="00BB4FD5">
              <w:rPr>
                <w:rFonts w:eastAsia="Calibri" w:cs="Calibri"/>
                <w:sz w:val="20"/>
                <w:szCs w:val="20"/>
                <w:lang w:val="fr-FR"/>
              </w:rPr>
              <w:t xml:space="preserve">. </w:t>
            </w:r>
          </w:p>
          <w:p w14:paraId="58C628E6" w14:textId="77777777" w:rsidR="00BB4FD5" w:rsidRPr="00BB4FD5" w:rsidRDefault="00BB4FD5" w:rsidP="00BB4FD5">
            <w:pPr>
              <w:widowControl/>
              <w:adjustRightInd w:val="0"/>
              <w:spacing w:after="200" w:line="276" w:lineRule="auto"/>
              <w:jc w:val="both"/>
              <w:rPr>
                <w:rFonts w:eastAsia="Calibri" w:cs="Calibri"/>
                <w:sz w:val="20"/>
                <w:szCs w:val="20"/>
                <w:lang w:val="fr-FR"/>
              </w:rPr>
            </w:pPr>
            <w:r w:rsidRPr="00BB4FD5">
              <w:rPr>
                <w:rFonts w:eastAsia="Calibri" w:cs="Calibri"/>
                <w:sz w:val="20"/>
                <w:szCs w:val="20"/>
                <w:lang w:val="fr-FR"/>
              </w:rPr>
              <w:lastRenderedPageBreak/>
              <w:t xml:space="preserve">Pentru fiecare UAT se va calcula punctajul aferent aplicându-se următoarea formulă de calcul: </w:t>
            </w:r>
          </w:p>
          <w:p w14:paraId="451BF15F" w14:textId="77777777" w:rsidR="00BB4FD5" w:rsidRPr="00BB4FD5" w:rsidRDefault="00BB4FD5" w:rsidP="00BB4FD5">
            <w:pPr>
              <w:widowControl/>
              <w:adjustRightInd w:val="0"/>
              <w:spacing w:after="200" w:line="276" w:lineRule="auto"/>
              <w:jc w:val="both"/>
              <w:rPr>
                <w:rFonts w:eastAsia="Calibri" w:cs="Calibri"/>
                <w:b/>
                <w:bCs/>
                <w:sz w:val="20"/>
                <w:szCs w:val="20"/>
                <w:lang w:val="fr-FR"/>
              </w:rPr>
            </w:pPr>
            <w:r w:rsidRPr="00BB4FD5">
              <w:rPr>
                <w:rFonts w:eastAsia="Calibri" w:cs="Calibri"/>
                <w:b/>
                <w:bCs/>
                <w:sz w:val="20"/>
                <w:szCs w:val="20"/>
                <w:lang w:val="fr-FR"/>
              </w:rPr>
              <w:t xml:space="preserve">Cmrt*3/ Punctaj max. cmrt = punctaj final (cu două zecimale). </w:t>
            </w:r>
          </w:p>
          <w:p w14:paraId="5C079FFA" w14:textId="77777777" w:rsidR="00BB4FD5" w:rsidRPr="00BB4FD5" w:rsidRDefault="00BB4FD5" w:rsidP="00BB4FD5">
            <w:pPr>
              <w:widowControl/>
              <w:adjustRightInd w:val="0"/>
              <w:spacing w:after="200" w:line="276" w:lineRule="auto"/>
              <w:jc w:val="both"/>
              <w:rPr>
                <w:rFonts w:eastAsia="Calibri" w:cs="Calibri"/>
                <w:sz w:val="20"/>
                <w:szCs w:val="20"/>
                <w:lang w:val="fr-FR"/>
              </w:rPr>
            </w:pPr>
          </w:p>
          <w:p w14:paraId="2B912B30" w14:textId="77777777" w:rsidR="00BB4FD5" w:rsidRPr="00BB4FD5" w:rsidRDefault="00BB4FD5" w:rsidP="00BB4FD5">
            <w:pPr>
              <w:widowControl/>
              <w:adjustRightInd w:val="0"/>
              <w:spacing w:after="200" w:line="276" w:lineRule="auto"/>
              <w:jc w:val="both"/>
              <w:rPr>
                <w:rFonts w:eastAsia="Calibri" w:cs="Calibri"/>
                <w:sz w:val="20"/>
                <w:szCs w:val="20"/>
                <w:lang w:val="fr-FR"/>
              </w:rPr>
            </w:pPr>
            <w:r w:rsidRPr="00BB4FD5">
              <w:rPr>
                <w:rFonts w:eastAsia="Calibri" w:cs="Calibri"/>
                <w:sz w:val="20"/>
                <w:szCs w:val="20"/>
                <w:lang w:val="fr-FR"/>
              </w:rPr>
              <w:t>Notă: Punctajul maxim al cmrt conform Listei comunelor cu potențial turistic este de 31,55 de puncte.</w:t>
            </w:r>
          </w:p>
          <w:p w14:paraId="7B32A374" w14:textId="77777777" w:rsidR="00BB4FD5" w:rsidRPr="00BB4FD5" w:rsidRDefault="00BB4FD5" w:rsidP="00BB4FD5">
            <w:pPr>
              <w:widowControl/>
              <w:adjustRightInd w:val="0"/>
              <w:spacing w:after="200" w:line="276" w:lineRule="auto"/>
              <w:jc w:val="both"/>
              <w:rPr>
                <w:rFonts w:eastAsia="Calibri" w:cs="Calibri"/>
                <w:sz w:val="20"/>
                <w:szCs w:val="20"/>
                <w:lang w:val="fr-FR"/>
              </w:rPr>
            </w:pPr>
            <w:r w:rsidRPr="00BB4FD5">
              <w:rPr>
                <w:rFonts w:eastAsia="Calibri" w:cs="Calibri"/>
                <w:sz w:val="20"/>
                <w:szCs w:val="20"/>
                <w:lang w:val="fr-FR"/>
              </w:rPr>
              <w:t xml:space="preserve"> </w:t>
            </w:r>
          </w:p>
          <w:p w14:paraId="60B5A33B" w14:textId="77777777" w:rsidR="00BB4FD5" w:rsidRPr="00BB4FD5" w:rsidRDefault="00BB4FD5" w:rsidP="00BB4FD5">
            <w:pPr>
              <w:widowControl/>
              <w:adjustRightInd w:val="0"/>
              <w:spacing w:after="200" w:line="276" w:lineRule="auto"/>
              <w:jc w:val="both"/>
              <w:rPr>
                <w:rFonts w:eastAsia="Calibri" w:cs="Calibri"/>
                <w:sz w:val="20"/>
                <w:szCs w:val="20"/>
                <w:lang w:val="fr-FR"/>
              </w:rPr>
            </w:pPr>
            <w:r w:rsidRPr="00BB4FD5">
              <w:rPr>
                <w:rFonts w:eastAsia="Calibri" w:cs="Calibri"/>
                <w:sz w:val="20"/>
                <w:szCs w:val="20"/>
                <w:lang w:val="fr-FR"/>
              </w:rPr>
              <w:t xml:space="preserve">- în cazul UAT-urilor cu concentrare </w:t>
            </w:r>
            <w:r w:rsidRPr="00BB4FD5">
              <w:rPr>
                <w:rFonts w:eastAsia="Calibri" w:cs="Calibri"/>
                <w:b/>
                <w:bCs/>
                <w:sz w:val="20"/>
                <w:szCs w:val="20"/>
                <w:lang w:val="fr-FR"/>
              </w:rPr>
              <w:t xml:space="preserve">foarte mare </w:t>
            </w:r>
            <w:r w:rsidRPr="00BB4FD5">
              <w:rPr>
                <w:rFonts w:eastAsia="Calibri" w:cs="Calibri"/>
                <w:sz w:val="20"/>
                <w:szCs w:val="20"/>
                <w:lang w:val="fr-FR"/>
              </w:rPr>
              <w:t xml:space="preserve">de resurse turistice (cfmrt) punctajul va fi de max. </w:t>
            </w:r>
            <w:r w:rsidRPr="00BB4FD5">
              <w:rPr>
                <w:rFonts w:eastAsia="Calibri" w:cs="Calibri"/>
                <w:b/>
                <w:bCs/>
                <w:sz w:val="20"/>
                <w:szCs w:val="20"/>
                <w:lang w:val="fr-FR"/>
              </w:rPr>
              <w:t>5 puncte</w:t>
            </w:r>
            <w:r w:rsidRPr="00BB4FD5">
              <w:rPr>
                <w:rFonts w:eastAsia="Calibri" w:cs="Calibri"/>
                <w:sz w:val="20"/>
                <w:szCs w:val="20"/>
                <w:lang w:val="fr-FR"/>
              </w:rPr>
              <w:t xml:space="preserve">. </w:t>
            </w:r>
          </w:p>
          <w:p w14:paraId="334405A5" w14:textId="77777777" w:rsidR="00BB4FD5" w:rsidRPr="00BB4FD5" w:rsidRDefault="00BB4FD5" w:rsidP="00BB4FD5">
            <w:pPr>
              <w:widowControl/>
              <w:adjustRightInd w:val="0"/>
              <w:spacing w:after="200" w:line="276" w:lineRule="auto"/>
              <w:jc w:val="both"/>
              <w:rPr>
                <w:rFonts w:eastAsia="Calibri" w:cs="Calibri"/>
                <w:sz w:val="20"/>
                <w:szCs w:val="20"/>
                <w:lang w:val="fr-FR"/>
              </w:rPr>
            </w:pPr>
            <w:r w:rsidRPr="00BB4FD5">
              <w:rPr>
                <w:rFonts w:eastAsia="Calibri" w:cs="Calibri"/>
                <w:sz w:val="20"/>
                <w:szCs w:val="20"/>
                <w:lang w:val="fr-FR"/>
              </w:rPr>
              <w:t xml:space="preserve">Pentru fiecare UAT se va calcula punctajul aferent aplicându-se următoarea formulă de calcul: </w:t>
            </w:r>
          </w:p>
          <w:p w14:paraId="53996468" w14:textId="77777777" w:rsidR="00BB4FD5" w:rsidRPr="00BB4FD5" w:rsidRDefault="00BB4FD5" w:rsidP="00BB4FD5">
            <w:pPr>
              <w:widowControl/>
              <w:autoSpaceDE/>
              <w:autoSpaceDN/>
              <w:spacing w:after="200" w:line="276" w:lineRule="auto"/>
              <w:jc w:val="both"/>
              <w:rPr>
                <w:rFonts w:eastAsia="Calibri" w:cs="Calibri"/>
                <w:b/>
                <w:bCs/>
                <w:sz w:val="20"/>
                <w:szCs w:val="20"/>
                <w:lang w:val="fr-FR"/>
              </w:rPr>
            </w:pPr>
            <w:r w:rsidRPr="00BB4FD5">
              <w:rPr>
                <w:rFonts w:eastAsia="Calibri" w:cs="Calibri"/>
                <w:b/>
                <w:bCs/>
                <w:sz w:val="20"/>
                <w:szCs w:val="20"/>
                <w:lang w:val="fr-FR"/>
              </w:rPr>
              <w:t xml:space="preserve">Cfmrt*5/ Punctaj max. cfmrt = punctaj final (cu două zecimale). </w:t>
            </w:r>
          </w:p>
          <w:p w14:paraId="3EADBEFA" w14:textId="77777777" w:rsidR="00BB4FD5" w:rsidRPr="00BB4FD5" w:rsidRDefault="00BB4FD5" w:rsidP="00BB4FD5">
            <w:pPr>
              <w:widowControl/>
              <w:adjustRightInd w:val="0"/>
              <w:spacing w:after="200" w:line="276" w:lineRule="auto"/>
              <w:jc w:val="both"/>
              <w:rPr>
                <w:rFonts w:eastAsia="Calibri" w:cs="Calibri"/>
                <w:sz w:val="20"/>
                <w:szCs w:val="20"/>
                <w:lang w:val="fr-FR"/>
              </w:rPr>
            </w:pPr>
            <w:r w:rsidRPr="00BB4FD5">
              <w:rPr>
                <w:rFonts w:eastAsia="Calibri" w:cs="Calibri"/>
                <w:sz w:val="20"/>
                <w:szCs w:val="20"/>
                <w:lang w:val="fr-FR"/>
              </w:rPr>
              <w:t xml:space="preserve">Notă: Punctajul maxim al cmrt conform Listei comunelor cu potențial turistic este de 36,22 de puncte. </w:t>
            </w:r>
          </w:p>
          <w:p w14:paraId="2A844474" w14:textId="77777777" w:rsidR="00BB4FD5" w:rsidRPr="00BB4FD5" w:rsidRDefault="00BB4FD5" w:rsidP="00BB4FD5">
            <w:pPr>
              <w:widowControl/>
              <w:adjustRightInd w:val="0"/>
              <w:spacing w:after="200" w:line="276" w:lineRule="auto"/>
              <w:jc w:val="both"/>
              <w:rPr>
                <w:rFonts w:eastAsia="Calibri" w:cs="Calibri"/>
                <w:sz w:val="20"/>
                <w:szCs w:val="20"/>
                <w:lang w:val="fr-FR"/>
              </w:rPr>
            </w:pPr>
          </w:p>
          <w:p w14:paraId="2F42E27E" w14:textId="77777777" w:rsidR="00BB4FD5" w:rsidRPr="00BB4FD5" w:rsidRDefault="00BB4FD5" w:rsidP="00BB4FD5">
            <w:pPr>
              <w:widowControl/>
              <w:adjustRightInd w:val="0"/>
              <w:spacing w:after="200" w:line="276" w:lineRule="auto"/>
              <w:jc w:val="both"/>
              <w:rPr>
                <w:rFonts w:eastAsia="Calibri" w:cs="Calibri"/>
                <w:sz w:val="20"/>
                <w:szCs w:val="20"/>
                <w:lang w:val="fr-FR"/>
              </w:rPr>
            </w:pPr>
            <w:r w:rsidRPr="00BB4FD5">
              <w:rPr>
                <w:rFonts w:eastAsia="Calibri" w:cs="Calibri"/>
                <w:sz w:val="20"/>
                <w:szCs w:val="20"/>
                <w:lang w:val="fr-FR"/>
              </w:rPr>
              <w:t>Pentru orașul Sulina se va folosi punctajul cfmrt aferent comunei Sfântu Gheorghe.</w:t>
            </w:r>
          </w:p>
        </w:tc>
        <w:tc>
          <w:tcPr>
            <w:tcW w:w="664" w:type="pct"/>
          </w:tcPr>
          <w:p w14:paraId="33F7D923"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r w:rsidRPr="00BB4FD5">
              <w:rPr>
                <w:rFonts w:eastAsia="Calibri" w:cs="Calibri"/>
                <w:bCs/>
                <w:lang w:val="pt-BR" w:eastAsia="fr-FR"/>
              </w:rPr>
              <w:lastRenderedPageBreak/>
              <w:t>5 p.</w:t>
            </w:r>
          </w:p>
        </w:tc>
      </w:tr>
      <w:tr w:rsidR="00BB4FD5" w:rsidRPr="00BB4FD5" w14:paraId="36436938" w14:textId="77777777" w:rsidTr="00F55D84">
        <w:tc>
          <w:tcPr>
            <w:tcW w:w="4336" w:type="pct"/>
          </w:tcPr>
          <w:p w14:paraId="4C309F01" w14:textId="77777777" w:rsidR="00BB4FD5" w:rsidRPr="00BB4FD5" w:rsidRDefault="00BB4FD5" w:rsidP="00BB4FD5">
            <w:pPr>
              <w:widowControl/>
              <w:tabs>
                <w:tab w:val="left" w:pos="709"/>
                <w:tab w:val="left" w:pos="1418"/>
                <w:tab w:val="left" w:pos="2127"/>
                <w:tab w:val="left" w:pos="4536"/>
              </w:tabs>
              <w:autoSpaceDE/>
              <w:autoSpaceDN/>
              <w:spacing w:after="200" w:line="276" w:lineRule="auto"/>
              <w:jc w:val="both"/>
              <w:rPr>
                <w:rFonts w:eastAsia="Calibri" w:cs="Calibri"/>
                <w:b/>
                <w:sz w:val="20"/>
                <w:szCs w:val="20"/>
              </w:rPr>
            </w:pPr>
            <w:r w:rsidRPr="00BB4FD5">
              <w:rPr>
                <w:rFonts w:eastAsia="Calibri" w:cs="Calibri"/>
                <w:b/>
                <w:bCs/>
                <w:sz w:val="20"/>
                <w:szCs w:val="20"/>
                <w:lang w:val="fr-FR"/>
              </w:rPr>
              <w:t xml:space="preserve">3.2 Proiecte ce vizeaza sau  includ activități de agrement </w:t>
            </w:r>
          </w:p>
        </w:tc>
        <w:tc>
          <w:tcPr>
            <w:tcW w:w="664" w:type="pct"/>
          </w:tcPr>
          <w:p w14:paraId="0050C933"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r w:rsidRPr="00BB4FD5">
              <w:rPr>
                <w:rFonts w:eastAsia="Calibri" w:cs="Calibri"/>
                <w:bCs/>
                <w:lang w:val="pt-BR" w:eastAsia="fr-FR"/>
              </w:rPr>
              <w:t>2 p.</w:t>
            </w:r>
          </w:p>
        </w:tc>
      </w:tr>
      <w:tr w:rsidR="00BB4FD5" w:rsidRPr="00BB4FD5" w14:paraId="55B8CCD7" w14:textId="77777777" w:rsidTr="00F55D84">
        <w:tc>
          <w:tcPr>
            <w:tcW w:w="4336" w:type="pct"/>
            <w:shd w:val="clear" w:color="auto" w:fill="00B0F0"/>
          </w:tcPr>
          <w:p w14:paraId="53284BF5" w14:textId="77777777" w:rsidR="00BB4FD5" w:rsidRPr="00BB4FD5" w:rsidRDefault="00BB4FD5" w:rsidP="00BB4FD5">
            <w:pPr>
              <w:widowControl/>
              <w:overflowPunct w:val="0"/>
              <w:adjustRightInd w:val="0"/>
              <w:spacing w:after="200" w:line="276" w:lineRule="auto"/>
              <w:jc w:val="both"/>
              <w:textAlignment w:val="baseline"/>
              <w:rPr>
                <w:rFonts w:eastAsia="Calibri" w:cs="Calibri"/>
                <w:b/>
              </w:rPr>
            </w:pPr>
            <w:r w:rsidRPr="00BB4FD5">
              <w:rPr>
                <w:rFonts w:eastAsia="Calibri" w:cs="Calibri"/>
                <w:b/>
              </w:rPr>
              <w:t xml:space="preserve">P4. Principiul experienței și expertizei anterioare a solicitantului pentru o mai bună gestionare a activității economice                                                                                                                                </w:t>
            </w:r>
          </w:p>
        </w:tc>
        <w:tc>
          <w:tcPr>
            <w:tcW w:w="664" w:type="pct"/>
            <w:shd w:val="clear" w:color="auto" w:fill="00B0F0"/>
          </w:tcPr>
          <w:p w14:paraId="4BF6CA39"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r w:rsidRPr="00BB4FD5">
              <w:rPr>
                <w:rFonts w:eastAsia="Calibri" w:cs="Calibri"/>
                <w:bCs/>
                <w:lang w:val="pt-BR" w:eastAsia="fr-FR"/>
              </w:rPr>
              <w:t>Max. 17p.</w:t>
            </w:r>
          </w:p>
        </w:tc>
      </w:tr>
      <w:tr w:rsidR="00BB4FD5" w:rsidRPr="00BB4FD5" w14:paraId="2BF088C2" w14:textId="77777777" w:rsidTr="00F55D84">
        <w:tc>
          <w:tcPr>
            <w:tcW w:w="4336" w:type="pct"/>
          </w:tcPr>
          <w:p w14:paraId="2D972FAB" w14:textId="77777777" w:rsidR="00BB4FD5" w:rsidRPr="00BB4FD5" w:rsidRDefault="00BB4FD5" w:rsidP="00BB4FD5">
            <w:pPr>
              <w:widowControl/>
              <w:overflowPunct w:val="0"/>
              <w:adjustRightInd w:val="0"/>
              <w:jc w:val="both"/>
              <w:textAlignment w:val="baseline"/>
              <w:rPr>
                <w:rFonts w:eastAsia="Calibri" w:cs="Calibri"/>
                <w:bCs/>
                <w:sz w:val="20"/>
                <w:szCs w:val="20"/>
                <w:lang w:val="pt-BR" w:eastAsia="fr-FR"/>
              </w:rPr>
            </w:pPr>
            <w:r w:rsidRPr="00BB4FD5">
              <w:rPr>
                <w:rFonts w:eastAsia="Calibri" w:cs="Calibri"/>
                <w:b/>
                <w:bCs/>
                <w:sz w:val="20"/>
                <w:szCs w:val="20"/>
                <w:lang w:val="pt-BR" w:eastAsia="fr-FR"/>
              </w:rPr>
              <w:t>Doc. 1</w:t>
            </w:r>
            <w:r w:rsidRPr="00BB4FD5">
              <w:rPr>
                <w:rFonts w:eastAsia="Calibri" w:cs="Calibri"/>
                <w:bCs/>
                <w:sz w:val="20"/>
                <w:szCs w:val="20"/>
                <w:lang w:val="pt-BR" w:eastAsia="fr-FR"/>
              </w:rPr>
              <w:t xml:space="preserve"> Studiul de Fezabilitate/MJ</w:t>
            </w:r>
          </w:p>
          <w:p w14:paraId="1C0C8B9D" w14:textId="77777777" w:rsidR="00BB4FD5" w:rsidRPr="00BB4FD5" w:rsidRDefault="00BB4FD5" w:rsidP="00BB4FD5">
            <w:pPr>
              <w:widowControl/>
              <w:overflowPunct w:val="0"/>
              <w:adjustRightInd w:val="0"/>
              <w:jc w:val="both"/>
              <w:textAlignment w:val="baseline"/>
              <w:rPr>
                <w:rFonts w:eastAsia="Calibri" w:cs="Calibri"/>
                <w:b/>
                <w:bCs/>
                <w:sz w:val="20"/>
                <w:szCs w:val="20"/>
                <w:lang w:val="pt-BR" w:eastAsia="fr-FR"/>
              </w:rPr>
            </w:pPr>
            <w:r w:rsidRPr="00BB4FD5">
              <w:rPr>
                <w:rFonts w:eastAsia="Calibri" w:cs="Calibri"/>
                <w:b/>
                <w:bCs/>
                <w:sz w:val="20"/>
                <w:szCs w:val="20"/>
                <w:lang w:val="pt-BR" w:eastAsia="fr-FR"/>
              </w:rPr>
              <w:t xml:space="preserve">Serviciul online RECOM </w:t>
            </w:r>
          </w:p>
          <w:p w14:paraId="2854CD5E" w14:textId="77777777" w:rsidR="00BB4FD5" w:rsidRPr="00BB4FD5" w:rsidRDefault="00BB4FD5" w:rsidP="00BB4FD5">
            <w:pPr>
              <w:widowControl/>
              <w:overflowPunct w:val="0"/>
              <w:adjustRightInd w:val="0"/>
              <w:jc w:val="both"/>
              <w:textAlignment w:val="baseline"/>
              <w:rPr>
                <w:rFonts w:eastAsia="Calibri" w:cs="Calibri"/>
                <w:bCs/>
                <w:lang w:val="pt-BR" w:eastAsia="fr-FR"/>
              </w:rPr>
            </w:pPr>
            <w:r w:rsidRPr="00BB4FD5">
              <w:rPr>
                <w:rFonts w:eastAsia="Calibri" w:cs="Calibri"/>
                <w:b/>
                <w:bCs/>
                <w:sz w:val="20"/>
                <w:szCs w:val="20"/>
                <w:lang w:val="pt-BR" w:eastAsia="fr-FR"/>
              </w:rPr>
              <w:t>Doc.2</w:t>
            </w:r>
            <w:r w:rsidRPr="00BB4FD5">
              <w:rPr>
                <w:rFonts w:eastAsia="Calibri" w:cs="Calibri"/>
                <w:bCs/>
                <w:sz w:val="20"/>
                <w:szCs w:val="20"/>
                <w:lang w:val="pt-BR" w:eastAsia="fr-FR"/>
              </w:rPr>
              <w:t>- Situaţiile financiare pentru anii, n-2, n-1 si n/Declaraţie specială privind veniturile realizate în anii n-2, n-1, n (formular 200)</w:t>
            </w:r>
            <w:r w:rsidRPr="00BB4FD5">
              <w:rPr>
                <w:rFonts w:eastAsia="Calibri" w:cs="Calibri"/>
                <w:bCs/>
                <w:lang w:val="pt-BR" w:eastAsia="fr-FR"/>
              </w:rPr>
              <w:t xml:space="preserve">  </w:t>
            </w:r>
          </w:p>
        </w:tc>
        <w:tc>
          <w:tcPr>
            <w:tcW w:w="664" w:type="pct"/>
          </w:tcPr>
          <w:p w14:paraId="585765FD"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p>
        </w:tc>
      </w:tr>
      <w:tr w:rsidR="00BB4FD5" w:rsidRPr="00BB4FD5" w14:paraId="37ED297D" w14:textId="77777777" w:rsidTr="00F55D84">
        <w:tc>
          <w:tcPr>
            <w:tcW w:w="4336" w:type="pct"/>
          </w:tcPr>
          <w:p w14:paraId="45BB38E4" w14:textId="77777777" w:rsidR="00BB4FD5" w:rsidRPr="00BB4FD5" w:rsidRDefault="00BB4FD5" w:rsidP="00BB4FD5">
            <w:pPr>
              <w:widowControl/>
              <w:overflowPunct w:val="0"/>
              <w:adjustRightInd w:val="0"/>
              <w:spacing w:after="200" w:line="276" w:lineRule="auto"/>
              <w:jc w:val="both"/>
              <w:textAlignment w:val="baseline"/>
              <w:rPr>
                <w:rFonts w:eastAsia="Calibri" w:cs="Calibri"/>
                <w:bCs/>
                <w:sz w:val="20"/>
                <w:szCs w:val="20"/>
                <w:lang w:val="pt-BR" w:eastAsia="fr-FR"/>
              </w:rPr>
            </w:pPr>
            <w:r w:rsidRPr="00BB4FD5">
              <w:rPr>
                <w:rFonts w:eastAsia="Calibri" w:cs="Calibri"/>
                <w:b/>
                <w:sz w:val="20"/>
                <w:szCs w:val="20"/>
              </w:rPr>
              <w:t>4.1.</w:t>
            </w:r>
            <w:r w:rsidRPr="00BB4FD5">
              <w:rPr>
                <w:rFonts w:eastAsia="Calibri" w:cs="Calibri"/>
                <w:sz w:val="20"/>
                <w:szCs w:val="20"/>
              </w:rPr>
              <w:t xml:space="preserve"> Întreprindere activă fără întrerupere cel puțin 3 ani și cu profit operațional în ultimii 2 ani (pentru a se evidenția buna gestionare a activității economice)                                  </w:t>
            </w:r>
          </w:p>
        </w:tc>
        <w:tc>
          <w:tcPr>
            <w:tcW w:w="664" w:type="pct"/>
          </w:tcPr>
          <w:p w14:paraId="3A82686E"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r w:rsidRPr="00BB4FD5">
              <w:rPr>
                <w:rFonts w:eastAsia="Calibri" w:cs="Calibri"/>
                <w:bCs/>
                <w:lang w:val="pt-BR" w:eastAsia="fr-FR"/>
              </w:rPr>
              <w:t>5p.</w:t>
            </w:r>
          </w:p>
        </w:tc>
      </w:tr>
      <w:tr w:rsidR="00BB4FD5" w:rsidRPr="00BB4FD5" w14:paraId="5B8ED83C" w14:textId="77777777" w:rsidTr="00F55D84">
        <w:tc>
          <w:tcPr>
            <w:tcW w:w="4336" w:type="pct"/>
          </w:tcPr>
          <w:p w14:paraId="205D7EF9" w14:textId="77777777" w:rsidR="00BB4FD5" w:rsidRPr="00BB4FD5" w:rsidRDefault="00BB4FD5" w:rsidP="00BB4FD5">
            <w:pPr>
              <w:widowControl/>
              <w:overflowPunct w:val="0"/>
              <w:adjustRightInd w:val="0"/>
              <w:spacing w:after="200" w:line="276" w:lineRule="auto"/>
              <w:jc w:val="both"/>
              <w:textAlignment w:val="baseline"/>
              <w:rPr>
                <w:rFonts w:eastAsia="Calibri" w:cs="Calibri"/>
                <w:bCs/>
                <w:sz w:val="20"/>
                <w:szCs w:val="20"/>
                <w:lang w:val="pt-BR" w:eastAsia="fr-FR"/>
              </w:rPr>
            </w:pPr>
            <w:r w:rsidRPr="00BB4FD5">
              <w:rPr>
                <w:rFonts w:eastAsia="Calibri" w:cs="Calibri"/>
                <w:b/>
                <w:sz w:val="20"/>
                <w:szCs w:val="20"/>
              </w:rPr>
              <w:t>4.2.</w:t>
            </w:r>
            <w:r w:rsidRPr="00BB4FD5">
              <w:rPr>
                <w:rFonts w:eastAsia="Calibri" w:cs="Calibri"/>
                <w:sz w:val="20"/>
                <w:szCs w:val="20"/>
              </w:rPr>
              <w:t xml:space="preserve"> Întreprindere activă fără întrerupere cel puțin 2 ani și cu profit operațional în ultimul an - (pentru a se evidenția buna gestionare a activității economice)                                  </w:t>
            </w:r>
          </w:p>
        </w:tc>
        <w:tc>
          <w:tcPr>
            <w:tcW w:w="664" w:type="pct"/>
          </w:tcPr>
          <w:p w14:paraId="3DDCD2C6"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r w:rsidRPr="00BB4FD5">
              <w:rPr>
                <w:rFonts w:eastAsia="Calibri" w:cs="Calibri"/>
                <w:bCs/>
                <w:lang w:val="pt-BR" w:eastAsia="fr-FR"/>
              </w:rPr>
              <w:t>2p.</w:t>
            </w:r>
          </w:p>
        </w:tc>
      </w:tr>
      <w:tr w:rsidR="00BB4FD5" w:rsidRPr="00BB4FD5" w14:paraId="2257995D" w14:textId="77777777" w:rsidTr="00F55D84">
        <w:tc>
          <w:tcPr>
            <w:tcW w:w="4336" w:type="pct"/>
          </w:tcPr>
          <w:p w14:paraId="120A5BA1" w14:textId="77777777" w:rsidR="00BB4FD5" w:rsidRPr="00BB4FD5" w:rsidRDefault="00BB4FD5" w:rsidP="00BB4FD5">
            <w:pPr>
              <w:widowControl/>
              <w:overflowPunct w:val="0"/>
              <w:adjustRightInd w:val="0"/>
              <w:spacing w:after="200" w:line="276" w:lineRule="auto"/>
              <w:jc w:val="both"/>
              <w:textAlignment w:val="baseline"/>
              <w:rPr>
                <w:rFonts w:eastAsia="Calibri" w:cs="Calibri"/>
                <w:b/>
                <w:sz w:val="20"/>
                <w:szCs w:val="20"/>
              </w:rPr>
            </w:pPr>
            <w:r w:rsidRPr="00BB4FD5">
              <w:rPr>
                <w:rFonts w:eastAsia="Calibri" w:cs="Calibri"/>
                <w:b/>
                <w:sz w:val="20"/>
                <w:szCs w:val="20"/>
              </w:rPr>
              <w:t xml:space="preserve">4.3. </w:t>
            </w:r>
            <w:r w:rsidRPr="00BB4FD5">
              <w:rPr>
                <w:rFonts w:eastAsia="Calibri" w:cs="Calibri"/>
                <w:sz w:val="20"/>
                <w:szCs w:val="20"/>
                <w:lang w:val="en-GB"/>
              </w:rPr>
              <w:t xml:space="preserve">Managerul sau reprezentantul legal al solicitantului deține studii superioare economice, </w:t>
            </w:r>
            <w:r w:rsidRPr="00BB4FD5">
              <w:rPr>
                <w:rFonts w:ascii="Calibri" w:eastAsia="Calibri" w:hAnsi="Calibri" w:cs="Calibri"/>
              </w:rPr>
              <w:t>de management, sau de specialitate în domeniul în care propune proiectul.</w:t>
            </w:r>
          </w:p>
        </w:tc>
        <w:tc>
          <w:tcPr>
            <w:tcW w:w="664" w:type="pct"/>
          </w:tcPr>
          <w:p w14:paraId="3269DD32"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r w:rsidRPr="00BB4FD5">
              <w:rPr>
                <w:rFonts w:eastAsia="Calibri" w:cs="Calibri"/>
                <w:bCs/>
                <w:lang w:val="pt-BR" w:eastAsia="fr-FR"/>
              </w:rPr>
              <w:t>8p.</w:t>
            </w:r>
          </w:p>
        </w:tc>
      </w:tr>
      <w:tr w:rsidR="00BB4FD5" w:rsidRPr="00BB4FD5" w14:paraId="671733EF" w14:textId="77777777" w:rsidTr="00F55D84">
        <w:tc>
          <w:tcPr>
            <w:tcW w:w="4336" w:type="pct"/>
          </w:tcPr>
          <w:p w14:paraId="15A3423B" w14:textId="77777777" w:rsidR="00BB4FD5" w:rsidRPr="00BB4FD5" w:rsidRDefault="00BB4FD5" w:rsidP="00BB4FD5">
            <w:pPr>
              <w:widowControl/>
              <w:overflowPunct w:val="0"/>
              <w:adjustRightInd w:val="0"/>
              <w:spacing w:after="200" w:line="276" w:lineRule="auto"/>
              <w:jc w:val="both"/>
              <w:textAlignment w:val="baseline"/>
              <w:rPr>
                <w:rFonts w:eastAsia="Calibri" w:cs="Calibri"/>
                <w:b/>
                <w:sz w:val="20"/>
                <w:szCs w:val="20"/>
              </w:rPr>
            </w:pPr>
            <w:r w:rsidRPr="00BB4FD5">
              <w:rPr>
                <w:rFonts w:eastAsia="Calibri" w:cs="Calibri"/>
                <w:b/>
                <w:sz w:val="20"/>
                <w:szCs w:val="20"/>
              </w:rPr>
              <w:t xml:space="preserve">4.4. </w:t>
            </w:r>
            <w:r w:rsidRPr="00BB4FD5">
              <w:rPr>
                <w:rFonts w:eastAsia="Calibri" w:cs="Calibri"/>
                <w:sz w:val="20"/>
                <w:szCs w:val="20"/>
              </w:rPr>
              <w:t>Maturitatea documentației tehnice depuse: documentația depusă este la nivel de Proiect tehnic</w:t>
            </w:r>
          </w:p>
        </w:tc>
        <w:tc>
          <w:tcPr>
            <w:tcW w:w="664" w:type="pct"/>
          </w:tcPr>
          <w:p w14:paraId="333082D0"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r w:rsidRPr="00BB4FD5">
              <w:rPr>
                <w:rFonts w:eastAsia="Calibri" w:cs="Calibri"/>
                <w:bCs/>
                <w:lang w:val="pt-BR" w:eastAsia="fr-FR"/>
              </w:rPr>
              <w:t>4p.</w:t>
            </w:r>
          </w:p>
        </w:tc>
      </w:tr>
      <w:tr w:rsidR="00BB4FD5" w:rsidRPr="00BB4FD5" w14:paraId="20730198" w14:textId="77777777" w:rsidTr="00F55D84">
        <w:tc>
          <w:tcPr>
            <w:tcW w:w="4336" w:type="pct"/>
            <w:shd w:val="clear" w:color="auto" w:fill="00B0F0"/>
          </w:tcPr>
          <w:p w14:paraId="003057E2" w14:textId="77777777" w:rsidR="00BB4FD5" w:rsidRPr="00BB4FD5" w:rsidRDefault="00BB4FD5" w:rsidP="00BB4FD5">
            <w:pPr>
              <w:widowControl/>
              <w:overflowPunct w:val="0"/>
              <w:adjustRightInd w:val="0"/>
              <w:spacing w:after="200" w:line="276" w:lineRule="auto"/>
              <w:jc w:val="both"/>
              <w:textAlignment w:val="baseline"/>
              <w:rPr>
                <w:rFonts w:eastAsia="Calibri" w:cs="Calibri"/>
                <w:b/>
              </w:rPr>
            </w:pPr>
            <w:r w:rsidRPr="00BB4FD5">
              <w:rPr>
                <w:rFonts w:eastAsia="Calibri" w:cs="Calibri"/>
                <w:b/>
              </w:rPr>
              <w:t>P5.</w:t>
            </w:r>
            <w:r w:rsidRPr="00BB4FD5">
              <w:rPr>
                <w:rFonts w:eastAsia="Calibri" w:cs="Calibri"/>
                <w:b/>
                <w:color w:val="000000"/>
                <w:lang w:val="fr-FR"/>
              </w:rPr>
              <w:t xml:space="preserve"> </w:t>
            </w:r>
            <w:r w:rsidRPr="00BB4FD5">
              <w:rPr>
                <w:rFonts w:eastAsia="Calibri" w:cs="Calibri"/>
                <w:b/>
                <w:lang w:val="fr-FR"/>
              </w:rPr>
              <w:t>Contributia proiectului la realizarea prioritatilor locale stabilite prin SDL GAL DELTA DUNARII</w:t>
            </w:r>
          </w:p>
        </w:tc>
        <w:tc>
          <w:tcPr>
            <w:tcW w:w="664" w:type="pct"/>
            <w:shd w:val="clear" w:color="auto" w:fill="00B0F0"/>
          </w:tcPr>
          <w:p w14:paraId="59A81679"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r w:rsidRPr="00BB4FD5">
              <w:rPr>
                <w:rFonts w:eastAsia="Calibri" w:cs="Calibri"/>
                <w:bCs/>
                <w:lang w:val="pt-BR" w:eastAsia="fr-FR"/>
              </w:rPr>
              <w:t>Max.22p.</w:t>
            </w:r>
          </w:p>
        </w:tc>
      </w:tr>
      <w:tr w:rsidR="00BB4FD5" w:rsidRPr="00BB4FD5" w14:paraId="4A877CC1" w14:textId="77777777" w:rsidTr="00F55D84">
        <w:tc>
          <w:tcPr>
            <w:tcW w:w="4336" w:type="pct"/>
          </w:tcPr>
          <w:p w14:paraId="7710D9B7" w14:textId="77777777" w:rsidR="00BB4FD5" w:rsidRPr="00BB4FD5" w:rsidRDefault="00BB4FD5" w:rsidP="00BB4FD5">
            <w:pPr>
              <w:widowControl/>
              <w:autoSpaceDE/>
              <w:autoSpaceDN/>
              <w:spacing w:after="200" w:line="276" w:lineRule="auto"/>
              <w:rPr>
                <w:rFonts w:eastAsia="Calibri" w:cs="Calibri"/>
                <w:sz w:val="20"/>
                <w:szCs w:val="20"/>
                <w:lang w:val="fr-FR"/>
              </w:rPr>
            </w:pPr>
            <w:r w:rsidRPr="00BB4FD5">
              <w:rPr>
                <w:rFonts w:eastAsia="Calibri" w:cs="Calibri"/>
                <w:sz w:val="20"/>
                <w:szCs w:val="20"/>
                <w:lang w:val="fr-FR"/>
              </w:rPr>
              <w:t>5.1 Caracterul inovativ al investiției propuse  prin inovatie de produs (3p.), serviciu (1 p.) sau proces (2p.)</w:t>
            </w:r>
          </w:p>
        </w:tc>
        <w:tc>
          <w:tcPr>
            <w:tcW w:w="664" w:type="pct"/>
          </w:tcPr>
          <w:p w14:paraId="5C7D35D8"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r w:rsidRPr="00BB4FD5">
              <w:rPr>
                <w:rFonts w:eastAsia="Calibri" w:cs="Calibri"/>
                <w:bCs/>
                <w:lang w:val="pt-BR" w:eastAsia="fr-FR"/>
              </w:rPr>
              <w:t>5p.</w:t>
            </w:r>
          </w:p>
        </w:tc>
      </w:tr>
      <w:tr w:rsidR="00BB4FD5" w:rsidRPr="00BB4FD5" w14:paraId="696BBB78" w14:textId="77777777" w:rsidTr="00F55D84">
        <w:tc>
          <w:tcPr>
            <w:tcW w:w="4336" w:type="pct"/>
          </w:tcPr>
          <w:p w14:paraId="4AC9D76C" w14:textId="77777777" w:rsidR="00BB4FD5" w:rsidRPr="00BB4FD5" w:rsidRDefault="00BB4FD5" w:rsidP="00BB4FD5">
            <w:pPr>
              <w:widowControl/>
              <w:autoSpaceDE/>
              <w:autoSpaceDN/>
              <w:spacing w:after="200" w:line="276" w:lineRule="auto"/>
              <w:rPr>
                <w:rFonts w:eastAsia="Calibri" w:cs="Calibri"/>
                <w:sz w:val="20"/>
                <w:szCs w:val="20"/>
                <w:lang w:val="en-GB"/>
              </w:rPr>
            </w:pPr>
            <w:r w:rsidRPr="00BB4FD5">
              <w:rPr>
                <w:rFonts w:ascii="Calibri" w:eastAsia="Calibri" w:hAnsi="Calibri" w:cs="Calibri"/>
                <w:sz w:val="23"/>
                <w:szCs w:val="23"/>
              </w:rPr>
              <w:t>5.2 Proiecte care sunt inițiate de o persoana juridica care are întreaga activitate localizată în spațiul rural din teritoriul GAL Delta Dunării – sediul social sau toate punctele de lucru ale solicitantului sunt localizate pe teritoriul GAL DD.</w:t>
            </w:r>
          </w:p>
        </w:tc>
        <w:tc>
          <w:tcPr>
            <w:tcW w:w="664" w:type="pct"/>
          </w:tcPr>
          <w:p w14:paraId="3C5A25DF"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r w:rsidRPr="00BB4FD5">
              <w:rPr>
                <w:rFonts w:eastAsia="Calibri" w:cs="Calibri"/>
                <w:bCs/>
                <w:lang w:val="pt-BR" w:eastAsia="fr-FR"/>
              </w:rPr>
              <w:t>4p.</w:t>
            </w:r>
          </w:p>
        </w:tc>
      </w:tr>
      <w:tr w:rsidR="00BB4FD5" w:rsidRPr="00BB4FD5" w14:paraId="1D639811" w14:textId="77777777" w:rsidTr="00F55D84">
        <w:tc>
          <w:tcPr>
            <w:tcW w:w="4336" w:type="pct"/>
          </w:tcPr>
          <w:p w14:paraId="6503D42A" w14:textId="77777777" w:rsidR="00BB4FD5" w:rsidRPr="00BB4FD5" w:rsidRDefault="00BB4FD5" w:rsidP="00BB4FD5">
            <w:pPr>
              <w:widowControl/>
              <w:autoSpaceDE/>
              <w:autoSpaceDN/>
              <w:spacing w:after="200" w:line="276" w:lineRule="auto"/>
              <w:rPr>
                <w:rFonts w:eastAsia="Calibri" w:cs="Calibri"/>
                <w:sz w:val="20"/>
                <w:szCs w:val="20"/>
                <w:lang w:val="fr-FR"/>
              </w:rPr>
            </w:pPr>
            <w:r w:rsidRPr="00BB4FD5">
              <w:rPr>
                <w:rFonts w:ascii="Calibri" w:eastAsia="Calibri" w:hAnsi="Calibri" w:cs="Calibri"/>
              </w:rPr>
              <w:t>5.3 Proiecte propuse de  parteneriate, in baza unui acord de cooperare inițiat  în cadrul măsurii M4/6B a SDL GAL Delta Dunarii</w:t>
            </w:r>
          </w:p>
        </w:tc>
        <w:tc>
          <w:tcPr>
            <w:tcW w:w="664" w:type="pct"/>
          </w:tcPr>
          <w:p w14:paraId="5EEF4CD6"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r w:rsidRPr="00BB4FD5">
              <w:rPr>
                <w:rFonts w:eastAsia="Calibri" w:cs="Calibri"/>
                <w:bCs/>
                <w:lang w:val="pt-BR" w:eastAsia="fr-FR"/>
              </w:rPr>
              <w:t>5p.</w:t>
            </w:r>
          </w:p>
        </w:tc>
      </w:tr>
      <w:tr w:rsidR="00BB4FD5" w:rsidRPr="00BB4FD5" w14:paraId="3C6F361F" w14:textId="77777777" w:rsidTr="00F55D84">
        <w:tc>
          <w:tcPr>
            <w:tcW w:w="4336" w:type="pct"/>
          </w:tcPr>
          <w:p w14:paraId="10CD945A" w14:textId="77777777" w:rsidR="00BB4FD5" w:rsidRPr="00BB4FD5" w:rsidRDefault="00BB4FD5" w:rsidP="00BB4FD5">
            <w:pPr>
              <w:widowControl/>
              <w:autoSpaceDE/>
              <w:autoSpaceDN/>
              <w:spacing w:after="200" w:line="276" w:lineRule="auto"/>
              <w:rPr>
                <w:rFonts w:eastAsia="Calibri" w:cs="Calibri"/>
                <w:sz w:val="20"/>
                <w:szCs w:val="20"/>
                <w:lang w:val="en-GB"/>
              </w:rPr>
            </w:pPr>
            <w:r w:rsidRPr="00BB4FD5">
              <w:rPr>
                <w:rFonts w:eastAsia="Calibri" w:cs="Calibri"/>
                <w:sz w:val="20"/>
                <w:szCs w:val="20"/>
                <w:lang w:val="en-GB"/>
              </w:rPr>
              <w:t xml:space="preserve">5.4  </w:t>
            </w:r>
            <w:r w:rsidRPr="00BB4FD5">
              <w:rPr>
                <w:rFonts w:ascii="Calibri" w:eastAsia="Calibri" w:hAnsi="Calibri" w:cs="Calibri"/>
              </w:rPr>
              <w:t>Proiecte de producție care folosesc materii prime locale</w:t>
            </w:r>
          </w:p>
        </w:tc>
        <w:tc>
          <w:tcPr>
            <w:tcW w:w="664" w:type="pct"/>
          </w:tcPr>
          <w:p w14:paraId="39C101CF"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r w:rsidRPr="00BB4FD5">
              <w:rPr>
                <w:rFonts w:eastAsia="Calibri" w:cs="Calibri"/>
                <w:bCs/>
                <w:lang w:val="pt-BR" w:eastAsia="fr-FR"/>
              </w:rPr>
              <w:t>3p.</w:t>
            </w:r>
          </w:p>
        </w:tc>
      </w:tr>
      <w:tr w:rsidR="00BB4FD5" w:rsidRPr="00BB4FD5" w14:paraId="5AF277C7" w14:textId="77777777" w:rsidTr="00F55D84">
        <w:tc>
          <w:tcPr>
            <w:tcW w:w="4336" w:type="pct"/>
          </w:tcPr>
          <w:p w14:paraId="117C0786" w14:textId="77777777" w:rsidR="00BB4FD5" w:rsidRPr="00BB4FD5" w:rsidRDefault="00BB4FD5" w:rsidP="00BB4FD5">
            <w:pPr>
              <w:widowControl/>
              <w:autoSpaceDE/>
              <w:autoSpaceDN/>
              <w:spacing w:after="200" w:line="276" w:lineRule="auto"/>
              <w:rPr>
                <w:rFonts w:eastAsia="Calibri" w:cs="Calibri"/>
                <w:sz w:val="20"/>
                <w:szCs w:val="20"/>
                <w:lang w:val="fr-FR"/>
              </w:rPr>
            </w:pPr>
            <w:r w:rsidRPr="00BB4FD5">
              <w:rPr>
                <w:rFonts w:eastAsia="Calibri" w:cs="Calibri"/>
                <w:sz w:val="20"/>
                <w:szCs w:val="20"/>
                <w:lang w:val="fr-FR"/>
              </w:rPr>
              <w:lastRenderedPageBreak/>
              <w:t>5.5</w:t>
            </w:r>
            <w:r w:rsidRPr="00BB4FD5">
              <w:rPr>
                <w:rFonts w:ascii="Calibri" w:eastAsia="Calibri" w:hAnsi="Calibri" w:cs="Calibri"/>
              </w:rPr>
              <w:t xml:space="preserve"> Proiecte de servicii care propun activități turistice integrate (rețea de servicii turistice, alte activitati complementare turismului, promovarea culturii locale, etc) – minim 3 servicii</w:t>
            </w:r>
          </w:p>
        </w:tc>
        <w:tc>
          <w:tcPr>
            <w:tcW w:w="664" w:type="pct"/>
          </w:tcPr>
          <w:p w14:paraId="5E39655D"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r w:rsidRPr="00BB4FD5">
              <w:rPr>
                <w:rFonts w:eastAsia="Calibri" w:cs="Calibri"/>
                <w:bCs/>
                <w:lang w:val="pt-BR" w:eastAsia="fr-FR"/>
              </w:rPr>
              <w:t>2p.</w:t>
            </w:r>
          </w:p>
        </w:tc>
      </w:tr>
      <w:tr w:rsidR="00BB4FD5" w:rsidRPr="00BB4FD5" w14:paraId="2142B906" w14:textId="77777777" w:rsidTr="00F55D84">
        <w:tc>
          <w:tcPr>
            <w:tcW w:w="4336" w:type="pct"/>
          </w:tcPr>
          <w:p w14:paraId="22E9E2B7" w14:textId="77777777" w:rsidR="00BB4FD5" w:rsidRPr="00BB4FD5" w:rsidRDefault="00BB4FD5" w:rsidP="00BB4FD5">
            <w:pPr>
              <w:widowControl/>
              <w:autoSpaceDE/>
              <w:autoSpaceDN/>
              <w:spacing w:after="200" w:line="276" w:lineRule="auto"/>
              <w:rPr>
                <w:rFonts w:eastAsia="Calibri" w:cs="Calibri"/>
                <w:sz w:val="20"/>
                <w:szCs w:val="20"/>
                <w:lang w:val="en-GB"/>
              </w:rPr>
            </w:pPr>
            <w:r w:rsidRPr="00BB4FD5">
              <w:rPr>
                <w:rFonts w:eastAsia="Calibri" w:cs="Calibri"/>
                <w:sz w:val="20"/>
                <w:szCs w:val="20"/>
                <w:lang w:val="en-GB"/>
              </w:rPr>
              <w:t xml:space="preserve">5.6 </w:t>
            </w:r>
            <w:r w:rsidRPr="00BB4FD5">
              <w:rPr>
                <w:rFonts w:ascii="Calibri" w:eastAsia="Calibri" w:hAnsi="Calibri" w:cs="Calibri"/>
              </w:rPr>
              <w:t>Proiecte care propun utilizarea de energie din surse regenerabile</w:t>
            </w:r>
          </w:p>
        </w:tc>
        <w:tc>
          <w:tcPr>
            <w:tcW w:w="664" w:type="pct"/>
          </w:tcPr>
          <w:p w14:paraId="01AB3CA8"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r w:rsidRPr="00BB4FD5">
              <w:rPr>
                <w:rFonts w:eastAsia="Calibri" w:cs="Calibri"/>
                <w:bCs/>
                <w:lang w:val="pt-BR" w:eastAsia="fr-FR"/>
              </w:rPr>
              <w:t>3p.</w:t>
            </w:r>
          </w:p>
        </w:tc>
      </w:tr>
      <w:tr w:rsidR="00BB4FD5" w:rsidRPr="00BB4FD5" w14:paraId="04A0F44D" w14:textId="77777777" w:rsidTr="00F55D84">
        <w:tc>
          <w:tcPr>
            <w:tcW w:w="4336" w:type="pct"/>
            <w:shd w:val="clear" w:color="auto" w:fill="00B0F0"/>
          </w:tcPr>
          <w:p w14:paraId="17C0D34E" w14:textId="77777777" w:rsidR="00BB4FD5" w:rsidRPr="00BB4FD5" w:rsidRDefault="00BB4FD5" w:rsidP="00BB4FD5">
            <w:pPr>
              <w:widowControl/>
              <w:autoSpaceDE/>
              <w:autoSpaceDN/>
              <w:spacing w:after="200" w:line="276" w:lineRule="auto"/>
              <w:rPr>
                <w:rFonts w:eastAsia="Calibri" w:cs="Calibri"/>
                <w:b/>
                <w:lang w:val="en-GB"/>
              </w:rPr>
            </w:pPr>
            <w:r w:rsidRPr="00BB4FD5">
              <w:rPr>
                <w:rFonts w:eastAsia="Calibri" w:cs="Calibri"/>
                <w:b/>
                <w:lang w:val="en-GB"/>
              </w:rPr>
              <w:t>P6.Principiul locurilor de munca nou create in teritoriul GAL DELTA DUNARII</w:t>
            </w:r>
          </w:p>
        </w:tc>
        <w:tc>
          <w:tcPr>
            <w:tcW w:w="664" w:type="pct"/>
            <w:shd w:val="clear" w:color="auto" w:fill="00B0F0"/>
          </w:tcPr>
          <w:p w14:paraId="5B7723B0"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r w:rsidRPr="00BB4FD5">
              <w:rPr>
                <w:rFonts w:eastAsia="Calibri" w:cs="Calibri"/>
                <w:bCs/>
                <w:lang w:val="pt-BR" w:eastAsia="fr-FR"/>
              </w:rPr>
              <w:t>Max.5p.</w:t>
            </w:r>
          </w:p>
        </w:tc>
      </w:tr>
      <w:tr w:rsidR="00BB4FD5" w:rsidRPr="00BB4FD5" w14:paraId="0C752105" w14:textId="77777777" w:rsidTr="00F55D84">
        <w:tc>
          <w:tcPr>
            <w:tcW w:w="4336" w:type="pct"/>
          </w:tcPr>
          <w:p w14:paraId="2DC8EDE3" w14:textId="77777777" w:rsidR="00BB4FD5" w:rsidRPr="00BB4FD5" w:rsidRDefault="00BB4FD5" w:rsidP="00BB4FD5">
            <w:pPr>
              <w:widowControl/>
              <w:autoSpaceDE/>
              <w:autoSpaceDN/>
              <w:spacing w:after="200" w:line="276" w:lineRule="auto"/>
              <w:rPr>
                <w:rFonts w:eastAsia="Calibri" w:cs="Calibri"/>
                <w:sz w:val="20"/>
                <w:szCs w:val="20"/>
                <w:lang w:val="fr-FR"/>
              </w:rPr>
            </w:pPr>
            <w:r w:rsidRPr="00BB4FD5">
              <w:rPr>
                <w:rFonts w:eastAsia="Calibri" w:cs="Calibri"/>
                <w:sz w:val="20"/>
                <w:szCs w:val="20"/>
                <w:lang w:val="fr-FR"/>
              </w:rPr>
              <w:t>6.1 Cel puțin un loc de munca nou creat</w:t>
            </w:r>
          </w:p>
        </w:tc>
        <w:tc>
          <w:tcPr>
            <w:tcW w:w="664" w:type="pct"/>
          </w:tcPr>
          <w:p w14:paraId="105AF4FC"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r w:rsidRPr="00BB4FD5">
              <w:rPr>
                <w:rFonts w:eastAsia="Calibri" w:cs="Calibri"/>
                <w:bCs/>
                <w:lang w:val="pt-BR" w:eastAsia="fr-FR"/>
              </w:rPr>
              <w:t>3p.</w:t>
            </w:r>
          </w:p>
        </w:tc>
      </w:tr>
      <w:tr w:rsidR="00BB4FD5" w:rsidRPr="00BB4FD5" w14:paraId="275E82F1" w14:textId="77777777" w:rsidTr="00F55D84">
        <w:tc>
          <w:tcPr>
            <w:tcW w:w="4336" w:type="pct"/>
          </w:tcPr>
          <w:p w14:paraId="04807C82" w14:textId="77777777" w:rsidR="00BB4FD5" w:rsidRPr="00BB4FD5" w:rsidRDefault="00BB4FD5" w:rsidP="00BB4FD5">
            <w:pPr>
              <w:widowControl/>
              <w:autoSpaceDE/>
              <w:autoSpaceDN/>
              <w:spacing w:after="200" w:line="276" w:lineRule="auto"/>
              <w:rPr>
                <w:rFonts w:eastAsia="Calibri" w:cs="Calibri"/>
                <w:sz w:val="20"/>
                <w:szCs w:val="20"/>
                <w:lang w:val="fr-FR"/>
              </w:rPr>
            </w:pPr>
            <w:r w:rsidRPr="00BB4FD5">
              <w:rPr>
                <w:rFonts w:eastAsia="Calibri" w:cs="Calibri"/>
                <w:sz w:val="20"/>
                <w:szCs w:val="20"/>
                <w:lang w:val="fr-FR"/>
              </w:rPr>
              <w:t>6.2 Doua sau mai multe locuri de munca nou create în GAL DD</w:t>
            </w:r>
          </w:p>
        </w:tc>
        <w:tc>
          <w:tcPr>
            <w:tcW w:w="664" w:type="pct"/>
          </w:tcPr>
          <w:p w14:paraId="503549D6"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r w:rsidRPr="00BB4FD5">
              <w:rPr>
                <w:rFonts w:eastAsia="Calibri" w:cs="Calibri"/>
                <w:bCs/>
                <w:lang w:val="pt-BR" w:eastAsia="fr-FR"/>
              </w:rPr>
              <w:t>5p.</w:t>
            </w:r>
          </w:p>
        </w:tc>
      </w:tr>
      <w:tr w:rsidR="00BB4FD5" w:rsidRPr="00BB4FD5" w14:paraId="51D19856" w14:textId="77777777" w:rsidTr="00F55D84">
        <w:tc>
          <w:tcPr>
            <w:tcW w:w="4336" w:type="pct"/>
            <w:shd w:val="clear" w:color="auto" w:fill="00B0F0"/>
          </w:tcPr>
          <w:p w14:paraId="6FD2161D" w14:textId="77777777" w:rsidR="00BB4FD5" w:rsidRPr="00BB4FD5" w:rsidRDefault="00BB4FD5" w:rsidP="00BB4FD5">
            <w:pPr>
              <w:widowControl/>
              <w:adjustRightInd w:val="0"/>
              <w:spacing w:after="200" w:line="276" w:lineRule="auto"/>
              <w:rPr>
                <w:rFonts w:eastAsia="Calibri" w:cs="Calibri"/>
                <w:b/>
                <w:color w:val="000000"/>
                <w:lang w:val="fr-FR" w:eastAsia="ro-RO"/>
              </w:rPr>
            </w:pPr>
            <w:r w:rsidRPr="00BB4FD5">
              <w:rPr>
                <w:rFonts w:eastAsia="Calibri" w:cs="Calibri"/>
                <w:b/>
                <w:color w:val="000000"/>
                <w:lang w:val="fr-FR" w:eastAsia="ro-RO"/>
              </w:rPr>
              <w:t>P7. Principiul duratei de implementare a proiectului</w:t>
            </w:r>
          </w:p>
        </w:tc>
        <w:tc>
          <w:tcPr>
            <w:tcW w:w="664" w:type="pct"/>
            <w:shd w:val="clear" w:color="auto" w:fill="00B0F0"/>
          </w:tcPr>
          <w:p w14:paraId="69A74A13" w14:textId="77777777" w:rsidR="00BB4FD5" w:rsidRPr="00BB4FD5" w:rsidRDefault="00BB4FD5" w:rsidP="00BB4FD5">
            <w:pPr>
              <w:widowControl/>
              <w:overflowPunct w:val="0"/>
              <w:adjustRightInd w:val="0"/>
              <w:spacing w:after="200" w:line="276" w:lineRule="auto"/>
              <w:textAlignment w:val="baseline"/>
              <w:rPr>
                <w:rFonts w:eastAsia="Calibri" w:cs="Calibri"/>
                <w:bCs/>
                <w:lang w:val="pt-BR" w:eastAsia="fr-FR"/>
              </w:rPr>
            </w:pPr>
            <w:r w:rsidRPr="00BB4FD5">
              <w:rPr>
                <w:rFonts w:eastAsia="Calibri" w:cs="Calibri"/>
                <w:bCs/>
                <w:lang w:val="pt-BR" w:eastAsia="fr-FR"/>
              </w:rPr>
              <w:t>Max. 2p.</w:t>
            </w:r>
          </w:p>
        </w:tc>
      </w:tr>
      <w:tr w:rsidR="00BB4FD5" w:rsidRPr="00BB4FD5" w14:paraId="4A629D1E" w14:textId="77777777" w:rsidTr="00F55D84">
        <w:tc>
          <w:tcPr>
            <w:tcW w:w="4336" w:type="pct"/>
          </w:tcPr>
          <w:p w14:paraId="70CE087C" w14:textId="77777777" w:rsidR="00BB4FD5" w:rsidRPr="00BB4FD5" w:rsidRDefault="00BB4FD5" w:rsidP="00BB4FD5">
            <w:pPr>
              <w:widowControl/>
              <w:adjustRightInd w:val="0"/>
              <w:spacing w:after="200" w:line="276" w:lineRule="auto"/>
              <w:rPr>
                <w:rFonts w:eastAsia="Calibri" w:cs="Calibri"/>
                <w:color w:val="000000"/>
                <w:sz w:val="20"/>
                <w:szCs w:val="20"/>
                <w:lang w:val="en-GB" w:eastAsia="ro-RO"/>
              </w:rPr>
            </w:pPr>
            <w:r w:rsidRPr="00BB4FD5">
              <w:rPr>
                <w:rFonts w:eastAsia="Calibri" w:cs="Calibri"/>
                <w:color w:val="000000"/>
                <w:sz w:val="20"/>
                <w:szCs w:val="20"/>
                <w:lang w:val="en-GB" w:eastAsia="ro-RO"/>
              </w:rPr>
              <w:t>7.1 Proiect care se implementează în maxim 18 luni</w:t>
            </w:r>
          </w:p>
        </w:tc>
        <w:tc>
          <w:tcPr>
            <w:tcW w:w="664" w:type="pct"/>
          </w:tcPr>
          <w:p w14:paraId="2B2876CF"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r w:rsidRPr="00BB4FD5">
              <w:rPr>
                <w:rFonts w:eastAsia="Calibri" w:cs="Calibri"/>
                <w:bCs/>
                <w:lang w:val="pt-BR" w:eastAsia="fr-FR"/>
              </w:rPr>
              <w:t>2p.</w:t>
            </w:r>
          </w:p>
        </w:tc>
      </w:tr>
      <w:tr w:rsidR="00BB4FD5" w:rsidRPr="00BB4FD5" w14:paraId="380B466B" w14:textId="77777777" w:rsidTr="00F55D84">
        <w:tc>
          <w:tcPr>
            <w:tcW w:w="4336" w:type="pct"/>
          </w:tcPr>
          <w:p w14:paraId="44327166" w14:textId="77777777" w:rsidR="00BB4FD5" w:rsidRPr="00BB4FD5" w:rsidRDefault="00BB4FD5" w:rsidP="00BB4FD5">
            <w:pPr>
              <w:widowControl/>
              <w:autoSpaceDE/>
              <w:autoSpaceDN/>
              <w:spacing w:after="200" w:line="276" w:lineRule="auto"/>
              <w:rPr>
                <w:rFonts w:eastAsia="Calibri" w:cs="Calibri"/>
                <w:sz w:val="20"/>
                <w:szCs w:val="20"/>
                <w:lang w:val="en-GB"/>
              </w:rPr>
            </w:pPr>
            <w:r w:rsidRPr="00BB4FD5">
              <w:rPr>
                <w:rFonts w:eastAsia="Calibri" w:cs="Calibri"/>
                <w:color w:val="000000"/>
                <w:sz w:val="20"/>
                <w:szCs w:val="20"/>
                <w:lang w:val="en-GB" w:eastAsia="ro-RO"/>
              </w:rPr>
              <w:t>7.2 Proiect care se implementează în maxim 24 luni</w:t>
            </w:r>
          </w:p>
        </w:tc>
        <w:tc>
          <w:tcPr>
            <w:tcW w:w="664" w:type="pct"/>
          </w:tcPr>
          <w:p w14:paraId="5E35264D"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r w:rsidRPr="00BB4FD5">
              <w:rPr>
                <w:rFonts w:eastAsia="Calibri" w:cs="Calibri"/>
                <w:bCs/>
                <w:lang w:val="pt-BR" w:eastAsia="fr-FR"/>
              </w:rPr>
              <w:t>1p.</w:t>
            </w:r>
          </w:p>
        </w:tc>
      </w:tr>
      <w:tr w:rsidR="00BB4FD5" w:rsidRPr="00BB4FD5" w14:paraId="06B9DC6D" w14:textId="77777777" w:rsidTr="00F55D84">
        <w:tc>
          <w:tcPr>
            <w:tcW w:w="4336" w:type="pct"/>
            <w:shd w:val="clear" w:color="auto" w:fill="00B0F0"/>
          </w:tcPr>
          <w:p w14:paraId="239946AC" w14:textId="77777777" w:rsidR="00BB4FD5" w:rsidRPr="00BB4FD5" w:rsidRDefault="00BB4FD5" w:rsidP="00BB4FD5">
            <w:pPr>
              <w:widowControl/>
              <w:autoSpaceDE/>
              <w:autoSpaceDN/>
              <w:spacing w:after="200" w:line="276" w:lineRule="auto"/>
              <w:rPr>
                <w:rFonts w:eastAsia="Calibri" w:cs="Calibri"/>
                <w:color w:val="000000"/>
                <w:sz w:val="20"/>
                <w:szCs w:val="20"/>
                <w:lang w:val="en-GB" w:eastAsia="ro-RO"/>
              </w:rPr>
            </w:pPr>
            <w:r w:rsidRPr="00BB4FD5">
              <w:rPr>
                <w:rFonts w:eastAsia="Calibri" w:cs="Calibri"/>
                <w:color w:val="000000"/>
                <w:sz w:val="20"/>
                <w:szCs w:val="20"/>
                <w:lang w:val="en-GB" w:eastAsia="ro-RO"/>
              </w:rPr>
              <w:t>P8. Principiul asigurarii unui nivel superior de cofinantare a proiectului</w:t>
            </w:r>
          </w:p>
        </w:tc>
        <w:tc>
          <w:tcPr>
            <w:tcW w:w="664" w:type="pct"/>
            <w:shd w:val="clear" w:color="auto" w:fill="00B0F0"/>
          </w:tcPr>
          <w:p w14:paraId="4A38F91E"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r w:rsidRPr="00BB4FD5">
              <w:rPr>
                <w:rFonts w:eastAsia="Calibri" w:cs="Calibri"/>
                <w:bCs/>
                <w:lang w:val="pt-BR" w:eastAsia="fr-FR"/>
              </w:rPr>
              <w:t>Max.12p.</w:t>
            </w:r>
          </w:p>
        </w:tc>
      </w:tr>
      <w:tr w:rsidR="00BB4FD5" w:rsidRPr="00BB4FD5" w14:paraId="15BE5009" w14:textId="77777777" w:rsidTr="00F55D84">
        <w:tc>
          <w:tcPr>
            <w:tcW w:w="4336" w:type="pct"/>
          </w:tcPr>
          <w:p w14:paraId="234A03FC" w14:textId="77777777" w:rsidR="00BB4FD5" w:rsidRPr="00BB4FD5" w:rsidRDefault="00BB4FD5" w:rsidP="00BB4FD5">
            <w:pPr>
              <w:widowControl/>
              <w:autoSpaceDE/>
              <w:autoSpaceDN/>
              <w:spacing w:after="200" w:line="276" w:lineRule="auto"/>
              <w:rPr>
                <w:rFonts w:eastAsia="Calibri" w:cs="Calibri"/>
                <w:color w:val="000000"/>
                <w:sz w:val="20"/>
                <w:szCs w:val="20"/>
                <w:lang w:val="en-GB" w:eastAsia="ro-RO"/>
              </w:rPr>
            </w:pPr>
            <w:r w:rsidRPr="00BB4FD5">
              <w:rPr>
                <w:rFonts w:eastAsia="Calibri" w:cs="Calibri"/>
                <w:color w:val="000000"/>
                <w:sz w:val="20"/>
                <w:szCs w:val="20"/>
                <w:lang w:val="en-GB" w:eastAsia="ro-RO"/>
              </w:rPr>
              <w:t>8.1 Cofinantare privata de 13%</w:t>
            </w:r>
          </w:p>
        </w:tc>
        <w:tc>
          <w:tcPr>
            <w:tcW w:w="664" w:type="pct"/>
          </w:tcPr>
          <w:p w14:paraId="6987B1D6"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r w:rsidRPr="00BB4FD5">
              <w:rPr>
                <w:rFonts w:eastAsia="Calibri" w:cs="Calibri"/>
                <w:bCs/>
                <w:lang w:val="pt-BR" w:eastAsia="fr-FR"/>
              </w:rPr>
              <w:t>5p.</w:t>
            </w:r>
          </w:p>
        </w:tc>
      </w:tr>
      <w:tr w:rsidR="00BB4FD5" w:rsidRPr="00BB4FD5" w14:paraId="0635CDFB" w14:textId="77777777" w:rsidTr="00F55D84">
        <w:tc>
          <w:tcPr>
            <w:tcW w:w="4336" w:type="pct"/>
          </w:tcPr>
          <w:p w14:paraId="41113552" w14:textId="77777777" w:rsidR="00BB4FD5" w:rsidRPr="00BB4FD5" w:rsidRDefault="00BB4FD5" w:rsidP="00BB4FD5">
            <w:pPr>
              <w:widowControl/>
              <w:autoSpaceDE/>
              <w:autoSpaceDN/>
              <w:spacing w:after="200" w:line="276" w:lineRule="auto"/>
              <w:rPr>
                <w:rFonts w:eastAsia="Calibri" w:cs="Calibri"/>
                <w:color w:val="000000"/>
                <w:sz w:val="20"/>
                <w:szCs w:val="20"/>
                <w:lang w:val="en-GB" w:eastAsia="ro-RO"/>
              </w:rPr>
            </w:pPr>
            <w:r w:rsidRPr="00BB4FD5">
              <w:rPr>
                <w:rFonts w:eastAsia="Calibri" w:cs="Calibri"/>
                <w:color w:val="000000"/>
                <w:sz w:val="20"/>
                <w:szCs w:val="20"/>
                <w:lang w:val="en-GB" w:eastAsia="ro-RO"/>
              </w:rPr>
              <w:t>8.2 Cofinantare privata de 15%</w:t>
            </w:r>
          </w:p>
        </w:tc>
        <w:tc>
          <w:tcPr>
            <w:tcW w:w="664" w:type="pct"/>
          </w:tcPr>
          <w:p w14:paraId="4C3772A4"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r w:rsidRPr="00BB4FD5">
              <w:rPr>
                <w:rFonts w:eastAsia="Calibri" w:cs="Calibri"/>
                <w:bCs/>
                <w:lang w:val="pt-BR" w:eastAsia="fr-FR"/>
              </w:rPr>
              <w:t>10p.</w:t>
            </w:r>
          </w:p>
        </w:tc>
      </w:tr>
      <w:tr w:rsidR="00BB4FD5" w:rsidRPr="00BB4FD5" w14:paraId="77278F23" w14:textId="77777777" w:rsidTr="00F55D84">
        <w:tc>
          <w:tcPr>
            <w:tcW w:w="4336" w:type="pct"/>
          </w:tcPr>
          <w:p w14:paraId="592BC5D6" w14:textId="77777777" w:rsidR="00BB4FD5" w:rsidRPr="00BB4FD5" w:rsidRDefault="00BB4FD5" w:rsidP="00BB4FD5">
            <w:pPr>
              <w:widowControl/>
              <w:autoSpaceDE/>
              <w:autoSpaceDN/>
              <w:spacing w:after="200" w:line="276" w:lineRule="auto"/>
              <w:rPr>
                <w:rFonts w:eastAsia="Calibri" w:cs="Calibri"/>
                <w:color w:val="000000"/>
                <w:sz w:val="20"/>
                <w:szCs w:val="20"/>
                <w:lang w:val="en-GB" w:eastAsia="ro-RO"/>
              </w:rPr>
            </w:pPr>
            <w:r w:rsidRPr="00BB4FD5">
              <w:rPr>
                <w:rFonts w:eastAsia="Calibri" w:cs="Calibri"/>
                <w:color w:val="000000"/>
                <w:sz w:val="20"/>
                <w:szCs w:val="20"/>
                <w:lang w:val="en-GB" w:eastAsia="ro-RO"/>
              </w:rPr>
              <w:t>8.3 Cofinantare privata de 20%</w:t>
            </w:r>
          </w:p>
        </w:tc>
        <w:tc>
          <w:tcPr>
            <w:tcW w:w="664" w:type="pct"/>
          </w:tcPr>
          <w:p w14:paraId="7F5190A9" w14:textId="77777777" w:rsidR="00BB4FD5" w:rsidRPr="00BB4FD5" w:rsidRDefault="00BB4FD5" w:rsidP="00BB4FD5">
            <w:pPr>
              <w:widowControl/>
              <w:overflowPunct w:val="0"/>
              <w:adjustRightInd w:val="0"/>
              <w:spacing w:after="200" w:line="276" w:lineRule="auto"/>
              <w:jc w:val="center"/>
              <w:textAlignment w:val="baseline"/>
              <w:rPr>
                <w:rFonts w:eastAsia="Calibri" w:cs="Calibri"/>
                <w:bCs/>
                <w:lang w:val="pt-BR" w:eastAsia="fr-FR"/>
              </w:rPr>
            </w:pPr>
            <w:r w:rsidRPr="00BB4FD5">
              <w:rPr>
                <w:rFonts w:eastAsia="Calibri" w:cs="Calibri"/>
                <w:bCs/>
                <w:lang w:val="pt-BR" w:eastAsia="fr-FR"/>
              </w:rPr>
              <w:t>12p.</w:t>
            </w:r>
          </w:p>
        </w:tc>
      </w:tr>
      <w:tr w:rsidR="00BB4FD5" w:rsidRPr="00BB4FD5" w14:paraId="7D0C21E2" w14:textId="77777777" w:rsidTr="00F55D84">
        <w:tc>
          <w:tcPr>
            <w:tcW w:w="4336" w:type="pct"/>
          </w:tcPr>
          <w:p w14:paraId="43AB39B6" w14:textId="77777777" w:rsidR="00BB4FD5" w:rsidRPr="00BB4FD5" w:rsidRDefault="00BB4FD5" w:rsidP="00BB4FD5">
            <w:pPr>
              <w:widowControl/>
              <w:overflowPunct w:val="0"/>
              <w:adjustRightInd w:val="0"/>
              <w:spacing w:after="200" w:line="276" w:lineRule="auto"/>
              <w:jc w:val="center"/>
              <w:textAlignment w:val="baseline"/>
              <w:rPr>
                <w:rFonts w:eastAsia="Calibri" w:cs="Calibri"/>
                <w:b/>
              </w:rPr>
            </w:pPr>
            <w:r w:rsidRPr="00BB4FD5">
              <w:rPr>
                <w:rFonts w:eastAsia="Calibri" w:cs="Calibri"/>
                <w:b/>
              </w:rPr>
              <w:t>TOTAL punctaj</w:t>
            </w:r>
          </w:p>
        </w:tc>
        <w:tc>
          <w:tcPr>
            <w:tcW w:w="664" w:type="pct"/>
          </w:tcPr>
          <w:p w14:paraId="1AD1C8AC" w14:textId="77777777" w:rsidR="00BB4FD5" w:rsidRPr="00BB4FD5" w:rsidRDefault="00BB4FD5" w:rsidP="00BB4FD5">
            <w:pPr>
              <w:widowControl/>
              <w:overflowPunct w:val="0"/>
              <w:adjustRightInd w:val="0"/>
              <w:spacing w:after="200" w:line="276" w:lineRule="auto"/>
              <w:jc w:val="center"/>
              <w:textAlignment w:val="baseline"/>
              <w:rPr>
                <w:rFonts w:eastAsia="Calibri" w:cs="Calibri"/>
                <w:b/>
                <w:bCs/>
                <w:lang w:val="pt-BR" w:eastAsia="fr-FR"/>
              </w:rPr>
            </w:pPr>
            <w:r w:rsidRPr="00BB4FD5">
              <w:rPr>
                <w:rFonts w:eastAsia="Calibri" w:cs="Calibri"/>
                <w:b/>
                <w:bCs/>
                <w:lang w:val="pt-BR" w:eastAsia="fr-FR"/>
              </w:rPr>
              <w:t>100 p</w:t>
            </w:r>
          </w:p>
        </w:tc>
      </w:tr>
      <w:bookmarkEnd w:id="0"/>
    </w:tbl>
    <w:p w14:paraId="7D75980D" w14:textId="77777777" w:rsidR="00BD35D5" w:rsidRDefault="00BD35D5">
      <w:pPr>
        <w:spacing w:line="274" w:lineRule="exact"/>
        <w:rPr>
          <w:rFonts w:eastAsia="Calibri" w:cs="Calibri"/>
          <w:b/>
        </w:rPr>
      </w:pPr>
    </w:p>
    <w:p w14:paraId="1B29035E" w14:textId="3D0B5E41" w:rsidR="00BB4FD5" w:rsidRDefault="00BB4FD5" w:rsidP="00BB4FD5">
      <w:pPr>
        <w:tabs>
          <w:tab w:val="left" w:pos="2970"/>
        </w:tabs>
        <w:rPr>
          <w:rFonts w:eastAsia="Calibri" w:cs="Calibri"/>
          <w:b/>
        </w:rPr>
      </w:pPr>
    </w:p>
    <w:p w14:paraId="0A355C6D" w14:textId="77777777" w:rsidR="00BB4FD5" w:rsidRDefault="00BB4FD5" w:rsidP="00BB4FD5">
      <w:pPr>
        <w:pStyle w:val="BodyText"/>
        <w:spacing w:before="101"/>
        <w:ind w:left="318" w:right="892"/>
      </w:pPr>
      <w:r>
        <w:t>Pentru</w:t>
      </w:r>
      <w:r>
        <w:rPr>
          <w:spacing w:val="26"/>
        </w:rPr>
        <w:t xml:space="preserve"> </w:t>
      </w:r>
      <w:r>
        <w:t>această</w:t>
      </w:r>
      <w:r>
        <w:rPr>
          <w:spacing w:val="22"/>
        </w:rPr>
        <w:t xml:space="preserve"> </w:t>
      </w:r>
      <w:r>
        <w:t>submăsură</w:t>
      </w:r>
      <w:r>
        <w:rPr>
          <w:spacing w:val="28"/>
        </w:rPr>
        <w:t xml:space="preserve"> </w:t>
      </w:r>
      <w:r>
        <w:t>punctajul</w:t>
      </w:r>
      <w:r>
        <w:rPr>
          <w:spacing w:val="30"/>
        </w:rPr>
        <w:t xml:space="preserve"> </w:t>
      </w:r>
      <w:r>
        <w:t>minim</w:t>
      </w:r>
      <w:r>
        <w:rPr>
          <w:spacing w:val="26"/>
        </w:rPr>
        <w:t xml:space="preserve"> </w:t>
      </w:r>
      <w:r>
        <w:t>este</w:t>
      </w:r>
      <w:r>
        <w:rPr>
          <w:spacing w:val="26"/>
        </w:rPr>
        <w:t xml:space="preserve"> </w:t>
      </w:r>
      <w:r>
        <w:t>de</w:t>
      </w:r>
      <w:r>
        <w:rPr>
          <w:spacing w:val="29"/>
        </w:rPr>
        <w:t xml:space="preserve"> </w:t>
      </w:r>
      <w:r>
        <w:t>35</w:t>
      </w:r>
      <w:r>
        <w:rPr>
          <w:spacing w:val="22"/>
        </w:rPr>
        <w:t xml:space="preserve"> </w:t>
      </w:r>
      <w:r>
        <w:t>puncte</w:t>
      </w:r>
      <w:r>
        <w:rPr>
          <w:spacing w:val="27"/>
        </w:rPr>
        <w:t xml:space="preserve"> </w:t>
      </w:r>
      <w:r>
        <w:t>si</w:t>
      </w:r>
      <w:r>
        <w:rPr>
          <w:spacing w:val="22"/>
        </w:rPr>
        <w:t xml:space="preserve"> </w:t>
      </w:r>
      <w:r>
        <w:t>reprezintă</w:t>
      </w:r>
      <w:r>
        <w:rPr>
          <w:spacing w:val="26"/>
        </w:rPr>
        <w:t xml:space="preserve"> </w:t>
      </w:r>
      <w:r>
        <w:t>pragul</w:t>
      </w:r>
      <w:r>
        <w:rPr>
          <w:spacing w:val="29"/>
        </w:rPr>
        <w:t xml:space="preserve"> </w:t>
      </w:r>
      <w:r>
        <w:t>sub</w:t>
      </w:r>
      <w:r>
        <w:rPr>
          <w:spacing w:val="29"/>
        </w:rPr>
        <w:t xml:space="preserve"> </w:t>
      </w:r>
      <w:r>
        <w:t>care</w:t>
      </w:r>
      <w:r>
        <w:rPr>
          <w:spacing w:val="-63"/>
        </w:rPr>
        <w:t xml:space="preserve"> </w:t>
      </w:r>
      <w:r>
        <w:t>niciun</w:t>
      </w:r>
      <w:r>
        <w:rPr>
          <w:spacing w:val="-1"/>
        </w:rPr>
        <w:t xml:space="preserve"> </w:t>
      </w:r>
      <w:r>
        <w:t>proiect</w:t>
      </w:r>
      <w:r>
        <w:rPr>
          <w:spacing w:val="-1"/>
        </w:rPr>
        <w:t xml:space="preserve"> </w:t>
      </w:r>
      <w:r>
        <w:t>nu</w:t>
      </w:r>
      <w:r>
        <w:rPr>
          <w:spacing w:val="-1"/>
        </w:rPr>
        <w:t xml:space="preserve"> </w:t>
      </w:r>
      <w:r>
        <w:t>poate intra la</w:t>
      </w:r>
      <w:r>
        <w:rPr>
          <w:spacing w:val="-1"/>
        </w:rPr>
        <w:t xml:space="preserve"> </w:t>
      </w:r>
      <w:r>
        <w:t>finanţare.</w:t>
      </w:r>
    </w:p>
    <w:p w14:paraId="3C277A78" w14:textId="77777777" w:rsidR="00BB4FD5" w:rsidRDefault="00BB4FD5" w:rsidP="00BB4FD5">
      <w:pPr>
        <w:pStyle w:val="BodyText"/>
        <w:rPr>
          <w:sz w:val="26"/>
        </w:rPr>
      </w:pPr>
    </w:p>
    <w:p w14:paraId="51922243" w14:textId="77777777" w:rsidR="00BB4FD5" w:rsidRDefault="00BB4FD5" w:rsidP="00BB4FD5">
      <w:pPr>
        <w:pStyle w:val="BodyText"/>
        <w:spacing w:before="205"/>
        <w:ind w:left="318"/>
      </w:pPr>
      <w:r>
        <w:rPr>
          <w:u w:val="single"/>
        </w:rPr>
        <w:t>Observatii:</w:t>
      </w:r>
    </w:p>
    <w:p w14:paraId="6E3947EB" w14:textId="77777777" w:rsidR="00BB4FD5" w:rsidRDefault="00BB4FD5" w:rsidP="00BB4FD5">
      <w:pPr>
        <w:pStyle w:val="BodyText"/>
        <w:spacing w:before="4" w:line="255" w:lineRule="exact"/>
        <w:ind w:left="318"/>
      </w:pPr>
      <w:r>
        <w:t>...................................................................................................................</w:t>
      </w:r>
    </w:p>
    <w:p w14:paraId="2688EB93" w14:textId="77777777" w:rsidR="00BB4FD5" w:rsidRDefault="00BB4FD5" w:rsidP="00BB4FD5">
      <w:pPr>
        <w:pStyle w:val="BodyText"/>
        <w:spacing w:line="254" w:lineRule="exact"/>
        <w:ind w:left="318"/>
      </w:pPr>
      <w:r>
        <w:t>...................................................................................................................</w:t>
      </w:r>
    </w:p>
    <w:p w14:paraId="6DC21AC6" w14:textId="77777777" w:rsidR="00BB4FD5" w:rsidRDefault="00BB4FD5" w:rsidP="00BB4FD5">
      <w:pPr>
        <w:pStyle w:val="BodyText"/>
        <w:spacing w:line="255" w:lineRule="exact"/>
        <w:ind w:left="318"/>
      </w:pPr>
      <w:r>
        <w:t>...................................................................................................................</w:t>
      </w:r>
    </w:p>
    <w:p w14:paraId="4A8A1CDC" w14:textId="77777777" w:rsidR="00BB4FD5" w:rsidRDefault="00BB4FD5" w:rsidP="00BB4FD5">
      <w:pPr>
        <w:pStyle w:val="BodyText"/>
        <w:rPr>
          <w:sz w:val="20"/>
        </w:rPr>
      </w:pPr>
    </w:p>
    <w:p w14:paraId="2F81F260" w14:textId="77777777" w:rsidR="00BB4FD5" w:rsidRDefault="00BB4FD5" w:rsidP="00BB4FD5">
      <w:pPr>
        <w:pStyle w:val="BodyText"/>
        <w:spacing w:before="4"/>
        <w:rPr>
          <w:sz w:val="25"/>
        </w:rPr>
      </w:pPr>
    </w:p>
    <w:tbl>
      <w:tblPr>
        <w:tblW w:w="0" w:type="auto"/>
        <w:tblInd w:w="125" w:type="dxa"/>
        <w:tblLayout w:type="fixed"/>
        <w:tblCellMar>
          <w:left w:w="0" w:type="dxa"/>
          <w:right w:w="0" w:type="dxa"/>
        </w:tblCellMar>
        <w:tblLook w:val="01E0" w:firstRow="1" w:lastRow="1" w:firstColumn="1" w:lastColumn="1" w:noHBand="0" w:noVBand="0"/>
      </w:tblPr>
      <w:tblGrid>
        <w:gridCol w:w="4756"/>
        <w:gridCol w:w="4714"/>
      </w:tblGrid>
      <w:tr w:rsidR="00BB4FD5" w14:paraId="6345814F" w14:textId="77777777" w:rsidTr="00F55D84">
        <w:trPr>
          <w:trHeight w:val="1273"/>
        </w:trPr>
        <w:tc>
          <w:tcPr>
            <w:tcW w:w="4756" w:type="dxa"/>
          </w:tcPr>
          <w:p w14:paraId="273C072C" w14:textId="77777777" w:rsidR="00BB4FD5" w:rsidRDefault="00BB4FD5" w:rsidP="00F55D84">
            <w:pPr>
              <w:pStyle w:val="TableParagraph"/>
              <w:spacing w:line="255" w:lineRule="exact"/>
              <w:ind w:left="200"/>
            </w:pPr>
            <w:r>
              <w:t>Verificat:</w:t>
            </w:r>
            <w:r>
              <w:rPr>
                <w:spacing w:val="-1"/>
              </w:rPr>
              <w:t xml:space="preserve"> </w:t>
            </w:r>
            <w:r>
              <w:t>Expert</w:t>
            </w:r>
            <w:r>
              <w:rPr>
                <w:spacing w:val="-3"/>
              </w:rPr>
              <w:t xml:space="preserve"> </w:t>
            </w:r>
            <w:r>
              <w:t>2</w:t>
            </w:r>
            <w:r>
              <w:rPr>
                <w:spacing w:val="-1"/>
              </w:rPr>
              <w:t xml:space="preserve"> </w:t>
            </w:r>
            <w:r>
              <w:t>GAL</w:t>
            </w:r>
            <w:r>
              <w:rPr>
                <w:spacing w:val="-3"/>
              </w:rPr>
              <w:t xml:space="preserve"> </w:t>
            </w:r>
            <w:r>
              <w:t>DELTA</w:t>
            </w:r>
            <w:r>
              <w:rPr>
                <w:spacing w:val="-6"/>
              </w:rPr>
              <w:t xml:space="preserve"> </w:t>
            </w:r>
            <w:r>
              <w:t>DUNARII</w:t>
            </w:r>
          </w:p>
          <w:p w14:paraId="44EBE299" w14:textId="77777777" w:rsidR="00BB4FD5" w:rsidRDefault="00BB4FD5" w:rsidP="00F55D84">
            <w:pPr>
              <w:pStyle w:val="TableParagraph"/>
              <w:spacing w:line="254" w:lineRule="exact"/>
              <w:ind w:left="200"/>
              <w:rPr>
                <w:i/>
              </w:rPr>
            </w:pPr>
            <w:r>
              <w:rPr>
                <w:i/>
              </w:rPr>
              <w:t>Nume/Prenume</w:t>
            </w:r>
            <w:r>
              <w:rPr>
                <w:i/>
                <w:spacing w:val="-8"/>
              </w:rPr>
              <w:t xml:space="preserve"> </w:t>
            </w:r>
            <w:r>
              <w:rPr>
                <w:i/>
              </w:rPr>
              <w:t>……………………......</w:t>
            </w:r>
          </w:p>
          <w:p w14:paraId="2860E997" w14:textId="77777777" w:rsidR="00BB4FD5" w:rsidRDefault="00BB4FD5" w:rsidP="00F55D84">
            <w:pPr>
              <w:pStyle w:val="TableParagraph"/>
              <w:spacing w:line="255" w:lineRule="exact"/>
              <w:ind w:left="200"/>
              <w:rPr>
                <w:i/>
              </w:rPr>
            </w:pPr>
            <w:r>
              <w:rPr>
                <w:i/>
              </w:rPr>
              <w:t>Semnătura....................................</w:t>
            </w:r>
          </w:p>
          <w:p w14:paraId="28EE0FD0" w14:textId="77777777" w:rsidR="00BB4FD5" w:rsidRDefault="00BB4FD5" w:rsidP="00F55D84">
            <w:pPr>
              <w:pStyle w:val="TableParagraph"/>
              <w:spacing w:before="10"/>
              <w:rPr>
                <w:sz w:val="21"/>
              </w:rPr>
            </w:pPr>
          </w:p>
          <w:p w14:paraId="4FE15CC1" w14:textId="77777777" w:rsidR="00BB4FD5" w:rsidRDefault="00BB4FD5" w:rsidP="00F55D84">
            <w:pPr>
              <w:pStyle w:val="TableParagraph"/>
              <w:spacing w:line="236" w:lineRule="exact"/>
              <w:ind w:left="200"/>
              <w:rPr>
                <w:i/>
              </w:rPr>
            </w:pPr>
            <w:r>
              <w:rPr>
                <w:i/>
              </w:rPr>
              <w:t>Data……........................................</w:t>
            </w:r>
          </w:p>
        </w:tc>
        <w:tc>
          <w:tcPr>
            <w:tcW w:w="4714" w:type="dxa"/>
          </w:tcPr>
          <w:p w14:paraId="13B028D0" w14:textId="77777777" w:rsidR="00BB4FD5" w:rsidRDefault="00BB4FD5" w:rsidP="00F55D84">
            <w:pPr>
              <w:pStyle w:val="TableParagraph"/>
              <w:spacing w:line="255" w:lineRule="exact"/>
              <w:ind w:left="543"/>
            </w:pPr>
            <w:r>
              <w:t>Întocmit:</w:t>
            </w:r>
            <w:r>
              <w:rPr>
                <w:spacing w:val="-2"/>
              </w:rPr>
              <w:t xml:space="preserve"> </w:t>
            </w:r>
            <w:r>
              <w:t>Expert</w:t>
            </w:r>
            <w:r>
              <w:rPr>
                <w:spacing w:val="62"/>
              </w:rPr>
              <w:t xml:space="preserve"> </w:t>
            </w:r>
            <w:r>
              <w:t>1</w:t>
            </w:r>
            <w:r>
              <w:rPr>
                <w:spacing w:val="-2"/>
              </w:rPr>
              <w:t xml:space="preserve"> </w:t>
            </w:r>
            <w:r>
              <w:t>GAL</w:t>
            </w:r>
            <w:r>
              <w:rPr>
                <w:spacing w:val="-3"/>
              </w:rPr>
              <w:t xml:space="preserve"> </w:t>
            </w:r>
            <w:r>
              <w:t>DELTA</w:t>
            </w:r>
            <w:r>
              <w:rPr>
                <w:spacing w:val="-2"/>
              </w:rPr>
              <w:t xml:space="preserve"> </w:t>
            </w:r>
            <w:r>
              <w:t>DUNARII</w:t>
            </w:r>
          </w:p>
          <w:p w14:paraId="681A7F17" w14:textId="77777777" w:rsidR="00BB4FD5" w:rsidRDefault="00BB4FD5" w:rsidP="00F55D84">
            <w:pPr>
              <w:pStyle w:val="TableParagraph"/>
              <w:spacing w:line="254" w:lineRule="exact"/>
              <w:ind w:left="543"/>
              <w:rPr>
                <w:i/>
              </w:rPr>
            </w:pPr>
            <w:r>
              <w:rPr>
                <w:i/>
              </w:rPr>
              <w:t>Nume/Prenume</w:t>
            </w:r>
            <w:r>
              <w:rPr>
                <w:i/>
                <w:spacing w:val="-8"/>
              </w:rPr>
              <w:t xml:space="preserve"> </w:t>
            </w:r>
            <w:r>
              <w:rPr>
                <w:i/>
              </w:rPr>
              <w:t>……………………......</w:t>
            </w:r>
          </w:p>
          <w:p w14:paraId="5B8A72CA" w14:textId="77777777" w:rsidR="00BB4FD5" w:rsidRDefault="00BB4FD5" w:rsidP="00F55D84">
            <w:pPr>
              <w:pStyle w:val="TableParagraph"/>
              <w:spacing w:line="255" w:lineRule="exact"/>
              <w:ind w:left="543"/>
              <w:rPr>
                <w:i/>
              </w:rPr>
            </w:pPr>
            <w:r>
              <w:rPr>
                <w:i/>
              </w:rPr>
              <w:t>Semnătura....................................</w:t>
            </w:r>
          </w:p>
          <w:p w14:paraId="69629CA0" w14:textId="77777777" w:rsidR="00BB4FD5" w:rsidRDefault="00BB4FD5" w:rsidP="00F55D84">
            <w:pPr>
              <w:pStyle w:val="TableParagraph"/>
              <w:spacing w:before="10"/>
              <w:rPr>
                <w:sz w:val="21"/>
              </w:rPr>
            </w:pPr>
          </w:p>
          <w:p w14:paraId="071F9FE3" w14:textId="77777777" w:rsidR="00BB4FD5" w:rsidRDefault="00BB4FD5" w:rsidP="00F55D84">
            <w:pPr>
              <w:pStyle w:val="TableParagraph"/>
              <w:spacing w:line="236" w:lineRule="exact"/>
              <w:ind w:left="543"/>
              <w:rPr>
                <w:i/>
              </w:rPr>
            </w:pPr>
            <w:r>
              <w:rPr>
                <w:i/>
              </w:rPr>
              <w:t>Data……......................................</w:t>
            </w:r>
          </w:p>
        </w:tc>
      </w:tr>
    </w:tbl>
    <w:p w14:paraId="75A83DEC" w14:textId="0F72E905" w:rsidR="00BB4FD5" w:rsidRPr="00BB4FD5" w:rsidRDefault="00BB4FD5" w:rsidP="00BB4FD5">
      <w:pPr>
        <w:tabs>
          <w:tab w:val="left" w:pos="2970"/>
        </w:tabs>
        <w:rPr>
          <w:sz w:val="24"/>
        </w:rPr>
        <w:sectPr w:rsidR="00BB4FD5" w:rsidRPr="00BB4FD5">
          <w:pgSz w:w="11910" w:h="16840"/>
          <w:pgMar w:top="1720" w:right="300" w:bottom="280" w:left="820" w:header="706" w:footer="0" w:gutter="0"/>
          <w:cols w:space="720"/>
        </w:sectPr>
      </w:pPr>
      <w:r>
        <w:rPr>
          <w:sz w:val="24"/>
        </w:rPr>
        <w:tab/>
      </w:r>
    </w:p>
    <w:p w14:paraId="04505A0A" w14:textId="1598E0A6" w:rsidR="00BD35D5" w:rsidRDefault="00BD35D5" w:rsidP="00BB4FD5">
      <w:pPr>
        <w:tabs>
          <w:tab w:val="left" w:pos="2745"/>
        </w:tabs>
        <w:rPr>
          <w:rFonts w:ascii="Calibri"/>
          <w:sz w:val="13"/>
        </w:rPr>
      </w:pPr>
    </w:p>
    <w:p w14:paraId="57BDA98F" w14:textId="77777777" w:rsidR="00BD35D5" w:rsidRDefault="00000000">
      <w:pPr>
        <w:pStyle w:val="BodyText"/>
        <w:ind w:left="591"/>
        <w:rPr>
          <w:sz w:val="20"/>
        </w:rPr>
      </w:pPr>
      <w:r>
        <w:rPr>
          <w:noProof/>
          <w:sz w:val="20"/>
        </w:rPr>
        <w:drawing>
          <wp:inline distT="0" distB="0" distL="0" distR="0" wp14:anchorId="225E90AF" wp14:editId="20E13CFA">
            <wp:extent cx="5796836" cy="635793"/>
            <wp:effectExtent l="0" t="0" r="0" b="0"/>
            <wp:docPr id="2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png"/>
                    <pic:cNvPicPr/>
                  </pic:nvPicPr>
                  <pic:blipFill>
                    <a:blip r:embed="rId7" cstate="print"/>
                    <a:stretch>
                      <a:fillRect/>
                    </a:stretch>
                  </pic:blipFill>
                  <pic:spPr>
                    <a:xfrm>
                      <a:off x="0" y="0"/>
                      <a:ext cx="5796836" cy="635793"/>
                    </a:xfrm>
                    <a:prstGeom prst="rect">
                      <a:avLst/>
                    </a:prstGeom>
                  </pic:spPr>
                </pic:pic>
              </a:graphicData>
            </a:graphic>
          </wp:inline>
        </w:drawing>
      </w:r>
    </w:p>
    <w:p w14:paraId="221EB2C9" w14:textId="77777777" w:rsidR="00BD35D5" w:rsidRDefault="00000000">
      <w:pPr>
        <w:pStyle w:val="Heading2"/>
        <w:spacing w:before="13"/>
        <w:ind w:right="892"/>
      </w:pPr>
      <w:r>
        <w:t>Metodologia</w:t>
      </w:r>
      <w:r>
        <w:rPr>
          <w:spacing w:val="-4"/>
        </w:rPr>
        <w:t xml:space="preserve"> </w:t>
      </w:r>
      <w:r>
        <w:t>de</w:t>
      </w:r>
      <w:r>
        <w:rPr>
          <w:spacing w:val="-4"/>
        </w:rPr>
        <w:t xml:space="preserve"> </w:t>
      </w:r>
      <w:r>
        <w:t>verificare</w:t>
      </w:r>
      <w:r>
        <w:rPr>
          <w:spacing w:val="-3"/>
        </w:rPr>
        <w:t xml:space="preserve"> </w:t>
      </w:r>
      <w:r>
        <w:t>a</w:t>
      </w:r>
      <w:r>
        <w:rPr>
          <w:spacing w:val="-4"/>
        </w:rPr>
        <w:t xml:space="preserve"> </w:t>
      </w:r>
      <w:r>
        <w:t>corectitudinii</w:t>
      </w:r>
      <w:r>
        <w:rPr>
          <w:spacing w:val="-5"/>
        </w:rPr>
        <w:t xml:space="preserve"> </w:t>
      </w:r>
      <w:r>
        <w:t>informațiilor</w:t>
      </w:r>
      <w:r>
        <w:rPr>
          <w:spacing w:val="1"/>
        </w:rPr>
        <w:t xml:space="preserve"> </w:t>
      </w:r>
      <w:r>
        <w:t>cu</w:t>
      </w:r>
      <w:r>
        <w:rPr>
          <w:spacing w:val="-8"/>
        </w:rPr>
        <w:t xml:space="preserve"> </w:t>
      </w:r>
      <w:r>
        <w:t>privire</w:t>
      </w:r>
      <w:r>
        <w:rPr>
          <w:spacing w:val="-7"/>
        </w:rPr>
        <w:t xml:space="preserve"> </w:t>
      </w:r>
      <w:r>
        <w:t>la</w:t>
      </w:r>
      <w:r>
        <w:rPr>
          <w:spacing w:val="-4"/>
        </w:rPr>
        <w:t xml:space="preserve"> </w:t>
      </w:r>
      <w:r>
        <w:t>solicitant</w:t>
      </w:r>
      <w:r>
        <w:rPr>
          <w:spacing w:val="-3"/>
        </w:rPr>
        <w:t xml:space="preserve"> </w:t>
      </w:r>
      <w:r>
        <w:t>prezentate</w:t>
      </w:r>
      <w:r>
        <w:rPr>
          <w:spacing w:val="-63"/>
        </w:rPr>
        <w:t xml:space="preserve"> </w:t>
      </w:r>
      <w:r>
        <w:t>în</w:t>
      </w:r>
      <w:r>
        <w:rPr>
          <w:spacing w:val="-1"/>
        </w:rPr>
        <w:t xml:space="preserve"> </w:t>
      </w:r>
      <w:r>
        <w:t>Cererea</w:t>
      </w:r>
      <w:r>
        <w:rPr>
          <w:spacing w:val="2"/>
        </w:rPr>
        <w:t xml:space="preserve"> </w:t>
      </w:r>
      <w:r>
        <w:t>de</w:t>
      </w:r>
      <w:r>
        <w:rPr>
          <w:spacing w:val="-6"/>
        </w:rPr>
        <w:t xml:space="preserve"> </w:t>
      </w:r>
      <w:r>
        <w:t>Finanțare</w:t>
      </w:r>
    </w:p>
    <w:p w14:paraId="0EBD88B6" w14:textId="77777777" w:rsidR="00BD35D5" w:rsidRDefault="00BD35D5">
      <w:pPr>
        <w:pStyle w:val="BodyText"/>
        <w:spacing w:before="7"/>
        <w:rPr>
          <w:b/>
        </w:rPr>
      </w:pPr>
    </w:p>
    <w:tbl>
      <w:tblPr>
        <w:tblW w:w="0" w:type="auto"/>
        <w:tblInd w:w="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88"/>
        <w:gridCol w:w="6526"/>
      </w:tblGrid>
      <w:tr w:rsidR="00BD35D5" w14:paraId="5367F321" w14:textId="77777777">
        <w:trPr>
          <w:trHeight w:val="734"/>
        </w:trPr>
        <w:tc>
          <w:tcPr>
            <w:tcW w:w="3688" w:type="dxa"/>
            <w:shd w:val="clear" w:color="auto" w:fill="C0C0C0"/>
          </w:tcPr>
          <w:p w14:paraId="183270BB" w14:textId="77777777" w:rsidR="00BD35D5" w:rsidRDefault="00000000">
            <w:pPr>
              <w:pStyle w:val="TableParagraph"/>
              <w:spacing w:before="163"/>
              <w:ind w:left="345"/>
              <w:rPr>
                <w:b/>
              </w:rPr>
            </w:pPr>
            <w:r>
              <w:rPr>
                <w:b/>
              </w:rPr>
              <w:t>DOCUMENTE</w:t>
            </w:r>
            <w:r>
              <w:rPr>
                <w:b/>
                <w:spacing w:val="67"/>
              </w:rPr>
              <w:t xml:space="preserve"> </w:t>
            </w:r>
            <w:r>
              <w:rPr>
                <w:b/>
              </w:rPr>
              <w:t>DE</w:t>
            </w:r>
            <w:r>
              <w:rPr>
                <w:b/>
                <w:spacing w:val="126"/>
              </w:rPr>
              <w:t xml:space="preserve"> </w:t>
            </w:r>
            <w:r>
              <w:rPr>
                <w:b/>
              </w:rPr>
              <w:t>VERIFICAT</w:t>
            </w:r>
          </w:p>
        </w:tc>
        <w:tc>
          <w:tcPr>
            <w:tcW w:w="6526" w:type="dxa"/>
            <w:shd w:val="clear" w:color="auto" w:fill="C0C0C0"/>
          </w:tcPr>
          <w:p w14:paraId="621B7BC4" w14:textId="77777777" w:rsidR="00BD35D5" w:rsidRDefault="00000000">
            <w:pPr>
              <w:pStyle w:val="TableParagraph"/>
              <w:spacing w:before="163"/>
              <w:ind w:left="1315"/>
              <w:rPr>
                <w:b/>
              </w:rPr>
            </w:pPr>
            <w:r>
              <w:rPr>
                <w:b/>
              </w:rPr>
              <w:t>PUNCTE DE</w:t>
            </w:r>
            <w:r>
              <w:rPr>
                <w:b/>
                <w:spacing w:val="-4"/>
              </w:rPr>
              <w:t xml:space="preserve"> </w:t>
            </w:r>
            <w:r>
              <w:rPr>
                <w:b/>
              </w:rPr>
              <w:t>VERIFICAT</w:t>
            </w:r>
            <w:r>
              <w:rPr>
                <w:b/>
                <w:spacing w:val="-5"/>
              </w:rPr>
              <w:t xml:space="preserve"> </w:t>
            </w:r>
            <w:r>
              <w:rPr>
                <w:b/>
              </w:rPr>
              <w:t>IN</w:t>
            </w:r>
            <w:r>
              <w:rPr>
                <w:b/>
                <w:spacing w:val="-2"/>
              </w:rPr>
              <w:t xml:space="preserve"> </w:t>
            </w:r>
            <w:r>
              <w:rPr>
                <w:b/>
              </w:rPr>
              <w:t>DOCUMENTE</w:t>
            </w:r>
          </w:p>
        </w:tc>
      </w:tr>
      <w:tr w:rsidR="00BD35D5" w14:paraId="6A61AF4A" w14:textId="77777777">
        <w:trPr>
          <w:trHeight w:val="1026"/>
        </w:trPr>
        <w:tc>
          <w:tcPr>
            <w:tcW w:w="3688" w:type="dxa"/>
          </w:tcPr>
          <w:p w14:paraId="55E72C87" w14:textId="77777777" w:rsidR="00BD35D5" w:rsidRDefault="00000000">
            <w:pPr>
              <w:pStyle w:val="TableParagraph"/>
              <w:spacing w:before="119" w:line="242" w:lineRule="auto"/>
              <w:ind w:left="71" w:right="61"/>
            </w:pPr>
            <w:r>
              <w:t>Cererea de finanțare Secțiune</w:t>
            </w:r>
            <w:r>
              <w:rPr>
                <w:spacing w:val="1"/>
              </w:rPr>
              <w:t xml:space="preserve"> </w:t>
            </w:r>
            <w:r>
              <w:t>B</w:t>
            </w:r>
            <w:r>
              <w:rPr>
                <w:spacing w:val="-64"/>
              </w:rPr>
              <w:t xml:space="preserve"> </w:t>
            </w:r>
            <w:r>
              <w:t>Aplicația RECOM online –</w:t>
            </w:r>
            <w:r>
              <w:rPr>
                <w:spacing w:val="1"/>
              </w:rPr>
              <w:t xml:space="preserve"> </w:t>
            </w:r>
            <w:r>
              <w:t>Certificatul</w:t>
            </w:r>
            <w:r>
              <w:rPr>
                <w:spacing w:val="-4"/>
              </w:rPr>
              <w:t xml:space="preserve"> </w:t>
            </w:r>
            <w:r>
              <w:t>Constatator</w:t>
            </w:r>
          </w:p>
        </w:tc>
        <w:tc>
          <w:tcPr>
            <w:tcW w:w="6526" w:type="dxa"/>
          </w:tcPr>
          <w:p w14:paraId="20A41455" w14:textId="77777777" w:rsidR="00BD35D5" w:rsidRDefault="00000000">
            <w:pPr>
              <w:pStyle w:val="TableParagraph"/>
              <w:ind w:left="71" w:right="61"/>
              <w:jc w:val="both"/>
            </w:pPr>
            <w:r>
              <w:t>Expertul verifică dacă datele completate de solicitant privind</w:t>
            </w:r>
            <w:r>
              <w:rPr>
                <w:spacing w:val="1"/>
              </w:rPr>
              <w:t xml:space="preserve"> </w:t>
            </w:r>
            <w:r>
              <w:t>denumirea solicitantului și informațiile prezentate la Secțiunea</w:t>
            </w:r>
            <w:r>
              <w:rPr>
                <w:spacing w:val="1"/>
              </w:rPr>
              <w:t xml:space="preserve"> </w:t>
            </w:r>
            <w:r>
              <w:t>B</w:t>
            </w:r>
            <w:r>
              <w:rPr>
                <w:spacing w:val="65"/>
              </w:rPr>
              <w:t xml:space="preserve"> </w:t>
            </w:r>
            <w:r>
              <w:t>din</w:t>
            </w:r>
            <w:r>
              <w:rPr>
                <w:spacing w:val="60"/>
              </w:rPr>
              <w:t xml:space="preserve"> </w:t>
            </w:r>
            <w:r>
              <w:t>Cererea</w:t>
            </w:r>
            <w:r>
              <w:rPr>
                <w:spacing w:val="61"/>
              </w:rPr>
              <w:t xml:space="preserve"> </w:t>
            </w:r>
            <w:r>
              <w:t>de  Finanțare</w:t>
            </w:r>
            <w:r>
              <w:rPr>
                <w:spacing w:val="65"/>
              </w:rPr>
              <w:t xml:space="preserve"> </w:t>
            </w:r>
            <w:r>
              <w:t>(B1</w:t>
            </w:r>
            <w:r>
              <w:rPr>
                <w:spacing w:val="61"/>
              </w:rPr>
              <w:t xml:space="preserve"> </w:t>
            </w:r>
            <w:r>
              <w:t>și</w:t>
            </w:r>
            <w:r>
              <w:rPr>
                <w:spacing w:val="65"/>
              </w:rPr>
              <w:t xml:space="preserve"> </w:t>
            </w:r>
            <w:r>
              <w:t>B2)</w:t>
            </w:r>
            <w:r>
              <w:rPr>
                <w:spacing w:val="2"/>
              </w:rPr>
              <w:t xml:space="preserve"> </w:t>
            </w:r>
            <w:r>
              <w:t>corespund</w:t>
            </w:r>
            <w:r>
              <w:rPr>
                <w:spacing w:val="2"/>
              </w:rPr>
              <w:t xml:space="preserve"> </w:t>
            </w:r>
            <w:r>
              <w:t>cu</w:t>
            </w:r>
            <w:r>
              <w:rPr>
                <w:spacing w:val="61"/>
              </w:rPr>
              <w:t xml:space="preserve"> </w:t>
            </w:r>
            <w:r>
              <w:t>datele</w:t>
            </w:r>
          </w:p>
          <w:p w14:paraId="51ACB9D3" w14:textId="77777777" w:rsidR="00BD35D5" w:rsidRDefault="00000000">
            <w:pPr>
              <w:pStyle w:val="TableParagraph"/>
              <w:spacing w:line="246" w:lineRule="exact"/>
              <w:ind w:left="71"/>
              <w:jc w:val="both"/>
            </w:pPr>
            <w:r>
              <w:t>înscrise</w:t>
            </w:r>
            <w:r>
              <w:rPr>
                <w:spacing w:val="-2"/>
              </w:rPr>
              <w:t xml:space="preserve"> </w:t>
            </w:r>
            <w:r>
              <w:t>în</w:t>
            </w:r>
            <w:r>
              <w:rPr>
                <w:spacing w:val="-7"/>
              </w:rPr>
              <w:t xml:space="preserve"> </w:t>
            </w:r>
            <w:r>
              <w:t>aplicația</w:t>
            </w:r>
            <w:r>
              <w:rPr>
                <w:spacing w:val="-2"/>
              </w:rPr>
              <w:t xml:space="preserve"> </w:t>
            </w:r>
            <w:r>
              <w:t>RECOM</w:t>
            </w:r>
            <w:r>
              <w:rPr>
                <w:spacing w:val="-3"/>
              </w:rPr>
              <w:t xml:space="preserve"> </w:t>
            </w:r>
            <w:r>
              <w:t>–</w:t>
            </w:r>
            <w:r>
              <w:rPr>
                <w:spacing w:val="-5"/>
              </w:rPr>
              <w:t xml:space="preserve"> </w:t>
            </w:r>
            <w:r>
              <w:t>Certificatul</w:t>
            </w:r>
            <w:r>
              <w:rPr>
                <w:spacing w:val="-4"/>
              </w:rPr>
              <w:t xml:space="preserve"> </w:t>
            </w:r>
            <w:r>
              <w:t>Constatator</w:t>
            </w:r>
          </w:p>
        </w:tc>
      </w:tr>
    </w:tbl>
    <w:p w14:paraId="408E8957" w14:textId="77777777" w:rsidR="00BD35D5" w:rsidRDefault="00BD35D5">
      <w:pPr>
        <w:pStyle w:val="BodyText"/>
        <w:spacing w:before="3"/>
        <w:rPr>
          <w:b/>
        </w:rPr>
      </w:pPr>
    </w:p>
    <w:p w14:paraId="3737B82E" w14:textId="77777777" w:rsidR="00BD35D5" w:rsidRDefault="00000000">
      <w:pPr>
        <w:spacing w:before="1"/>
        <w:ind w:left="591"/>
        <w:rPr>
          <w:b/>
        </w:rPr>
      </w:pPr>
      <w:r>
        <w:rPr>
          <w:b/>
        </w:rPr>
        <w:t>SECTIUNEA</w:t>
      </w:r>
      <w:r>
        <w:rPr>
          <w:b/>
          <w:spacing w:val="1"/>
        </w:rPr>
        <w:t xml:space="preserve"> </w:t>
      </w:r>
      <w:r>
        <w:rPr>
          <w:b/>
        </w:rPr>
        <w:t>I</w:t>
      </w:r>
    </w:p>
    <w:p w14:paraId="6FA193ED" w14:textId="77777777" w:rsidR="00BD35D5" w:rsidRDefault="00BD35D5">
      <w:pPr>
        <w:pStyle w:val="BodyText"/>
        <w:spacing w:before="9"/>
        <w:rPr>
          <w:b/>
          <w:sz w:val="21"/>
        </w:rPr>
      </w:pPr>
    </w:p>
    <w:p w14:paraId="24B4D56C" w14:textId="77777777" w:rsidR="00BD35D5" w:rsidRDefault="00000000">
      <w:pPr>
        <w:ind w:left="591" w:right="831"/>
        <w:jc w:val="both"/>
        <w:rPr>
          <w:b/>
        </w:rPr>
      </w:pPr>
      <w:r>
        <w:rPr>
          <w:b/>
        </w:rPr>
        <w:t xml:space="preserve">Investiţia nouă - </w:t>
      </w:r>
      <w:r>
        <w:t>cuprinde lucrările de construcţii-montaj, utilaje, instalaţii, achiziția de</w:t>
      </w:r>
      <w:r>
        <w:rPr>
          <w:spacing w:val="1"/>
        </w:rPr>
        <w:t xml:space="preserve"> </w:t>
      </w:r>
      <w:r>
        <w:t>echipamente si/sau dotari, care se realizează pentru construcţii noi sau pentru constructiile</w:t>
      </w:r>
      <w:r>
        <w:rPr>
          <w:spacing w:val="1"/>
        </w:rPr>
        <w:t xml:space="preserve"> </w:t>
      </w:r>
      <w:r>
        <w:t xml:space="preserve">existente </w:t>
      </w:r>
      <w:r>
        <w:rPr>
          <w:b/>
        </w:rPr>
        <w:t xml:space="preserve">cărora li se schimbă destinaţia </w:t>
      </w:r>
      <w:r>
        <w:t>sau pentru construcţii aparţinând întreprinderilor</w:t>
      </w:r>
      <w:r>
        <w:rPr>
          <w:spacing w:val="1"/>
        </w:rPr>
        <w:t xml:space="preserve"> </w:t>
      </w:r>
      <w:r>
        <w:rPr>
          <w:b/>
        </w:rPr>
        <w:t>cărora li s-au</w:t>
      </w:r>
      <w:r>
        <w:rPr>
          <w:b/>
          <w:spacing w:val="-2"/>
        </w:rPr>
        <w:t xml:space="preserve"> </w:t>
      </w:r>
      <w:r>
        <w:rPr>
          <w:b/>
        </w:rPr>
        <w:t>retras</w:t>
      </w:r>
      <w:r>
        <w:rPr>
          <w:b/>
          <w:spacing w:val="-5"/>
        </w:rPr>
        <w:t xml:space="preserve"> </w:t>
      </w:r>
      <w:r>
        <w:rPr>
          <w:b/>
        </w:rPr>
        <w:t>autorizaţiile</w:t>
      </w:r>
      <w:r>
        <w:rPr>
          <w:b/>
          <w:spacing w:val="-3"/>
        </w:rPr>
        <w:t xml:space="preserve"> </w:t>
      </w:r>
      <w:r>
        <w:rPr>
          <w:b/>
        </w:rPr>
        <w:t>de</w:t>
      </w:r>
      <w:r>
        <w:rPr>
          <w:b/>
          <w:spacing w:val="-3"/>
        </w:rPr>
        <w:t xml:space="preserve"> </w:t>
      </w:r>
      <w:r>
        <w:rPr>
          <w:b/>
        </w:rPr>
        <w:t>funcţionare</w:t>
      </w:r>
      <w:r>
        <w:rPr>
          <w:b/>
          <w:spacing w:val="-3"/>
        </w:rPr>
        <w:t xml:space="preserve"> </w:t>
      </w:r>
      <w:r>
        <w:rPr>
          <w:b/>
        </w:rPr>
        <w:t>şi nu-şi</w:t>
      </w:r>
      <w:r>
        <w:rPr>
          <w:b/>
          <w:spacing w:val="-4"/>
        </w:rPr>
        <w:t xml:space="preserve"> </w:t>
      </w:r>
      <w:r>
        <w:rPr>
          <w:b/>
        </w:rPr>
        <w:t>schimbă</w:t>
      </w:r>
      <w:r>
        <w:rPr>
          <w:b/>
          <w:spacing w:val="-3"/>
        </w:rPr>
        <w:t xml:space="preserve"> </w:t>
      </w:r>
      <w:r>
        <w:rPr>
          <w:b/>
        </w:rPr>
        <w:t>destinaţia</w:t>
      </w:r>
      <w:r>
        <w:rPr>
          <w:b/>
          <w:spacing w:val="1"/>
        </w:rPr>
        <w:t xml:space="preserve"> </w:t>
      </w:r>
      <w:r>
        <w:rPr>
          <w:b/>
        </w:rPr>
        <w:t>iniţială.</w:t>
      </w:r>
    </w:p>
    <w:p w14:paraId="486C607B" w14:textId="77777777" w:rsidR="00BD35D5" w:rsidRDefault="00000000">
      <w:pPr>
        <w:spacing w:before="203"/>
        <w:ind w:left="591" w:right="826"/>
        <w:jc w:val="both"/>
        <w:rPr>
          <w:b/>
        </w:rPr>
      </w:pPr>
      <w:r>
        <w:rPr>
          <w:b/>
        </w:rPr>
        <w:t xml:space="preserve">Modernizarea </w:t>
      </w:r>
      <w:r>
        <w:t>– cuprinde achiziția de echipamente si/sau dotari sau lucrările de construcţii şi</w:t>
      </w:r>
      <w:r>
        <w:rPr>
          <w:spacing w:val="1"/>
        </w:rPr>
        <w:t xml:space="preserve"> </w:t>
      </w:r>
      <w:r>
        <w:t>instalaţii</w:t>
      </w:r>
      <w:r>
        <w:rPr>
          <w:spacing w:val="1"/>
        </w:rPr>
        <w:t xml:space="preserve"> </w:t>
      </w:r>
      <w:r>
        <w:t>privind</w:t>
      </w:r>
      <w:r>
        <w:rPr>
          <w:spacing w:val="1"/>
        </w:rPr>
        <w:t xml:space="preserve"> </w:t>
      </w:r>
      <w:r>
        <w:t>retehnologizarea,</w:t>
      </w:r>
      <w:r>
        <w:rPr>
          <w:spacing w:val="1"/>
        </w:rPr>
        <w:t xml:space="preserve"> </w:t>
      </w:r>
      <w:r>
        <w:t>reutilarea</w:t>
      </w:r>
      <w:r>
        <w:rPr>
          <w:spacing w:val="1"/>
        </w:rPr>
        <w:t xml:space="preserve"> </w:t>
      </w:r>
      <w:r>
        <w:t>și</w:t>
      </w:r>
      <w:r>
        <w:rPr>
          <w:spacing w:val="1"/>
        </w:rPr>
        <w:t xml:space="preserve"> </w:t>
      </w:r>
      <w:r>
        <w:t>refacerea</w:t>
      </w:r>
      <w:r>
        <w:rPr>
          <w:spacing w:val="1"/>
        </w:rPr>
        <w:t xml:space="preserve"> </w:t>
      </w:r>
      <w:r>
        <w:t>sau</w:t>
      </w:r>
      <w:r>
        <w:rPr>
          <w:spacing w:val="1"/>
        </w:rPr>
        <w:t xml:space="preserve"> </w:t>
      </w:r>
      <w:r>
        <w:t>extinderea</w:t>
      </w:r>
      <w:r>
        <w:rPr>
          <w:spacing w:val="1"/>
        </w:rPr>
        <w:t xml:space="preserve"> </w:t>
      </w:r>
      <w:r>
        <w:t>construcţiilor</w:t>
      </w:r>
      <w:r>
        <w:rPr>
          <w:spacing w:val="1"/>
        </w:rPr>
        <w:t xml:space="preserve"> </w:t>
      </w:r>
      <w:r>
        <w:rPr>
          <w:b/>
        </w:rPr>
        <w:t>aferente</w:t>
      </w:r>
      <w:r>
        <w:rPr>
          <w:b/>
          <w:spacing w:val="1"/>
        </w:rPr>
        <w:t xml:space="preserve"> </w:t>
      </w:r>
      <w:r>
        <w:rPr>
          <w:b/>
        </w:rPr>
        <w:t>întreprinderilor</w:t>
      </w:r>
      <w:r>
        <w:rPr>
          <w:b/>
          <w:spacing w:val="1"/>
        </w:rPr>
        <w:t xml:space="preserve"> </w:t>
      </w:r>
      <w:r>
        <w:rPr>
          <w:b/>
        </w:rPr>
        <w:t>în</w:t>
      </w:r>
      <w:r>
        <w:rPr>
          <w:b/>
          <w:spacing w:val="1"/>
        </w:rPr>
        <w:t xml:space="preserve"> </w:t>
      </w:r>
      <w:r>
        <w:rPr>
          <w:b/>
        </w:rPr>
        <w:t>funcţiune</w:t>
      </w:r>
      <w:r>
        <w:rPr>
          <w:b/>
          <w:spacing w:val="1"/>
        </w:rPr>
        <w:t xml:space="preserve"> </w:t>
      </w:r>
      <w:r>
        <w:rPr>
          <w:b/>
        </w:rPr>
        <w:t>şi</w:t>
      </w:r>
      <w:r>
        <w:rPr>
          <w:b/>
          <w:spacing w:val="1"/>
        </w:rPr>
        <w:t xml:space="preserve"> </w:t>
      </w:r>
      <w:r>
        <w:rPr>
          <w:b/>
        </w:rPr>
        <w:t>cu</w:t>
      </w:r>
      <w:r>
        <w:rPr>
          <w:b/>
          <w:spacing w:val="1"/>
        </w:rPr>
        <w:t xml:space="preserve"> </w:t>
      </w:r>
      <w:r>
        <w:rPr>
          <w:b/>
        </w:rPr>
        <w:t>autorizaţii</w:t>
      </w:r>
      <w:r>
        <w:rPr>
          <w:b/>
          <w:spacing w:val="1"/>
        </w:rPr>
        <w:t xml:space="preserve"> </w:t>
      </w:r>
      <w:r>
        <w:rPr>
          <w:b/>
        </w:rPr>
        <w:t>de</w:t>
      </w:r>
      <w:r>
        <w:rPr>
          <w:b/>
          <w:spacing w:val="1"/>
        </w:rPr>
        <w:t xml:space="preserve"> </w:t>
      </w:r>
      <w:r>
        <w:rPr>
          <w:b/>
        </w:rPr>
        <w:t>funcţionare</w:t>
      </w:r>
      <w:r>
        <w:rPr>
          <w:b/>
          <w:spacing w:val="1"/>
        </w:rPr>
        <w:t xml:space="preserve"> </w:t>
      </w:r>
      <w:r>
        <w:rPr>
          <w:b/>
        </w:rPr>
        <w:t>valabile,</w:t>
      </w:r>
      <w:r>
        <w:rPr>
          <w:b/>
          <w:spacing w:val="1"/>
        </w:rPr>
        <w:t xml:space="preserve"> </w:t>
      </w:r>
      <w:r>
        <w:rPr>
          <w:b/>
        </w:rPr>
        <w:t>fără</w:t>
      </w:r>
      <w:r>
        <w:rPr>
          <w:b/>
          <w:spacing w:val="1"/>
        </w:rPr>
        <w:t xml:space="preserve"> </w:t>
      </w:r>
      <w:r>
        <w:rPr>
          <w:b/>
        </w:rPr>
        <w:t>modificarea</w:t>
      </w:r>
      <w:r>
        <w:rPr>
          <w:b/>
          <w:spacing w:val="1"/>
        </w:rPr>
        <w:t xml:space="preserve"> </w:t>
      </w:r>
      <w:r>
        <w:rPr>
          <w:b/>
        </w:rPr>
        <w:t>destinaţiei</w:t>
      </w:r>
      <w:r>
        <w:rPr>
          <w:b/>
          <w:spacing w:val="1"/>
        </w:rPr>
        <w:t xml:space="preserve"> </w:t>
      </w:r>
      <w:r>
        <w:rPr>
          <w:b/>
        </w:rPr>
        <w:t>iniţiale.</w:t>
      </w:r>
    </w:p>
    <w:p w14:paraId="00BE3D22" w14:textId="77777777" w:rsidR="00BD35D5" w:rsidRDefault="00BD35D5">
      <w:pPr>
        <w:pStyle w:val="BodyText"/>
        <w:spacing w:before="11"/>
        <w:rPr>
          <w:b/>
          <w:sz w:val="21"/>
        </w:rPr>
      </w:pPr>
    </w:p>
    <w:p w14:paraId="1D3BEACA" w14:textId="77777777" w:rsidR="00BD35D5" w:rsidRDefault="00000000">
      <w:pPr>
        <w:pStyle w:val="Heading2"/>
        <w:spacing w:line="255" w:lineRule="exact"/>
      </w:pPr>
      <w:r>
        <w:t>Atentie!</w:t>
      </w:r>
    </w:p>
    <w:p w14:paraId="1EAB0C05" w14:textId="77777777" w:rsidR="00BD35D5" w:rsidRDefault="00000000">
      <w:pPr>
        <w:pStyle w:val="BodyText"/>
        <w:ind w:left="591" w:right="826"/>
        <w:jc w:val="both"/>
      </w:pPr>
      <w:r>
        <w:t>Documentele trebuie sa fie lizibile! In caz contrar se solicita informatii suplimentare, iar daca</w:t>
      </w:r>
      <w:r>
        <w:rPr>
          <w:spacing w:val="-64"/>
        </w:rPr>
        <w:t xml:space="preserve"> </w:t>
      </w:r>
      <w:r>
        <w:t>in urma primirii raspunsului documentele nu sunt prezentate intr-un format lizibil</w:t>
      </w:r>
      <w:r>
        <w:rPr>
          <w:spacing w:val="1"/>
        </w:rPr>
        <w:t xml:space="preserve"> </w:t>
      </w:r>
      <w:r>
        <w:t>Cererea de</w:t>
      </w:r>
      <w:r>
        <w:rPr>
          <w:spacing w:val="-64"/>
        </w:rPr>
        <w:t xml:space="preserve"> </w:t>
      </w:r>
      <w:r>
        <w:t>Finantare va fi declarata neeligibila la criteriul de eligibilitate verificat. Documentele trebuie</w:t>
      </w:r>
      <w:r>
        <w:rPr>
          <w:spacing w:val="1"/>
        </w:rPr>
        <w:t xml:space="preserve"> </w:t>
      </w:r>
      <w:r>
        <w:t>să fie valabile la data depunerii Cererii de finanţare, termenul</w:t>
      </w:r>
      <w:r>
        <w:rPr>
          <w:spacing w:val="66"/>
        </w:rPr>
        <w:t xml:space="preserve"> </w:t>
      </w:r>
      <w:r>
        <w:t>de valabilitate al</w:t>
      </w:r>
      <w:r>
        <w:rPr>
          <w:spacing w:val="66"/>
        </w:rPr>
        <w:t xml:space="preserve"> </w:t>
      </w:r>
      <w:r>
        <w:t>acestora</w:t>
      </w:r>
      <w:r>
        <w:rPr>
          <w:spacing w:val="1"/>
        </w:rPr>
        <w:t xml:space="preserve"> </w:t>
      </w:r>
      <w:r>
        <w:t>fiind în</w:t>
      </w:r>
      <w:r>
        <w:rPr>
          <w:spacing w:val="-1"/>
        </w:rPr>
        <w:t xml:space="preserve"> </w:t>
      </w:r>
      <w:r>
        <w:t>conformitate cu</w:t>
      </w:r>
      <w:r>
        <w:rPr>
          <w:spacing w:val="-5"/>
        </w:rPr>
        <w:t xml:space="preserve"> </w:t>
      </w:r>
      <w:r>
        <w:t>legislaţia</w:t>
      </w:r>
      <w:r>
        <w:rPr>
          <w:spacing w:val="-1"/>
        </w:rPr>
        <w:t xml:space="preserve"> </w:t>
      </w:r>
      <w:r>
        <w:t>în</w:t>
      </w:r>
      <w:r>
        <w:rPr>
          <w:spacing w:val="-5"/>
        </w:rPr>
        <w:t xml:space="preserve"> </w:t>
      </w:r>
      <w:r>
        <w:t>vigoare.</w:t>
      </w:r>
    </w:p>
    <w:p w14:paraId="22F8E97B" w14:textId="77777777" w:rsidR="00BD35D5" w:rsidRDefault="00BD35D5">
      <w:pPr>
        <w:pStyle w:val="BodyText"/>
        <w:rPr>
          <w:sz w:val="26"/>
        </w:rPr>
      </w:pPr>
    </w:p>
    <w:p w14:paraId="4221E4B8" w14:textId="77777777" w:rsidR="00BD35D5" w:rsidRDefault="00000000">
      <w:pPr>
        <w:pStyle w:val="Heading2"/>
        <w:numPr>
          <w:ilvl w:val="0"/>
          <w:numId w:val="2"/>
        </w:numPr>
        <w:tabs>
          <w:tab w:val="left" w:pos="880"/>
        </w:tabs>
        <w:spacing w:before="211"/>
        <w:ind w:hanging="289"/>
      </w:pPr>
      <w:r>
        <w:t>Metodologie</w:t>
      </w:r>
      <w:r>
        <w:rPr>
          <w:spacing w:val="-5"/>
        </w:rPr>
        <w:t xml:space="preserve"> </w:t>
      </w:r>
      <w:r>
        <w:t>de</w:t>
      </w:r>
      <w:r>
        <w:rPr>
          <w:spacing w:val="-8"/>
        </w:rPr>
        <w:t xml:space="preserve"> </w:t>
      </w:r>
      <w:r>
        <w:t>aplicat</w:t>
      </w:r>
      <w:r>
        <w:rPr>
          <w:spacing w:val="-3"/>
        </w:rPr>
        <w:t xml:space="preserve"> </w:t>
      </w:r>
      <w:r>
        <w:t>pentru</w:t>
      </w:r>
      <w:r>
        <w:rPr>
          <w:spacing w:val="-3"/>
        </w:rPr>
        <w:t xml:space="preserve"> </w:t>
      </w:r>
      <w:r>
        <w:t>verificarea</w:t>
      </w:r>
      <w:r>
        <w:rPr>
          <w:spacing w:val="-4"/>
        </w:rPr>
        <w:t xml:space="preserve"> </w:t>
      </w:r>
      <w:r>
        <w:t>criteriilor</w:t>
      </w:r>
      <w:r>
        <w:rPr>
          <w:spacing w:val="2"/>
        </w:rPr>
        <w:t xml:space="preserve"> </w:t>
      </w:r>
      <w:r>
        <w:t>de</w:t>
      </w:r>
      <w:r>
        <w:rPr>
          <w:spacing w:val="-5"/>
        </w:rPr>
        <w:t xml:space="preserve"> </w:t>
      </w:r>
      <w:r>
        <w:t>eligibilitate</w:t>
      </w:r>
    </w:p>
    <w:p w14:paraId="29503E8D" w14:textId="77777777" w:rsidR="00BD35D5" w:rsidRDefault="00BD35D5">
      <w:pPr>
        <w:pStyle w:val="BodyText"/>
        <w:spacing w:before="10"/>
        <w:rPr>
          <w:b/>
          <w:sz w:val="21"/>
        </w:rPr>
      </w:pPr>
    </w:p>
    <w:p w14:paraId="067C5EF9" w14:textId="77777777" w:rsidR="00BD35D5" w:rsidRDefault="00000000">
      <w:pPr>
        <w:pStyle w:val="ListParagraph"/>
        <w:numPr>
          <w:ilvl w:val="1"/>
          <w:numId w:val="2"/>
        </w:numPr>
        <w:tabs>
          <w:tab w:val="left" w:pos="870"/>
        </w:tabs>
        <w:jc w:val="left"/>
        <w:rPr>
          <w:b/>
        </w:rPr>
      </w:pPr>
      <w:r>
        <w:rPr>
          <w:b/>
        </w:rPr>
        <w:t>Verificarea</w:t>
      </w:r>
      <w:r>
        <w:rPr>
          <w:b/>
          <w:spacing w:val="1"/>
        </w:rPr>
        <w:t xml:space="preserve"> </w:t>
      </w:r>
      <w:r>
        <w:rPr>
          <w:b/>
        </w:rPr>
        <w:t>eligibilitatii</w:t>
      </w:r>
      <w:r>
        <w:rPr>
          <w:b/>
          <w:spacing w:val="59"/>
        </w:rPr>
        <w:t xml:space="preserve"> </w:t>
      </w:r>
      <w:r>
        <w:rPr>
          <w:b/>
        </w:rPr>
        <w:t>solicitantului</w:t>
      </w:r>
    </w:p>
    <w:p w14:paraId="6C542F53" w14:textId="77777777" w:rsidR="00BD35D5" w:rsidRDefault="00BD35D5">
      <w:pPr>
        <w:pStyle w:val="BodyText"/>
        <w:spacing w:before="10" w:after="1"/>
        <w:rPr>
          <w:b/>
          <w:sz w:val="23"/>
        </w:rPr>
      </w:pPr>
    </w:p>
    <w:tbl>
      <w:tblPr>
        <w:tblW w:w="0" w:type="auto"/>
        <w:tblInd w:w="4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54"/>
        <w:gridCol w:w="6382"/>
      </w:tblGrid>
      <w:tr w:rsidR="00BD35D5" w14:paraId="660E13AE" w14:textId="77777777">
        <w:trPr>
          <w:trHeight w:val="632"/>
        </w:trPr>
        <w:tc>
          <w:tcPr>
            <w:tcW w:w="3654" w:type="dxa"/>
            <w:tcBorders>
              <w:bottom w:val="single" w:sz="8" w:space="0" w:color="000000"/>
            </w:tcBorders>
            <w:shd w:val="clear" w:color="auto" w:fill="C0C0C0"/>
          </w:tcPr>
          <w:p w14:paraId="74A87E2F" w14:textId="77777777" w:rsidR="00BD35D5" w:rsidRDefault="00000000">
            <w:pPr>
              <w:pStyle w:val="TableParagraph"/>
              <w:spacing w:before="179"/>
              <w:ind w:left="427"/>
              <w:rPr>
                <w:rFonts w:ascii="Calibri"/>
              </w:rPr>
            </w:pPr>
            <w:r>
              <w:rPr>
                <w:rFonts w:ascii="Calibri"/>
              </w:rPr>
              <w:t>DOCUMENTE</w:t>
            </w:r>
            <w:r>
              <w:rPr>
                <w:rFonts w:ascii="Calibri"/>
                <w:spacing w:val="42"/>
              </w:rPr>
              <w:t xml:space="preserve"> </w:t>
            </w:r>
            <w:r>
              <w:rPr>
                <w:rFonts w:ascii="Calibri"/>
              </w:rPr>
              <w:t>DE</w:t>
            </w:r>
            <w:r>
              <w:rPr>
                <w:rFonts w:ascii="Calibri"/>
                <w:spacing w:val="94"/>
              </w:rPr>
              <w:t xml:space="preserve"> </w:t>
            </w:r>
            <w:r>
              <w:rPr>
                <w:rFonts w:ascii="Calibri"/>
              </w:rPr>
              <w:t>PREZENTAT</w:t>
            </w:r>
          </w:p>
        </w:tc>
        <w:tc>
          <w:tcPr>
            <w:tcW w:w="6382" w:type="dxa"/>
            <w:tcBorders>
              <w:bottom w:val="single" w:sz="8" w:space="0" w:color="000000"/>
            </w:tcBorders>
            <w:shd w:val="clear" w:color="auto" w:fill="C0C0C0"/>
          </w:tcPr>
          <w:p w14:paraId="7EFDB4CD" w14:textId="77777777" w:rsidR="00BD35D5" w:rsidRDefault="00000000">
            <w:pPr>
              <w:pStyle w:val="TableParagraph"/>
              <w:spacing w:before="179"/>
              <w:ind w:left="1454"/>
              <w:rPr>
                <w:rFonts w:ascii="Calibri"/>
              </w:rPr>
            </w:pPr>
            <w:r>
              <w:rPr>
                <w:rFonts w:ascii="Calibri"/>
              </w:rPr>
              <w:t>PUNCTE</w:t>
            </w:r>
            <w:r>
              <w:rPr>
                <w:rFonts w:ascii="Calibri"/>
                <w:spacing w:val="-6"/>
              </w:rPr>
              <w:t xml:space="preserve"> </w:t>
            </w:r>
            <w:r>
              <w:rPr>
                <w:rFonts w:ascii="Calibri"/>
              </w:rPr>
              <w:t>DE</w:t>
            </w:r>
            <w:r>
              <w:rPr>
                <w:rFonts w:ascii="Calibri"/>
                <w:spacing w:val="-6"/>
              </w:rPr>
              <w:t xml:space="preserve"> </w:t>
            </w:r>
            <w:r>
              <w:rPr>
                <w:rFonts w:ascii="Calibri"/>
              </w:rPr>
              <w:t>VERIFICAT</w:t>
            </w:r>
            <w:r>
              <w:rPr>
                <w:rFonts w:ascii="Calibri"/>
                <w:spacing w:val="-4"/>
              </w:rPr>
              <w:t xml:space="preserve"> </w:t>
            </w:r>
            <w:r>
              <w:rPr>
                <w:rFonts w:ascii="Calibri"/>
              </w:rPr>
              <w:t>IN</w:t>
            </w:r>
            <w:r>
              <w:rPr>
                <w:rFonts w:ascii="Calibri"/>
                <w:spacing w:val="-2"/>
              </w:rPr>
              <w:t xml:space="preserve"> </w:t>
            </w:r>
            <w:r>
              <w:rPr>
                <w:rFonts w:ascii="Calibri"/>
              </w:rPr>
              <w:t>DOCUMENTE</w:t>
            </w:r>
          </w:p>
        </w:tc>
      </w:tr>
      <w:tr w:rsidR="00BD35D5" w14:paraId="59B2E1FB" w14:textId="77777777">
        <w:trPr>
          <w:trHeight w:val="2554"/>
        </w:trPr>
        <w:tc>
          <w:tcPr>
            <w:tcW w:w="3654" w:type="dxa"/>
            <w:tcBorders>
              <w:top w:val="single" w:sz="8" w:space="0" w:color="000000"/>
            </w:tcBorders>
          </w:tcPr>
          <w:p w14:paraId="4515FA1D" w14:textId="77777777" w:rsidR="00BD35D5" w:rsidRDefault="00000000">
            <w:pPr>
              <w:pStyle w:val="TableParagraph"/>
              <w:ind w:left="110" w:right="88"/>
              <w:jc w:val="both"/>
              <w:rPr>
                <w:sz w:val="20"/>
              </w:rPr>
            </w:pPr>
            <w:r>
              <w:rPr>
                <w:b/>
                <w:sz w:val="20"/>
              </w:rPr>
              <w:t xml:space="preserve">1.1 </w:t>
            </w:r>
            <w:r>
              <w:rPr>
                <w:sz w:val="20"/>
              </w:rPr>
              <w:t>Solicitantul a mai depus aceeaşi</w:t>
            </w:r>
            <w:r>
              <w:rPr>
                <w:spacing w:val="1"/>
                <w:sz w:val="20"/>
              </w:rPr>
              <w:t xml:space="preserve"> </w:t>
            </w:r>
            <w:r>
              <w:rPr>
                <w:sz w:val="20"/>
              </w:rPr>
              <w:t>cerere</w:t>
            </w:r>
            <w:r>
              <w:rPr>
                <w:spacing w:val="1"/>
                <w:sz w:val="20"/>
              </w:rPr>
              <w:t xml:space="preserve"> </w:t>
            </w:r>
            <w:r>
              <w:rPr>
                <w:sz w:val="20"/>
              </w:rPr>
              <w:t>de</w:t>
            </w:r>
            <w:r>
              <w:rPr>
                <w:spacing w:val="1"/>
                <w:sz w:val="20"/>
              </w:rPr>
              <w:t xml:space="preserve"> </w:t>
            </w:r>
            <w:r>
              <w:rPr>
                <w:sz w:val="20"/>
              </w:rPr>
              <w:t>finanţare</w:t>
            </w:r>
            <w:r>
              <w:rPr>
                <w:spacing w:val="1"/>
                <w:sz w:val="20"/>
              </w:rPr>
              <w:t xml:space="preserve"> </w:t>
            </w:r>
            <w:r>
              <w:rPr>
                <w:b/>
                <w:sz w:val="20"/>
              </w:rPr>
              <w:t>în</w:t>
            </w:r>
            <w:r>
              <w:rPr>
                <w:b/>
                <w:spacing w:val="61"/>
                <w:sz w:val="20"/>
              </w:rPr>
              <w:t xml:space="preserve"> </w:t>
            </w:r>
            <w:r>
              <w:rPr>
                <w:b/>
                <w:sz w:val="20"/>
              </w:rPr>
              <w:t>cadrul</w:t>
            </w:r>
            <w:r>
              <w:rPr>
                <w:b/>
                <w:spacing w:val="1"/>
                <w:sz w:val="20"/>
              </w:rPr>
              <w:t xml:space="preserve"> </w:t>
            </w:r>
            <w:r>
              <w:rPr>
                <w:b/>
                <w:sz w:val="20"/>
              </w:rPr>
              <w:t>aceleiaşi</w:t>
            </w:r>
            <w:r>
              <w:rPr>
                <w:b/>
                <w:spacing w:val="1"/>
                <w:sz w:val="20"/>
              </w:rPr>
              <w:t xml:space="preserve"> </w:t>
            </w:r>
            <w:r>
              <w:rPr>
                <w:b/>
                <w:sz w:val="20"/>
              </w:rPr>
              <w:t>sesiuni</w:t>
            </w:r>
            <w:r>
              <w:rPr>
                <w:b/>
                <w:spacing w:val="1"/>
                <w:sz w:val="20"/>
              </w:rPr>
              <w:t xml:space="preserve"> </w:t>
            </w:r>
            <w:r>
              <w:rPr>
                <w:b/>
                <w:sz w:val="20"/>
              </w:rPr>
              <w:t>si</w:t>
            </w:r>
            <w:r>
              <w:rPr>
                <w:b/>
                <w:spacing w:val="1"/>
                <w:sz w:val="20"/>
              </w:rPr>
              <w:t xml:space="preserve"> </w:t>
            </w:r>
            <w:r>
              <w:rPr>
                <w:b/>
                <w:sz w:val="20"/>
              </w:rPr>
              <w:t>nu</w:t>
            </w:r>
            <w:r>
              <w:rPr>
                <w:b/>
                <w:spacing w:val="1"/>
                <w:sz w:val="20"/>
              </w:rPr>
              <w:t xml:space="preserve"> </w:t>
            </w:r>
            <w:r>
              <w:rPr>
                <w:b/>
                <w:sz w:val="20"/>
              </w:rPr>
              <w:t>a</w:t>
            </w:r>
            <w:r>
              <w:rPr>
                <w:b/>
                <w:spacing w:val="1"/>
                <w:sz w:val="20"/>
              </w:rPr>
              <w:t xml:space="preserve"> </w:t>
            </w:r>
            <w:r>
              <w:rPr>
                <w:b/>
                <w:sz w:val="20"/>
              </w:rPr>
              <w:t>retras</w:t>
            </w:r>
            <w:r>
              <w:rPr>
                <w:b/>
                <w:spacing w:val="-58"/>
                <w:sz w:val="20"/>
              </w:rPr>
              <w:t xml:space="preserve"> </w:t>
            </w:r>
            <w:r>
              <w:rPr>
                <w:b/>
                <w:sz w:val="20"/>
              </w:rPr>
              <w:t>solicitarea</w:t>
            </w:r>
            <w:r>
              <w:rPr>
                <w:sz w:val="20"/>
              </w:rPr>
              <w:t>?</w:t>
            </w:r>
          </w:p>
          <w:p w14:paraId="772906B2" w14:textId="77777777" w:rsidR="00BD35D5" w:rsidRDefault="00BD35D5">
            <w:pPr>
              <w:pStyle w:val="TableParagraph"/>
              <w:spacing w:before="2"/>
              <w:rPr>
                <w:b/>
                <w:sz w:val="19"/>
              </w:rPr>
            </w:pPr>
          </w:p>
          <w:p w14:paraId="7BF2C489" w14:textId="77777777" w:rsidR="00BD35D5" w:rsidRDefault="00000000">
            <w:pPr>
              <w:pStyle w:val="TableParagraph"/>
              <w:ind w:left="110" w:right="839"/>
              <w:jc w:val="both"/>
              <w:rPr>
                <w:sz w:val="20"/>
              </w:rPr>
            </w:pPr>
            <w:r>
              <w:rPr>
                <w:b/>
                <w:sz w:val="20"/>
              </w:rPr>
              <w:t xml:space="preserve">Doc. 1 </w:t>
            </w:r>
            <w:r>
              <w:rPr>
                <w:sz w:val="20"/>
              </w:rPr>
              <w:t>Studiul de Fezabilitate</w:t>
            </w:r>
            <w:r>
              <w:rPr>
                <w:spacing w:val="-58"/>
                <w:sz w:val="20"/>
              </w:rPr>
              <w:t xml:space="preserve"> </w:t>
            </w:r>
            <w:r>
              <w:rPr>
                <w:sz w:val="20"/>
              </w:rPr>
              <w:t>Cererea</w:t>
            </w:r>
            <w:r>
              <w:rPr>
                <w:spacing w:val="1"/>
                <w:sz w:val="20"/>
              </w:rPr>
              <w:t xml:space="preserve"> </w:t>
            </w:r>
            <w:r>
              <w:rPr>
                <w:sz w:val="20"/>
              </w:rPr>
              <w:t>de</w:t>
            </w:r>
            <w:r>
              <w:rPr>
                <w:spacing w:val="-3"/>
                <w:sz w:val="20"/>
              </w:rPr>
              <w:t xml:space="preserve"> </w:t>
            </w:r>
            <w:r>
              <w:rPr>
                <w:sz w:val="20"/>
              </w:rPr>
              <w:t>finantare</w:t>
            </w:r>
          </w:p>
          <w:p w14:paraId="2B6AAEF0" w14:textId="77777777" w:rsidR="00BD35D5" w:rsidRDefault="00000000">
            <w:pPr>
              <w:pStyle w:val="TableParagraph"/>
              <w:spacing w:before="1"/>
              <w:ind w:left="110" w:right="90"/>
              <w:jc w:val="both"/>
              <w:rPr>
                <w:sz w:val="20"/>
              </w:rPr>
            </w:pPr>
            <w:r>
              <w:rPr>
                <w:b/>
                <w:sz w:val="20"/>
              </w:rPr>
              <w:t xml:space="preserve">Doc.3. </w:t>
            </w:r>
            <w:r>
              <w:rPr>
                <w:sz w:val="20"/>
              </w:rPr>
              <w:t>Documente pentru terenurile</w:t>
            </w:r>
            <w:r>
              <w:rPr>
                <w:spacing w:val="1"/>
                <w:sz w:val="20"/>
              </w:rPr>
              <w:t xml:space="preserve"> </w:t>
            </w:r>
            <w:r>
              <w:rPr>
                <w:sz w:val="20"/>
              </w:rPr>
              <w:t>și/sau</w:t>
            </w:r>
            <w:r>
              <w:rPr>
                <w:spacing w:val="1"/>
                <w:sz w:val="20"/>
              </w:rPr>
              <w:t xml:space="preserve"> </w:t>
            </w:r>
            <w:r>
              <w:rPr>
                <w:sz w:val="20"/>
              </w:rPr>
              <w:t>clădirile</w:t>
            </w:r>
            <w:r>
              <w:rPr>
                <w:spacing w:val="1"/>
                <w:sz w:val="20"/>
              </w:rPr>
              <w:t xml:space="preserve"> </w:t>
            </w:r>
            <w:r>
              <w:rPr>
                <w:sz w:val="20"/>
              </w:rPr>
              <w:t>aferente</w:t>
            </w:r>
            <w:r>
              <w:rPr>
                <w:spacing w:val="1"/>
                <w:sz w:val="20"/>
              </w:rPr>
              <w:t xml:space="preserve"> </w:t>
            </w:r>
            <w:r>
              <w:rPr>
                <w:sz w:val="20"/>
              </w:rPr>
              <w:t>realizării</w:t>
            </w:r>
            <w:r>
              <w:rPr>
                <w:spacing w:val="-58"/>
                <w:sz w:val="20"/>
              </w:rPr>
              <w:t xml:space="preserve"> </w:t>
            </w:r>
            <w:r>
              <w:rPr>
                <w:sz w:val="20"/>
              </w:rPr>
              <w:t>investițiilor</w:t>
            </w:r>
          </w:p>
        </w:tc>
        <w:tc>
          <w:tcPr>
            <w:tcW w:w="6382" w:type="dxa"/>
            <w:tcBorders>
              <w:top w:val="single" w:sz="8" w:space="0" w:color="000000"/>
            </w:tcBorders>
          </w:tcPr>
          <w:p w14:paraId="36C5E7B5" w14:textId="77777777" w:rsidR="00BD35D5" w:rsidRDefault="00000000">
            <w:pPr>
              <w:pStyle w:val="TableParagraph"/>
              <w:numPr>
                <w:ilvl w:val="1"/>
                <w:numId w:val="43"/>
              </w:numPr>
              <w:tabs>
                <w:tab w:val="left" w:pos="481"/>
              </w:tabs>
              <w:spacing w:line="221" w:lineRule="exact"/>
              <w:ind w:hanging="371"/>
              <w:jc w:val="both"/>
              <w:rPr>
                <w:sz w:val="20"/>
              </w:rPr>
            </w:pPr>
            <w:r>
              <w:rPr>
                <w:sz w:val="20"/>
              </w:rPr>
              <w:t>Verificarea</w:t>
            </w:r>
            <w:r>
              <w:rPr>
                <w:spacing w:val="-5"/>
                <w:sz w:val="20"/>
              </w:rPr>
              <w:t xml:space="preserve"> </w:t>
            </w:r>
            <w:r>
              <w:rPr>
                <w:sz w:val="20"/>
              </w:rPr>
              <w:t>se</w:t>
            </w:r>
            <w:r>
              <w:rPr>
                <w:spacing w:val="-5"/>
                <w:sz w:val="20"/>
              </w:rPr>
              <w:t xml:space="preserve"> </w:t>
            </w:r>
            <w:r>
              <w:rPr>
                <w:sz w:val="20"/>
              </w:rPr>
              <w:t>face</w:t>
            </w:r>
            <w:r>
              <w:rPr>
                <w:spacing w:val="-4"/>
                <w:sz w:val="20"/>
              </w:rPr>
              <w:t xml:space="preserve"> </w:t>
            </w:r>
            <w:r>
              <w:rPr>
                <w:sz w:val="20"/>
              </w:rPr>
              <w:t>in Registrul</w:t>
            </w:r>
            <w:r>
              <w:rPr>
                <w:spacing w:val="1"/>
                <w:sz w:val="20"/>
              </w:rPr>
              <w:t xml:space="preserve"> </w:t>
            </w:r>
            <w:r>
              <w:rPr>
                <w:sz w:val="20"/>
              </w:rPr>
              <w:t>GAL.</w:t>
            </w:r>
          </w:p>
          <w:p w14:paraId="6156DF45" w14:textId="77777777" w:rsidR="00BD35D5" w:rsidRDefault="00000000">
            <w:pPr>
              <w:pStyle w:val="TableParagraph"/>
              <w:numPr>
                <w:ilvl w:val="2"/>
                <w:numId w:val="43"/>
              </w:numPr>
              <w:tabs>
                <w:tab w:val="left" w:pos="635"/>
              </w:tabs>
              <w:ind w:right="90" w:firstLine="360"/>
              <w:jc w:val="both"/>
              <w:rPr>
                <w:sz w:val="20"/>
              </w:rPr>
            </w:pPr>
            <w:r>
              <w:rPr>
                <w:sz w:val="20"/>
              </w:rPr>
              <w:t xml:space="preserve">se va bifa „NU” - pentru </w:t>
            </w:r>
            <w:r>
              <w:rPr>
                <w:b/>
                <w:sz w:val="20"/>
              </w:rPr>
              <w:t xml:space="preserve">cerere de finanțare noua </w:t>
            </w:r>
            <w:r>
              <w:rPr>
                <w:sz w:val="20"/>
              </w:rPr>
              <w:t>– CF nu</w:t>
            </w:r>
            <w:r>
              <w:rPr>
                <w:spacing w:val="1"/>
                <w:sz w:val="20"/>
              </w:rPr>
              <w:t xml:space="preserve"> </w:t>
            </w:r>
            <w:r>
              <w:rPr>
                <w:sz w:val="20"/>
              </w:rPr>
              <w:t>figurează cu statut completat în Registrul electronic iar conditia de</w:t>
            </w:r>
            <w:r>
              <w:rPr>
                <w:spacing w:val="1"/>
                <w:sz w:val="20"/>
              </w:rPr>
              <w:t xml:space="preserve"> </w:t>
            </w:r>
            <w:r>
              <w:rPr>
                <w:sz w:val="20"/>
              </w:rPr>
              <w:t>eligibilitate</w:t>
            </w:r>
            <w:r>
              <w:rPr>
                <w:spacing w:val="-4"/>
                <w:sz w:val="20"/>
              </w:rPr>
              <w:t xml:space="preserve"> </w:t>
            </w:r>
            <w:r>
              <w:rPr>
                <w:sz w:val="20"/>
              </w:rPr>
              <w:t>este</w:t>
            </w:r>
            <w:r>
              <w:rPr>
                <w:spacing w:val="-2"/>
                <w:sz w:val="20"/>
              </w:rPr>
              <w:t xml:space="preserve"> </w:t>
            </w:r>
            <w:r>
              <w:rPr>
                <w:sz w:val="20"/>
              </w:rPr>
              <w:t>indeplinita.</w:t>
            </w:r>
          </w:p>
          <w:p w14:paraId="5CC05612" w14:textId="77777777" w:rsidR="00BD35D5" w:rsidRDefault="00000000">
            <w:pPr>
              <w:pStyle w:val="TableParagraph"/>
              <w:numPr>
                <w:ilvl w:val="2"/>
                <w:numId w:val="43"/>
              </w:numPr>
              <w:tabs>
                <w:tab w:val="left" w:pos="678"/>
              </w:tabs>
              <w:ind w:right="89" w:firstLine="422"/>
              <w:jc w:val="both"/>
              <w:rPr>
                <w:sz w:val="20"/>
              </w:rPr>
            </w:pPr>
            <w:r>
              <w:rPr>
                <w:sz w:val="20"/>
              </w:rPr>
              <w:t>se va bifa „DA” – pentru cererea de finantare care a mai fost</w:t>
            </w:r>
            <w:r>
              <w:rPr>
                <w:spacing w:val="1"/>
                <w:sz w:val="20"/>
              </w:rPr>
              <w:t xml:space="preserve"> </w:t>
            </w:r>
            <w:r>
              <w:rPr>
                <w:sz w:val="20"/>
              </w:rPr>
              <w:t>depusa in cadrul aceleiasi sesiuni si nu are cerere de retragere si se</w:t>
            </w:r>
            <w:r>
              <w:rPr>
                <w:spacing w:val="1"/>
                <w:sz w:val="20"/>
              </w:rPr>
              <w:t xml:space="preserve"> </w:t>
            </w:r>
            <w:r>
              <w:rPr>
                <w:sz w:val="20"/>
              </w:rPr>
              <w:t>declara</w:t>
            </w:r>
            <w:r>
              <w:rPr>
                <w:spacing w:val="1"/>
                <w:sz w:val="20"/>
              </w:rPr>
              <w:t xml:space="preserve"> </w:t>
            </w:r>
            <w:r>
              <w:rPr>
                <w:sz w:val="20"/>
              </w:rPr>
              <w:t>astfel</w:t>
            </w:r>
            <w:r>
              <w:rPr>
                <w:spacing w:val="-4"/>
                <w:sz w:val="20"/>
              </w:rPr>
              <w:t xml:space="preserve"> </w:t>
            </w:r>
            <w:r>
              <w:rPr>
                <w:sz w:val="20"/>
              </w:rPr>
              <w:t>neeligibila.</w:t>
            </w:r>
          </w:p>
        </w:tc>
      </w:tr>
      <w:tr w:rsidR="00BD35D5" w14:paraId="2DA0A75E" w14:textId="77777777">
        <w:trPr>
          <w:trHeight w:val="930"/>
        </w:trPr>
        <w:tc>
          <w:tcPr>
            <w:tcW w:w="3654" w:type="dxa"/>
          </w:tcPr>
          <w:p w14:paraId="3E94342C" w14:textId="77777777" w:rsidR="00BD35D5" w:rsidRDefault="00000000">
            <w:pPr>
              <w:pStyle w:val="TableParagraph"/>
              <w:ind w:left="110" w:right="90"/>
              <w:jc w:val="both"/>
              <w:rPr>
                <w:b/>
                <w:sz w:val="20"/>
              </w:rPr>
            </w:pPr>
            <w:r>
              <w:rPr>
                <w:b/>
                <w:sz w:val="20"/>
              </w:rPr>
              <w:t>1.2</w:t>
            </w:r>
            <w:r>
              <w:rPr>
                <w:b/>
                <w:spacing w:val="1"/>
                <w:sz w:val="20"/>
              </w:rPr>
              <w:t xml:space="preserve"> </w:t>
            </w:r>
            <w:r>
              <w:rPr>
                <w:b/>
                <w:sz w:val="20"/>
              </w:rPr>
              <w:t>Solicitantul</w:t>
            </w:r>
            <w:r>
              <w:rPr>
                <w:b/>
                <w:spacing w:val="1"/>
                <w:sz w:val="20"/>
              </w:rPr>
              <w:t xml:space="preserve"> </w:t>
            </w:r>
            <w:r>
              <w:rPr>
                <w:b/>
                <w:sz w:val="20"/>
              </w:rPr>
              <w:t>este</w:t>
            </w:r>
            <w:r>
              <w:rPr>
                <w:b/>
                <w:spacing w:val="1"/>
                <w:sz w:val="20"/>
              </w:rPr>
              <w:t xml:space="preserve"> </w:t>
            </w:r>
            <w:r>
              <w:rPr>
                <w:b/>
                <w:sz w:val="20"/>
              </w:rPr>
              <w:t>inregistrat</w:t>
            </w:r>
            <w:r>
              <w:rPr>
                <w:b/>
                <w:spacing w:val="1"/>
                <w:sz w:val="20"/>
              </w:rPr>
              <w:t xml:space="preserve"> </w:t>
            </w:r>
            <w:r>
              <w:rPr>
                <w:b/>
                <w:sz w:val="20"/>
              </w:rPr>
              <w:t>in</w:t>
            </w:r>
            <w:r>
              <w:rPr>
                <w:b/>
                <w:spacing w:val="-58"/>
                <w:sz w:val="20"/>
              </w:rPr>
              <w:t xml:space="preserve"> </w:t>
            </w:r>
            <w:r>
              <w:rPr>
                <w:b/>
                <w:sz w:val="20"/>
              </w:rPr>
              <w:t>Registrul</w:t>
            </w:r>
            <w:r>
              <w:rPr>
                <w:b/>
                <w:spacing w:val="1"/>
                <w:sz w:val="20"/>
              </w:rPr>
              <w:t xml:space="preserve"> </w:t>
            </w:r>
            <w:r>
              <w:rPr>
                <w:b/>
                <w:sz w:val="20"/>
              </w:rPr>
              <w:t>debitorilor</w:t>
            </w:r>
            <w:r>
              <w:rPr>
                <w:b/>
                <w:spacing w:val="1"/>
                <w:sz w:val="20"/>
              </w:rPr>
              <w:t xml:space="preserve"> </w:t>
            </w:r>
            <w:r>
              <w:rPr>
                <w:b/>
                <w:sz w:val="20"/>
              </w:rPr>
              <w:t>AFIR</w:t>
            </w:r>
            <w:r>
              <w:rPr>
                <w:b/>
                <w:spacing w:val="1"/>
                <w:sz w:val="20"/>
              </w:rPr>
              <w:t xml:space="preserve"> </w:t>
            </w:r>
            <w:r>
              <w:rPr>
                <w:b/>
                <w:sz w:val="20"/>
              </w:rPr>
              <w:t>pentru</w:t>
            </w:r>
            <w:r>
              <w:rPr>
                <w:b/>
                <w:spacing w:val="-58"/>
                <w:sz w:val="20"/>
              </w:rPr>
              <w:t xml:space="preserve"> </w:t>
            </w:r>
            <w:r>
              <w:rPr>
                <w:b/>
                <w:sz w:val="20"/>
              </w:rPr>
              <w:t>Programul</w:t>
            </w:r>
            <w:r>
              <w:rPr>
                <w:b/>
                <w:spacing w:val="-1"/>
                <w:sz w:val="20"/>
              </w:rPr>
              <w:t xml:space="preserve"> </w:t>
            </w:r>
            <w:r>
              <w:rPr>
                <w:b/>
                <w:sz w:val="20"/>
              </w:rPr>
              <w:t>SAPARD/FEADR</w:t>
            </w:r>
            <w:r>
              <w:rPr>
                <w:b/>
                <w:spacing w:val="-2"/>
                <w:sz w:val="20"/>
              </w:rPr>
              <w:t xml:space="preserve"> </w:t>
            </w:r>
            <w:r>
              <w:rPr>
                <w:b/>
                <w:sz w:val="20"/>
              </w:rPr>
              <w:t>?</w:t>
            </w:r>
          </w:p>
        </w:tc>
        <w:tc>
          <w:tcPr>
            <w:tcW w:w="6382" w:type="dxa"/>
          </w:tcPr>
          <w:p w14:paraId="56A25B98" w14:textId="77777777" w:rsidR="00BD35D5" w:rsidRDefault="00000000">
            <w:pPr>
              <w:pStyle w:val="TableParagraph"/>
              <w:spacing w:line="242" w:lineRule="auto"/>
              <w:ind w:left="110"/>
              <w:rPr>
                <w:sz w:val="20"/>
              </w:rPr>
            </w:pPr>
            <w:r>
              <w:rPr>
                <w:b/>
                <w:sz w:val="20"/>
              </w:rPr>
              <w:t>1.2</w:t>
            </w:r>
            <w:r>
              <w:rPr>
                <w:b/>
                <w:spacing w:val="20"/>
                <w:sz w:val="20"/>
              </w:rPr>
              <w:t xml:space="preserve"> </w:t>
            </w:r>
            <w:r>
              <w:rPr>
                <w:sz w:val="20"/>
              </w:rPr>
              <w:t>Expertul</w:t>
            </w:r>
            <w:r>
              <w:rPr>
                <w:spacing w:val="16"/>
                <w:sz w:val="20"/>
              </w:rPr>
              <w:t xml:space="preserve"> </w:t>
            </w:r>
            <w:r>
              <w:rPr>
                <w:sz w:val="20"/>
              </w:rPr>
              <w:t>verifică</w:t>
            </w:r>
            <w:r>
              <w:rPr>
                <w:spacing w:val="22"/>
                <w:sz w:val="20"/>
              </w:rPr>
              <w:t xml:space="preserve"> </w:t>
            </w:r>
            <w:r>
              <w:rPr>
                <w:sz w:val="20"/>
              </w:rPr>
              <w:t>dacă</w:t>
            </w:r>
            <w:r>
              <w:rPr>
                <w:spacing w:val="18"/>
                <w:sz w:val="20"/>
              </w:rPr>
              <w:t xml:space="preserve"> </w:t>
            </w:r>
            <w:r>
              <w:rPr>
                <w:sz w:val="20"/>
              </w:rPr>
              <w:t>în</w:t>
            </w:r>
            <w:r>
              <w:rPr>
                <w:spacing w:val="18"/>
                <w:sz w:val="20"/>
              </w:rPr>
              <w:t xml:space="preserve"> </w:t>
            </w:r>
            <w:r>
              <w:rPr>
                <w:sz w:val="20"/>
              </w:rPr>
              <w:t>urma</w:t>
            </w:r>
            <w:r>
              <w:rPr>
                <w:spacing w:val="17"/>
                <w:sz w:val="20"/>
              </w:rPr>
              <w:t xml:space="preserve"> </w:t>
            </w:r>
            <w:r>
              <w:rPr>
                <w:sz w:val="20"/>
              </w:rPr>
              <w:t>verificărilor</w:t>
            </w:r>
            <w:r>
              <w:rPr>
                <w:spacing w:val="16"/>
                <w:sz w:val="20"/>
              </w:rPr>
              <w:t xml:space="preserve"> </w:t>
            </w:r>
            <w:r>
              <w:rPr>
                <w:sz w:val="20"/>
              </w:rPr>
              <w:t>effectuate</w:t>
            </w:r>
            <w:r>
              <w:rPr>
                <w:spacing w:val="23"/>
                <w:sz w:val="20"/>
              </w:rPr>
              <w:t xml:space="preserve"> </w:t>
            </w:r>
            <w:r>
              <w:rPr>
                <w:sz w:val="20"/>
              </w:rPr>
              <w:t>la</w:t>
            </w:r>
            <w:r>
              <w:rPr>
                <w:spacing w:val="17"/>
                <w:sz w:val="20"/>
              </w:rPr>
              <w:t xml:space="preserve"> </w:t>
            </w:r>
            <w:r>
              <w:rPr>
                <w:sz w:val="20"/>
              </w:rPr>
              <w:t>AFIR,</w:t>
            </w:r>
            <w:r>
              <w:rPr>
                <w:spacing w:val="-57"/>
                <w:sz w:val="20"/>
              </w:rPr>
              <w:t xml:space="preserve"> </w:t>
            </w:r>
            <w:r>
              <w:rPr>
                <w:sz w:val="20"/>
              </w:rPr>
              <w:t>solicitantul</w:t>
            </w:r>
            <w:r>
              <w:rPr>
                <w:spacing w:val="-1"/>
                <w:sz w:val="20"/>
              </w:rPr>
              <w:t xml:space="preserve"> </w:t>
            </w:r>
            <w:r>
              <w:rPr>
                <w:sz w:val="20"/>
              </w:rPr>
              <w:t>este</w:t>
            </w:r>
            <w:r>
              <w:rPr>
                <w:spacing w:val="-3"/>
                <w:sz w:val="20"/>
              </w:rPr>
              <w:t xml:space="preserve"> </w:t>
            </w:r>
            <w:r>
              <w:rPr>
                <w:sz w:val="20"/>
              </w:rPr>
              <w:t>înregistrat</w:t>
            </w:r>
            <w:r>
              <w:rPr>
                <w:spacing w:val="-2"/>
                <w:sz w:val="20"/>
              </w:rPr>
              <w:t xml:space="preserve"> </w:t>
            </w:r>
            <w:r>
              <w:rPr>
                <w:sz w:val="20"/>
              </w:rPr>
              <w:t>cu</w:t>
            </w:r>
            <w:r>
              <w:rPr>
                <w:spacing w:val="-4"/>
                <w:sz w:val="20"/>
              </w:rPr>
              <w:t xml:space="preserve"> </w:t>
            </w:r>
            <w:r>
              <w:rPr>
                <w:sz w:val="20"/>
              </w:rPr>
              <w:t>debite.</w:t>
            </w:r>
          </w:p>
        </w:tc>
      </w:tr>
    </w:tbl>
    <w:p w14:paraId="07419020" w14:textId="77777777" w:rsidR="00BD35D5" w:rsidRDefault="00BD35D5">
      <w:pPr>
        <w:pStyle w:val="BodyText"/>
        <w:spacing w:before="4"/>
        <w:rPr>
          <w:b/>
        </w:rPr>
      </w:pPr>
    </w:p>
    <w:p w14:paraId="7942E055" w14:textId="77777777" w:rsidR="00BD35D5" w:rsidRDefault="00000000">
      <w:pPr>
        <w:pStyle w:val="BodyText"/>
        <w:ind w:left="447"/>
      </w:pPr>
      <w:r>
        <w:t>Dacă</w:t>
      </w:r>
      <w:r>
        <w:rPr>
          <w:spacing w:val="1"/>
        </w:rPr>
        <w:t xml:space="preserve"> </w:t>
      </w:r>
      <w:r>
        <w:t>verificarea</w:t>
      </w:r>
      <w:r>
        <w:rPr>
          <w:spacing w:val="3"/>
        </w:rPr>
        <w:t xml:space="preserve"> </w:t>
      </w:r>
      <w:r>
        <w:t>condiţiilor</w:t>
      </w:r>
      <w:r>
        <w:rPr>
          <w:spacing w:val="4"/>
        </w:rPr>
        <w:t xml:space="preserve"> </w:t>
      </w:r>
      <w:r>
        <w:t>1.1-1.2</w:t>
      </w:r>
      <w:r>
        <w:rPr>
          <w:spacing w:val="3"/>
        </w:rPr>
        <w:t xml:space="preserve"> </w:t>
      </w:r>
      <w:r>
        <w:t>conduce</w:t>
      </w:r>
      <w:r>
        <w:rPr>
          <w:spacing w:val="3"/>
        </w:rPr>
        <w:t xml:space="preserve"> </w:t>
      </w:r>
      <w:r>
        <w:t>la</w:t>
      </w:r>
      <w:r>
        <w:rPr>
          <w:spacing w:val="2"/>
        </w:rPr>
        <w:t xml:space="preserve"> </w:t>
      </w:r>
      <w:r>
        <w:t>neeligibilitatea</w:t>
      </w:r>
      <w:r>
        <w:rPr>
          <w:spacing w:val="1"/>
        </w:rPr>
        <w:t xml:space="preserve"> </w:t>
      </w:r>
      <w:r>
        <w:t>proiectului,</w:t>
      </w:r>
      <w:r>
        <w:rPr>
          <w:spacing w:val="4"/>
        </w:rPr>
        <w:t xml:space="preserve"> </w:t>
      </w:r>
      <w:r>
        <w:t>se</w:t>
      </w:r>
      <w:r>
        <w:rPr>
          <w:spacing w:val="-2"/>
        </w:rPr>
        <w:t xml:space="preserve"> </w:t>
      </w:r>
      <w:r>
        <w:t>va</w:t>
      </w:r>
      <w:r>
        <w:rPr>
          <w:spacing w:val="2"/>
        </w:rPr>
        <w:t xml:space="preserve"> </w:t>
      </w:r>
      <w:r>
        <w:t>continua</w:t>
      </w:r>
      <w:r>
        <w:rPr>
          <w:spacing w:val="2"/>
        </w:rPr>
        <w:t xml:space="preserve"> </w:t>
      </w:r>
      <w:r>
        <w:t>obligatoriu</w:t>
      </w:r>
      <w:r>
        <w:rPr>
          <w:spacing w:val="-63"/>
        </w:rPr>
        <w:t xml:space="preserve"> </w:t>
      </w:r>
      <w:r>
        <w:t>verificarea</w:t>
      </w:r>
      <w:r>
        <w:rPr>
          <w:spacing w:val="-1"/>
        </w:rPr>
        <w:t xml:space="preserve"> </w:t>
      </w:r>
      <w:r>
        <w:t>tuturor</w:t>
      </w:r>
      <w:r>
        <w:rPr>
          <w:spacing w:val="1"/>
        </w:rPr>
        <w:t xml:space="preserve"> </w:t>
      </w:r>
      <w:r>
        <w:t>criteriilor</w:t>
      </w:r>
      <w:r>
        <w:rPr>
          <w:spacing w:val="-4"/>
        </w:rPr>
        <w:t xml:space="preserve"> </w:t>
      </w:r>
      <w:r>
        <w:t>de eligibilitate.</w:t>
      </w:r>
    </w:p>
    <w:p w14:paraId="15A50C60" w14:textId="77777777" w:rsidR="00BD35D5" w:rsidRDefault="00BD35D5">
      <w:pPr>
        <w:sectPr w:rsidR="00BD35D5">
          <w:headerReference w:type="default" r:id="rId21"/>
          <w:pgSz w:w="11910" w:h="16840"/>
          <w:pgMar w:top="680" w:right="300" w:bottom="280" w:left="820" w:header="0" w:footer="0" w:gutter="0"/>
          <w:cols w:space="720"/>
        </w:sectPr>
      </w:pPr>
    </w:p>
    <w:p w14:paraId="77D87D23" w14:textId="77777777" w:rsidR="00BD35D5" w:rsidRDefault="00000000">
      <w:pPr>
        <w:pStyle w:val="BodyText"/>
        <w:ind w:left="318"/>
        <w:rPr>
          <w:sz w:val="20"/>
        </w:rPr>
      </w:pPr>
      <w:r>
        <w:rPr>
          <w:noProof/>
          <w:sz w:val="20"/>
        </w:rPr>
        <w:lastRenderedPageBreak/>
        <w:drawing>
          <wp:inline distT="0" distB="0" distL="0" distR="0" wp14:anchorId="7BED0D85" wp14:editId="502CAB31">
            <wp:extent cx="5816810" cy="644271"/>
            <wp:effectExtent l="0" t="0" r="0" b="0"/>
            <wp:docPr id="2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png"/>
                    <pic:cNvPicPr/>
                  </pic:nvPicPr>
                  <pic:blipFill>
                    <a:blip r:embed="rId7" cstate="print"/>
                    <a:stretch>
                      <a:fillRect/>
                    </a:stretch>
                  </pic:blipFill>
                  <pic:spPr>
                    <a:xfrm>
                      <a:off x="0" y="0"/>
                      <a:ext cx="5816810" cy="644271"/>
                    </a:xfrm>
                    <a:prstGeom prst="rect">
                      <a:avLst/>
                    </a:prstGeom>
                  </pic:spPr>
                </pic:pic>
              </a:graphicData>
            </a:graphic>
          </wp:inline>
        </w:drawing>
      </w:r>
    </w:p>
    <w:p w14:paraId="4745A5BE" w14:textId="77777777" w:rsidR="00BD35D5" w:rsidRDefault="00BD35D5">
      <w:pPr>
        <w:pStyle w:val="BodyText"/>
        <w:rPr>
          <w:sz w:val="20"/>
        </w:rPr>
      </w:pPr>
    </w:p>
    <w:p w14:paraId="55F457F1" w14:textId="77777777" w:rsidR="00BD35D5" w:rsidRDefault="00BD35D5">
      <w:pPr>
        <w:pStyle w:val="BodyText"/>
        <w:rPr>
          <w:sz w:val="20"/>
        </w:rPr>
      </w:pPr>
    </w:p>
    <w:p w14:paraId="19DEA44D" w14:textId="77777777" w:rsidR="00BD35D5" w:rsidRDefault="00BD35D5">
      <w:pPr>
        <w:pStyle w:val="BodyText"/>
        <w:spacing w:before="10"/>
        <w:rPr>
          <w:sz w:val="20"/>
        </w:rPr>
      </w:pPr>
    </w:p>
    <w:p w14:paraId="0D51D918" w14:textId="77777777" w:rsidR="00BD35D5" w:rsidRDefault="00000000">
      <w:pPr>
        <w:pStyle w:val="ListParagraph"/>
        <w:numPr>
          <w:ilvl w:val="1"/>
          <w:numId w:val="2"/>
        </w:numPr>
        <w:tabs>
          <w:tab w:val="left" w:pos="530"/>
        </w:tabs>
        <w:spacing w:before="100"/>
        <w:ind w:left="529" w:hanging="212"/>
        <w:jc w:val="left"/>
        <w:rPr>
          <w:b/>
          <w:sz w:val="20"/>
        </w:rPr>
      </w:pPr>
      <w:r>
        <w:rPr>
          <w:b/>
          <w:u w:val="single"/>
        </w:rPr>
        <w:t>Verificarea</w:t>
      </w:r>
      <w:r>
        <w:rPr>
          <w:b/>
          <w:spacing w:val="-6"/>
          <w:u w:val="single"/>
        </w:rPr>
        <w:t xml:space="preserve"> </w:t>
      </w:r>
      <w:r>
        <w:rPr>
          <w:b/>
          <w:u w:val="single"/>
        </w:rPr>
        <w:t>criteriilor</w:t>
      </w:r>
      <w:r>
        <w:rPr>
          <w:b/>
          <w:spacing w:val="-6"/>
          <w:u w:val="single"/>
        </w:rPr>
        <w:t xml:space="preserve"> </w:t>
      </w:r>
      <w:r>
        <w:rPr>
          <w:b/>
          <w:u w:val="single"/>
        </w:rPr>
        <w:t>de</w:t>
      </w:r>
      <w:r>
        <w:rPr>
          <w:b/>
          <w:spacing w:val="-6"/>
          <w:u w:val="single"/>
        </w:rPr>
        <w:t xml:space="preserve"> </w:t>
      </w:r>
      <w:r>
        <w:rPr>
          <w:b/>
          <w:u w:val="single"/>
        </w:rPr>
        <w:t>eligibilitate</w:t>
      </w:r>
    </w:p>
    <w:p w14:paraId="18022D43" w14:textId="77777777" w:rsidR="00BD35D5" w:rsidRDefault="00BD35D5">
      <w:pPr>
        <w:pStyle w:val="BodyText"/>
        <w:spacing w:before="5"/>
        <w:rPr>
          <w:b/>
          <w:sz w:val="14"/>
        </w:rPr>
      </w:pPr>
    </w:p>
    <w:p w14:paraId="268F1804" w14:textId="77777777" w:rsidR="00BD35D5" w:rsidRDefault="00000000">
      <w:pPr>
        <w:tabs>
          <w:tab w:val="left" w:pos="9710"/>
        </w:tabs>
        <w:spacing w:before="101"/>
        <w:ind w:left="318"/>
        <w:rPr>
          <w:b/>
        </w:rPr>
      </w:pPr>
      <w:r>
        <w:rPr>
          <w:b/>
          <w:shd w:val="clear" w:color="auto" w:fill="00AFEF"/>
        </w:rPr>
        <w:t>EG1.</w:t>
      </w:r>
      <w:r>
        <w:rPr>
          <w:b/>
          <w:spacing w:val="-2"/>
          <w:shd w:val="clear" w:color="auto" w:fill="00AFEF"/>
        </w:rPr>
        <w:t xml:space="preserve"> </w:t>
      </w:r>
      <w:r>
        <w:rPr>
          <w:b/>
          <w:shd w:val="clear" w:color="auto" w:fill="00AFEF"/>
        </w:rPr>
        <w:t>Solicitantul trebuie</w:t>
      </w:r>
      <w:r>
        <w:rPr>
          <w:b/>
          <w:spacing w:val="-5"/>
          <w:shd w:val="clear" w:color="auto" w:fill="00AFEF"/>
        </w:rPr>
        <w:t xml:space="preserve"> </w:t>
      </w:r>
      <w:r>
        <w:rPr>
          <w:b/>
          <w:shd w:val="clear" w:color="auto" w:fill="00AFEF"/>
        </w:rPr>
        <w:t>să</w:t>
      </w:r>
      <w:r>
        <w:rPr>
          <w:b/>
          <w:spacing w:val="5"/>
          <w:shd w:val="clear" w:color="auto" w:fill="00AFEF"/>
        </w:rPr>
        <w:t xml:space="preserve"> </w:t>
      </w:r>
      <w:r>
        <w:rPr>
          <w:b/>
          <w:shd w:val="clear" w:color="auto" w:fill="00AFEF"/>
        </w:rPr>
        <w:t>se</w:t>
      </w:r>
      <w:r>
        <w:rPr>
          <w:b/>
          <w:spacing w:val="-8"/>
          <w:shd w:val="clear" w:color="auto" w:fill="00AFEF"/>
        </w:rPr>
        <w:t xml:space="preserve"> </w:t>
      </w:r>
      <w:r>
        <w:rPr>
          <w:b/>
          <w:shd w:val="clear" w:color="auto" w:fill="00AFEF"/>
        </w:rPr>
        <w:t>încadreze</w:t>
      </w:r>
      <w:r>
        <w:rPr>
          <w:b/>
          <w:spacing w:val="-5"/>
          <w:shd w:val="clear" w:color="auto" w:fill="00AFEF"/>
        </w:rPr>
        <w:t xml:space="preserve"> </w:t>
      </w:r>
      <w:r>
        <w:rPr>
          <w:b/>
          <w:shd w:val="clear" w:color="auto" w:fill="00AFEF"/>
        </w:rPr>
        <w:t>în</w:t>
      </w:r>
      <w:r>
        <w:rPr>
          <w:b/>
          <w:spacing w:val="-3"/>
          <w:shd w:val="clear" w:color="auto" w:fill="00AFEF"/>
        </w:rPr>
        <w:t xml:space="preserve"> </w:t>
      </w:r>
      <w:r>
        <w:rPr>
          <w:b/>
          <w:shd w:val="clear" w:color="auto" w:fill="00AFEF"/>
        </w:rPr>
        <w:t>categoria</w:t>
      </w:r>
      <w:r>
        <w:rPr>
          <w:b/>
          <w:spacing w:val="-4"/>
          <w:shd w:val="clear" w:color="auto" w:fill="00AFEF"/>
        </w:rPr>
        <w:t xml:space="preserve"> </w:t>
      </w:r>
      <w:r>
        <w:rPr>
          <w:b/>
          <w:shd w:val="clear" w:color="auto" w:fill="00AFEF"/>
        </w:rPr>
        <w:t>beneficiarilor</w:t>
      </w:r>
      <w:r>
        <w:rPr>
          <w:b/>
          <w:spacing w:val="-6"/>
          <w:shd w:val="clear" w:color="auto" w:fill="00AFEF"/>
        </w:rPr>
        <w:t xml:space="preserve"> </w:t>
      </w:r>
      <w:r>
        <w:rPr>
          <w:b/>
          <w:shd w:val="clear" w:color="auto" w:fill="00AFEF"/>
        </w:rPr>
        <w:t>eligibili.</w:t>
      </w:r>
      <w:r>
        <w:rPr>
          <w:b/>
          <w:shd w:val="clear" w:color="auto" w:fill="00AFEF"/>
        </w:rPr>
        <w:tab/>
      </w:r>
    </w:p>
    <w:p w14:paraId="5A991F87" w14:textId="77777777" w:rsidR="00BD35D5" w:rsidRDefault="00BD35D5">
      <w:pPr>
        <w:pStyle w:val="BodyText"/>
        <w:spacing w:before="10"/>
        <w:rPr>
          <w:b/>
          <w:sz w:val="23"/>
        </w:rPr>
      </w:pPr>
    </w:p>
    <w:tbl>
      <w:tblPr>
        <w:tblW w:w="0" w:type="auto"/>
        <w:tblInd w:w="3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10"/>
        <w:gridCol w:w="5109"/>
      </w:tblGrid>
      <w:tr w:rsidR="00BD35D5" w14:paraId="4A371547" w14:textId="77777777">
        <w:trPr>
          <w:trHeight w:val="465"/>
        </w:trPr>
        <w:tc>
          <w:tcPr>
            <w:tcW w:w="4110" w:type="dxa"/>
            <w:shd w:val="clear" w:color="auto" w:fill="C0C0C0"/>
          </w:tcPr>
          <w:p w14:paraId="3F5B6239" w14:textId="77777777" w:rsidR="00BD35D5" w:rsidRDefault="00BD35D5">
            <w:pPr>
              <w:pStyle w:val="TableParagraph"/>
              <w:spacing w:before="11"/>
              <w:rPr>
                <w:b/>
                <w:sz w:val="18"/>
              </w:rPr>
            </w:pPr>
          </w:p>
          <w:p w14:paraId="2FD3F8EE" w14:textId="77777777" w:rsidR="00BD35D5" w:rsidRDefault="00000000">
            <w:pPr>
              <w:pStyle w:val="TableParagraph"/>
              <w:spacing w:line="225" w:lineRule="exact"/>
              <w:ind w:left="71"/>
              <w:rPr>
                <w:b/>
                <w:sz w:val="20"/>
              </w:rPr>
            </w:pPr>
            <w:r>
              <w:rPr>
                <w:b/>
                <w:sz w:val="20"/>
              </w:rPr>
              <w:t>DOCUMENTE</w:t>
            </w:r>
            <w:r>
              <w:rPr>
                <w:b/>
                <w:spacing w:val="58"/>
                <w:sz w:val="20"/>
              </w:rPr>
              <w:t xml:space="preserve"> </w:t>
            </w:r>
            <w:r>
              <w:rPr>
                <w:b/>
                <w:sz w:val="20"/>
              </w:rPr>
              <w:t>DE</w:t>
            </w:r>
            <w:r>
              <w:rPr>
                <w:b/>
                <w:spacing w:val="118"/>
                <w:sz w:val="20"/>
              </w:rPr>
              <w:t xml:space="preserve"> </w:t>
            </w:r>
            <w:r>
              <w:rPr>
                <w:b/>
                <w:sz w:val="20"/>
              </w:rPr>
              <w:t>VERIFICAT</w:t>
            </w:r>
          </w:p>
        </w:tc>
        <w:tc>
          <w:tcPr>
            <w:tcW w:w="5109" w:type="dxa"/>
            <w:shd w:val="clear" w:color="auto" w:fill="C0C0C0"/>
          </w:tcPr>
          <w:p w14:paraId="72017C3A" w14:textId="77777777" w:rsidR="00BD35D5" w:rsidRDefault="00BD35D5">
            <w:pPr>
              <w:pStyle w:val="TableParagraph"/>
              <w:spacing w:before="11"/>
              <w:rPr>
                <w:b/>
                <w:sz w:val="18"/>
              </w:rPr>
            </w:pPr>
          </w:p>
          <w:p w14:paraId="3E07BEFF" w14:textId="77777777" w:rsidR="00BD35D5" w:rsidRDefault="00000000">
            <w:pPr>
              <w:pStyle w:val="TableParagraph"/>
              <w:spacing w:line="225" w:lineRule="exact"/>
              <w:ind w:left="72"/>
              <w:rPr>
                <w:b/>
                <w:sz w:val="20"/>
              </w:rPr>
            </w:pPr>
            <w:r>
              <w:rPr>
                <w:b/>
                <w:sz w:val="20"/>
              </w:rPr>
              <w:t>PUNCTE</w:t>
            </w:r>
            <w:r>
              <w:rPr>
                <w:b/>
                <w:spacing w:val="-4"/>
                <w:sz w:val="20"/>
              </w:rPr>
              <w:t xml:space="preserve"> </w:t>
            </w:r>
            <w:r>
              <w:rPr>
                <w:b/>
                <w:sz w:val="20"/>
              </w:rPr>
              <w:t>DE</w:t>
            </w:r>
            <w:r>
              <w:rPr>
                <w:b/>
                <w:spacing w:val="1"/>
                <w:sz w:val="20"/>
              </w:rPr>
              <w:t xml:space="preserve"> </w:t>
            </w:r>
            <w:r>
              <w:rPr>
                <w:b/>
                <w:sz w:val="20"/>
              </w:rPr>
              <w:t>VERIFICAT</w:t>
            </w:r>
            <w:r>
              <w:rPr>
                <w:b/>
                <w:spacing w:val="-3"/>
                <w:sz w:val="20"/>
              </w:rPr>
              <w:t xml:space="preserve"> </w:t>
            </w:r>
            <w:r>
              <w:rPr>
                <w:b/>
                <w:sz w:val="20"/>
              </w:rPr>
              <w:t>IN</w:t>
            </w:r>
            <w:r>
              <w:rPr>
                <w:b/>
                <w:spacing w:val="-3"/>
                <w:sz w:val="20"/>
              </w:rPr>
              <w:t xml:space="preserve"> </w:t>
            </w:r>
            <w:r>
              <w:rPr>
                <w:b/>
                <w:sz w:val="20"/>
              </w:rPr>
              <w:t>DOCUMENTE</w:t>
            </w:r>
          </w:p>
        </w:tc>
      </w:tr>
      <w:tr w:rsidR="00BD35D5" w14:paraId="7B21548F" w14:textId="77777777">
        <w:trPr>
          <w:trHeight w:val="11614"/>
        </w:trPr>
        <w:tc>
          <w:tcPr>
            <w:tcW w:w="4110" w:type="dxa"/>
          </w:tcPr>
          <w:p w14:paraId="3E381A10" w14:textId="77777777" w:rsidR="00BD35D5" w:rsidRDefault="00000000">
            <w:pPr>
              <w:pStyle w:val="TableParagraph"/>
              <w:ind w:left="71" w:right="58"/>
              <w:rPr>
                <w:rFonts w:ascii="Calibri" w:hAnsi="Calibri"/>
              </w:rPr>
            </w:pPr>
            <w:r>
              <w:rPr>
                <w:rFonts w:ascii="Calibri" w:hAnsi="Calibri"/>
                <w:b/>
              </w:rPr>
              <w:t>Cererea</w:t>
            </w:r>
            <w:r>
              <w:rPr>
                <w:rFonts w:ascii="Calibri" w:hAnsi="Calibri"/>
                <w:b/>
                <w:spacing w:val="1"/>
              </w:rPr>
              <w:t xml:space="preserve"> </w:t>
            </w:r>
            <w:r>
              <w:rPr>
                <w:rFonts w:ascii="Calibri" w:hAnsi="Calibri"/>
                <w:b/>
              </w:rPr>
              <w:t>de</w:t>
            </w:r>
            <w:r>
              <w:rPr>
                <w:rFonts w:ascii="Calibri" w:hAnsi="Calibri"/>
                <w:b/>
                <w:spacing w:val="-1"/>
              </w:rPr>
              <w:t xml:space="preserve"> </w:t>
            </w:r>
            <w:r>
              <w:rPr>
                <w:rFonts w:ascii="Calibri" w:hAnsi="Calibri"/>
                <w:b/>
              </w:rPr>
              <w:t>Finanțare</w:t>
            </w:r>
            <w:r>
              <w:rPr>
                <w:rFonts w:ascii="Calibri" w:hAnsi="Calibri"/>
                <w:b/>
                <w:spacing w:val="2"/>
              </w:rPr>
              <w:t xml:space="preserve"> </w:t>
            </w:r>
            <w:r>
              <w:rPr>
                <w:rFonts w:ascii="Calibri" w:hAnsi="Calibri"/>
              </w:rPr>
              <w:t>– Secțiunea B1</w:t>
            </w:r>
            <w:r>
              <w:rPr>
                <w:rFonts w:ascii="Calibri" w:hAnsi="Calibri"/>
                <w:spacing w:val="1"/>
              </w:rPr>
              <w:t xml:space="preserve"> </w:t>
            </w:r>
            <w:r>
              <w:rPr>
                <w:rFonts w:ascii="Calibri" w:hAnsi="Calibri"/>
                <w:b/>
              </w:rPr>
              <w:t>Doc.6.1</w:t>
            </w:r>
            <w:r>
              <w:rPr>
                <w:rFonts w:ascii="Calibri" w:hAnsi="Calibri"/>
                <w:b/>
                <w:spacing w:val="1"/>
              </w:rPr>
              <w:t xml:space="preserve"> </w:t>
            </w:r>
            <w:r>
              <w:rPr>
                <w:rFonts w:ascii="Calibri" w:hAnsi="Calibri"/>
              </w:rPr>
              <w:t>Hotarare</w:t>
            </w:r>
            <w:r>
              <w:rPr>
                <w:rFonts w:ascii="Calibri" w:hAnsi="Calibri"/>
                <w:spacing w:val="1"/>
              </w:rPr>
              <w:t xml:space="preserve"> </w:t>
            </w:r>
            <w:r>
              <w:rPr>
                <w:rFonts w:ascii="Calibri" w:hAnsi="Calibri"/>
              </w:rPr>
              <w:t>judecatoreasca</w:t>
            </w:r>
            <w:r>
              <w:rPr>
                <w:rFonts w:ascii="Calibri" w:hAnsi="Calibri"/>
                <w:b/>
              </w:rPr>
              <w:t>/</w:t>
            </w:r>
            <w:r>
              <w:rPr>
                <w:rFonts w:ascii="Calibri" w:hAnsi="Calibri"/>
                <w:b/>
                <w:spacing w:val="1"/>
              </w:rPr>
              <w:t xml:space="preserve"> </w:t>
            </w:r>
            <w:r>
              <w:rPr>
                <w:rFonts w:ascii="Calibri" w:hAnsi="Calibri"/>
                <w:b/>
              </w:rPr>
              <w:t>6.2</w:t>
            </w:r>
            <w:r>
              <w:rPr>
                <w:rFonts w:ascii="Calibri" w:hAnsi="Calibri"/>
                <w:b/>
                <w:spacing w:val="1"/>
              </w:rPr>
              <w:t xml:space="preserve"> </w:t>
            </w:r>
            <w:r>
              <w:rPr>
                <w:rFonts w:ascii="Calibri" w:hAnsi="Calibri"/>
              </w:rPr>
              <w:t>Act</w:t>
            </w:r>
            <w:r>
              <w:rPr>
                <w:rFonts w:ascii="Calibri" w:hAnsi="Calibri"/>
                <w:spacing w:val="-47"/>
              </w:rPr>
              <w:t xml:space="preserve"> </w:t>
            </w:r>
            <w:r>
              <w:rPr>
                <w:rFonts w:ascii="Calibri" w:hAnsi="Calibri"/>
              </w:rPr>
              <w:t>constitutiv</w:t>
            </w:r>
          </w:p>
          <w:p w14:paraId="094CA66A" w14:textId="77777777" w:rsidR="00BD35D5" w:rsidRDefault="00000000">
            <w:pPr>
              <w:pStyle w:val="TableParagraph"/>
              <w:ind w:left="71" w:right="333"/>
              <w:rPr>
                <w:rFonts w:ascii="Calibri"/>
                <w:b/>
              </w:rPr>
            </w:pPr>
            <w:r>
              <w:rPr>
                <w:rFonts w:ascii="Calibri"/>
                <w:b/>
              </w:rPr>
              <w:t>Baza</w:t>
            </w:r>
            <w:r>
              <w:rPr>
                <w:rFonts w:ascii="Calibri"/>
                <w:b/>
                <w:spacing w:val="-2"/>
              </w:rPr>
              <w:t xml:space="preserve"> </w:t>
            </w:r>
            <w:r>
              <w:rPr>
                <w:rFonts w:ascii="Calibri"/>
                <w:b/>
              </w:rPr>
              <w:t>de</w:t>
            </w:r>
            <w:r>
              <w:rPr>
                <w:rFonts w:ascii="Calibri"/>
                <w:b/>
                <w:spacing w:val="-3"/>
              </w:rPr>
              <w:t xml:space="preserve"> </w:t>
            </w:r>
            <w:r>
              <w:rPr>
                <w:rFonts w:ascii="Calibri"/>
                <w:b/>
              </w:rPr>
              <w:t>date</w:t>
            </w:r>
            <w:r>
              <w:rPr>
                <w:rFonts w:ascii="Calibri"/>
                <w:b/>
                <w:spacing w:val="-4"/>
              </w:rPr>
              <w:t xml:space="preserve"> </w:t>
            </w:r>
            <w:r>
              <w:rPr>
                <w:rFonts w:ascii="Calibri"/>
                <w:b/>
              </w:rPr>
              <w:t>a</w:t>
            </w:r>
            <w:r>
              <w:rPr>
                <w:rFonts w:ascii="Calibri"/>
                <w:b/>
                <w:spacing w:val="-1"/>
              </w:rPr>
              <w:t xml:space="preserve"> </w:t>
            </w:r>
            <w:r>
              <w:rPr>
                <w:rFonts w:ascii="Calibri"/>
                <w:b/>
              </w:rPr>
              <w:t>serviciul</w:t>
            </w:r>
            <w:r>
              <w:rPr>
                <w:rFonts w:ascii="Calibri"/>
                <w:b/>
                <w:spacing w:val="-4"/>
              </w:rPr>
              <w:t xml:space="preserve"> </w:t>
            </w:r>
            <w:r>
              <w:rPr>
                <w:rFonts w:ascii="Calibri"/>
                <w:b/>
              </w:rPr>
              <w:t>online</w:t>
            </w:r>
            <w:r>
              <w:rPr>
                <w:rFonts w:ascii="Calibri"/>
                <w:b/>
                <w:spacing w:val="-4"/>
              </w:rPr>
              <w:t xml:space="preserve"> </w:t>
            </w:r>
            <w:r>
              <w:rPr>
                <w:rFonts w:ascii="Calibri"/>
                <w:b/>
              </w:rPr>
              <w:t>RECOM</w:t>
            </w:r>
            <w:r>
              <w:rPr>
                <w:rFonts w:ascii="Calibri"/>
                <w:b/>
                <w:spacing w:val="43"/>
              </w:rPr>
              <w:t xml:space="preserve"> </w:t>
            </w:r>
            <w:r>
              <w:rPr>
                <w:rFonts w:ascii="Calibri"/>
                <w:b/>
              </w:rPr>
              <w:t>a</w:t>
            </w:r>
            <w:r>
              <w:rPr>
                <w:rFonts w:ascii="Calibri"/>
                <w:b/>
                <w:spacing w:val="-46"/>
              </w:rPr>
              <w:t xml:space="preserve"> </w:t>
            </w:r>
            <w:r>
              <w:rPr>
                <w:rFonts w:ascii="Calibri"/>
                <w:b/>
              </w:rPr>
              <w:t>ONRC</w:t>
            </w:r>
          </w:p>
          <w:p w14:paraId="5C98F8BD" w14:textId="77777777" w:rsidR="00BD35D5" w:rsidRDefault="00000000">
            <w:pPr>
              <w:pStyle w:val="TableParagraph"/>
              <w:spacing w:line="266" w:lineRule="exact"/>
              <w:ind w:left="71"/>
              <w:jc w:val="both"/>
              <w:rPr>
                <w:rFonts w:ascii="Calibri"/>
              </w:rPr>
            </w:pPr>
            <w:r>
              <w:rPr>
                <w:rFonts w:ascii="Calibri"/>
                <w:b/>
              </w:rPr>
              <w:t>Declaratii</w:t>
            </w:r>
            <w:r>
              <w:rPr>
                <w:rFonts w:ascii="Calibri"/>
                <w:b/>
                <w:spacing w:val="-4"/>
              </w:rPr>
              <w:t xml:space="preserve"> </w:t>
            </w:r>
            <w:r>
              <w:rPr>
                <w:rFonts w:ascii="Calibri"/>
              </w:rPr>
              <w:t>partea</w:t>
            </w:r>
            <w:r>
              <w:rPr>
                <w:rFonts w:ascii="Calibri"/>
                <w:spacing w:val="-2"/>
              </w:rPr>
              <w:t xml:space="preserve"> </w:t>
            </w:r>
            <w:r>
              <w:rPr>
                <w:rFonts w:ascii="Calibri"/>
              </w:rPr>
              <w:t>F</w:t>
            </w:r>
            <w:r>
              <w:rPr>
                <w:rFonts w:ascii="Calibri"/>
                <w:spacing w:val="2"/>
              </w:rPr>
              <w:t xml:space="preserve"> </w:t>
            </w:r>
            <w:r>
              <w:rPr>
                <w:rFonts w:ascii="Calibri"/>
              </w:rPr>
              <w:t>a</w:t>
            </w:r>
            <w:r>
              <w:rPr>
                <w:rFonts w:ascii="Calibri"/>
                <w:spacing w:val="-2"/>
              </w:rPr>
              <w:t xml:space="preserve"> </w:t>
            </w:r>
            <w:r>
              <w:rPr>
                <w:rFonts w:ascii="Calibri"/>
              </w:rPr>
              <w:t>Cererii</w:t>
            </w:r>
            <w:r>
              <w:rPr>
                <w:rFonts w:ascii="Calibri"/>
                <w:spacing w:val="-1"/>
              </w:rPr>
              <w:t xml:space="preserve"> </w:t>
            </w:r>
            <w:r>
              <w:rPr>
                <w:rFonts w:ascii="Calibri"/>
              </w:rPr>
              <w:t>de</w:t>
            </w:r>
            <w:r>
              <w:rPr>
                <w:rFonts w:ascii="Calibri"/>
                <w:spacing w:val="-2"/>
              </w:rPr>
              <w:t xml:space="preserve"> </w:t>
            </w:r>
            <w:r>
              <w:rPr>
                <w:rFonts w:ascii="Calibri"/>
              </w:rPr>
              <w:t>Finantare</w:t>
            </w:r>
          </w:p>
          <w:p w14:paraId="738B4865" w14:textId="77777777" w:rsidR="00BD35D5" w:rsidRDefault="00000000">
            <w:pPr>
              <w:pStyle w:val="TableParagraph"/>
              <w:spacing w:line="266" w:lineRule="exact"/>
              <w:ind w:left="71"/>
              <w:jc w:val="both"/>
              <w:rPr>
                <w:rFonts w:ascii="Calibri" w:hAnsi="Calibri"/>
              </w:rPr>
            </w:pPr>
            <w:r>
              <w:rPr>
                <w:rFonts w:ascii="Calibri" w:hAnsi="Calibri"/>
              </w:rPr>
              <w:t>Situațiile</w:t>
            </w:r>
            <w:r>
              <w:rPr>
                <w:rFonts w:ascii="Calibri" w:hAnsi="Calibri"/>
                <w:spacing w:val="-4"/>
              </w:rPr>
              <w:t xml:space="preserve"> </w:t>
            </w:r>
            <w:r>
              <w:rPr>
                <w:rFonts w:ascii="Calibri" w:hAnsi="Calibri"/>
              </w:rPr>
              <w:t>financiare</w:t>
            </w:r>
          </w:p>
          <w:p w14:paraId="41652D72" w14:textId="77777777" w:rsidR="00BD35D5" w:rsidRDefault="00000000">
            <w:pPr>
              <w:pStyle w:val="TableParagraph"/>
              <w:ind w:left="71" w:right="54"/>
              <w:jc w:val="both"/>
              <w:rPr>
                <w:rFonts w:ascii="Calibri" w:hAnsi="Calibri"/>
              </w:rPr>
            </w:pPr>
            <w:r>
              <w:rPr>
                <w:rFonts w:ascii="Calibri" w:hAnsi="Calibri"/>
                <w:b/>
              </w:rPr>
              <w:t>Doc.</w:t>
            </w:r>
            <w:r>
              <w:rPr>
                <w:rFonts w:ascii="Calibri" w:hAnsi="Calibri"/>
                <w:b/>
                <w:spacing w:val="1"/>
              </w:rPr>
              <w:t xml:space="preserve"> </w:t>
            </w:r>
            <w:r>
              <w:rPr>
                <w:rFonts w:ascii="Calibri" w:hAnsi="Calibri"/>
                <w:b/>
              </w:rPr>
              <w:t>11</w:t>
            </w:r>
            <w:r>
              <w:rPr>
                <w:rFonts w:ascii="Calibri" w:hAnsi="Calibri"/>
              </w:rPr>
              <w:t>-</w:t>
            </w:r>
            <w:r>
              <w:rPr>
                <w:rFonts w:ascii="Calibri" w:hAnsi="Calibri"/>
                <w:spacing w:val="1"/>
              </w:rPr>
              <w:t xml:space="preserve"> </w:t>
            </w:r>
            <w:r>
              <w:rPr>
                <w:rFonts w:ascii="Calibri" w:hAnsi="Calibri"/>
              </w:rPr>
              <w:t>Declaraţie</w:t>
            </w:r>
            <w:r>
              <w:rPr>
                <w:rFonts w:ascii="Calibri" w:hAnsi="Calibri"/>
                <w:spacing w:val="1"/>
              </w:rPr>
              <w:t xml:space="preserve"> </w:t>
            </w:r>
            <w:r>
              <w:rPr>
                <w:rFonts w:ascii="Calibri" w:hAnsi="Calibri"/>
              </w:rPr>
              <w:t>privind</w:t>
            </w:r>
            <w:r>
              <w:rPr>
                <w:rFonts w:ascii="Calibri" w:hAnsi="Calibri"/>
                <w:spacing w:val="1"/>
              </w:rPr>
              <w:t xml:space="preserve"> </w:t>
            </w:r>
            <w:r>
              <w:rPr>
                <w:rFonts w:ascii="Calibri" w:hAnsi="Calibri"/>
              </w:rPr>
              <w:t>încadrarea</w:t>
            </w:r>
            <w:r>
              <w:rPr>
                <w:rFonts w:ascii="Calibri" w:hAnsi="Calibri"/>
                <w:spacing w:val="1"/>
              </w:rPr>
              <w:t xml:space="preserve"> </w:t>
            </w:r>
            <w:r>
              <w:rPr>
                <w:rFonts w:ascii="Calibri" w:hAnsi="Calibri"/>
              </w:rPr>
              <w:t>întreprinderii</w:t>
            </w:r>
            <w:r>
              <w:rPr>
                <w:rFonts w:ascii="Calibri" w:hAnsi="Calibri"/>
                <w:spacing w:val="1"/>
              </w:rPr>
              <w:t xml:space="preserve"> </w:t>
            </w:r>
            <w:r>
              <w:rPr>
                <w:rFonts w:ascii="Calibri" w:hAnsi="Calibri"/>
              </w:rPr>
              <w:t>în</w:t>
            </w:r>
            <w:r>
              <w:rPr>
                <w:rFonts w:ascii="Calibri" w:hAnsi="Calibri"/>
                <w:spacing w:val="1"/>
              </w:rPr>
              <w:t xml:space="preserve"> </w:t>
            </w:r>
            <w:r>
              <w:rPr>
                <w:rFonts w:ascii="Calibri" w:hAnsi="Calibri"/>
              </w:rPr>
              <w:t>categoria</w:t>
            </w:r>
            <w:r>
              <w:rPr>
                <w:rFonts w:ascii="Calibri" w:hAnsi="Calibri"/>
                <w:spacing w:val="1"/>
              </w:rPr>
              <w:t xml:space="preserve"> </w:t>
            </w:r>
            <w:r>
              <w:rPr>
                <w:rFonts w:ascii="Calibri" w:hAnsi="Calibri"/>
              </w:rPr>
              <w:t>întreprinderilor</w:t>
            </w:r>
            <w:r>
              <w:rPr>
                <w:rFonts w:ascii="Calibri" w:hAnsi="Calibri"/>
                <w:spacing w:val="1"/>
              </w:rPr>
              <w:t xml:space="preserve"> </w:t>
            </w:r>
            <w:r>
              <w:rPr>
                <w:rFonts w:ascii="Calibri" w:hAnsi="Calibri"/>
              </w:rPr>
              <w:t>mici</w:t>
            </w:r>
            <w:r>
              <w:rPr>
                <w:rFonts w:ascii="Calibri" w:hAnsi="Calibri"/>
                <w:spacing w:val="-1"/>
              </w:rPr>
              <w:t xml:space="preserve"> </w:t>
            </w:r>
            <w:r>
              <w:rPr>
                <w:rFonts w:ascii="Calibri" w:hAnsi="Calibri"/>
              </w:rPr>
              <w:t>şi</w:t>
            </w:r>
            <w:r>
              <w:rPr>
                <w:rFonts w:ascii="Calibri" w:hAnsi="Calibri"/>
                <w:spacing w:val="-1"/>
              </w:rPr>
              <w:t xml:space="preserve"> </w:t>
            </w:r>
            <w:r>
              <w:rPr>
                <w:rFonts w:ascii="Calibri" w:hAnsi="Calibri"/>
              </w:rPr>
              <w:t>mijlocii</w:t>
            </w:r>
          </w:p>
          <w:p w14:paraId="618D57D6" w14:textId="77777777" w:rsidR="00BD35D5" w:rsidRDefault="00000000">
            <w:pPr>
              <w:pStyle w:val="TableParagraph"/>
              <w:ind w:left="71" w:right="55"/>
              <w:jc w:val="both"/>
              <w:rPr>
                <w:rFonts w:ascii="Calibri"/>
              </w:rPr>
            </w:pPr>
            <w:r>
              <w:rPr>
                <w:rFonts w:ascii="Calibri"/>
                <w:b/>
              </w:rPr>
              <w:t xml:space="preserve">Doc. 12 </w:t>
            </w:r>
            <w:r>
              <w:rPr>
                <w:rFonts w:ascii="Calibri"/>
              </w:rPr>
              <w:t>Declaratie pe propria raspundere a</w:t>
            </w:r>
            <w:r>
              <w:rPr>
                <w:rFonts w:ascii="Calibri"/>
                <w:spacing w:val="1"/>
              </w:rPr>
              <w:t xml:space="preserve"> </w:t>
            </w:r>
            <w:r>
              <w:rPr>
                <w:rFonts w:ascii="Calibri"/>
              </w:rPr>
              <w:t>solicitantului privind respectarea regulii de</w:t>
            </w:r>
            <w:r>
              <w:rPr>
                <w:rFonts w:ascii="Calibri"/>
                <w:spacing w:val="1"/>
              </w:rPr>
              <w:t xml:space="preserve"> </w:t>
            </w:r>
            <w:r>
              <w:rPr>
                <w:rFonts w:ascii="Calibri"/>
              </w:rPr>
              <w:t>cumul</w:t>
            </w:r>
            <w:r>
              <w:rPr>
                <w:rFonts w:ascii="Calibri"/>
                <w:spacing w:val="-1"/>
              </w:rPr>
              <w:t xml:space="preserve"> </w:t>
            </w:r>
            <w:r>
              <w:rPr>
                <w:rFonts w:ascii="Calibri"/>
              </w:rPr>
              <w:t>a</w:t>
            </w:r>
            <w:r>
              <w:rPr>
                <w:rFonts w:ascii="Calibri"/>
                <w:spacing w:val="-2"/>
              </w:rPr>
              <w:t xml:space="preserve"> </w:t>
            </w:r>
            <w:r>
              <w:rPr>
                <w:rFonts w:ascii="Calibri"/>
              </w:rPr>
              <w:t>ajutoarelor</w:t>
            </w:r>
            <w:r>
              <w:rPr>
                <w:rFonts w:ascii="Calibri"/>
                <w:spacing w:val="-2"/>
              </w:rPr>
              <w:t xml:space="preserve"> </w:t>
            </w:r>
            <w:r>
              <w:rPr>
                <w:rFonts w:ascii="Calibri"/>
              </w:rPr>
              <w:t>de</w:t>
            </w:r>
            <w:r>
              <w:rPr>
                <w:rFonts w:ascii="Calibri"/>
                <w:spacing w:val="-2"/>
              </w:rPr>
              <w:t xml:space="preserve"> </w:t>
            </w:r>
            <w:r>
              <w:rPr>
                <w:rFonts w:ascii="Calibri"/>
              </w:rPr>
              <w:t>minimis</w:t>
            </w:r>
          </w:p>
          <w:p w14:paraId="066F9C64" w14:textId="77777777" w:rsidR="00BD35D5" w:rsidRDefault="00000000">
            <w:pPr>
              <w:pStyle w:val="TableParagraph"/>
              <w:ind w:left="71"/>
              <w:jc w:val="both"/>
              <w:rPr>
                <w:rFonts w:ascii="Calibri" w:hAnsi="Calibri"/>
              </w:rPr>
            </w:pPr>
            <w:r>
              <w:rPr>
                <w:rFonts w:ascii="Calibri" w:hAnsi="Calibri"/>
                <w:b/>
              </w:rPr>
              <w:t>Alte</w:t>
            </w:r>
            <w:r>
              <w:rPr>
                <w:rFonts w:ascii="Calibri" w:hAnsi="Calibri"/>
                <w:b/>
                <w:spacing w:val="-5"/>
              </w:rPr>
              <w:t xml:space="preserve"> </w:t>
            </w:r>
            <w:r>
              <w:rPr>
                <w:rFonts w:ascii="Calibri" w:hAnsi="Calibri"/>
                <w:b/>
              </w:rPr>
              <w:t>documente</w:t>
            </w:r>
            <w:r>
              <w:rPr>
                <w:rFonts w:ascii="Calibri" w:hAnsi="Calibri"/>
                <w:b/>
                <w:spacing w:val="-2"/>
              </w:rPr>
              <w:t xml:space="preserve"> </w:t>
            </w:r>
            <w:r>
              <w:rPr>
                <w:rFonts w:ascii="Calibri" w:hAnsi="Calibri"/>
              </w:rPr>
              <w:t>(dacă</w:t>
            </w:r>
            <w:r>
              <w:rPr>
                <w:rFonts w:ascii="Calibri" w:hAnsi="Calibri"/>
                <w:spacing w:val="-3"/>
              </w:rPr>
              <w:t xml:space="preserve"> </w:t>
            </w:r>
            <w:r>
              <w:rPr>
                <w:rFonts w:ascii="Calibri" w:hAnsi="Calibri"/>
              </w:rPr>
              <w:t>este</w:t>
            </w:r>
            <w:r>
              <w:rPr>
                <w:rFonts w:ascii="Calibri" w:hAnsi="Calibri"/>
                <w:spacing w:val="-3"/>
              </w:rPr>
              <w:t xml:space="preserve"> </w:t>
            </w:r>
            <w:r>
              <w:rPr>
                <w:rFonts w:ascii="Calibri" w:hAnsi="Calibri"/>
              </w:rPr>
              <w:t>cazul)</w:t>
            </w:r>
          </w:p>
        </w:tc>
        <w:tc>
          <w:tcPr>
            <w:tcW w:w="5109" w:type="dxa"/>
          </w:tcPr>
          <w:p w14:paraId="02CF4E2C" w14:textId="77777777" w:rsidR="00BD35D5" w:rsidRDefault="00000000">
            <w:pPr>
              <w:pStyle w:val="TableParagraph"/>
              <w:spacing w:line="221" w:lineRule="exact"/>
              <w:ind w:left="72"/>
              <w:jc w:val="both"/>
              <w:rPr>
                <w:sz w:val="20"/>
              </w:rPr>
            </w:pPr>
            <w:r>
              <w:rPr>
                <w:sz w:val="20"/>
              </w:rPr>
              <w:t>Doc</w:t>
            </w:r>
            <w:r>
              <w:rPr>
                <w:spacing w:val="-1"/>
                <w:sz w:val="20"/>
              </w:rPr>
              <w:t xml:space="preserve"> </w:t>
            </w:r>
            <w:r>
              <w:rPr>
                <w:sz w:val="20"/>
              </w:rPr>
              <w:t>6.</w:t>
            </w:r>
          </w:p>
          <w:p w14:paraId="65F6970B" w14:textId="77777777" w:rsidR="00BD35D5" w:rsidRDefault="00000000">
            <w:pPr>
              <w:pStyle w:val="TableParagraph"/>
              <w:ind w:left="72" w:right="61"/>
              <w:jc w:val="both"/>
              <w:rPr>
                <w:sz w:val="20"/>
              </w:rPr>
            </w:pPr>
            <w:r>
              <w:rPr>
                <w:sz w:val="20"/>
              </w:rPr>
              <w:t>Expertul</w:t>
            </w:r>
            <w:r>
              <w:rPr>
                <w:spacing w:val="1"/>
                <w:sz w:val="20"/>
              </w:rPr>
              <w:t xml:space="preserve"> </w:t>
            </w:r>
            <w:r>
              <w:rPr>
                <w:sz w:val="20"/>
              </w:rPr>
              <w:t>va</w:t>
            </w:r>
            <w:r>
              <w:rPr>
                <w:spacing w:val="1"/>
                <w:sz w:val="20"/>
              </w:rPr>
              <w:t xml:space="preserve"> </w:t>
            </w:r>
            <w:r>
              <w:rPr>
                <w:sz w:val="20"/>
              </w:rPr>
              <w:t>verifica</w:t>
            </w:r>
            <w:r>
              <w:rPr>
                <w:spacing w:val="1"/>
                <w:sz w:val="20"/>
              </w:rPr>
              <w:t xml:space="preserve"> </w:t>
            </w:r>
            <w:r>
              <w:rPr>
                <w:sz w:val="20"/>
              </w:rPr>
              <w:t>concordanţa</w:t>
            </w:r>
            <w:r>
              <w:rPr>
                <w:spacing w:val="1"/>
                <w:sz w:val="20"/>
              </w:rPr>
              <w:t xml:space="preserve"> </w:t>
            </w:r>
            <w:r>
              <w:rPr>
                <w:sz w:val="20"/>
              </w:rPr>
              <w:t>informaţiilor</w:t>
            </w:r>
            <w:r>
              <w:rPr>
                <w:spacing w:val="1"/>
                <w:sz w:val="20"/>
              </w:rPr>
              <w:t xml:space="preserve"> </w:t>
            </w:r>
            <w:r>
              <w:rPr>
                <w:sz w:val="20"/>
              </w:rPr>
              <w:t>menţionate în secțiunea B1 cu cele menţionate în doc.</w:t>
            </w:r>
            <w:r>
              <w:rPr>
                <w:spacing w:val="-58"/>
                <w:sz w:val="20"/>
              </w:rPr>
              <w:t xml:space="preserve"> </w:t>
            </w:r>
            <w:r>
              <w:rPr>
                <w:sz w:val="20"/>
              </w:rPr>
              <w:t>6 (6.1/6.2 după caz): numele societăţii, adresa, cod</w:t>
            </w:r>
            <w:r>
              <w:rPr>
                <w:spacing w:val="1"/>
                <w:sz w:val="20"/>
              </w:rPr>
              <w:t xml:space="preserve"> </w:t>
            </w:r>
            <w:r>
              <w:rPr>
                <w:sz w:val="20"/>
              </w:rPr>
              <w:t>unic de înregistrare/nr. de înmatriculare; valabilitatea</w:t>
            </w:r>
            <w:r>
              <w:rPr>
                <w:spacing w:val="-58"/>
                <w:sz w:val="20"/>
              </w:rPr>
              <w:t xml:space="preserve"> </w:t>
            </w:r>
            <w:r>
              <w:rPr>
                <w:sz w:val="20"/>
              </w:rPr>
              <w:t>documentului.</w:t>
            </w:r>
          </w:p>
          <w:p w14:paraId="400D6F85" w14:textId="77777777" w:rsidR="00BD35D5" w:rsidRDefault="00000000">
            <w:pPr>
              <w:pStyle w:val="TableParagraph"/>
              <w:ind w:left="72" w:right="64"/>
              <w:jc w:val="both"/>
              <w:rPr>
                <w:sz w:val="20"/>
              </w:rPr>
            </w:pPr>
            <w:r>
              <w:rPr>
                <w:sz w:val="20"/>
              </w:rPr>
              <w:t>Se verifica daca punctul /punctele de lucru unde se</w:t>
            </w:r>
            <w:r>
              <w:rPr>
                <w:spacing w:val="1"/>
                <w:sz w:val="20"/>
              </w:rPr>
              <w:t xml:space="preserve"> </w:t>
            </w:r>
            <w:r>
              <w:rPr>
                <w:sz w:val="20"/>
              </w:rPr>
              <w:t>realizeaza investitia pentru care se solicită finanțarea</w:t>
            </w:r>
            <w:r>
              <w:rPr>
                <w:spacing w:val="1"/>
                <w:sz w:val="20"/>
              </w:rPr>
              <w:t xml:space="preserve"> </w:t>
            </w:r>
            <w:r>
              <w:rPr>
                <w:sz w:val="20"/>
              </w:rPr>
              <w:t>este</w:t>
            </w:r>
            <w:r>
              <w:rPr>
                <w:spacing w:val="-4"/>
                <w:sz w:val="20"/>
              </w:rPr>
              <w:t xml:space="preserve"> </w:t>
            </w:r>
            <w:r>
              <w:rPr>
                <w:sz w:val="20"/>
              </w:rPr>
              <w:t>amplasat</w:t>
            </w:r>
            <w:r>
              <w:rPr>
                <w:spacing w:val="3"/>
                <w:sz w:val="20"/>
              </w:rPr>
              <w:t xml:space="preserve"> </w:t>
            </w:r>
            <w:r>
              <w:rPr>
                <w:sz w:val="20"/>
              </w:rPr>
              <w:t>in</w:t>
            </w:r>
            <w:r>
              <w:rPr>
                <w:spacing w:val="-3"/>
                <w:sz w:val="20"/>
              </w:rPr>
              <w:t xml:space="preserve"> </w:t>
            </w:r>
            <w:r>
              <w:rPr>
                <w:sz w:val="20"/>
              </w:rPr>
              <w:t>spatiul</w:t>
            </w:r>
            <w:r>
              <w:rPr>
                <w:spacing w:val="1"/>
                <w:sz w:val="20"/>
              </w:rPr>
              <w:t xml:space="preserve"> </w:t>
            </w:r>
            <w:r>
              <w:rPr>
                <w:sz w:val="20"/>
              </w:rPr>
              <w:t>GAL</w:t>
            </w:r>
            <w:r>
              <w:rPr>
                <w:spacing w:val="-4"/>
                <w:sz w:val="20"/>
              </w:rPr>
              <w:t xml:space="preserve"> </w:t>
            </w:r>
            <w:r>
              <w:rPr>
                <w:sz w:val="20"/>
              </w:rPr>
              <w:t>DD.</w:t>
            </w:r>
          </w:p>
          <w:p w14:paraId="5E7C08B9" w14:textId="77777777" w:rsidR="00BD35D5" w:rsidRDefault="00000000">
            <w:pPr>
              <w:pStyle w:val="TableParagraph"/>
              <w:spacing w:line="242" w:lineRule="auto"/>
              <w:ind w:left="72" w:right="61"/>
              <w:jc w:val="both"/>
              <w:rPr>
                <w:sz w:val="20"/>
              </w:rPr>
            </w:pPr>
            <w:r>
              <w:rPr>
                <w:sz w:val="20"/>
              </w:rPr>
              <w:t>Sectiunea</w:t>
            </w:r>
            <w:r>
              <w:rPr>
                <w:spacing w:val="1"/>
                <w:sz w:val="20"/>
              </w:rPr>
              <w:t xml:space="preserve"> </w:t>
            </w:r>
            <w:r>
              <w:rPr>
                <w:sz w:val="20"/>
              </w:rPr>
              <w:t>F</w:t>
            </w:r>
            <w:r>
              <w:rPr>
                <w:spacing w:val="1"/>
                <w:sz w:val="20"/>
              </w:rPr>
              <w:t xml:space="preserve"> </w:t>
            </w:r>
            <w:r>
              <w:rPr>
                <w:sz w:val="20"/>
              </w:rPr>
              <w:t>–</w:t>
            </w:r>
            <w:r>
              <w:rPr>
                <w:spacing w:val="1"/>
                <w:sz w:val="20"/>
              </w:rPr>
              <w:t xml:space="preserve"> </w:t>
            </w:r>
            <w:r>
              <w:rPr>
                <w:sz w:val="20"/>
              </w:rPr>
              <w:t>Declaratie</w:t>
            </w:r>
            <w:r>
              <w:rPr>
                <w:spacing w:val="1"/>
                <w:sz w:val="20"/>
              </w:rPr>
              <w:t xml:space="preserve"> </w:t>
            </w:r>
            <w:r>
              <w:rPr>
                <w:sz w:val="20"/>
              </w:rPr>
              <w:t>pe</w:t>
            </w:r>
            <w:r>
              <w:rPr>
                <w:spacing w:val="1"/>
                <w:sz w:val="20"/>
              </w:rPr>
              <w:t xml:space="preserve"> </w:t>
            </w:r>
            <w:r>
              <w:rPr>
                <w:sz w:val="20"/>
              </w:rPr>
              <w:t>propria</w:t>
            </w:r>
            <w:r>
              <w:rPr>
                <w:spacing w:val="1"/>
                <w:sz w:val="20"/>
              </w:rPr>
              <w:t xml:space="preserve"> </w:t>
            </w:r>
            <w:r>
              <w:rPr>
                <w:sz w:val="20"/>
              </w:rPr>
              <w:t>raspundere</w:t>
            </w:r>
            <w:r>
              <w:rPr>
                <w:spacing w:val="1"/>
                <w:sz w:val="20"/>
              </w:rPr>
              <w:t xml:space="preserve"> </w:t>
            </w:r>
            <w:r>
              <w:rPr>
                <w:sz w:val="20"/>
              </w:rPr>
              <w:t>a</w:t>
            </w:r>
            <w:r>
              <w:rPr>
                <w:spacing w:val="1"/>
                <w:sz w:val="20"/>
              </w:rPr>
              <w:t xml:space="preserve"> </w:t>
            </w:r>
            <w:r>
              <w:rPr>
                <w:sz w:val="20"/>
              </w:rPr>
              <w:t>solicitantului</w:t>
            </w:r>
            <w:r>
              <w:rPr>
                <w:spacing w:val="-2"/>
                <w:sz w:val="20"/>
              </w:rPr>
              <w:t xml:space="preserve"> </w:t>
            </w:r>
            <w:r>
              <w:rPr>
                <w:sz w:val="20"/>
              </w:rPr>
              <w:t>MĂSURII</w:t>
            </w:r>
            <w:r>
              <w:rPr>
                <w:spacing w:val="3"/>
                <w:sz w:val="20"/>
              </w:rPr>
              <w:t xml:space="preserve"> </w:t>
            </w:r>
            <w:r>
              <w:rPr>
                <w:sz w:val="20"/>
              </w:rPr>
              <w:t>M3/6A</w:t>
            </w:r>
          </w:p>
          <w:p w14:paraId="57677F04" w14:textId="77777777" w:rsidR="00BD35D5" w:rsidRDefault="00BD35D5">
            <w:pPr>
              <w:pStyle w:val="TableParagraph"/>
              <w:spacing w:before="5"/>
              <w:rPr>
                <w:b/>
                <w:sz w:val="19"/>
              </w:rPr>
            </w:pPr>
          </w:p>
          <w:p w14:paraId="3880A62D" w14:textId="77777777" w:rsidR="00BD35D5" w:rsidRDefault="00000000">
            <w:pPr>
              <w:pStyle w:val="TableParagraph"/>
              <w:spacing w:before="1"/>
              <w:ind w:left="72"/>
              <w:jc w:val="both"/>
              <w:rPr>
                <w:sz w:val="20"/>
              </w:rPr>
            </w:pPr>
            <w:r>
              <w:rPr>
                <w:sz w:val="20"/>
              </w:rPr>
              <w:t>Baza</w:t>
            </w:r>
            <w:r>
              <w:rPr>
                <w:spacing w:val="-1"/>
                <w:sz w:val="20"/>
              </w:rPr>
              <w:t xml:space="preserve"> </w:t>
            </w:r>
            <w:r>
              <w:rPr>
                <w:sz w:val="20"/>
              </w:rPr>
              <w:t>de</w:t>
            </w:r>
            <w:r>
              <w:rPr>
                <w:spacing w:val="-5"/>
                <w:sz w:val="20"/>
              </w:rPr>
              <w:t xml:space="preserve"> </w:t>
            </w:r>
            <w:r>
              <w:rPr>
                <w:sz w:val="20"/>
              </w:rPr>
              <w:t>date</w:t>
            </w:r>
            <w:r>
              <w:rPr>
                <w:spacing w:val="1"/>
                <w:sz w:val="20"/>
              </w:rPr>
              <w:t xml:space="preserve"> </w:t>
            </w:r>
            <w:r>
              <w:rPr>
                <w:sz w:val="20"/>
              </w:rPr>
              <w:t>RECOM</w:t>
            </w:r>
          </w:p>
          <w:p w14:paraId="3A73F180" w14:textId="77777777" w:rsidR="00BD35D5" w:rsidRDefault="00000000">
            <w:pPr>
              <w:pStyle w:val="TableParagraph"/>
              <w:spacing w:before="3"/>
              <w:ind w:left="72" w:right="47"/>
              <w:rPr>
                <w:sz w:val="20"/>
              </w:rPr>
            </w:pPr>
            <w:r>
              <w:rPr>
                <w:sz w:val="20"/>
              </w:rPr>
              <w:t>Se</w:t>
            </w:r>
            <w:r>
              <w:rPr>
                <w:spacing w:val="27"/>
                <w:sz w:val="20"/>
              </w:rPr>
              <w:t xml:space="preserve"> </w:t>
            </w:r>
            <w:r>
              <w:rPr>
                <w:sz w:val="20"/>
              </w:rPr>
              <w:t>verifică</w:t>
            </w:r>
            <w:r>
              <w:rPr>
                <w:spacing w:val="22"/>
                <w:sz w:val="20"/>
              </w:rPr>
              <w:t xml:space="preserve"> </w:t>
            </w:r>
            <w:r>
              <w:rPr>
                <w:sz w:val="20"/>
              </w:rPr>
              <w:t>în</w:t>
            </w:r>
            <w:r>
              <w:rPr>
                <w:spacing w:val="28"/>
                <w:sz w:val="20"/>
              </w:rPr>
              <w:t xml:space="preserve"> </w:t>
            </w:r>
            <w:r>
              <w:rPr>
                <w:sz w:val="20"/>
              </w:rPr>
              <w:t>serviciu</w:t>
            </w:r>
            <w:r>
              <w:rPr>
                <w:spacing w:val="27"/>
                <w:sz w:val="20"/>
              </w:rPr>
              <w:t xml:space="preserve"> </w:t>
            </w:r>
            <w:r>
              <w:rPr>
                <w:sz w:val="20"/>
              </w:rPr>
              <w:t>RECOM</w:t>
            </w:r>
            <w:r>
              <w:rPr>
                <w:spacing w:val="24"/>
                <w:sz w:val="20"/>
              </w:rPr>
              <w:t xml:space="preserve"> </w:t>
            </w:r>
            <w:r>
              <w:rPr>
                <w:sz w:val="20"/>
              </w:rPr>
              <w:t>online</w:t>
            </w:r>
            <w:r>
              <w:rPr>
                <w:spacing w:val="28"/>
                <w:sz w:val="20"/>
              </w:rPr>
              <w:t xml:space="preserve"> </w:t>
            </w:r>
            <w:r>
              <w:rPr>
                <w:sz w:val="20"/>
              </w:rPr>
              <w:t>dacă</w:t>
            </w:r>
            <w:r>
              <w:rPr>
                <w:spacing w:val="27"/>
                <w:sz w:val="20"/>
              </w:rPr>
              <w:t xml:space="preserve"> </w:t>
            </w:r>
            <w:r>
              <w:rPr>
                <w:sz w:val="20"/>
              </w:rPr>
              <w:t>solicitantul</w:t>
            </w:r>
            <w:r>
              <w:rPr>
                <w:spacing w:val="-57"/>
                <w:sz w:val="20"/>
              </w:rPr>
              <w:t xml:space="preserve"> </w:t>
            </w:r>
            <w:r>
              <w:rPr>
                <w:sz w:val="20"/>
              </w:rPr>
              <w:t>se incadreaza in categoria solicitantilor eligibili:</w:t>
            </w:r>
            <w:r>
              <w:rPr>
                <w:spacing w:val="1"/>
                <w:sz w:val="20"/>
              </w:rPr>
              <w:t xml:space="preserve"> </w:t>
            </w:r>
            <w:r>
              <w:rPr>
                <w:sz w:val="20"/>
              </w:rPr>
              <w:t>1.Solicitantul</w:t>
            </w:r>
            <w:r>
              <w:rPr>
                <w:spacing w:val="12"/>
                <w:sz w:val="20"/>
              </w:rPr>
              <w:t xml:space="preserve"> </w:t>
            </w:r>
            <w:r>
              <w:rPr>
                <w:sz w:val="20"/>
              </w:rPr>
              <w:t>este</w:t>
            </w:r>
            <w:r>
              <w:rPr>
                <w:spacing w:val="14"/>
                <w:sz w:val="20"/>
              </w:rPr>
              <w:t xml:space="preserve"> </w:t>
            </w:r>
            <w:r>
              <w:rPr>
                <w:sz w:val="20"/>
              </w:rPr>
              <w:t>inregistrat</w:t>
            </w:r>
            <w:r>
              <w:rPr>
                <w:spacing w:val="15"/>
                <w:sz w:val="20"/>
              </w:rPr>
              <w:t xml:space="preserve"> </w:t>
            </w:r>
            <w:r>
              <w:rPr>
                <w:sz w:val="20"/>
              </w:rPr>
              <w:t>ca</w:t>
            </w:r>
            <w:r>
              <w:rPr>
                <w:spacing w:val="14"/>
                <w:sz w:val="20"/>
              </w:rPr>
              <w:t xml:space="preserve"> </w:t>
            </w:r>
            <w:r>
              <w:rPr>
                <w:sz w:val="20"/>
              </w:rPr>
              <w:t>PFA/II/IF</w:t>
            </w:r>
            <w:r>
              <w:rPr>
                <w:spacing w:val="9"/>
                <w:sz w:val="20"/>
              </w:rPr>
              <w:t xml:space="preserve"> </w:t>
            </w:r>
            <w:r>
              <w:rPr>
                <w:sz w:val="20"/>
              </w:rPr>
              <w:t>conform</w:t>
            </w:r>
            <w:r>
              <w:rPr>
                <w:spacing w:val="-58"/>
                <w:sz w:val="20"/>
              </w:rPr>
              <w:t xml:space="preserve"> </w:t>
            </w:r>
            <w:r>
              <w:rPr>
                <w:sz w:val="20"/>
              </w:rPr>
              <w:t>OUG</w:t>
            </w:r>
            <w:r>
              <w:rPr>
                <w:spacing w:val="18"/>
                <w:sz w:val="20"/>
              </w:rPr>
              <w:t xml:space="preserve"> </w:t>
            </w:r>
            <w:r>
              <w:rPr>
                <w:sz w:val="20"/>
              </w:rPr>
              <w:t>nr.</w:t>
            </w:r>
            <w:r>
              <w:rPr>
                <w:spacing w:val="18"/>
                <w:sz w:val="20"/>
              </w:rPr>
              <w:t xml:space="preserve"> </w:t>
            </w:r>
            <w:r>
              <w:rPr>
                <w:sz w:val="20"/>
              </w:rPr>
              <w:t>44/16</w:t>
            </w:r>
            <w:r>
              <w:rPr>
                <w:spacing w:val="15"/>
                <w:sz w:val="20"/>
              </w:rPr>
              <w:t xml:space="preserve"> </w:t>
            </w:r>
            <w:r>
              <w:rPr>
                <w:sz w:val="20"/>
              </w:rPr>
              <w:t>aprilie</w:t>
            </w:r>
            <w:r>
              <w:rPr>
                <w:spacing w:val="20"/>
                <w:sz w:val="20"/>
              </w:rPr>
              <w:t xml:space="preserve"> </w:t>
            </w:r>
            <w:r>
              <w:rPr>
                <w:sz w:val="20"/>
              </w:rPr>
              <w:t>2008</w:t>
            </w:r>
            <w:r>
              <w:rPr>
                <w:spacing w:val="20"/>
                <w:sz w:val="20"/>
              </w:rPr>
              <w:t xml:space="preserve"> </w:t>
            </w:r>
            <w:r>
              <w:rPr>
                <w:sz w:val="20"/>
              </w:rPr>
              <w:t>sau</w:t>
            </w:r>
            <w:r>
              <w:rPr>
                <w:spacing w:val="20"/>
                <w:sz w:val="20"/>
              </w:rPr>
              <w:t xml:space="preserve"> </w:t>
            </w:r>
            <w:r>
              <w:rPr>
                <w:sz w:val="20"/>
              </w:rPr>
              <w:t>persoana</w:t>
            </w:r>
            <w:r>
              <w:rPr>
                <w:spacing w:val="15"/>
                <w:sz w:val="20"/>
              </w:rPr>
              <w:t xml:space="preserve"> </w:t>
            </w:r>
            <w:r>
              <w:rPr>
                <w:sz w:val="20"/>
              </w:rPr>
              <w:t>juridica</w:t>
            </w:r>
            <w:r>
              <w:rPr>
                <w:spacing w:val="-58"/>
                <w:sz w:val="20"/>
              </w:rPr>
              <w:t xml:space="preserve"> </w:t>
            </w:r>
            <w:r>
              <w:rPr>
                <w:sz w:val="20"/>
              </w:rPr>
              <w:t>conform</w:t>
            </w:r>
            <w:r>
              <w:rPr>
                <w:spacing w:val="51"/>
                <w:sz w:val="20"/>
              </w:rPr>
              <w:t xml:space="preserve"> </w:t>
            </w:r>
            <w:r>
              <w:rPr>
                <w:sz w:val="20"/>
              </w:rPr>
              <w:t>Legii</w:t>
            </w:r>
            <w:r>
              <w:rPr>
                <w:spacing w:val="50"/>
                <w:sz w:val="20"/>
              </w:rPr>
              <w:t xml:space="preserve"> </w:t>
            </w:r>
            <w:r>
              <w:rPr>
                <w:sz w:val="20"/>
              </w:rPr>
              <w:t>nr.</w:t>
            </w:r>
            <w:r>
              <w:rPr>
                <w:spacing w:val="49"/>
                <w:sz w:val="20"/>
              </w:rPr>
              <w:t xml:space="preserve"> </w:t>
            </w:r>
            <w:r>
              <w:rPr>
                <w:sz w:val="20"/>
              </w:rPr>
              <w:t>31/1990;</w:t>
            </w:r>
            <w:r>
              <w:rPr>
                <w:spacing w:val="53"/>
                <w:sz w:val="20"/>
              </w:rPr>
              <w:t xml:space="preserve"> </w:t>
            </w:r>
            <w:r>
              <w:rPr>
                <w:sz w:val="20"/>
              </w:rPr>
              <w:t>Legii</w:t>
            </w:r>
            <w:r>
              <w:rPr>
                <w:spacing w:val="50"/>
                <w:sz w:val="20"/>
              </w:rPr>
              <w:t xml:space="preserve"> </w:t>
            </w:r>
            <w:r>
              <w:rPr>
                <w:sz w:val="20"/>
              </w:rPr>
              <w:t>15/1990;</w:t>
            </w:r>
            <w:r>
              <w:rPr>
                <w:spacing w:val="56"/>
                <w:sz w:val="20"/>
              </w:rPr>
              <w:t xml:space="preserve"> </w:t>
            </w:r>
            <w:r>
              <w:rPr>
                <w:sz w:val="20"/>
              </w:rPr>
              <w:t>Legii</w:t>
            </w:r>
            <w:r>
              <w:rPr>
                <w:spacing w:val="51"/>
                <w:sz w:val="20"/>
              </w:rPr>
              <w:t xml:space="preserve"> </w:t>
            </w:r>
            <w:r>
              <w:rPr>
                <w:sz w:val="20"/>
              </w:rPr>
              <w:t>nr.</w:t>
            </w:r>
            <w:r>
              <w:rPr>
                <w:spacing w:val="-58"/>
                <w:sz w:val="20"/>
              </w:rPr>
              <w:t xml:space="preserve"> </w:t>
            </w:r>
            <w:r>
              <w:rPr>
                <w:sz w:val="20"/>
              </w:rPr>
              <w:t>36/1991;</w:t>
            </w:r>
            <w:r>
              <w:rPr>
                <w:spacing w:val="29"/>
                <w:sz w:val="20"/>
              </w:rPr>
              <w:t xml:space="preserve"> </w:t>
            </w:r>
            <w:r>
              <w:rPr>
                <w:sz w:val="20"/>
              </w:rPr>
              <w:t>Legii</w:t>
            </w:r>
            <w:r>
              <w:rPr>
                <w:spacing w:val="27"/>
                <w:sz w:val="20"/>
              </w:rPr>
              <w:t xml:space="preserve"> </w:t>
            </w:r>
            <w:r>
              <w:rPr>
                <w:sz w:val="20"/>
              </w:rPr>
              <w:t>nr.1/2005;</w:t>
            </w:r>
            <w:r>
              <w:rPr>
                <w:spacing w:val="29"/>
                <w:sz w:val="20"/>
              </w:rPr>
              <w:t xml:space="preserve"> </w:t>
            </w:r>
            <w:r>
              <w:rPr>
                <w:sz w:val="20"/>
              </w:rPr>
              <w:t>Legii</w:t>
            </w:r>
            <w:r>
              <w:rPr>
                <w:spacing w:val="32"/>
                <w:sz w:val="20"/>
              </w:rPr>
              <w:t xml:space="preserve"> </w:t>
            </w:r>
            <w:r>
              <w:rPr>
                <w:sz w:val="20"/>
              </w:rPr>
              <w:t>nr.</w:t>
            </w:r>
            <w:r>
              <w:rPr>
                <w:spacing w:val="30"/>
                <w:sz w:val="20"/>
              </w:rPr>
              <w:t xml:space="preserve"> </w:t>
            </w:r>
            <w:r>
              <w:rPr>
                <w:sz w:val="20"/>
              </w:rPr>
              <w:t>566/2004.,</w:t>
            </w:r>
            <w:r>
              <w:rPr>
                <w:spacing w:val="30"/>
                <w:sz w:val="20"/>
              </w:rPr>
              <w:t xml:space="preserve"> </w:t>
            </w:r>
            <w:r>
              <w:rPr>
                <w:sz w:val="20"/>
              </w:rPr>
              <w:t>Legea</w:t>
            </w:r>
            <w:r>
              <w:rPr>
                <w:spacing w:val="-58"/>
                <w:sz w:val="20"/>
              </w:rPr>
              <w:t xml:space="preserve"> </w:t>
            </w:r>
            <w:r>
              <w:rPr>
                <w:sz w:val="20"/>
              </w:rPr>
              <w:t>nr.</w:t>
            </w:r>
            <w:r>
              <w:rPr>
                <w:spacing w:val="6"/>
                <w:sz w:val="20"/>
              </w:rPr>
              <w:t xml:space="preserve"> </w:t>
            </w:r>
            <w:r>
              <w:rPr>
                <w:sz w:val="20"/>
              </w:rPr>
              <w:t>160/1998</w:t>
            </w:r>
            <w:r>
              <w:rPr>
                <w:spacing w:val="3"/>
                <w:sz w:val="20"/>
              </w:rPr>
              <w:t xml:space="preserve"> </w:t>
            </w:r>
            <w:r>
              <w:rPr>
                <w:sz w:val="20"/>
              </w:rPr>
              <w:t>cu</w:t>
            </w:r>
            <w:r>
              <w:rPr>
                <w:spacing w:val="-1"/>
                <w:sz w:val="20"/>
              </w:rPr>
              <w:t xml:space="preserve"> </w:t>
            </w:r>
            <w:r>
              <w:rPr>
                <w:sz w:val="20"/>
              </w:rPr>
              <w:t>modificările</w:t>
            </w:r>
            <w:r>
              <w:rPr>
                <w:spacing w:val="5"/>
                <w:sz w:val="20"/>
              </w:rPr>
              <w:t xml:space="preserve"> </w:t>
            </w:r>
            <w:r>
              <w:rPr>
                <w:sz w:val="20"/>
              </w:rPr>
              <w:t>și</w:t>
            </w:r>
            <w:r>
              <w:rPr>
                <w:spacing w:val="-1"/>
                <w:sz w:val="20"/>
              </w:rPr>
              <w:t xml:space="preserve"> </w:t>
            </w:r>
            <w:r>
              <w:rPr>
                <w:sz w:val="20"/>
              </w:rPr>
              <w:t>completările</w:t>
            </w:r>
            <w:r>
              <w:rPr>
                <w:spacing w:val="4"/>
                <w:sz w:val="20"/>
              </w:rPr>
              <w:t xml:space="preserve"> </w:t>
            </w:r>
            <w:r>
              <w:rPr>
                <w:sz w:val="20"/>
              </w:rPr>
              <w:t>ulterioare</w:t>
            </w:r>
            <w:r>
              <w:rPr>
                <w:spacing w:val="-57"/>
                <w:sz w:val="20"/>
              </w:rPr>
              <w:t xml:space="preserve"> </w:t>
            </w:r>
            <w:r>
              <w:rPr>
                <w:sz w:val="20"/>
              </w:rPr>
              <w:t>aferente</w:t>
            </w:r>
            <w:r>
              <w:rPr>
                <w:spacing w:val="-4"/>
                <w:sz w:val="20"/>
              </w:rPr>
              <w:t xml:space="preserve"> </w:t>
            </w:r>
            <w:r>
              <w:rPr>
                <w:sz w:val="20"/>
              </w:rPr>
              <w:t>actelor</w:t>
            </w:r>
            <w:r>
              <w:rPr>
                <w:spacing w:val="-5"/>
                <w:sz w:val="20"/>
              </w:rPr>
              <w:t xml:space="preserve"> </w:t>
            </w:r>
            <w:r>
              <w:rPr>
                <w:sz w:val="20"/>
              </w:rPr>
              <w:t>normative</w:t>
            </w:r>
            <w:r>
              <w:rPr>
                <w:spacing w:val="-4"/>
                <w:sz w:val="20"/>
              </w:rPr>
              <w:t xml:space="preserve"> </w:t>
            </w:r>
            <w:r>
              <w:rPr>
                <w:sz w:val="20"/>
              </w:rPr>
              <w:t>menționate.</w:t>
            </w:r>
          </w:p>
          <w:p w14:paraId="0D049D96" w14:textId="77777777" w:rsidR="00BD35D5" w:rsidRDefault="00000000">
            <w:pPr>
              <w:pStyle w:val="TableParagraph"/>
              <w:ind w:left="72" w:right="63"/>
              <w:jc w:val="both"/>
              <w:rPr>
                <w:sz w:val="20"/>
              </w:rPr>
            </w:pPr>
            <w:r>
              <w:rPr>
                <w:sz w:val="20"/>
              </w:rPr>
              <w:t>Pentru Societatea cooperativă agricolă se va verifica</w:t>
            </w:r>
            <w:r>
              <w:rPr>
                <w:spacing w:val="1"/>
                <w:sz w:val="20"/>
              </w:rPr>
              <w:t xml:space="preserve"> </w:t>
            </w:r>
            <w:r>
              <w:rPr>
                <w:sz w:val="20"/>
              </w:rPr>
              <w:t>daca</w:t>
            </w:r>
            <w:r>
              <w:rPr>
                <w:spacing w:val="1"/>
                <w:sz w:val="20"/>
              </w:rPr>
              <w:t xml:space="preserve"> </w:t>
            </w:r>
            <w:r>
              <w:rPr>
                <w:sz w:val="20"/>
              </w:rPr>
              <w:t>din</w:t>
            </w:r>
            <w:r>
              <w:rPr>
                <w:spacing w:val="1"/>
                <w:sz w:val="20"/>
              </w:rPr>
              <w:t xml:space="preserve"> </w:t>
            </w:r>
            <w:r>
              <w:rPr>
                <w:sz w:val="20"/>
              </w:rPr>
              <w:t>conținutul</w:t>
            </w:r>
            <w:r>
              <w:rPr>
                <w:spacing w:val="1"/>
                <w:sz w:val="20"/>
              </w:rPr>
              <w:t xml:space="preserve"> </w:t>
            </w:r>
            <w:r>
              <w:rPr>
                <w:sz w:val="20"/>
              </w:rPr>
              <w:t>Actului</w:t>
            </w:r>
            <w:r>
              <w:rPr>
                <w:spacing w:val="1"/>
                <w:sz w:val="20"/>
              </w:rPr>
              <w:t xml:space="preserve"> </w:t>
            </w:r>
            <w:r>
              <w:rPr>
                <w:sz w:val="20"/>
              </w:rPr>
              <w:t>constitutiv</w:t>
            </w:r>
            <w:r>
              <w:rPr>
                <w:spacing w:val="1"/>
                <w:sz w:val="20"/>
              </w:rPr>
              <w:t xml:space="preserve"> </w:t>
            </w:r>
            <w:r>
              <w:rPr>
                <w:sz w:val="20"/>
              </w:rPr>
              <w:t>/</w:t>
            </w:r>
            <w:r>
              <w:rPr>
                <w:spacing w:val="1"/>
                <w:sz w:val="20"/>
              </w:rPr>
              <w:t xml:space="preserve"> </w:t>
            </w:r>
            <w:r>
              <w:rPr>
                <w:sz w:val="20"/>
              </w:rPr>
              <w:t>Hotararii</w:t>
            </w:r>
            <w:r>
              <w:rPr>
                <w:spacing w:val="1"/>
                <w:sz w:val="20"/>
              </w:rPr>
              <w:t xml:space="preserve"> </w:t>
            </w:r>
            <w:r>
              <w:rPr>
                <w:sz w:val="20"/>
              </w:rPr>
              <w:t>judecatoresti rezultă că scopul și obiectivele societății</w:t>
            </w:r>
            <w:r>
              <w:rPr>
                <w:spacing w:val="-58"/>
                <w:sz w:val="20"/>
              </w:rPr>
              <w:t xml:space="preserve"> </w:t>
            </w:r>
            <w:r>
              <w:rPr>
                <w:sz w:val="20"/>
              </w:rPr>
              <w:t>cooperative</w:t>
            </w:r>
            <w:r>
              <w:rPr>
                <w:spacing w:val="1"/>
                <w:sz w:val="20"/>
              </w:rPr>
              <w:t xml:space="preserve"> </w:t>
            </w:r>
            <w:r>
              <w:rPr>
                <w:sz w:val="20"/>
              </w:rPr>
              <w:t>sunt</w:t>
            </w:r>
            <w:r>
              <w:rPr>
                <w:spacing w:val="1"/>
                <w:sz w:val="20"/>
              </w:rPr>
              <w:t xml:space="preserve"> </w:t>
            </w:r>
            <w:r>
              <w:rPr>
                <w:sz w:val="20"/>
              </w:rPr>
              <w:t>în</w:t>
            </w:r>
            <w:r>
              <w:rPr>
                <w:spacing w:val="1"/>
                <w:sz w:val="20"/>
              </w:rPr>
              <w:t xml:space="preserve"> </w:t>
            </w:r>
            <w:r>
              <w:rPr>
                <w:sz w:val="20"/>
              </w:rPr>
              <w:t>conformitate</w:t>
            </w:r>
            <w:r>
              <w:rPr>
                <w:spacing w:val="1"/>
                <w:sz w:val="20"/>
              </w:rPr>
              <w:t xml:space="preserve"> </w:t>
            </w:r>
            <w:r>
              <w:rPr>
                <w:sz w:val="20"/>
              </w:rPr>
              <w:t>cu</w:t>
            </w:r>
            <w:r>
              <w:rPr>
                <w:spacing w:val="1"/>
                <w:sz w:val="20"/>
              </w:rPr>
              <w:t xml:space="preserve"> </w:t>
            </w:r>
            <w:r>
              <w:rPr>
                <w:sz w:val="20"/>
              </w:rPr>
              <w:t>activitățile</w:t>
            </w:r>
            <w:r>
              <w:rPr>
                <w:spacing w:val="1"/>
                <w:sz w:val="20"/>
              </w:rPr>
              <w:t xml:space="preserve"> </w:t>
            </w:r>
            <w:r>
              <w:rPr>
                <w:sz w:val="20"/>
              </w:rPr>
              <w:t>propuse</w:t>
            </w:r>
            <w:r>
              <w:rPr>
                <w:spacing w:val="1"/>
                <w:sz w:val="20"/>
              </w:rPr>
              <w:t xml:space="preserve"> </w:t>
            </w:r>
            <w:r>
              <w:rPr>
                <w:sz w:val="20"/>
              </w:rPr>
              <w:t>prin</w:t>
            </w:r>
            <w:r>
              <w:rPr>
                <w:spacing w:val="-3"/>
                <w:sz w:val="20"/>
              </w:rPr>
              <w:t xml:space="preserve"> </w:t>
            </w:r>
            <w:r>
              <w:rPr>
                <w:sz w:val="20"/>
              </w:rPr>
              <w:t>proiect</w:t>
            </w:r>
          </w:p>
          <w:p w14:paraId="051E2E0E" w14:textId="77777777" w:rsidR="00BD35D5" w:rsidRDefault="00000000">
            <w:pPr>
              <w:pStyle w:val="TableParagraph"/>
              <w:numPr>
                <w:ilvl w:val="0"/>
                <w:numId w:val="42"/>
              </w:numPr>
              <w:tabs>
                <w:tab w:val="left" w:pos="313"/>
              </w:tabs>
              <w:spacing w:before="1" w:line="231" w:lineRule="exact"/>
              <w:ind w:hanging="241"/>
              <w:jc w:val="both"/>
              <w:rPr>
                <w:sz w:val="20"/>
              </w:rPr>
            </w:pPr>
            <w:r>
              <w:rPr>
                <w:sz w:val="20"/>
              </w:rPr>
              <w:t>Capitalul</w:t>
            </w:r>
            <w:r>
              <w:rPr>
                <w:spacing w:val="-2"/>
                <w:sz w:val="20"/>
              </w:rPr>
              <w:t xml:space="preserve"> </w:t>
            </w:r>
            <w:r>
              <w:rPr>
                <w:sz w:val="20"/>
              </w:rPr>
              <w:t>social</w:t>
            </w:r>
            <w:r>
              <w:rPr>
                <w:spacing w:val="-2"/>
                <w:sz w:val="20"/>
              </w:rPr>
              <w:t xml:space="preserve"> </w:t>
            </w:r>
            <w:r>
              <w:rPr>
                <w:sz w:val="20"/>
              </w:rPr>
              <w:t>sa</w:t>
            </w:r>
            <w:r>
              <w:rPr>
                <w:spacing w:val="-4"/>
                <w:sz w:val="20"/>
              </w:rPr>
              <w:t xml:space="preserve"> </w:t>
            </w:r>
            <w:r>
              <w:rPr>
                <w:sz w:val="20"/>
              </w:rPr>
              <w:t>fie</w:t>
            </w:r>
            <w:r>
              <w:rPr>
                <w:spacing w:val="-4"/>
                <w:sz w:val="20"/>
              </w:rPr>
              <w:t xml:space="preserve"> </w:t>
            </w:r>
            <w:r>
              <w:rPr>
                <w:sz w:val="20"/>
              </w:rPr>
              <w:t>100%</w:t>
            </w:r>
            <w:r>
              <w:rPr>
                <w:spacing w:val="-3"/>
                <w:sz w:val="20"/>
              </w:rPr>
              <w:t xml:space="preserve"> </w:t>
            </w:r>
            <w:r>
              <w:rPr>
                <w:sz w:val="20"/>
              </w:rPr>
              <w:t>privat;</w:t>
            </w:r>
          </w:p>
          <w:p w14:paraId="71D98927" w14:textId="77777777" w:rsidR="00BD35D5" w:rsidRDefault="00000000">
            <w:pPr>
              <w:pStyle w:val="TableParagraph"/>
              <w:numPr>
                <w:ilvl w:val="0"/>
                <w:numId w:val="42"/>
              </w:numPr>
              <w:tabs>
                <w:tab w:val="left" w:pos="486"/>
              </w:tabs>
              <w:ind w:left="72" w:right="60" w:firstLine="0"/>
              <w:jc w:val="both"/>
              <w:rPr>
                <w:sz w:val="20"/>
              </w:rPr>
            </w:pPr>
            <w:r>
              <w:rPr>
                <w:sz w:val="20"/>
              </w:rPr>
              <w:t>La</w:t>
            </w:r>
            <w:r>
              <w:rPr>
                <w:spacing w:val="1"/>
                <w:sz w:val="20"/>
              </w:rPr>
              <w:t xml:space="preserve"> </w:t>
            </w:r>
            <w:r>
              <w:rPr>
                <w:sz w:val="20"/>
              </w:rPr>
              <w:t>secțiunea</w:t>
            </w:r>
            <w:r>
              <w:rPr>
                <w:spacing w:val="1"/>
                <w:sz w:val="20"/>
              </w:rPr>
              <w:t xml:space="preserve"> </w:t>
            </w:r>
            <w:r>
              <w:rPr>
                <w:sz w:val="20"/>
              </w:rPr>
              <w:t>”</w:t>
            </w:r>
            <w:r>
              <w:rPr>
                <w:i/>
                <w:sz w:val="20"/>
              </w:rPr>
              <w:t>Domenii</w:t>
            </w:r>
            <w:r>
              <w:rPr>
                <w:i/>
                <w:spacing w:val="1"/>
                <w:sz w:val="20"/>
              </w:rPr>
              <w:t xml:space="preserve"> </w:t>
            </w:r>
            <w:r>
              <w:rPr>
                <w:i/>
                <w:sz w:val="20"/>
              </w:rPr>
              <w:t>de</w:t>
            </w:r>
            <w:r>
              <w:rPr>
                <w:i/>
                <w:spacing w:val="1"/>
                <w:sz w:val="20"/>
              </w:rPr>
              <w:t xml:space="preserve"> </w:t>
            </w:r>
            <w:r>
              <w:rPr>
                <w:i/>
                <w:sz w:val="20"/>
              </w:rPr>
              <w:t>activitate</w:t>
            </w:r>
            <w:r>
              <w:rPr>
                <w:sz w:val="20"/>
              </w:rPr>
              <w:t>”</w:t>
            </w:r>
            <w:r>
              <w:rPr>
                <w:spacing w:val="1"/>
                <w:sz w:val="20"/>
              </w:rPr>
              <w:t xml:space="preserve"> </w:t>
            </w:r>
            <w:r>
              <w:rPr>
                <w:sz w:val="20"/>
              </w:rPr>
              <w:t>din</w:t>
            </w:r>
            <w:r>
              <w:rPr>
                <w:spacing w:val="1"/>
                <w:sz w:val="20"/>
              </w:rPr>
              <w:t xml:space="preserve"> </w:t>
            </w:r>
            <w:r>
              <w:rPr>
                <w:sz w:val="20"/>
              </w:rPr>
              <w:t>Certificatul</w:t>
            </w:r>
            <w:r>
              <w:rPr>
                <w:spacing w:val="1"/>
                <w:sz w:val="20"/>
              </w:rPr>
              <w:t xml:space="preserve"> </w:t>
            </w:r>
            <w:r>
              <w:rPr>
                <w:sz w:val="20"/>
              </w:rPr>
              <w:t>constatator</w:t>
            </w:r>
            <w:r>
              <w:rPr>
                <w:spacing w:val="1"/>
                <w:sz w:val="20"/>
              </w:rPr>
              <w:t xml:space="preserve"> </w:t>
            </w:r>
            <w:r>
              <w:rPr>
                <w:sz w:val="20"/>
              </w:rPr>
              <w:t>emis</w:t>
            </w:r>
            <w:r>
              <w:rPr>
                <w:spacing w:val="1"/>
                <w:sz w:val="20"/>
              </w:rPr>
              <w:t xml:space="preserve"> </w:t>
            </w:r>
            <w:r>
              <w:rPr>
                <w:sz w:val="20"/>
              </w:rPr>
              <w:t>de</w:t>
            </w:r>
            <w:r>
              <w:rPr>
                <w:spacing w:val="1"/>
                <w:sz w:val="20"/>
              </w:rPr>
              <w:t xml:space="preserve"> </w:t>
            </w:r>
            <w:r>
              <w:rPr>
                <w:sz w:val="20"/>
              </w:rPr>
              <w:t>Oficiul</w:t>
            </w:r>
            <w:r>
              <w:rPr>
                <w:spacing w:val="1"/>
                <w:sz w:val="20"/>
              </w:rPr>
              <w:t xml:space="preserve"> </w:t>
            </w:r>
            <w:r>
              <w:rPr>
                <w:sz w:val="20"/>
              </w:rPr>
              <w:t>Registrului</w:t>
            </w:r>
            <w:r>
              <w:rPr>
                <w:spacing w:val="1"/>
                <w:sz w:val="20"/>
              </w:rPr>
              <w:t xml:space="preserve"> </w:t>
            </w:r>
            <w:r>
              <w:rPr>
                <w:sz w:val="20"/>
              </w:rPr>
              <w:t>Comerţului</w:t>
            </w:r>
            <w:r>
              <w:rPr>
                <w:spacing w:val="1"/>
                <w:sz w:val="20"/>
              </w:rPr>
              <w:t xml:space="preserve"> </w:t>
            </w:r>
            <w:r>
              <w:rPr>
                <w:sz w:val="20"/>
              </w:rPr>
              <w:t>este</w:t>
            </w:r>
            <w:r>
              <w:rPr>
                <w:spacing w:val="1"/>
                <w:sz w:val="20"/>
              </w:rPr>
              <w:t xml:space="preserve"> </w:t>
            </w:r>
            <w:r>
              <w:rPr>
                <w:sz w:val="20"/>
              </w:rPr>
              <w:t>precizat</w:t>
            </w:r>
            <w:r>
              <w:rPr>
                <w:spacing w:val="1"/>
                <w:sz w:val="20"/>
              </w:rPr>
              <w:t xml:space="preserve"> </w:t>
            </w:r>
            <w:r>
              <w:rPr>
                <w:sz w:val="20"/>
              </w:rPr>
              <w:t>codul</w:t>
            </w:r>
            <w:r>
              <w:rPr>
                <w:spacing w:val="1"/>
                <w:sz w:val="20"/>
              </w:rPr>
              <w:t xml:space="preserve"> </w:t>
            </w:r>
            <w:r>
              <w:rPr>
                <w:sz w:val="20"/>
              </w:rPr>
              <w:t>CAEN</w:t>
            </w:r>
            <w:r>
              <w:rPr>
                <w:spacing w:val="1"/>
                <w:sz w:val="20"/>
              </w:rPr>
              <w:t xml:space="preserve"> </w:t>
            </w:r>
            <w:r>
              <w:rPr>
                <w:sz w:val="20"/>
              </w:rPr>
              <w:t>conform</w:t>
            </w:r>
            <w:r>
              <w:rPr>
                <w:spacing w:val="1"/>
                <w:sz w:val="20"/>
              </w:rPr>
              <w:t xml:space="preserve"> </w:t>
            </w:r>
            <w:r>
              <w:rPr>
                <w:sz w:val="20"/>
              </w:rPr>
              <w:t>activităţii</w:t>
            </w:r>
            <w:r>
              <w:rPr>
                <w:spacing w:val="1"/>
                <w:sz w:val="20"/>
              </w:rPr>
              <w:t xml:space="preserve"> </w:t>
            </w:r>
            <w:r>
              <w:rPr>
                <w:sz w:val="20"/>
              </w:rPr>
              <w:t>pentru</w:t>
            </w:r>
            <w:r>
              <w:rPr>
                <w:spacing w:val="1"/>
                <w:sz w:val="20"/>
              </w:rPr>
              <w:t xml:space="preserve"> </w:t>
            </w:r>
            <w:r>
              <w:rPr>
                <w:sz w:val="20"/>
              </w:rPr>
              <w:t>care</w:t>
            </w:r>
            <w:r>
              <w:rPr>
                <w:spacing w:val="1"/>
                <w:sz w:val="20"/>
              </w:rPr>
              <w:t xml:space="preserve"> </w:t>
            </w:r>
            <w:r>
              <w:rPr>
                <w:sz w:val="20"/>
              </w:rPr>
              <w:t>se</w:t>
            </w:r>
            <w:r>
              <w:rPr>
                <w:spacing w:val="1"/>
                <w:sz w:val="20"/>
              </w:rPr>
              <w:t xml:space="preserve"> </w:t>
            </w:r>
            <w:r>
              <w:rPr>
                <w:sz w:val="20"/>
              </w:rPr>
              <w:t>solicită</w:t>
            </w:r>
            <w:r>
              <w:rPr>
                <w:spacing w:val="1"/>
                <w:sz w:val="20"/>
              </w:rPr>
              <w:t xml:space="preserve"> </w:t>
            </w:r>
            <w:r>
              <w:rPr>
                <w:sz w:val="20"/>
              </w:rPr>
              <w:t>finanţare.</w:t>
            </w:r>
            <w:r>
              <w:rPr>
                <w:spacing w:val="1"/>
                <w:sz w:val="20"/>
              </w:rPr>
              <w:t xml:space="preserve"> </w:t>
            </w:r>
            <w:r>
              <w:rPr>
                <w:sz w:val="20"/>
              </w:rPr>
              <w:t>Sunt</w:t>
            </w:r>
            <w:r>
              <w:rPr>
                <w:spacing w:val="1"/>
                <w:sz w:val="20"/>
              </w:rPr>
              <w:t xml:space="preserve"> </w:t>
            </w:r>
            <w:r>
              <w:rPr>
                <w:sz w:val="20"/>
              </w:rPr>
              <w:t>eligibile</w:t>
            </w:r>
            <w:r>
              <w:rPr>
                <w:spacing w:val="1"/>
                <w:sz w:val="20"/>
              </w:rPr>
              <w:t xml:space="preserve"> </w:t>
            </w:r>
            <w:r>
              <w:rPr>
                <w:sz w:val="20"/>
              </w:rPr>
              <w:t>proiectele</w:t>
            </w:r>
            <w:r>
              <w:rPr>
                <w:spacing w:val="1"/>
                <w:sz w:val="20"/>
              </w:rPr>
              <w:t xml:space="preserve"> </w:t>
            </w:r>
            <w:r>
              <w:rPr>
                <w:sz w:val="20"/>
              </w:rPr>
              <w:t>care</w:t>
            </w:r>
            <w:r>
              <w:rPr>
                <w:spacing w:val="1"/>
                <w:sz w:val="20"/>
              </w:rPr>
              <w:t xml:space="preserve"> </w:t>
            </w:r>
            <w:r>
              <w:rPr>
                <w:sz w:val="20"/>
              </w:rPr>
              <w:t>propun</w:t>
            </w:r>
            <w:r>
              <w:rPr>
                <w:spacing w:val="1"/>
                <w:sz w:val="20"/>
              </w:rPr>
              <w:t xml:space="preserve"> </w:t>
            </w:r>
            <w:r>
              <w:rPr>
                <w:sz w:val="20"/>
              </w:rPr>
              <w:t>activităţi</w:t>
            </w:r>
            <w:r>
              <w:rPr>
                <w:spacing w:val="1"/>
                <w:sz w:val="20"/>
              </w:rPr>
              <w:t xml:space="preserve"> </w:t>
            </w:r>
            <w:r>
              <w:rPr>
                <w:sz w:val="20"/>
              </w:rPr>
              <w:t>aferente</w:t>
            </w:r>
            <w:r>
              <w:rPr>
                <w:spacing w:val="1"/>
                <w:sz w:val="20"/>
              </w:rPr>
              <w:t xml:space="preserve"> </w:t>
            </w:r>
            <w:r>
              <w:rPr>
                <w:b/>
                <w:sz w:val="20"/>
              </w:rPr>
              <w:t>unuia</w:t>
            </w:r>
            <w:r>
              <w:rPr>
                <w:b/>
                <w:spacing w:val="1"/>
                <w:sz w:val="20"/>
              </w:rPr>
              <w:t xml:space="preserve"> </w:t>
            </w:r>
            <w:r>
              <w:rPr>
                <w:b/>
                <w:sz w:val="20"/>
              </w:rPr>
              <w:t>sau</w:t>
            </w:r>
            <w:r>
              <w:rPr>
                <w:b/>
                <w:spacing w:val="1"/>
                <w:sz w:val="20"/>
              </w:rPr>
              <w:t xml:space="preserve"> </w:t>
            </w:r>
            <w:r>
              <w:rPr>
                <w:b/>
                <w:sz w:val="20"/>
              </w:rPr>
              <w:t>mai</w:t>
            </w:r>
            <w:r>
              <w:rPr>
                <w:b/>
                <w:spacing w:val="1"/>
                <w:sz w:val="20"/>
              </w:rPr>
              <w:t xml:space="preserve"> </w:t>
            </w:r>
            <w:r>
              <w:rPr>
                <w:b/>
                <w:sz w:val="20"/>
              </w:rPr>
              <w:t>multor</w:t>
            </w:r>
            <w:r>
              <w:rPr>
                <w:b/>
                <w:spacing w:val="1"/>
                <w:sz w:val="20"/>
              </w:rPr>
              <w:t xml:space="preserve"> </w:t>
            </w:r>
            <w:r>
              <w:rPr>
                <w:b/>
                <w:sz w:val="20"/>
              </w:rPr>
              <w:t>coduri</w:t>
            </w:r>
            <w:r>
              <w:rPr>
                <w:b/>
                <w:spacing w:val="1"/>
                <w:sz w:val="20"/>
              </w:rPr>
              <w:t xml:space="preserve"> </w:t>
            </w:r>
            <w:r>
              <w:rPr>
                <w:b/>
                <w:sz w:val="20"/>
              </w:rPr>
              <w:t>CAEN</w:t>
            </w:r>
            <w:r>
              <w:rPr>
                <w:b/>
                <w:spacing w:val="1"/>
                <w:sz w:val="20"/>
              </w:rPr>
              <w:t xml:space="preserve"> </w:t>
            </w:r>
            <w:r>
              <w:rPr>
                <w:b/>
                <w:sz w:val="20"/>
              </w:rPr>
              <w:t>incluse</w:t>
            </w:r>
            <w:r>
              <w:rPr>
                <w:b/>
                <w:spacing w:val="1"/>
                <w:sz w:val="20"/>
              </w:rPr>
              <w:t xml:space="preserve"> </w:t>
            </w:r>
            <w:r>
              <w:rPr>
                <w:b/>
                <w:sz w:val="20"/>
              </w:rPr>
              <w:t>in</w:t>
            </w:r>
            <w:r>
              <w:rPr>
                <w:b/>
                <w:spacing w:val="1"/>
                <w:sz w:val="20"/>
              </w:rPr>
              <w:t xml:space="preserve"> </w:t>
            </w:r>
            <w:r>
              <w:rPr>
                <w:b/>
                <w:sz w:val="20"/>
              </w:rPr>
              <w:t>Anexa7/8</w:t>
            </w:r>
            <w:r>
              <w:rPr>
                <w:b/>
                <w:spacing w:val="1"/>
                <w:sz w:val="20"/>
              </w:rPr>
              <w:t xml:space="preserve"> </w:t>
            </w:r>
            <w:r>
              <w:rPr>
                <w:sz w:val="20"/>
              </w:rPr>
              <w:t>– maximum 5 coduri, în situația în care</w:t>
            </w:r>
            <w:r>
              <w:rPr>
                <w:spacing w:val="1"/>
                <w:sz w:val="20"/>
              </w:rPr>
              <w:t xml:space="preserve"> </w:t>
            </w:r>
            <w:r>
              <w:rPr>
                <w:sz w:val="20"/>
              </w:rPr>
              <w:t>aceste</w:t>
            </w:r>
            <w:r>
              <w:rPr>
                <w:spacing w:val="1"/>
                <w:sz w:val="20"/>
              </w:rPr>
              <w:t xml:space="preserve"> </w:t>
            </w:r>
            <w:r>
              <w:rPr>
                <w:sz w:val="20"/>
              </w:rPr>
              <w:t>activități</w:t>
            </w:r>
            <w:r>
              <w:rPr>
                <w:spacing w:val="1"/>
                <w:sz w:val="20"/>
              </w:rPr>
              <w:t xml:space="preserve"> </w:t>
            </w:r>
            <w:r>
              <w:rPr>
                <w:sz w:val="20"/>
              </w:rPr>
              <w:t>se</w:t>
            </w:r>
            <w:r>
              <w:rPr>
                <w:spacing w:val="1"/>
                <w:sz w:val="20"/>
              </w:rPr>
              <w:t xml:space="preserve"> </w:t>
            </w:r>
            <w:r>
              <w:rPr>
                <w:b/>
                <w:sz w:val="20"/>
              </w:rPr>
              <w:t>completează,</w:t>
            </w:r>
            <w:r>
              <w:rPr>
                <w:b/>
                <w:spacing w:val="1"/>
                <w:sz w:val="20"/>
              </w:rPr>
              <w:t xml:space="preserve"> </w:t>
            </w:r>
            <w:r>
              <w:rPr>
                <w:b/>
                <w:sz w:val="20"/>
              </w:rPr>
              <w:t>dezvoltă</w:t>
            </w:r>
            <w:r>
              <w:rPr>
                <w:b/>
                <w:spacing w:val="1"/>
                <w:sz w:val="20"/>
              </w:rPr>
              <w:t xml:space="preserve"> </w:t>
            </w:r>
            <w:r>
              <w:rPr>
                <w:b/>
                <w:sz w:val="20"/>
              </w:rPr>
              <w:t>sau</w:t>
            </w:r>
            <w:r>
              <w:rPr>
                <w:b/>
                <w:spacing w:val="1"/>
                <w:sz w:val="20"/>
              </w:rPr>
              <w:t xml:space="preserve"> </w:t>
            </w:r>
            <w:r>
              <w:rPr>
                <w:b/>
                <w:sz w:val="20"/>
              </w:rPr>
              <w:t>se</w:t>
            </w:r>
            <w:r>
              <w:rPr>
                <w:b/>
                <w:spacing w:val="1"/>
                <w:sz w:val="20"/>
              </w:rPr>
              <w:t xml:space="preserve"> </w:t>
            </w:r>
            <w:r>
              <w:rPr>
                <w:b/>
                <w:sz w:val="20"/>
              </w:rPr>
              <w:t>optimizează</w:t>
            </w:r>
            <w:r>
              <w:rPr>
                <w:b/>
                <w:spacing w:val="-1"/>
                <w:sz w:val="20"/>
              </w:rPr>
              <w:t xml:space="preserve"> </w:t>
            </w:r>
            <w:r>
              <w:rPr>
                <w:b/>
                <w:sz w:val="20"/>
              </w:rPr>
              <w:t>reciproc</w:t>
            </w:r>
            <w:r>
              <w:rPr>
                <w:sz w:val="20"/>
              </w:rPr>
              <w:t>.</w:t>
            </w:r>
          </w:p>
          <w:p w14:paraId="416F949B" w14:textId="77777777" w:rsidR="00BD35D5" w:rsidRDefault="00000000">
            <w:pPr>
              <w:pStyle w:val="TableParagraph"/>
              <w:spacing w:line="242" w:lineRule="auto"/>
              <w:ind w:left="72" w:right="63"/>
              <w:jc w:val="both"/>
              <w:rPr>
                <w:sz w:val="20"/>
              </w:rPr>
            </w:pPr>
            <w:r>
              <w:rPr>
                <w:sz w:val="20"/>
              </w:rPr>
              <w:t>4</w:t>
            </w:r>
            <w:r>
              <w:rPr>
                <w:spacing w:val="1"/>
                <w:sz w:val="20"/>
              </w:rPr>
              <w:t xml:space="preserve"> </w:t>
            </w:r>
            <w:r>
              <w:rPr>
                <w:sz w:val="20"/>
              </w:rPr>
              <w:t>Solicitantul</w:t>
            </w:r>
            <w:r>
              <w:rPr>
                <w:spacing w:val="1"/>
                <w:sz w:val="20"/>
              </w:rPr>
              <w:t xml:space="preserve"> </w:t>
            </w:r>
            <w:r>
              <w:rPr>
                <w:sz w:val="20"/>
              </w:rPr>
              <w:t>nu</w:t>
            </w:r>
            <w:r>
              <w:rPr>
                <w:spacing w:val="1"/>
                <w:sz w:val="20"/>
              </w:rPr>
              <w:t xml:space="preserve"> </w:t>
            </w:r>
            <w:r>
              <w:rPr>
                <w:sz w:val="20"/>
              </w:rPr>
              <w:t>se</w:t>
            </w:r>
            <w:r>
              <w:rPr>
                <w:spacing w:val="1"/>
                <w:sz w:val="20"/>
              </w:rPr>
              <w:t xml:space="preserve"> </w:t>
            </w:r>
            <w:r>
              <w:rPr>
                <w:sz w:val="20"/>
              </w:rPr>
              <w:t>află</w:t>
            </w:r>
            <w:r>
              <w:rPr>
                <w:spacing w:val="1"/>
                <w:sz w:val="20"/>
              </w:rPr>
              <w:t xml:space="preserve"> </w:t>
            </w:r>
            <w:r>
              <w:rPr>
                <w:sz w:val="20"/>
              </w:rPr>
              <w:t>în</w:t>
            </w:r>
            <w:r>
              <w:rPr>
                <w:spacing w:val="1"/>
                <w:sz w:val="20"/>
              </w:rPr>
              <w:t xml:space="preserve"> </w:t>
            </w:r>
            <w:r>
              <w:rPr>
                <w:sz w:val="20"/>
              </w:rPr>
              <w:t>proces</w:t>
            </w:r>
            <w:r>
              <w:rPr>
                <w:spacing w:val="1"/>
                <w:sz w:val="20"/>
              </w:rPr>
              <w:t xml:space="preserve"> </w:t>
            </w:r>
            <w:r>
              <w:rPr>
                <w:sz w:val="20"/>
              </w:rPr>
              <w:t>de</w:t>
            </w:r>
            <w:r>
              <w:rPr>
                <w:spacing w:val="60"/>
                <w:sz w:val="20"/>
              </w:rPr>
              <w:t xml:space="preserve"> </w:t>
            </w:r>
            <w:r>
              <w:rPr>
                <w:sz w:val="20"/>
              </w:rPr>
              <w:t>lichidare,</w:t>
            </w:r>
            <w:r>
              <w:rPr>
                <w:spacing w:val="1"/>
                <w:sz w:val="20"/>
              </w:rPr>
              <w:t xml:space="preserve"> </w:t>
            </w:r>
            <w:r>
              <w:rPr>
                <w:sz w:val="20"/>
              </w:rPr>
              <w:t>fuziune, divizare, reorganizare judiciară sau faliment,</w:t>
            </w:r>
            <w:r>
              <w:rPr>
                <w:spacing w:val="1"/>
                <w:sz w:val="20"/>
              </w:rPr>
              <w:t xml:space="preserve"> </w:t>
            </w:r>
            <w:r>
              <w:rPr>
                <w:sz w:val="20"/>
              </w:rPr>
              <w:t>conform Legii 31/1990, republicată și Legii 85/2006,</w:t>
            </w:r>
            <w:r>
              <w:rPr>
                <w:spacing w:val="1"/>
                <w:sz w:val="20"/>
              </w:rPr>
              <w:t xml:space="preserve"> </w:t>
            </w:r>
            <w:r>
              <w:rPr>
                <w:sz w:val="20"/>
              </w:rPr>
              <w:t>republicată.</w:t>
            </w:r>
          </w:p>
          <w:p w14:paraId="70A4C676" w14:textId="77777777" w:rsidR="00BD35D5" w:rsidRDefault="00000000">
            <w:pPr>
              <w:pStyle w:val="TableParagraph"/>
              <w:numPr>
                <w:ilvl w:val="0"/>
                <w:numId w:val="41"/>
              </w:numPr>
              <w:tabs>
                <w:tab w:val="left" w:pos="254"/>
              </w:tabs>
              <w:spacing w:line="237" w:lineRule="auto"/>
              <w:ind w:right="63" w:firstLine="0"/>
              <w:jc w:val="both"/>
              <w:rPr>
                <w:sz w:val="20"/>
              </w:rPr>
            </w:pPr>
            <w:r>
              <w:rPr>
                <w:sz w:val="20"/>
              </w:rPr>
              <w:t>Solicitantul nu este inscris in Buletinul Procedurilor</w:t>
            </w:r>
            <w:r>
              <w:rPr>
                <w:spacing w:val="1"/>
                <w:sz w:val="20"/>
              </w:rPr>
              <w:t xml:space="preserve"> </w:t>
            </w:r>
            <w:r>
              <w:rPr>
                <w:sz w:val="20"/>
              </w:rPr>
              <w:t>de</w:t>
            </w:r>
            <w:r>
              <w:rPr>
                <w:spacing w:val="1"/>
                <w:sz w:val="20"/>
              </w:rPr>
              <w:t xml:space="preserve"> </w:t>
            </w:r>
            <w:r>
              <w:rPr>
                <w:sz w:val="20"/>
              </w:rPr>
              <w:t>Insolventa.</w:t>
            </w:r>
          </w:p>
          <w:p w14:paraId="7C5E99FE" w14:textId="77777777" w:rsidR="00BD35D5" w:rsidRDefault="00000000">
            <w:pPr>
              <w:pStyle w:val="TableParagraph"/>
              <w:numPr>
                <w:ilvl w:val="0"/>
                <w:numId w:val="41"/>
              </w:numPr>
              <w:tabs>
                <w:tab w:val="left" w:pos="254"/>
              </w:tabs>
              <w:ind w:right="64" w:firstLine="0"/>
              <w:jc w:val="both"/>
              <w:rPr>
                <w:sz w:val="20"/>
              </w:rPr>
            </w:pPr>
            <w:r>
              <w:rPr>
                <w:sz w:val="20"/>
              </w:rPr>
              <w:t>Incadrarea</w:t>
            </w:r>
            <w:r>
              <w:rPr>
                <w:spacing w:val="1"/>
                <w:sz w:val="20"/>
              </w:rPr>
              <w:t xml:space="preserve"> </w:t>
            </w:r>
            <w:r>
              <w:rPr>
                <w:sz w:val="20"/>
              </w:rPr>
              <w:t>solicitantului</w:t>
            </w:r>
            <w:r>
              <w:rPr>
                <w:spacing w:val="1"/>
                <w:sz w:val="20"/>
              </w:rPr>
              <w:t xml:space="preserve"> </w:t>
            </w:r>
            <w:r>
              <w:rPr>
                <w:sz w:val="20"/>
              </w:rPr>
              <w:t>in</w:t>
            </w:r>
            <w:r>
              <w:rPr>
                <w:spacing w:val="1"/>
                <w:sz w:val="20"/>
              </w:rPr>
              <w:t xml:space="preserve"> </w:t>
            </w:r>
            <w:r>
              <w:rPr>
                <w:sz w:val="20"/>
              </w:rPr>
              <w:t>statutul</w:t>
            </w:r>
            <w:r>
              <w:rPr>
                <w:spacing w:val="1"/>
                <w:sz w:val="20"/>
              </w:rPr>
              <w:t xml:space="preserve"> </w:t>
            </w:r>
            <w:r>
              <w:rPr>
                <w:sz w:val="20"/>
              </w:rPr>
              <w:t>de</w:t>
            </w:r>
            <w:r>
              <w:rPr>
                <w:spacing w:val="1"/>
                <w:sz w:val="20"/>
              </w:rPr>
              <w:t xml:space="preserve"> </w:t>
            </w:r>
            <w:r>
              <w:rPr>
                <w:sz w:val="20"/>
              </w:rPr>
              <w:t>microîntreprindere și întreprindere mică, cf. Legii nr.</w:t>
            </w:r>
            <w:r>
              <w:rPr>
                <w:spacing w:val="1"/>
                <w:sz w:val="20"/>
              </w:rPr>
              <w:t xml:space="preserve"> </w:t>
            </w:r>
            <w:r>
              <w:rPr>
                <w:sz w:val="20"/>
              </w:rPr>
              <w:t>346/2004.</w:t>
            </w:r>
          </w:p>
          <w:p w14:paraId="5446B2AA" w14:textId="77777777" w:rsidR="00BD35D5" w:rsidRDefault="00BD35D5">
            <w:pPr>
              <w:pStyle w:val="TableParagraph"/>
              <w:spacing w:before="5"/>
              <w:rPr>
                <w:b/>
                <w:sz w:val="19"/>
              </w:rPr>
            </w:pPr>
          </w:p>
          <w:p w14:paraId="3740F44E" w14:textId="77777777" w:rsidR="00BD35D5" w:rsidRDefault="00000000">
            <w:pPr>
              <w:pStyle w:val="TableParagraph"/>
              <w:spacing w:before="1"/>
              <w:ind w:left="72"/>
              <w:jc w:val="both"/>
              <w:rPr>
                <w:sz w:val="20"/>
              </w:rPr>
            </w:pPr>
            <w:r>
              <w:rPr>
                <w:sz w:val="20"/>
              </w:rPr>
              <w:t>Situatiile</w:t>
            </w:r>
            <w:r>
              <w:rPr>
                <w:spacing w:val="-8"/>
                <w:sz w:val="20"/>
              </w:rPr>
              <w:t xml:space="preserve"> </w:t>
            </w:r>
            <w:r>
              <w:rPr>
                <w:sz w:val="20"/>
              </w:rPr>
              <w:t>financiare:</w:t>
            </w:r>
          </w:p>
          <w:p w14:paraId="51E9384A" w14:textId="77777777" w:rsidR="00BD35D5" w:rsidRDefault="00000000">
            <w:pPr>
              <w:pStyle w:val="TableParagraph"/>
              <w:spacing w:line="230" w:lineRule="exact"/>
              <w:ind w:left="72" w:right="58" w:firstLine="48"/>
              <w:jc w:val="both"/>
              <w:rPr>
                <w:sz w:val="20"/>
              </w:rPr>
            </w:pPr>
            <w:r>
              <w:rPr>
                <w:b/>
                <w:sz w:val="20"/>
              </w:rPr>
              <w:t>1.</w:t>
            </w:r>
            <w:r>
              <w:rPr>
                <w:b/>
                <w:spacing w:val="61"/>
                <w:sz w:val="20"/>
              </w:rPr>
              <w:t xml:space="preserve"> </w:t>
            </w:r>
            <w:r>
              <w:rPr>
                <w:sz w:val="20"/>
              </w:rPr>
              <w:t>Rezultatul</w:t>
            </w:r>
            <w:r>
              <w:rPr>
                <w:spacing w:val="61"/>
                <w:sz w:val="20"/>
              </w:rPr>
              <w:t xml:space="preserve"> </w:t>
            </w:r>
            <w:r>
              <w:rPr>
                <w:sz w:val="20"/>
              </w:rPr>
              <w:t>din</w:t>
            </w:r>
            <w:r>
              <w:rPr>
                <w:spacing w:val="61"/>
                <w:sz w:val="20"/>
              </w:rPr>
              <w:t xml:space="preserve"> </w:t>
            </w:r>
            <w:r>
              <w:rPr>
                <w:sz w:val="20"/>
              </w:rPr>
              <w:t>exploatare</w:t>
            </w:r>
            <w:r>
              <w:rPr>
                <w:spacing w:val="61"/>
                <w:sz w:val="20"/>
              </w:rPr>
              <w:t xml:space="preserve"> </w:t>
            </w:r>
            <w:r>
              <w:rPr>
                <w:sz w:val="20"/>
              </w:rPr>
              <w:t>din</w:t>
            </w:r>
            <w:r>
              <w:rPr>
                <w:spacing w:val="61"/>
                <w:sz w:val="20"/>
              </w:rPr>
              <w:t xml:space="preserve"> </w:t>
            </w:r>
            <w:r>
              <w:rPr>
                <w:sz w:val="20"/>
              </w:rPr>
              <w:t>situatiile</w:t>
            </w:r>
            <w:r>
              <w:rPr>
                <w:spacing w:val="1"/>
                <w:sz w:val="20"/>
              </w:rPr>
              <w:t xml:space="preserve"> </w:t>
            </w:r>
            <w:r>
              <w:rPr>
                <w:sz w:val="20"/>
              </w:rPr>
              <w:t>financiare (bilanţul</w:t>
            </w:r>
            <w:r>
              <w:rPr>
                <w:spacing w:val="1"/>
                <w:sz w:val="20"/>
              </w:rPr>
              <w:t xml:space="preserve"> </w:t>
            </w:r>
            <w:r>
              <w:rPr>
                <w:sz w:val="20"/>
              </w:rPr>
              <w:t>- formularul 10, contul de profit și</w:t>
            </w:r>
            <w:r>
              <w:rPr>
                <w:spacing w:val="-58"/>
                <w:sz w:val="20"/>
              </w:rPr>
              <w:t xml:space="preserve"> </w:t>
            </w:r>
            <w:r>
              <w:rPr>
                <w:sz w:val="20"/>
              </w:rPr>
              <w:t>pierdere</w:t>
            </w:r>
            <w:r>
              <w:rPr>
                <w:spacing w:val="22"/>
                <w:sz w:val="20"/>
              </w:rPr>
              <w:t xml:space="preserve"> </w:t>
            </w:r>
            <w:r>
              <w:rPr>
                <w:sz w:val="20"/>
              </w:rPr>
              <w:t>-</w:t>
            </w:r>
            <w:r>
              <w:rPr>
                <w:spacing w:val="20"/>
                <w:sz w:val="20"/>
              </w:rPr>
              <w:t xml:space="preserve"> </w:t>
            </w:r>
            <w:r>
              <w:rPr>
                <w:sz w:val="20"/>
              </w:rPr>
              <w:t>formularul</w:t>
            </w:r>
            <w:r>
              <w:rPr>
                <w:spacing w:val="21"/>
                <w:sz w:val="20"/>
              </w:rPr>
              <w:t xml:space="preserve"> </w:t>
            </w:r>
            <w:r>
              <w:rPr>
                <w:sz w:val="20"/>
              </w:rPr>
              <w:t>20),</w:t>
            </w:r>
            <w:r>
              <w:rPr>
                <w:spacing w:val="22"/>
                <w:sz w:val="20"/>
              </w:rPr>
              <w:t xml:space="preserve"> </w:t>
            </w:r>
            <w:r>
              <w:rPr>
                <w:sz w:val="20"/>
              </w:rPr>
              <w:t>precedent</w:t>
            </w:r>
            <w:r>
              <w:rPr>
                <w:spacing w:val="19"/>
                <w:sz w:val="20"/>
              </w:rPr>
              <w:t xml:space="preserve"> </w:t>
            </w:r>
            <w:r>
              <w:rPr>
                <w:sz w:val="20"/>
              </w:rPr>
              <w:t>anului</w:t>
            </w:r>
            <w:r>
              <w:rPr>
                <w:spacing w:val="18"/>
                <w:sz w:val="20"/>
              </w:rPr>
              <w:t xml:space="preserve"> </w:t>
            </w:r>
            <w:r>
              <w:rPr>
                <w:sz w:val="20"/>
              </w:rPr>
              <w:t>depunerii</w:t>
            </w:r>
          </w:p>
        </w:tc>
      </w:tr>
    </w:tbl>
    <w:p w14:paraId="48B5DE72" w14:textId="77777777" w:rsidR="00BD35D5" w:rsidRDefault="00BD35D5">
      <w:pPr>
        <w:spacing w:line="230" w:lineRule="exact"/>
        <w:jc w:val="both"/>
        <w:rPr>
          <w:sz w:val="20"/>
        </w:rPr>
        <w:sectPr w:rsidR="00BD35D5">
          <w:headerReference w:type="default" r:id="rId22"/>
          <w:pgSz w:w="11910" w:h="16840"/>
          <w:pgMar w:top="680" w:right="300" w:bottom="280" w:left="820" w:header="0" w:footer="0" w:gutter="0"/>
          <w:cols w:space="720"/>
        </w:sectPr>
      </w:pPr>
    </w:p>
    <w:p w14:paraId="042395DB" w14:textId="77777777" w:rsidR="00BD35D5" w:rsidRDefault="00000000">
      <w:pPr>
        <w:pStyle w:val="BodyText"/>
        <w:spacing w:after="10"/>
        <w:ind w:left="591"/>
        <w:rPr>
          <w:sz w:val="20"/>
        </w:rPr>
      </w:pPr>
      <w:r>
        <w:rPr>
          <w:noProof/>
          <w:sz w:val="20"/>
        </w:rPr>
        <w:lastRenderedPageBreak/>
        <w:drawing>
          <wp:inline distT="0" distB="0" distL="0" distR="0" wp14:anchorId="5CB044A6" wp14:editId="714689F0">
            <wp:extent cx="5816810" cy="644271"/>
            <wp:effectExtent l="0" t="0" r="0" b="0"/>
            <wp:docPr id="2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png"/>
                    <pic:cNvPicPr/>
                  </pic:nvPicPr>
                  <pic:blipFill>
                    <a:blip r:embed="rId7" cstate="print"/>
                    <a:stretch>
                      <a:fillRect/>
                    </a:stretch>
                  </pic:blipFill>
                  <pic:spPr>
                    <a:xfrm>
                      <a:off x="0" y="0"/>
                      <a:ext cx="5816810" cy="644271"/>
                    </a:xfrm>
                    <a:prstGeom prst="rect">
                      <a:avLst/>
                    </a:prstGeom>
                  </pic:spPr>
                </pic:pic>
              </a:graphicData>
            </a:graphic>
          </wp:inline>
        </w:drawing>
      </w:r>
    </w:p>
    <w:tbl>
      <w:tblPr>
        <w:tblW w:w="0" w:type="auto"/>
        <w:tblInd w:w="5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11"/>
        <w:gridCol w:w="5109"/>
      </w:tblGrid>
      <w:tr w:rsidR="00BD35D5" w14:paraId="2D54C053" w14:textId="77777777">
        <w:trPr>
          <w:trHeight w:val="13937"/>
        </w:trPr>
        <w:tc>
          <w:tcPr>
            <w:tcW w:w="4111" w:type="dxa"/>
          </w:tcPr>
          <w:p w14:paraId="6438AF40" w14:textId="77777777" w:rsidR="00BD35D5" w:rsidRDefault="00BD35D5">
            <w:pPr>
              <w:pStyle w:val="TableParagraph"/>
              <w:rPr>
                <w:rFonts w:ascii="Times New Roman"/>
                <w:sz w:val="20"/>
              </w:rPr>
            </w:pPr>
          </w:p>
        </w:tc>
        <w:tc>
          <w:tcPr>
            <w:tcW w:w="5109" w:type="dxa"/>
          </w:tcPr>
          <w:p w14:paraId="6DA80908" w14:textId="77777777" w:rsidR="00BD35D5" w:rsidRDefault="00000000">
            <w:pPr>
              <w:pStyle w:val="TableParagraph"/>
              <w:ind w:left="71" w:right="59"/>
              <w:jc w:val="both"/>
              <w:rPr>
                <w:sz w:val="20"/>
              </w:rPr>
            </w:pPr>
            <w:r>
              <w:rPr>
                <w:sz w:val="20"/>
              </w:rPr>
              <w:t>proiectului să fie pozitiv (inclusiv 0) sau veniturile sa</w:t>
            </w:r>
            <w:r>
              <w:rPr>
                <w:spacing w:val="1"/>
                <w:sz w:val="20"/>
              </w:rPr>
              <w:t xml:space="preserve"> </w:t>
            </w:r>
            <w:r>
              <w:rPr>
                <w:sz w:val="20"/>
              </w:rPr>
              <w:t>fie cel puţin egale cu cheltuielile (inclusiv 0) în cazul</w:t>
            </w:r>
            <w:r>
              <w:rPr>
                <w:spacing w:val="1"/>
                <w:sz w:val="20"/>
              </w:rPr>
              <w:t xml:space="preserve"> </w:t>
            </w:r>
            <w:r>
              <w:rPr>
                <w:sz w:val="20"/>
              </w:rPr>
              <w:t>persoanelor</w:t>
            </w:r>
            <w:r>
              <w:rPr>
                <w:spacing w:val="1"/>
                <w:sz w:val="20"/>
              </w:rPr>
              <w:t xml:space="preserve"> </w:t>
            </w:r>
            <w:r>
              <w:rPr>
                <w:sz w:val="20"/>
              </w:rPr>
              <w:t>fizice</w:t>
            </w:r>
            <w:r>
              <w:rPr>
                <w:spacing w:val="1"/>
                <w:sz w:val="20"/>
              </w:rPr>
              <w:t xml:space="preserve"> </w:t>
            </w:r>
            <w:r>
              <w:rPr>
                <w:sz w:val="20"/>
              </w:rPr>
              <w:t>autorizate,</w:t>
            </w:r>
            <w:r>
              <w:rPr>
                <w:spacing w:val="1"/>
                <w:sz w:val="20"/>
              </w:rPr>
              <w:t xml:space="preserve"> </w:t>
            </w:r>
            <w:r>
              <w:rPr>
                <w:sz w:val="20"/>
              </w:rPr>
              <w:t>întreprinderilor</w:t>
            </w:r>
            <w:r>
              <w:rPr>
                <w:spacing w:val="1"/>
                <w:sz w:val="20"/>
              </w:rPr>
              <w:t xml:space="preserve"> </w:t>
            </w:r>
            <w:r>
              <w:rPr>
                <w:sz w:val="20"/>
              </w:rPr>
              <w:t>individuale şi întreprinderilor familiale</w:t>
            </w:r>
            <w:r>
              <w:rPr>
                <w:i/>
                <w:sz w:val="20"/>
              </w:rPr>
              <w:t xml:space="preserve">, </w:t>
            </w:r>
            <w:r>
              <w:rPr>
                <w:sz w:val="20"/>
              </w:rPr>
              <w:t>din Declaraţia</w:t>
            </w:r>
            <w:r>
              <w:rPr>
                <w:spacing w:val="1"/>
                <w:sz w:val="20"/>
              </w:rPr>
              <w:t xml:space="preserve"> </w:t>
            </w:r>
            <w:r>
              <w:rPr>
                <w:sz w:val="20"/>
              </w:rPr>
              <w:t>privind veniturile realizate (formularul 200 insotit de</w:t>
            </w:r>
            <w:r>
              <w:rPr>
                <w:spacing w:val="1"/>
                <w:sz w:val="20"/>
              </w:rPr>
              <w:t xml:space="preserve"> </w:t>
            </w:r>
            <w:r>
              <w:rPr>
                <w:sz w:val="20"/>
              </w:rPr>
              <w:t>Anexele</w:t>
            </w:r>
            <w:r>
              <w:rPr>
                <w:spacing w:val="-4"/>
                <w:sz w:val="20"/>
              </w:rPr>
              <w:t xml:space="preserve"> </w:t>
            </w:r>
            <w:r>
              <w:rPr>
                <w:sz w:val="20"/>
              </w:rPr>
              <w:t>la</w:t>
            </w:r>
            <w:r>
              <w:rPr>
                <w:spacing w:val="1"/>
                <w:sz w:val="20"/>
              </w:rPr>
              <w:t xml:space="preserve"> </w:t>
            </w:r>
            <w:r>
              <w:rPr>
                <w:sz w:val="20"/>
              </w:rPr>
              <w:t>Formular).</w:t>
            </w:r>
          </w:p>
          <w:p w14:paraId="626F6F7D" w14:textId="77777777" w:rsidR="00BD35D5" w:rsidRDefault="00BD35D5">
            <w:pPr>
              <w:pStyle w:val="TableParagraph"/>
              <w:spacing w:before="10"/>
              <w:rPr>
                <w:b/>
                <w:sz w:val="18"/>
              </w:rPr>
            </w:pPr>
          </w:p>
          <w:p w14:paraId="68150AB7" w14:textId="77777777" w:rsidR="00BD35D5" w:rsidRDefault="00000000">
            <w:pPr>
              <w:pStyle w:val="TableParagraph"/>
              <w:spacing w:line="242" w:lineRule="auto"/>
              <w:ind w:left="71" w:right="60"/>
              <w:jc w:val="both"/>
              <w:rPr>
                <w:sz w:val="20"/>
              </w:rPr>
            </w:pPr>
            <w:r>
              <w:rPr>
                <w:sz w:val="20"/>
              </w:rPr>
              <w:t xml:space="preserve">Nu se va lua in calcul </w:t>
            </w:r>
            <w:r>
              <w:rPr>
                <w:b/>
                <w:sz w:val="20"/>
              </w:rPr>
              <w:t xml:space="preserve">anul infiintarii </w:t>
            </w:r>
            <w:r>
              <w:rPr>
                <w:sz w:val="20"/>
              </w:rPr>
              <w:t>in care rezultatul</w:t>
            </w:r>
            <w:r>
              <w:rPr>
                <w:spacing w:val="-58"/>
                <w:sz w:val="20"/>
              </w:rPr>
              <w:t xml:space="preserve"> </w:t>
            </w:r>
            <w:r>
              <w:rPr>
                <w:sz w:val="20"/>
              </w:rPr>
              <w:t>poate</w:t>
            </w:r>
            <w:r>
              <w:rPr>
                <w:spacing w:val="1"/>
                <w:sz w:val="20"/>
              </w:rPr>
              <w:t xml:space="preserve"> </w:t>
            </w:r>
            <w:r>
              <w:rPr>
                <w:sz w:val="20"/>
              </w:rPr>
              <w:t>fi</w:t>
            </w:r>
            <w:r>
              <w:rPr>
                <w:spacing w:val="1"/>
                <w:sz w:val="20"/>
              </w:rPr>
              <w:t xml:space="preserve"> </w:t>
            </w:r>
            <w:r>
              <w:rPr>
                <w:sz w:val="20"/>
              </w:rPr>
              <w:t>negativ,</w:t>
            </w:r>
            <w:r>
              <w:rPr>
                <w:spacing w:val="1"/>
                <w:sz w:val="20"/>
              </w:rPr>
              <w:t xml:space="preserve"> </w:t>
            </w:r>
            <w:r>
              <w:rPr>
                <w:sz w:val="20"/>
              </w:rPr>
              <w:t>situatie</w:t>
            </w:r>
            <w:r>
              <w:rPr>
                <w:spacing w:val="1"/>
                <w:sz w:val="20"/>
              </w:rPr>
              <w:t xml:space="preserve"> </w:t>
            </w:r>
            <w:r>
              <w:rPr>
                <w:sz w:val="20"/>
              </w:rPr>
              <w:t>in</w:t>
            </w:r>
            <w:r>
              <w:rPr>
                <w:spacing w:val="1"/>
                <w:sz w:val="20"/>
              </w:rPr>
              <w:t xml:space="preserve"> </w:t>
            </w:r>
            <w:r>
              <w:rPr>
                <w:sz w:val="20"/>
              </w:rPr>
              <w:t>care</w:t>
            </w:r>
            <w:r>
              <w:rPr>
                <w:spacing w:val="1"/>
                <w:sz w:val="20"/>
              </w:rPr>
              <w:t xml:space="preserve"> </w:t>
            </w:r>
            <w:r>
              <w:rPr>
                <w:sz w:val="20"/>
              </w:rPr>
              <w:t>conditia</w:t>
            </w:r>
            <w:r>
              <w:rPr>
                <w:spacing w:val="1"/>
                <w:sz w:val="20"/>
              </w:rPr>
              <w:t xml:space="preserve"> </w:t>
            </w:r>
            <w:r>
              <w:rPr>
                <w:sz w:val="20"/>
              </w:rPr>
              <w:t>pentru</w:t>
            </w:r>
            <w:r>
              <w:rPr>
                <w:spacing w:val="1"/>
                <w:sz w:val="20"/>
              </w:rPr>
              <w:t xml:space="preserve"> </w:t>
            </w:r>
            <w:r>
              <w:rPr>
                <w:sz w:val="20"/>
              </w:rPr>
              <w:t>verificarea</w:t>
            </w:r>
            <w:r>
              <w:rPr>
                <w:spacing w:val="1"/>
                <w:sz w:val="20"/>
              </w:rPr>
              <w:t xml:space="preserve"> </w:t>
            </w:r>
            <w:r>
              <w:rPr>
                <w:sz w:val="20"/>
              </w:rPr>
              <w:t>rezultatului</w:t>
            </w:r>
            <w:r>
              <w:rPr>
                <w:spacing w:val="1"/>
                <w:sz w:val="20"/>
              </w:rPr>
              <w:t xml:space="preserve"> </w:t>
            </w:r>
            <w:r>
              <w:rPr>
                <w:sz w:val="20"/>
              </w:rPr>
              <w:t>financiar</w:t>
            </w:r>
            <w:r>
              <w:rPr>
                <w:spacing w:val="1"/>
                <w:sz w:val="20"/>
              </w:rPr>
              <w:t xml:space="preserve"> </w:t>
            </w:r>
            <w:r>
              <w:rPr>
                <w:sz w:val="20"/>
              </w:rPr>
              <w:t>se</w:t>
            </w:r>
            <w:r>
              <w:rPr>
                <w:spacing w:val="1"/>
                <w:sz w:val="20"/>
              </w:rPr>
              <w:t xml:space="preserve"> </w:t>
            </w:r>
            <w:r>
              <w:rPr>
                <w:sz w:val="20"/>
              </w:rPr>
              <w:t>va</w:t>
            </w:r>
            <w:r>
              <w:rPr>
                <w:spacing w:val="1"/>
                <w:sz w:val="20"/>
              </w:rPr>
              <w:t xml:space="preserve"> </w:t>
            </w:r>
            <w:r>
              <w:rPr>
                <w:sz w:val="20"/>
              </w:rPr>
              <w:t>considera</w:t>
            </w:r>
            <w:r>
              <w:rPr>
                <w:spacing w:val="1"/>
                <w:sz w:val="20"/>
              </w:rPr>
              <w:t xml:space="preserve"> </w:t>
            </w:r>
            <w:r>
              <w:rPr>
                <w:sz w:val="20"/>
              </w:rPr>
              <w:t>indeplinita.</w:t>
            </w:r>
          </w:p>
          <w:p w14:paraId="0A48F56F" w14:textId="77777777" w:rsidR="00BD35D5" w:rsidRDefault="00BD35D5">
            <w:pPr>
              <w:pStyle w:val="TableParagraph"/>
              <w:spacing w:before="3"/>
              <w:rPr>
                <w:b/>
                <w:sz w:val="19"/>
              </w:rPr>
            </w:pPr>
          </w:p>
          <w:p w14:paraId="2BFC6CD5" w14:textId="77777777" w:rsidR="00BD35D5" w:rsidRDefault="00000000">
            <w:pPr>
              <w:pStyle w:val="TableParagraph"/>
              <w:ind w:left="71" w:right="59"/>
              <w:jc w:val="both"/>
              <w:rPr>
                <w:b/>
                <w:sz w:val="20"/>
              </w:rPr>
            </w:pPr>
            <w:r>
              <w:rPr>
                <w:sz w:val="20"/>
              </w:rPr>
              <w:t>In cazul in care solicitantii au depus formularul 221,</w:t>
            </w:r>
            <w:r>
              <w:rPr>
                <w:spacing w:val="1"/>
                <w:sz w:val="20"/>
              </w:rPr>
              <w:t xml:space="preserve"> </w:t>
            </w:r>
            <w:r>
              <w:rPr>
                <w:sz w:val="20"/>
              </w:rPr>
              <w:t>fiind o activitate impozitata, se considera ca aceasta</w:t>
            </w:r>
            <w:r>
              <w:rPr>
                <w:spacing w:val="1"/>
                <w:sz w:val="20"/>
              </w:rPr>
              <w:t xml:space="preserve"> </w:t>
            </w:r>
            <w:r>
              <w:rPr>
                <w:sz w:val="20"/>
              </w:rPr>
              <w:t>este</w:t>
            </w:r>
            <w:r>
              <w:rPr>
                <w:spacing w:val="1"/>
                <w:sz w:val="20"/>
              </w:rPr>
              <w:t xml:space="preserve"> </w:t>
            </w:r>
            <w:r>
              <w:rPr>
                <w:sz w:val="20"/>
              </w:rPr>
              <w:t>generatoare</w:t>
            </w:r>
            <w:r>
              <w:rPr>
                <w:spacing w:val="1"/>
                <w:sz w:val="20"/>
              </w:rPr>
              <w:t xml:space="preserve"> </w:t>
            </w:r>
            <w:r>
              <w:rPr>
                <w:sz w:val="20"/>
              </w:rPr>
              <w:t>de</w:t>
            </w:r>
            <w:r>
              <w:rPr>
                <w:spacing w:val="1"/>
                <w:sz w:val="20"/>
              </w:rPr>
              <w:t xml:space="preserve"> </w:t>
            </w:r>
            <w:r>
              <w:rPr>
                <w:sz w:val="20"/>
              </w:rPr>
              <w:t>venit.</w:t>
            </w:r>
            <w:r>
              <w:rPr>
                <w:spacing w:val="1"/>
                <w:sz w:val="20"/>
              </w:rPr>
              <w:t xml:space="preserve"> </w:t>
            </w:r>
            <w:r>
              <w:rPr>
                <w:b/>
                <w:sz w:val="20"/>
              </w:rPr>
              <w:t>Nu</w:t>
            </w:r>
            <w:r>
              <w:rPr>
                <w:b/>
                <w:spacing w:val="1"/>
                <w:sz w:val="20"/>
              </w:rPr>
              <w:t xml:space="preserve"> </w:t>
            </w:r>
            <w:r>
              <w:rPr>
                <w:b/>
                <w:sz w:val="20"/>
              </w:rPr>
              <w:t>este</w:t>
            </w:r>
            <w:r>
              <w:rPr>
                <w:b/>
                <w:spacing w:val="1"/>
                <w:sz w:val="20"/>
              </w:rPr>
              <w:t xml:space="preserve"> </w:t>
            </w:r>
            <w:r>
              <w:rPr>
                <w:b/>
                <w:sz w:val="20"/>
              </w:rPr>
              <w:t>cazul</w:t>
            </w:r>
            <w:r>
              <w:rPr>
                <w:b/>
                <w:spacing w:val="1"/>
                <w:sz w:val="20"/>
              </w:rPr>
              <w:t xml:space="preserve"> </w:t>
            </w:r>
            <w:r>
              <w:rPr>
                <w:b/>
                <w:sz w:val="20"/>
              </w:rPr>
              <w:t>sa</w:t>
            </w:r>
            <w:r>
              <w:rPr>
                <w:b/>
                <w:spacing w:val="60"/>
                <w:sz w:val="20"/>
              </w:rPr>
              <w:t xml:space="preserve"> </w:t>
            </w:r>
            <w:r>
              <w:rPr>
                <w:b/>
                <w:sz w:val="20"/>
              </w:rPr>
              <w:t>se</w:t>
            </w:r>
            <w:r>
              <w:rPr>
                <w:b/>
                <w:spacing w:val="1"/>
                <w:sz w:val="20"/>
              </w:rPr>
              <w:t xml:space="preserve"> </w:t>
            </w:r>
            <w:r>
              <w:rPr>
                <w:b/>
                <w:sz w:val="20"/>
              </w:rPr>
              <w:t>verifice pierderile.</w:t>
            </w:r>
          </w:p>
          <w:p w14:paraId="0DE7E220" w14:textId="77777777" w:rsidR="00BD35D5" w:rsidRDefault="00000000">
            <w:pPr>
              <w:pStyle w:val="TableParagraph"/>
              <w:spacing w:before="2"/>
              <w:ind w:left="71" w:right="61"/>
              <w:jc w:val="both"/>
              <w:rPr>
                <w:sz w:val="20"/>
              </w:rPr>
            </w:pPr>
            <w:r>
              <w:rPr>
                <w:b/>
                <w:sz w:val="20"/>
              </w:rPr>
              <w:t xml:space="preserve">Declaraţia de inactivitate </w:t>
            </w:r>
            <w:r>
              <w:rPr>
                <w:sz w:val="20"/>
              </w:rPr>
              <w:t>înregistrată la Administraţia</w:t>
            </w:r>
            <w:r>
              <w:rPr>
                <w:spacing w:val="-58"/>
                <w:sz w:val="20"/>
              </w:rPr>
              <w:t xml:space="preserve"> </w:t>
            </w:r>
            <w:r>
              <w:rPr>
                <w:sz w:val="20"/>
              </w:rPr>
              <w:t>Financiară, în cazul solicitanţilor care nu au desfăşurat</w:t>
            </w:r>
            <w:r>
              <w:rPr>
                <w:spacing w:val="-58"/>
                <w:sz w:val="20"/>
              </w:rPr>
              <w:t xml:space="preserve"> </w:t>
            </w:r>
            <w:r>
              <w:rPr>
                <w:sz w:val="20"/>
              </w:rPr>
              <w:t>activitate</w:t>
            </w:r>
            <w:r>
              <w:rPr>
                <w:spacing w:val="-4"/>
                <w:sz w:val="20"/>
              </w:rPr>
              <w:t xml:space="preserve"> </w:t>
            </w:r>
            <w:r>
              <w:rPr>
                <w:sz w:val="20"/>
              </w:rPr>
              <w:t>anterior</w:t>
            </w:r>
            <w:r>
              <w:rPr>
                <w:spacing w:val="-5"/>
                <w:sz w:val="20"/>
              </w:rPr>
              <w:t xml:space="preserve"> </w:t>
            </w:r>
            <w:r>
              <w:rPr>
                <w:sz w:val="20"/>
              </w:rPr>
              <w:t>depunerii</w:t>
            </w:r>
            <w:r>
              <w:rPr>
                <w:spacing w:val="-4"/>
                <w:sz w:val="20"/>
              </w:rPr>
              <w:t xml:space="preserve"> </w:t>
            </w:r>
            <w:r>
              <w:rPr>
                <w:sz w:val="20"/>
              </w:rPr>
              <w:t>proiectului.</w:t>
            </w:r>
          </w:p>
          <w:p w14:paraId="13DAA8B0" w14:textId="77777777" w:rsidR="00BD35D5" w:rsidRDefault="00BD35D5">
            <w:pPr>
              <w:pStyle w:val="TableParagraph"/>
              <w:spacing w:before="10"/>
              <w:rPr>
                <w:b/>
                <w:sz w:val="19"/>
              </w:rPr>
            </w:pPr>
          </w:p>
          <w:p w14:paraId="46863138" w14:textId="77777777" w:rsidR="00BD35D5" w:rsidRDefault="00000000">
            <w:pPr>
              <w:pStyle w:val="TableParagraph"/>
              <w:ind w:left="71"/>
              <w:jc w:val="both"/>
              <w:rPr>
                <w:sz w:val="20"/>
              </w:rPr>
            </w:pPr>
            <w:r>
              <w:rPr>
                <w:sz w:val="20"/>
              </w:rPr>
              <w:t>Declaratie</w:t>
            </w:r>
            <w:r>
              <w:rPr>
                <w:spacing w:val="-4"/>
                <w:sz w:val="20"/>
              </w:rPr>
              <w:t xml:space="preserve"> </w:t>
            </w:r>
            <w:r>
              <w:rPr>
                <w:sz w:val="20"/>
              </w:rPr>
              <w:t>incadrare</w:t>
            </w:r>
            <w:r>
              <w:rPr>
                <w:spacing w:val="-8"/>
                <w:sz w:val="20"/>
              </w:rPr>
              <w:t xml:space="preserve"> </w:t>
            </w:r>
            <w:r>
              <w:rPr>
                <w:sz w:val="20"/>
              </w:rPr>
              <w:t>IMM</w:t>
            </w:r>
          </w:p>
          <w:p w14:paraId="251AFD8C" w14:textId="77777777" w:rsidR="00BD35D5" w:rsidRDefault="00000000">
            <w:pPr>
              <w:pStyle w:val="TableParagraph"/>
              <w:spacing w:before="3"/>
              <w:ind w:left="71" w:right="62"/>
              <w:jc w:val="both"/>
              <w:rPr>
                <w:sz w:val="20"/>
              </w:rPr>
            </w:pPr>
            <w:r>
              <w:rPr>
                <w:sz w:val="20"/>
              </w:rPr>
              <w:t>Expertul</w:t>
            </w:r>
            <w:r>
              <w:rPr>
                <w:spacing w:val="1"/>
                <w:sz w:val="20"/>
              </w:rPr>
              <w:t xml:space="preserve"> </w:t>
            </w:r>
            <w:r>
              <w:rPr>
                <w:sz w:val="20"/>
              </w:rPr>
              <w:t>verifica</w:t>
            </w:r>
            <w:r>
              <w:rPr>
                <w:spacing w:val="1"/>
                <w:sz w:val="20"/>
              </w:rPr>
              <w:t xml:space="preserve"> </w:t>
            </w:r>
            <w:r>
              <w:rPr>
                <w:sz w:val="20"/>
              </w:rPr>
              <w:t>Doc.</w:t>
            </w:r>
            <w:r>
              <w:rPr>
                <w:spacing w:val="1"/>
                <w:sz w:val="20"/>
              </w:rPr>
              <w:t xml:space="preserve"> </w:t>
            </w:r>
            <w:r>
              <w:rPr>
                <w:sz w:val="20"/>
              </w:rPr>
              <w:t>10</w:t>
            </w:r>
            <w:r>
              <w:rPr>
                <w:spacing w:val="1"/>
                <w:sz w:val="20"/>
              </w:rPr>
              <w:t xml:space="preserve"> </w:t>
            </w:r>
            <w:r>
              <w:rPr>
                <w:i/>
                <w:sz w:val="20"/>
              </w:rPr>
              <w:t>Declaratie</w:t>
            </w:r>
            <w:r>
              <w:rPr>
                <w:i/>
                <w:spacing w:val="1"/>
                <w:sz w:val="20"/>
              </w:rPr>
              <w:t xml:space="preserve"> </w:t>
            </w:r>
            <w:r>
              <w:rPr>
                <w:i/>
                <w:sz w:val="20"/>
              </w:rPr>
              <w:t>incadrare</w:t>
            </w:r>
            <w:r>
              <w:rPr>
                <w:i/>
                <w:spacing w:val="1"/>
                <w:sz w:val="20"/>
              </w:rPr>
              <w:t xml:space="preserve"> </w:t>
            </w:r>
            <w:r>
              <w:rPr>
                <w:i/>
                <w:sz w:val="20"/>
              </w:rPr>
              <w:t>in</w:t>
            </w:r>
            <w:r>
              <w:rPr>
                <w:i/>
                <w:spacing w:val="1"/>
                <w:sz w:val="20"/>
              </w:rPr>
              <w:t xml:space="preserve"> </w:t>
            </w:r>
            <w:r>
              <w:rPr>
                <w:i/>
                <w:sz w:val="20"/>
              </w:rPr>
              <w:t>categoria</w:t>
            </w:r>
            <w:r>
              <w:rPr>
                <w:i/>
                <w:spacing w:val="1"/>
                <w:sz w:val="20"/>
              </w:rPr>
              <w:t xml:space="preserve"> </w:t>
            </w:r>
            <w:r>
              <w:rPr>
                <w:i/>
                <w:sz w:val="20"/>
              </w:rPr>
              <w:t>microintreprindere-intreprindere</w:t>
            </w:r>
            <w:r>
              <w:rPr>
                <w:i/>
                <w:spacing w:val="1"/>
                <w:sz w:val="20"/>
              </w:rPr>
              <w:t xml:space="preserve"> </w:t>
            </w:r>
            <w:r>
              <w:rPr>
                <w:i/>
                <w:sz w:val="20"/>
              </w:rPr>
              <w:t>mica</w:t>
            </w:r>
            <w:r>
              <w:rPr>
                <w:i/>
                <w:spacing w:val="1"/>
                <w:sz w:val="20"/>
              </w:rPr>
              <w:t xml:space="preserve"> </w:t>
            </w:r>
            <w:r>
              <w:rPr>
                <w:sz w:val="20"/>
              </w:rPr>
              <w:t>cf.</w:t>
            </w:r>
            <w:r>
              <w:rPr>
                <w:spacing w:val="1"/>
                <w:sz w:val="20"/>
              </w:rPr>
              <w:t xml:space="preserve"> </w:t>
            </w:r>
            <w:r>
              <w:rPr>
                <w:sz w:val="20"/>
              </w:rPr>
              <w:t>Legii</w:t>
            </w:r>
            <w:r>
              <w:rPr>
                <w:spacing w:val="1"/>
                <w:sz w:val="20"/>
              </w:rPr>
              <w:t xml:space="preserve"> </w:t>
            </w:r>
            <w:r>
              <w:rPr>
                <w:sz w:val="20"/>
              </w:rPr>
              <w:t>nr.</w:t>
            </w:r>
            <w:r>
              <w:rPr>
                <w:spacing w:val="-1"/>
                <w:sz w:val="20"/>
              </w:rPr>
              <w:t xml:space="preserve"> </w:t>
            </w:r>
            <w:r>
              <w:rPr>
                <w:sz w:val="20"/>
              </w:rPr>
              <w:t>346/2004,</w:t>
            </w:r>
            <w:r>
              <w:rPr>
                <w:spacing w:val="-6"/>
                <w:sz w:val="20"/>
              </w:rPr>
              <w:t xml:space="preserve"> </w:t>
            </w:r>
            <w:r>
              <w:rPr>
                <w:sz w:val="20"/>
              </w:rPr>
              <w:t>daca:</w:t>
            </w:r>
          </w:p>
          <w:p w14:paraId="177DB349" w14:textId="77777777" w:rsidR="00BD35D5" w:rsidRDefault="00000000">
            <w:pPr>
              <w:pStyle w:val="TableParagraph"/>
              <w:numPr>
                <w:ilvl w:val="0"/>
                <w:numId w:val="40"/>
              </w:numPr>
              <w:tabs>
                <w:tab w:val="left" w:pos="336"/>
              </w:tabs>
              <w:ind w:right="61" w:firstLine="0"/>
              <w:jc w:val="both"/>
              <w:rPr>
                <w:sz w:val="20"/>
              </w:rPr>
            </w:pPr>
            <w:r>
              <w:rPr>
                <w:sz w:val="20"/>
              </w:rPr>
              <w:t>Declarația este semnata de persoana autorizata sa</w:t>
            </w:r>
            <w:r>
              <w:rPr>
                <w:spacing w:val="1"/>
                <w:sz w:val="20"/>
              </w:rPr>
              <w:t xml:space="preserve"> </w:t>
            </w:r>
            <w:r>
              <w:rPr>
                <w:sz w:val="20"/>
              </w:rPr>
              <w:t>reprezinte intreprinderea conform actului constitutiv /</w:t>
            </w:r>
            <w:r>
              <w:rPr>
                <w:spacing w:val="-58"/>
                <w:sz w:val="20"/>
              </w:rPr>
              <w:t xml:space="preserve"> </w:t>
            </w:r>
            <w:r>
              <w:rPr>
                <w:sz w:val="20"/>
              </w:rPr>
              <w:t>de</w:t>
            </w:r>
            <w:r>
              <w:rPr>
                <w:spacing w:val="1"/>
                <w:sz w:val="20"/>
              </w:rPr>
              <w:t xml:space="preserve"> </w:t>
            </w:r>
            <w:r>
              <w:rPr>
                <w:sz w:val="20"/>
              </w:rPr>
              <w:t>persoana</w:t>
            </w:r>
            <w:r>
              <w:rPr>
                <w:spacing w:val="1"/>
                <w:sz w:val="20"/>
              </w:rPr>
              <w:t xml:space="preserve"> </w:t>
            </w:r>
            <w:r>
              <w:rPr>
                <w:sz w:val="20"/>
              </w:rPr>
              <w:t>din</w:t>
            </w:r>
            <w:r>
              <w:rPr>
                <w:spacing w:val="1"/>
                <w:sz w:val="20"/>
              </w:rPr>
              <w:t xml:space="preserve"> </w:t>
            </w:r>
            <w:r>
              <w:rPr>
                <w:sz w:val="20"/>
              </w:rPr>
              <w:t>cadrul</w:t>
            </w:r>
            <w:r>
              <w:rPr>
                <w:spacing w:val="1"/>
                <w:sz w:val="20"/>
              </w:rPr>
              <w:t xml:space="preserve"> </w:t>
            </w:r>
            <w:r>
              <w:rPr>
                <w:sz w:val="20"/>
              </w:rPr>
              <w:t>întreprinderii</w:t>
            </w:r>
            <w:r>
              <w:rPr>
                <w:spacing w:val="60"/>
                <w:sz w:val="20"/>
              </w:rPr>
              <w:t xml:space="preserve"> </w:t>
            </w:r>
            <w:r>
              <w:rPr>
                <w:sz w:val="20"/>
              </w:rPr>
              <w:t>împuternicită</w:t>
            </w:r>
            <w:r>
              <w:rPr>
                <w:spacing w:val="1"/>
                <w:sz w:val="20"/>
              </w:rPr>
              <w:t xml:space="preserve"> </w:t>
            </w:r>
            <w:r>
              <w:rPr>
                <w:sz w:val="20"/>
              </w:rPr>
              <w:t>prin procură notarială de către persoana autorizată</w:t>
            </w:r>
            <w:r>
              <w:rPr>
                <w:spacing w:val="1"/>
                <w:sz w:val="20"/>
              </w:rPr>
              <w:t xml:space="preserve"> </w:t>
            </w:r>
            <w:r>
              <w:rPr>
                <w:sz w:val="20"/>
              </w:rPr>
              <w:t>legal</w:t>
            </w:r>
            <w:r>
              <w:rPr>
                <w:spacing w:val="-2"/>
                <w:sz w:val="20"/>
              </w:rPr>
              <w:t xml:space="preserve"> </w:t>
            </w:r>
            <w:r>
              <w:rPr>
                <w:sz w:val="20"/>
              </w:rPr>
              <w:t>conform</w:t>
            </w:r>
            <w:r>
              <w:rPr>
                <w:spacing w:val="-2"/>
                <w:sz w:val="20"/>
              </w:rPr>
              <w:t xml:space="preserve"> </w:t>
            </w:r>
            <w:r>
              <w:rPr>
                <w:sz w:val="20"/>
              </w:rPr>
              <w:t>actului</w:t>
            </w:r>
            <w:r>
              <w:rPr>
                <w:spacing w:val="-3"/>
                <w:sz w:val="20"/>
              </w:rPr>
              <w:t xml:space="preserve"> </w:t>
            </w:r>
            <w:r>
              <w:rPr>
                <w:sz w:val="20"/>
              </w:rPr>
              <w:t>constitutiv.</w:t>
            </w:r>
          </w:p>
          <w:p w14:paraId="4C53BFAD" w14:textId="77777777" w:rsidR="00BD35D5" w:rsidRDefault="00000000">
            <w:pPr>
              <w:pStyle w:val="TableParagraph"/>
              <w:ind w:left="71" w:right="61"/>
              <w:jc w:val="both"/>
              <w:rPr>
                <w:sz w:val="20"/>
              </w:rPr>
            </w:pPr>
            <w:r>
              <w:rPr>
                <w:sz w:val="20"/>
              </w:rPr>
              <w:t>În situația în care reprezentantul legal al intreprinderii</w:t>
            </w:r>
            <w:r>
              <w:rPr>
                <w:spacing w:val="-58"/>
                <w:sz w:val="20"/>
              </w:rPr>
              <w:t xml:space="preserve"> </w:t>
            </w:r>
            <w:r>
              <w:rPr>
                <w:sz w:val="20"/>
              </w:rPr>
              <w:t>este</w:t>
            </w:r>
            <w:r>
              <w:rPr>
                <w:spacing w:val="1"/>
                <w:sz w:val="20"/>
              </w:rPr>
              <w:t xml:space="preserve"> </w:t>
            </w:r>
            <w:r>
              <w:rPr>
                <w:sz w:val="20"/>
              </w:rPr>
              <w:t>altă</w:t>
            </w:r>
            <w:r>
              <w:rPr>
                <w:spacing w:val="1"/>
                <w:sz w:val="20"/>
              </w:rPr>
              <w:t xml:space="preserve"> </w:t>
            </w:r>
            <w:r>
              <w:rPr>
                <w:sz w:val="20"/>
              </w:rPr>
              <w:t>persoană</w:t>
            </w:r>
            <w:r>
              <w:rPr>
                <w:spacing w:val="1"/>
                <w:sz w:val="20"/>
              </w:rPr>
              <w:t xml:space="preserve"> </w:t>
            </w:r>
            <w:r>
              <w:rPr>
                <w:sz w:val="20"/>
              </w:rPr>
              <w:t>decât</w:t>
            </w:r>
            <w:r>
              <w:rPr>
                <w:spacing w:val="1"/>
                <w:sz w:val="20"/>
              </w:rPr>
              <w:t xml:space="preserve"> </w:t>
            </w:r>
            <w:r>
              <w:rPr>
                <w:sz w:val="20"/>
              </w:rPr>
              <w:t>cea</w:t>
            </w:r>
            <w:r>
              <w:rPr>
                <w:spacing w:val="1"/>
                <w:sz w:val="20"/>
              </w:rPr>
              <w:t xml:space="preserve"> </w:t>
            </w:r>
            <w:r>
              <w:rPr>
                <w:sz w:val="20"/>
              </w:rPr>
              <w:t>stabilită</w:t>
            </w:r>
            <w:r>
              <w:rPr>
                <w:spacing w:val="1"/>
                <w:sz w:val="20"/>
              </w:rPr>
              <w:t xml:space="preserve"> </w:t>
            </w:r>
            <w:r>
              <w:rPr>
                <w:sz w:val="20"/>
              </w:rPr>
              <w:t>prin</w:t>
            </w:r>
            <w:r>
              <w:rPr>
                <w:spacing w:val="1"/>
                <w:sz w:val="20"/>
              </w:rPr>
              <w:t xml:space="preserve"> </w:t>
            </w:r>
            <w:r>
              <w:rPr>
                <w:sz w:val="20"/>
              </w:rPr>
              <w:t>Actul</w:t>
            </w:r>
            <w:r>
              <w:rPr>
                <w:spacing w:val="1"/>
                <w:sz w:val="20"/>
              </w:rPr>
              <w:t xml:space="preserve"> </w:t>
            </w:r>
            <w:r>
              <w:rPr>
                <w:sz w:val="20"/>
              </w:rPr>
              <w:t>Constitutiv să reprezinte întreprinderea, expertul va</w:t>
            </w:r>
            <w:r>
              <w:rPr>
                <w:spacing w:val="1"/>
                <w:sz w:val="20"/>
              </w:rPr>
              <w:t xml:space="preserve"> </w:t>
            </w:r>
            <w:r>
              <w:rPr>
                <w:sz w:val="20"/>
              </w:rPr>
              <w:t>verifica</w:t>
            </w:r>
            <w:r>
              <w:rPr>
                <w:spacing w:val="1"/>
                <w:sz w:val="20"/>
              </w:rPr>
              <w:t xml:space="preserve"> </w:t>
            </w:r>
            <w:r>
              <w:rPr>
                <w:sz w:val="20"/>
              </w:rPr>
              <w:t>existența procurii notariale</w:t>
            </w:r>
            <w:r>
              <w:rPr>
                <w:spacing w:val="1"/>
                <w:sz w:val="20"/>
              </w:rPr>
              <w:t xml:space="preserve"> </w:t>
            </w:r>
            <w:r>
              <w:rPr>
                <w:sz w:val="20"/>
              </w:rPr>
              <w:t>însoțite</w:t>
            </w:r>
            <w:r>
              <w:rPr>
                <w:spacing w:val="60"/>
                <w:sz w:val="20"/>
              </w:rPr>
              <w:t xml:space="preserve"> </w:t>
            </w:r>
            <w:r>
              <w:rPr>
                <w:sz w:val="20"/>
              </w:rPr>
              <w:t>de copia</w:t>
            </w:r>
            <w:r>
              <w:rPr>
                <w:spacing w:val="-58"/>
                <w:sz w:val="20"/>
              </w:rPr>
              <w:t xml:space="preserve"> </w:t>
            </w:r>
            <w:r>
              <w:rPr>
                <w:sz w:val="20"/>
              </w:rPr>
              <w:t>CI a persoanei mandatate. În procură va fi specificată</w:t>
            </w:r>
            <w:r>
              <w:rPr>
                <w:spacing w:val="1"/>
                <w:sz w:val="20"/>
              </w:rPr>
              <w:t xml:space="preserve"> </w:t>
            </w:r>
            <w:r>
              <w:rPr>
                <w:sz w:val="20"/>
              </w:rPr>
              <w:t>funcția/calitatea</w:t>
            </w:r>
            <w:r>
              <w:rPr>
                <w:spacing w:val="1"/>
                <w:sz w:val="20"/>
              </w:rPr>
              <w:t xml:space="preserve"> </w:t>
            </w:r>
            <w:r>
              <w:rPr>
                <w:sz w:val="20"/>
              </w:rPr>
              <w:t>persoanei</w:t>
            </w:r>
            <w:r>
              <w:rPr>
                <w:spacing w:val="1"/>
                <w:sz w:val="20"/>
              </w:rPr>
              <w:t xml:space="preserve"> </w:t>
            </w:r>
            <w:r>
              <w:rPr>
                <w:sz w:val="20"/>
              </w:rPr>
              <w:t>mandatate</w:t>
            </w:r>
            <w:r>
              <w:rPr>
                <w:spacing w:val="1"/>
                <w:sz w:val="20"/>
              </w:rPr>
              <w:t xml:space="preserve"> </w:t>
            </w:r>
            <w:r>
              <w:rPr>
                <w:sz w:val="20"/>
              </w:rPr>
              <w:t>în</w:t>
            </w:r>
            <w:r>
              <w:rPr>
                <w:spacing w:val="1"/>
                <w:sz w:val="20"/>
              </w:rPr>
              <w:t xml:space="preserve"> </w:t>
            </w:r>
            <w:r>
              <w:rPr>
                <w:sz w:val="20"/>
              </w:rPr>
              <w:t>cadrul</w:t>
            </w:r>
            <w:r>
              <w:rPr>
                <w:spacing w:val="1"/>
                <w:sz w:val="20"/>
              </w:rPr>
              <w:t xml:space="preserve"> </w:t>
            </w:r>
            <w:r>
              <w:rPr>
                <w:sz w:val="20"/>
              </w:rPr>
              <w:t>întreprinderii</w:t>
            </w:r>
          </w:p>
          <w:p w14:paraId="43ED269D" w14:textId="77777777" w:rsidR="00BD35D5" w:rsidRDefault="00BD35D5">
            <w:pPr>
              <w:pStyle w:val="TableParagraph"/>
              <w:rPr>
                <w:b/>
                <w:sz w:val="20"/>
              </w:rPr>
            </w:pPr>
          </w:p>
          <w:p w14:paraId="7BEF3BE9" w14:textId="77777777" w:rsidR="00BD35D5" w:rsidRDefault="00000000">
            <w:pPr>
              <w:pStyle w:val="TableParagraph"/>
              <w:ind w:left="71" w:right="62"/>
              <w:jc w:val="both"/>
              <w:rPr>
                <w:i/>
                <w:sz w:val="20"/>
              </w:rPr>
            </w:pPr>
            <w:r>
              <w:rPr>
                <w:b/>
                <w:sz w:val="20"/>
              </w:rPr>
              <w:t>Notă</w:t>
            </w:r>
            <w:r>
              <w:rPr>
                <w:i/>
                <w:sz w:val="20"/>
              </w:rPr>
              <w:t>: În situația în care aceste documente nu au fost</w:t>
            </w:r>
            <w:r>
              <w:rPr>
                <w:i/>
                <w:spacing w:val="1"/>
                <w:sz w:val="20"/>
              </w:rPr>
              <w:t xml:space="preserve"> </w:t>
            </w:r>
            <w:r>
              <w:rPr>
                <w:i/>
                <w:sz w:val="20"/>
              </w:rPr>
              <w:t>depuse</w:t>
            </w:r>
            <w:r>
              <w:rPr>
                <w:i/>
                <w:spacing w:val="1"/>
                <w:sz w:val="20"/>
              </w:rPr>
              <w:t xml:space="preserve"> </w:t>
            </w:r>
            <w:r>
              <w:rPr>
                <w:i/>
                <w:sz w:val="20"/>
              </w:rPr>
              <w:t>conform</w:t>
            </w:r>
            <w:r>
              <w:rPr>
                <w:i/>
                <w:spacing w:val="1"/>
                <w:sz w:val="20"/>
              </w:rPr>
              <w:t xml:space="preserve"> </w:t>
            </w:r>
            <w:r>
              <w:rPr>
                <w:i/>
                <w:sz w:val="20"/>
              </w:rPr>
              <w:t>Cererii</w:t>
            </w:r>
            <w:r>
              <w:rPr>
                <w:i/>
                <w:spacing w:val="1"/>
                <w:sz w:val="20"/>
              </w:rPr>
              <w:t xml:space="preserve"> </w:t>
            </w:r>
            <w:r>
              <w:rPr>
                <w:i/>
                <w:sz w:val="20"/>
              </w:rPr>
              <w:t>de</w:t>
            </w:r>
            <w:r>
              <w:rPr>
                <w:i/>
                <w:spacing w:val="1"/>
                <w:sz w:val="20"/>
              </w:rPr>
              <w:t xml:space="preserve"> </w:t>
            </w:r>
            <w:r>
              <w:rPr>
                <w:i/>
                <w:sz w:val="20"/>
              </w:rPr>
              <w:t>Finanțare</w:t>
            </w:r>
            <w:r>
              <w:rPr>
                <w:i/>
                <w:spacing w:val="1"/>
                <w:sz w:val="20"/>
              </w:rPr>
              <w:t xml:space="preserve"> </w:t>
            </w:r>
            <w:r>
              <w:rPr>
                <w:i/>
                <w:sz w:val="20"/>
              </w:rPr>
              <w:t>la</w:t>
            </w:r>
            <w:r>
              <w:rPr>
                <w:i/>
                <w:spacing w:val="1"/>
                <w:sz w:val="20"/>
              </w:rPr>
              <w:t xml:space="preserve"> </w:t>
            </w:r>
            <w:r>
              <w:rPr>
                <w:i/>
                <w:sz w:val="20"/>
              </w:rPr>
              <w:t>Secțiunea</w:t>
            </w:r>
            <w:r>
              <w:rPr>
                <w:i/>
                <w:spacing w:val="1"/>
                <w:sz w:val="20"/>
              </w:rPr>
              <w:t xml:space="preserve"> </w:t>
            </w:r>
            <w:r>
              <w:rPr>
                <w:i/>
                <w:sz w:val="20"/>
              </w:rPr>
              <w:t>”Alte</w:t>
            </w:r>
            <w:r>
              <w:rPr>
                <w:i/>
                <w:spacing w:val="1"/>
                <w:sz w:val="20"/>
              </w:rPr>
              <w:t xml:space="preserve"> </w:t>
            </w:r>
            <w:r>
              <w:rPr>
                <w:i/>
                <w:sz w:val="20"/>
              </w:rPr>
              <w:t>documente”,</w:t>
            </w:r>
            <w:r>
              <w:rPr>
                <w:i/>
                <w:spacing w:val="1"/>
                <w:sz w:val="20"/>
              </w:rPr>
              <w:t xml:space="preserve"> </w:t>
            </w:r>
            <w:r>
              <w:rPr>
                <w:i/>
                <w:sz w:val="20"/>
              </w:rPr>
              <w:t>expertul</w:t>
            </w:r>
            <w:r>
              <w:rPr>
                <w:i/>
                <w:spacing w:val="1"/>
                <w:sz w:val="20"/>
              </w:rPr>
              <w:t xml:space="preserve"> </w:t>
            </w:r>
            <w:r>
              <w:rPr>
                <w:i/>
                <w:sz w:val="20"/>
              </w:rPr>
              <w:t>le</w:t>
            </w:r>
            <w:r>
              <w:rPr>
                <w:i/>
                <w:spacing w:val="1"/>
                <w:sz w:val="20"/>
              </w:rPr>
              <w:t xml:space="preserve"> </w:t>
            </w:r>
            <w:r>
              <w:rPr>
                <w:i/>
                <w:sz w:val="20"/>
              </w:rPr>
              <w:t>va</w:t>
            </w:r>
            <w:r>
              <w:rPr>
                <w:i/>
                <w:spacing w:val="1"/>
                <w:sz w:val="20"/>
              </w:rPr>
              <w:t xml:space="preserve"> </w:t>
            </w:r>
            <w:r>
              <w:rPr>
                <w:i/>
                <w:sz w:val="20"/>
              </w:rPr>
              <w:t>solicita</w:t>
            </w:r>
            <w:r>
              <w:rPr>
                <w:i/>
                <w:spacing w:val="1"/>
                <w:sz w:val="20"/>
              </w:rPr>
              <w:t xml:space="preserve"> </w:t>
            </w:r>
            <w:r>
              <w:rPr>
                <w:i/>
                <w:sz w:val="20"/>
              </w:rPr>
              <w:t>prin</w:t>
            </w:r>
            <w:r>
              <w:rPr>
                <w:i/>
                <w:spacing w:val="-58"/>
                <w:sz w:val="20"/>
              </w:rPr>
              <w:t xml:space="preserve"> </w:t>
            </w:r>
            <w:r>
              <w:rPr>
                <w:i/>
                <w:sz w:val="20"/>
              </w:rPr>
              <w:t>formularul</w:t>
            </w:r>
            <w:r>
              <w:rPr>
                <w:i/>
                <w:spacing w:val="-2"/>
                <w:sz w:val="20"/>
              </w:rPr>
              <w:t xml:space="preserve"> </w:t>
            </w:r>
            <w:r>
              <w:rPr>
                <w:i/>
                <w:sz w:val="20"/>
              </w:rPr>
              <w:t>de</w:t>
            </w:r>
            <w:r>
              <w:rPr>
                <w:i/>
                <w:spacing w:val="2"/>
                <w:sz w:val="20"/>
              </w:rPr>
              <w:t xml:space="preserve"> </w:t>
            </w:r>
            <w:r>
              <w:rPr>
                <w:i/>
                <w:sz w:val="20"/>
              </w:rPr>
              <w:t>solicitare</w:t>
            </w:r>
            <w:r>
              <w:rPr>
                <w:i/>
                <w:spacing w:val="2"/>
                <w:sz w:val="20"/>
              </w:rPr>
              <w:t xml:space="preserve"> </w:t>
            </w:r>
            <w:r>
              <w:rPr>
                <w:i/>
                <w:sz w:val="20"/>
              </w:rPr>
              <w:t>informații suplimentare</w:t>
            </w:r>
          </w:p>
          <w:p w14:paraId="23DA428C" w14:textId="77777777" w:rsidR="00BD35D5" w:rsidRDefault="00BD35D5">
            <w:pPr>
              <w:pStyle w:val="TableParagraph"/>
              <w:spacing w:before="1"/>
              <w:rPr>
                <w:b/>
                <w:sz w:val="20"/>
              </w:rPr>
            </w:pPr>
          </w:p>
          <w:p w14:paraId="0737B3BA" w14:textId="77777777" w:rsidR="00BD35D5" w:rsidRDefault="00000000">
            <w:pPr>
              <w:pStyle w:val="TableParagraph"/>
              <w:numPr>
                <w:ilvl w:val="0"/>
                <w:numId w:val="40"/>
              </w:numPr>
              <w:tabs>
                <w:tab w:val="left" w:pos="547"/>
              </w:tabs>
              <w:spacing w:before="1"/>
              <w:ind w:right="60" w:firstLine="0"/>
              <w:jc w:val="both"/>
              <w:rPr>
                <w:sz w:val="20"/>
              </w:rPr>
            </w:pPr>
            <w:r>
              <w:rPr>
                <w:b/>
                <w:sz w:val="20"/>
              </w:rPr>
              <w:t>solicitantul</w:t>
            </w:r>
            <w:r>
              <w:rPr>
                <w:b/>
                <w:spacing w:val="1"/>
                <w:sz w:val="20"/>
              </w:rPr>
              <w:t xml:space="preserve"> </w:t>
            </w:r>
            <w:r>
              <w:rPr>
                <w:b/>
                <w:sz w:val="20"/>
              </w:rPr>
              <w:t>se</w:t>
            </w:r>
            <w:r>
              <w:rPr>
                <w:b/>
                <w:spacing w:val="1"/>
                <w:sz w:val="20"/>
              </w:rPr>
              <w:t xml:space="preserve"> </w:t>
            </w:r>
            <w:r>
              <w:rPr>
                <w:b/>
                <w:sz w:val="20"/>
              </w:rPr>
              <w:t>incadreaza</w:t>
            </w:r>
            <w:r>
              <w:rPr>
                <w:b/>
                <w:spacing w:val="1"/>
                <w:sz w:val="20"/>
              </w:rPr>
              <w:t xml:space="preserve"> </w:t>
            </w:r>
            <w:r>
              <w:rPr>
                <w:b/>
                <w:sz w:val="20"/>
              </w:rPr>
              <w:t>in</w:t>
            </w:r>
            <w:r>
              <w:rPr>
                <w:b/>
                <w:spacing w:val="1"/>
                <w:sz w:val="20"/>
              </w:rPr>
              <w:t xml:space="preserve"> </w:t>
            </w:r>
            <w:r>
              <w:rPr>
                <w:b/>
                <w:sz w:val="20"/>
              </w:rPr>
              <w:t>categoria</w:t>
            </w:r>
            <w:r>
              <w:rPr>
                <w:b/>
                <w:spacing w:val="1"/>
                <w:sz w:val="20"/>
              </w:rPr>
              <w:t xml:space="preserve"> </w:t>
            </w:r>
            <w:r>
              <w:rPr>
                <w:b/>
                <w:sz w:val="20"/>
              </w:rPr>
              <w:t xml:space="preserve">microintreprinderilor/intreprinderilor mici </w:t>
            </w:r>
            <w:r>
              <w:rPr>
                <w:sz w:val="20"/>
              </w:rPr>
              <w:t>(până la 9</w:t>
            </w:r>
            <w:r>
              <w:rPr>
                <w:spacing w:val="-58"/>
                <w:sz w:val="20"/>
              </w:rPr>
              <w:t xml:space="preserve"> </w:t>
            </w:r>
            <w:r>
              <w:rPr>
                <w:sz w:val="20"/>
              </w:rPr>
              <w:t>salariati, o cifra</w:t>
            </w:r>
            <w:r>
              <w:rPr>
                <w:spacing w:val="1"/>
                <w:sz w:val="20"/>
              </w:rPr>
              <w:t xml:space="preserve"> </w:t>
            </w:r>
            <w:r>
              <w:rPr>
                <w:sz w:val="20"/>
              </w:rPr>
              <w:t>de afaceri</w:t>
            </w:r>
            <w:r>
              <w:rPr>
                <w:spacing w:val="1"/>
                <w:sz w:val="20"/>
              </w:rPr>
              <w:t xml:space="preserve"> </w:t>
            </w:r>
            <w:r>
              <w:rPr>
                <w:sz w:val="20"/>
              </w:rPr>
              <w:t>anuală</w:t>
            </w:r>
            <w:r>
              <w:rPr>
                <w:spacing w:val="1"/>
                <w:sz w:val="20"/>
              </w:rPr>
              <w:t xml:space="preserve"> </w:t>
            </w:r>
            <w:r>
              <w:rPr>
                <w:sz w:val="20"/>
              </w:rPr>
              <w:t>netă</w:t>
            </w:r>
            <w:r>
              <w:rPr>
                <w:spacing w:val="1"/>
                <w:sz w:val="20"/>
              </w:rPr>
              <w:t xml:space="preserve"> </w:t>
            </w:r>
            <w:r>
              <w:rPr>
                <w:sz w:val="20"/>
              </w:rPr>
              <w:t>sau</w:t>
            </w:r>
            <w:r>
              <w:rPr>
                <w:spacing w:val="1"/>
                <w:sz w:val="20"/>
              </w:rPr>
              <w:t xml:space="preserve"> </w:t>
            </w:r>
            <w:r>
              <w:rPr>
                <w:sz w:val="20"/>
              </w:rPr>
              <w:t>active</w:t>
            </w:r>
            <w:r>
              <w:rPr>
                <w:spacing w:val="1"/>
                <w:sz w:val="20"/>
              </w:rPr>
              <w:t xml:space="preserve"> </w:t>
            </w:r>
            <w:r>
              <w:rPr>
                <w:sz w:val="20"/>
              </w:rPr>
              <w:t>totale</w:t>
            </w:r>
            <w:r>
              <w:rPr>
                <w:spacing w:val="1"/>
                <w:sz w:val="20"/>
              </w:rPr>
              <w:t xml:space="preserve"> </w:t>
            </w:r>
            <w:r>
              <w:rPr>
                <w:sz w:val="20"/>
              </w:rPr>
              <w:t>de</w:t>
            </w:r>
            <w:r>
              <w:rPr>
                <w:spacing w:val="1"/>
                <w:sz w:val="20"/>
              </w:rPr>
              <w:t xml:space="preserve"> </w:t>
            </w:r>
            <w:r>
              <w:rPr>
                <w:sz w:val="20"/>
              </w:rPr>
              <w:t>până</w:t>
            </w:r>
            <w:r>
              <w:rPr>
                <w:spacing w:val="1"/>
                <w:sz w:val="20"/>
              </w:rPr>
              <w:t xml:space="preserve"> </w:t>
            </w:r>
            <w:r>
              <w:rPr>
                <w:sz w:val="20"/>
              </w:rPr>
              <w:t>la</w:t>
            </w:r>
            <w:r>
              <w:rPr>
                <w:spacing w:val="1"/>
                <w:sz w:val="20"/>
              </w:rPr>
              <w:t xml:space="preserve"> </w:t>
            </w:r>
            <w:r>
              <w:rPr>
                <w:sz w:val="20"/>
              </w:rPr>
              <w:t>2</w:t>
            </w:r>
            <w:r>
              <w:rPr>
                <w:spacing w:val="1"/>
                <w:sz w:val="20"/>
              </w:rPr>
              <w:t xml:space="preserve"> </w:t>
            </w:r>
            <w:r>
              <w:rPr>
                <w:sz w:val="20"/>
              </w:rPr>
              <w:t>milioane</w:t>
            </w:r>
            <w:r>
              <w:rPr>
                <w:spacing w:val="1"/>
                <w:sz w:val="20"/>
              </w:rPr>
              <w:t xml:space="preserve"> </w:t>
            </w:r>
            <w:r>
              <w:rPr>
                <w:sz w:val="20"/>
              </w:rPr>
              <w:t>euro</w:t>
            </w:r>
            <w:r>
              <w:rPr>
                <w:spacing w:val="1"/>
                <w:sz w:val="20"/>
              </w:rPr>
              <w:t xml:space="preserve"> </w:t>
            </w:r>
            <w:r>
              <w:rPr>
                <w:sz w:val="20"/>
              </w:rPr>
              <w:t>pentru</w:t>
            </w:r>
            <w:r>
              <w:rPr>
                <w:spacing w:val="-58"/>
                <w:sz w:val="20"/>
              </w:rPr>
              <w:t xml:space="preserve"> </w:t>
            </w:r>
            <w:r>
              <w:rPr>
                <w:sz w:val="20"/>
              </w:rPr>
              <w:t>microintreprindere</w:t>
            </w:r>
            <w:r>
              <w:rPr>
                <w:spacing w:val="24"/>
                <w:sz w:val="20"/>
              </w:rPr>
              <w:t xml:space="preserve"> </w:t>
            </w:r>
            <w:r>
              <w:rPr>
                <w:sz w:val="20"/>
              </w:rPr>
              <w:t>si</w:t>
            </w:r>
            <w:r>
              <w:rPr>
                <w:spacing w:val="26"/>
                <w:sz w:val="20"/>
              </w:rPr>
              <w:t xml:space="preserve"> </w:t>
            </w:r>
            <w:r>
              <w:rPr>
                <w:sz w:val="20"/>
              </w:rPr>
              <w:t>între</w:t>
            </w:r>
            <w:r>
              <w:rPr>
                <w:spacing w:val="24"/>
                <w:sz w:val="20"/>
              </w:rPr>
              <w:t xml:space="preserve"> </w:t>
            </w:r>
            <w:r>
              <w:rPr>
                <w:sz w:val="20"/>
              </w:rPr>
              <w:t>10</w:t>
            </w:r>
            <w:r>
              <w:rPr>
                <w:spacing w:val="23"/>
                <w:sz w:val="20"/>
              </w:rPr>
              <w:t xml:space="preserve"> </w:t>
            </w:r>
            <w:r>
              <w:rPr>
                <w:sz w:val="20"/>
              </w:rPr>
              <w:t>şi</w:t>
            </w:r>
            <w:r>
              <w:rPr>
                <w:spacing w:val="24"/>
                <w:sz w:val="20"/>
              </w:rPr>
              <w:t xml:space="preserve"> </w:t>
            </w:r>
            <w:r>
              <w:rPr>
                <w:sz w:val="20"/>
              </w:rPr>
              <w:t>49</w:t>
            </w:r>
            <w:r>
              <w:rPr>
                <w:spacing w:val="23"/>
                <w:sz w:val="20"/>
              </w:rPr>
              <w:t xml:space="preserve"> </w:t>
            </w:r>
            <w:r>
              <w:rPr>
                <w:sz w:val="20"/>
              </w:rPr>
              <w:t>de</w:t>
            </w:r>
            <w:r>
              <w:rPr>
                <w:spacing w:val="24"/>
                <w:sz w:val="20"/>
              </w:rPr>
              <w:t xml:space="preserve"> </w:t>
            </w:r>
            <w:r>
              <w:rPr>
                <w:sz w:val="20"/>
              </w:rPr>
              <w:t>salariaţi,</w:t>
            </w:r>
            <w:r>
              <w:rPr>
                <w:spacing w:val="24"/>
                <w:sz w:val="20"/>
              </w:rPr>
              <w:t xml:space="preserve"> </w:t>
            </w:r>
            <w:r>
              <w:rPr>
                <w:sz w:val="20"/>
              </w:rPr>
              <w:t>cifră</w:t>
            </w:r>
            <w:r>
              <w:rPr>
                <w:spacing w:val="-58"/>
                <w:sz w:val="20"/>
              </w:rPr>
              <w:t xml:space="preserve"> </w:t>
            </w:r>
            <w:r>
              <w:rPr>
                <w:sz w:val="20"/>
              </w:rPr>
              <w:t>de afaceri anuală netă sau active totale de până la 10</w:t>
            </w:r>
            <w:r>
              <w:rPr>
                <w:spacing w:val="1"/>
                <w:sz w:val="20"/>
              </w:rPr>
              <w:t xml:space="preserve"> </w:t>
            </w:r>
            <w:r>
              <w:rPr>
                <w:sz w:val="20"/>
              </w:rPr>
              <w:t>milioane euro, echivalent în lei, pentru intreprindere</w:t>
            </w:r>
            <w:r>
              <w:rPr>
                <w:spacing w:val="1"/>
                <w:sz w:val="20"/>
              </w:rPr>
              <w:t xml:space="preserve"> </w:t>
            </w:r>
            <w:r>
              <w:rPr>
                <w:sz w:val="20"/>
              </w:rPr>
              <w:t>mică).</w:t>
            </w:r>
          </w:p>
          <w:p w14:paraId="7EF6A941" w14:textId="77777777" w:rsidR="00BD35D5" w:rsidRDefault="00000000">
            <w:pPr>
              <w:pStyle w:val="TableParagraph"/>
              <w:ind w:left="71" w:right="64"/>
              <w:jc w:val="both"/>
              <w:rPr>
                <w:sz w:val="20"/>
              </w:rPr>
            </w:pPr>
            <w:r>
              <w:rPr>
                <w:sz w:val="20"/>
              </w:rPr>
              <w:t>Pentru verificarea cifrei de afaceri din contul de profit</w:t>
            </w:r>
            <w:r>
              <w:rPr>
                <w:spacing w:val="-58"/>
                <w:sz w:val="20"/>
              </w:rPr>
              <w:t xml:space="preserve"> </w:t>
            </w:r>
            <w:r>
              <w:rPr>
                <w:sz w:val="20"/>
              </w:rPr>
              <w:t>și</w:t>
            </w:r>
            <w:r>
              <w:rPr>
                <w:spacing w:val="10"/>
                <w:sz w:val="20"/>
              </w:rPr>
              <w:t xml:space="preserve"> </w:t>
            </w:r>
            <w:r>
              <w:rPr>
                <w:sz w:val="20"/>
              </w:rPr>
              <w:t>pierdere</w:t>
            </w:r>
            <w:r>
              <w:rPr>
                <w:spacing w:val="7"/>
                <w:sz w:val="20"/>
              </w:rPr>
              <w:t xml:space="preserve"> </w:t>
            </w:r>
            <w:r>
              <w:rPr>
                <w:sz w:val="20"/>
              </w:rPr>
              <w:t>conversia</w:t>
            </w:r>
            <w:r>
              <w:rPr>
                <w:spacing w:val="5"/>
                <w:sz w:val="20"/>
              </w:rPr>
              <w:t xml:space="preserve"> </w:t>
            </w:r>
            <w:r>
              <w:rPr>
                <w:sz w:val="20"/>
              </w:rPr>
              <w:t>se</w:t>
            </w:r>
            <w:r>
              <w:rPr>
                <w:spacing w:val="2"/>
                <w:sz w:val="20"/>
              </w:rPr>
              <w:t xml:space="preserve"> </w:t>
            </w:r>
            <w:r>
              <w:rPr>
                <w:sz w:val="20"/>
              </w:rPr>
              <w:t>face</w:t>
            </w:r>
            <w:r>
              <w:rPr>
                <w:spacing w:val="7"/>
                <w:sz w:val="20"/>
              </w:rPr>
              <w:t xml:space="preserve"> </w:t>
            </w:r>
            <w:r>
              <w:rPr>
                <w:sz w:val="20"/>
              </w:rPr>
              <w:t>la</w:t>
            </w:r>
            <w:r>
              <w:rPr>
                <w:spacing w:val="5"/>
                <w:sz w:val="20"/>
              </w:rPr>
              <w:t xml:space="preserve"> </w:t>
            </w:r>
            <w:r>
              <w:rPr>
                <w:sz w:val="20"/>
              </w:rPr>
              <w:t>cursul</w:t>
            </w:r>
            <w:r>
              <w:rPr>
                <w:spacing w:val="5"/>
                <w:sz w:val="20"/>
              </w:rPr>
              <w:t xml:space="preserve"> </w:t>
            </w:r>
            <w:r>
              <w:rPr>
                <w:sz w:val="20"/>
              </w:rPr>
              <w:t>BNR</w:t>
            </w:r>
            <w:r>
              <w:rPr>
                <w:spacing w:val="9"/>
                <w:sz w:val="20"/>
              </w:rPr>
              <w:t xml:space="preserve"> </w:t>
            </w:r>
            <w:r>
              <w:rPr>
                <w:sz w:val="20"/>
              </w:rPr>
              <w:t>din</w:t>
            </w:r>
            <w:r>
              <w:rPr>
                <w:spacing w:val="6"/>
                <w:sz w:val="20"/>
              </w:rPr>
              <w:t xml:space="preserve"> </w:t>
            </w:r>
            <w:r>
              <w:rPr>
                <w:sz w:val="20"/>
              </w:rPr>
              <w:t>data</w:t>
            </w:r>
            <w:r>
              <w:rPr>
                <w:spacing w:val="6"/>
                <w:sz w:val="20"/>
              </w:rPr>
              <w:t xml:space="preserve"> </w:t>
            </w:r>
            <w:r>
              <w:rPr>
                <w:sz w:val="20"/>
              </w:rPr>
              <w:t>de</w:t>
            </w:r>
          </w:p>
          <w:p w14:paraId="57C815C7" w14:textId="77777777" w:rsidR="00BD35D5" w:rsidRDefault="00000000">
            <w:pPr>
              <w:pStyle w:val="TableParagraph"/>
              <w:spacing w:before="1"/>
              <w:ind w:left="71" w:right="67"/>
              <w:jc w:val="both"/>
              <w:rPr>
                <w:sz w:val="20"/>
              </w:rPr>
            </w:pPr>
            <w:r>
              <w:rPr>
                <w:sz w:val="20"/>
              </w:rPr>
              <w:t>31</w:t>
            </w:r>
            <w:r>
              <w:rPr>
                <w:spacing w:val="1"/>
                <w:sz w:val="20"/>
              </w:rPr>
              <w:t xml:space="preserve"> </w:t>
            </w:r>
            <w:r>
              <w:rPr>
                <w:sz w:val="20"/>
              </w:rPr>
              <w:t>decembrie,</w:t>
            </w:r>
            <w:r>
              <w:rPr>
                <w:spacing w:val="1"/>
                <w:sz w:val="20"/>
              </w:rPr>
              <w:t xml:space="preserve"> </w:t>
            </w:r>
            <w:r>
              <w:rPr>
                <w:sz w:val="20"/>
              </w:rPr>
              <w:t>anul</w:t>
            </w:r>
            <w:r>
              <w:rPr>
                <w:spacing w:val="1"/>
                <w:sz w:val="20"/>
              </w:rPr>
              <w:t xml:space="preserve"> </w:t>
            </w:r>
            <w:r>
              <w:rPr>
                <w:sz w:val="20"/>
              </w:rPr>
              <w:t>pentru</w:t>
            </w:r>
            <w:r>
              <w:rPr>
                <w:spacing w:val="1"/>
                <w:sz w:val="20"/>
              </w:rPr>
              <w:t xml:space="preserve"> </w:t>
            </w:r>
            <w:r>
              <w:rPr>
                <w:sz w:val="20"/>
              </w:rPr>
              <w:t>care</w:t>
            </w:r>
            <w:r>
              <w:rPr>
                <w:spacing w:val="1"/>
                <w:sz w:val="20"/>
              </w:rPr>
              <w:t xml:space="preserve"> </w:t>
            </w:r>
            <w:r>
              <w:rPr>
                <w:sz w:val="20"/>
              </w:rPr>
              <w:t>a</w:t>
            </w:r>
            <w:r>
              <w:rPr>
                <w:spacing w:val="1"/>
                <w:sz w:val="20"/>
              </w:rPr>
              <w:t xml:space="preserve"> </w:t>
            </w:r>
            <w:r>
              <w:rPr>
                <w:sz w:val="20"/>
              </w:rPr>
              <w:t>fost</w:t>
            </w:r>
            <w:r>
              <w:rPr>
                <w:spacing w:val="60"/>
                <w:sz w:val="20"/>
              </w:rPr>
              <w:t xml:space="preserve"> </w:t>
            </w:r>
            <w:r>
              <w:rPr>
                <w:sz w:val="20"/>
              </w:rPr>
              <w:t>întocmit</w:t>
            </w:r>
            <w:r>
              <w:rPr>
                <w:spacing w:val="1"/>
                <w:sz w:val="20"/>
              </w:rPr>
              <w:t xml:space="preserve"> </w:t>
            </w:r>
            <w:r>
              <w:rPr>
                <w:sz w:val="20"/>
              </w:rPr>
              <w:t>bilanțul</w:t>
            </w:r>
          </w:p>
          <w:p w14:paraId="31F8542D" w14:textId="77777777" w:rsidR="00BD35D5" w:rsidRDefault="00000000">
            <w:pPr>
              <w:pStyle w:val="TableParagraph"/>
              <w:spacing w:line="229" w:lineRule="exact"/>
              <w:ind w:left="71"/>
              <w:jc w:val="both"/>
              <w:rPr>
                <w:b/>
                <w:sz w:val="20"/>
              </w:rPr>
            </w:pPr>
            <w:r>
              <w:rPr>
                <w:b/>
                <w:sz w:val="20"/>
              </w:rPr>
              <w:t>Pentru</w:t>
            </w:r>
            <w:r>
              <w:rPr>
                <w:b/>
                <w:spacing w:val="-8"/>
                <w:sz w:val="20"/>
              </w:rPr>
              <w:t xml:space="preserve"> </w:t>
            </w:r>
            <w:r>
              <w:rPr>
                <w:b/>
                <w:sz w:val="20"/>
              </w:rPr>
              <w:t>întreprinderile</w:t>
            </w:r>
            <w:r>
              <w:rPr>
                <w:b/>
                <w:spacing w:val="-4"/>
                <w:sz w:val="20"/>
              </w:rPr>
              <w:t xml:space="preserve"> </w:t>
            </w:r>
            <w:r>
              <w:rPr>
                <w:b/>
                <w:sz w:val="20"/>
              </w:rPr>
              <w:t>autonome:</w:t>
            </w:r>
          </w:p>
          <w:p w14:paraId="1EC216DE" w14:textId="77777777" w:rsidR="00BD35D5" w:rsidRDefault="00000000">
            <w:pPr>
              <w:pStyle w:val="TableParagraph"/>
              <w:spacing w:before="3"/>
              <w:ind w:left="71" w:right="63"/>
              <w:jc w:val="both"/>
              <w:rPr>
                <w:sz w:val="20"/>
              </w:rPr>
            </w:pPr>
            <w:r>
              <w:rPr>
                <w:b/>
                <w:sz w:val="20"/>
              </w:rPr>
              <w:t>-</w:t>
            </w:r>
            <w:r>
              <w:rPr>
                <w:b/>
                <w:spacing w:val="1"/>
                <w:sz w:val="20"/>
              </w:rPr>
              <w:t xml:space="preserve"> </w:t>
            </w:r>
            <w:r>
              <w:rPr>
                <w:sz w:val="20"/>
              </w:rPr>
              <w:t>se</w:t>
            </w:r>
            <w:r>
              <w:rPr>
                <w:spacing w:val="1"/>
                <w:sz w:val="20"/>
              </w:rPr>
              <w:t xml:space="preserve"> </w:t>
            </w:r>
            <w:r>
              <w:rPr>
                <w:sz w:val="20"/>
              </w:rPr>
              <w:t>verifică</w:t>
            </w:r>
            <w:r>
              <w:rPr>
                <w:spacing w:val="1"/>
                <w:sz w:val="20"/>
              </w:rPr>
              <w:t xml:space="preserve"> </w:t>
            </w:r>
            <w:r>
              <w:rPr>
                <w:sz w:val="20"/>
              </w:rPr>
              <w:t>în</w:t>
            </w:r>
            <w:r>
              <w:rPr>
                <w:spacing w:val="1"/>
                <w:sz w:val="20"/>
              </w:rPr>
              <w:t xml:space="preserve"> </w:t>
            </w:r>
            <w:r>
              <w:rPr>
                <w:sz w:val="20"/>
              </w:rPr>
              <w:t>aplicația</w:t>
            </w:r>
            <w:r>
              <w:rPr>
                <w:spacing w:val="1"/>
                <w:sz w:val="20"/>
              </w:rPr>
              <w:t xml:space="preserve"> </w:t>
            </w:r>
            <w:r>
              <w:rPr>
                <w:sz w:val="20"/>
              </w:rPr>
              <w:t>RECOM</w:t>
            </w:r>
            <w:r>
              <w:rPr>
                <w:spacing w:val="1"/>
                <w:sz w:val="20"/>
              </w:rPr>
              <w:t xml:space="preserve"> </w:t>
            </w:r>
            <w:r>
              <w:rPr>
                <w:sz w:val="20"/>
              </w:rPr>
              <w:t>online</w:t>
            </w:r>
            <w:r>
              <w:rPr>
                <w:spacing w:val="1"/>
                <w:sz w:val="20"/>
              </w:rPr>
              <w:t xml:space="preserve"> </w:t>
            </w:r>
            <w:r>
              <w:rPr>
                <w:sz w:val="20"/>
              </w:rPr>
              <w:t>structura</w:t>
            </w:r>
            <w:r>
              <w:rPr>
                <w:spacing w:val="1"/>
                <w:sz w:val="20"/>
              </w:rPr>
              <w:t xml:space="preserve"> </w:t>
            </w:r>
            <w:r>
              <w:rPr>
                <w:sz w:val="20"/>
              </w:rPr>
              <w:t>acționariatului în amonte și aval, pentru verificarea</w:t>
            </w:r>
            <w:r>
              <w:rPr>
                <w:spacing w:val="1"/>
                <w:sz w:val="20"/>
              </w:rPr>
              <w:t xml:space="preserve"> </w:t>
            </w:r>
            <w:r>
              <w:rPr>
                <w:sz w:val="20"/>
              </w:rPr>
              <w:t>tipului</w:t>
            </w:r>
            <w:r>
              <w:rPr>
                <w:spacing w:val="1"/>
                <w:sz w:val="20"/>
              </w:rPr>
              <w:t xml:space="preserve"> </w:t>
            </w:r>
            <w:r>
              <w:rPr>
                <w:sz w:val="20"/>
              </w:rPr>
              <w:t>de</w:t>
            </w:r>
            <w:r>
              <w:rPr>
                <w:spacing w:val="1"/>
                <w:sz w:val="20"/>
              </w:rPr>
              <w:t xml:space="preserve"> </w:t>
            </w:r>
            <w:r>
              <w:rPr>
                <w:sz w:val="20"/>
              </w:rPr>
              <w:t>întreprindere</w:t>
            </w:r>
            <w:r>
              <w:rPr>
                <w:spacing w:val="1"/>
                <w:sz w:val="20"/>
              </w:rPr>
              <w:t xml:space="preserve"> </w:t>
            </w:r>
            <w:r>
              <w:rPr>
                <w:sz w:val="20"/>
              </w:rPr>
              <w:t>autonomă</w:t>
            </w:r>
            <w:r>
              <w:rPr>
                <w:spacing w:val="1"/>
                <w:sz w:val="20"/>
              </w:rPr>
              <w:t xml:space="preserve"> </w:t>
            </w:r>
            <w:r>
              <w:rPr>
                <w:sz w:val="20"/>
              </w:rPr>
              <w:t>conform</w:t>
            </w:r>
            <w:r>
              <w:rPr>
                <w:spacing w:val="1"/>
                <w:sz w:val="20"/>
              </w:rPr>
              <w:t xml:space="preserve"> </w:t>
            </w:r>
            <w:r>
              <w:rPr>
                <w:sz w:val="20"/>
              </w:rPr>
              <w:t>informațiilor</w:t>
            </w:r>
            <w:r>
              <w:rPr>
                <w:spacing w:val="-1"/>
                <w:sz w:val="20"/>
              </w:rPr>
              <w:t xml:space="preserve"> </w:t>
            </w:r>
            <w:r>
              <w:rPr>
                <w:sz w:val="20"/>
              </w:rPr>
              <w:t>prezentate</w:t>
            </w:r>
            <w:r>
              <w:rPr>
                <w:spacing w:val="-3"/>
                <w:sz w:val="20"/>
              </w:rPr>
              <w:t xml:space="preserve"> </w:t>
            </w:r>
            <w:r>
              <w:rPr>
                <w:sz w:val="20"/>
              </w:rPr>
              <w:t>în</w:t>
            </w:r>
            <w:r>
              <w:rPr>
                <w:spacing w:val="-3"/>
                <w:sz w:val="20"/>
              </w:rPr>
              <w:t xml:space="preserve"> </w:t>
            </w:r>
            <w:r>
              <w:rPr>
                <w:sz w:val="20"/>
              </w:rPr>
              <w:t>Doc.</w:t>
            </w:r>
            <w:r>
              <w:rPr>
                <w:spacing w:val="-1"/>
                <w:sz w:val="20"/>
              </w:rPr>
              <w:t xml:space="preserve"> </w:t>
            </w:r>
            <w:r>
              <w:rPr>
                <w:sz w:val="20"/>
              </w:rPr>
              <w:t>10</w:t>
            </w:r>
          </w:p>
          <w:p w14:paraId="16F4184B" w14:textId="77777777" w:rsidR="00BD35D5" w:rsidRDefault="00000000">
            <w:pPr>
              <w:pStyle w:val="TableParagraph"/>
              <w:spacing w:line="223" w:lineRule="exact"/>
              <w:ind w:left="71"/>
              <w:jc w:val="both"/>
              <w:rPr>
                <w:sz w:val="20"/>
              </w:rPr>
            </w:pPr>
            <w:r>
              <w:rPr>
                <w:sz w:val="20"/>
              </w:rPr>
              <w:t>-</w:t>
            </w:r>
            <w:r>
              <w:rPr>
                <w:spacing w:val="52"/>
                <w:sz w:val="20"/>
              </w:rPr>
              <w:t xml:space="preserve"> </w:t>
            </w:r>
            <w:r>
              <w:rPr>
                <w:sz w:val="20"/>
              </w:rPr>
              <w:t>se</w:t>
            </w:r>
            <w:r>
              <w:rPr>
                <w:spacing w:val="50"/>
                <w:sz w:val="20"/>
              </w:rPr>
              <w:t xml:space="preserve"> </w:t>
            </w:r>
            <w:r>
              <w:rPr>
                <w:sz w:val="20"/>
              </w:rPr>
              <w:t>verifică</w:t>
            </w:r>
            <w:r>
              <w:rPr>
                <w:spacing w:val="49"/>
                <w:sz w:val="20"/>
              </w:rPr>
              <w:t xml:space="preserve"> </w:t>
            </w:r>
            <w:r>
              <w:rPr>
                <w:sz w:val="20"/>
              </w:rPr>
              <w:t>dacă</w:t>
            </w:r>
            <w:r>
              <w:rPr>
                <w:spacing w:val="50"/>
                <w:sz w:val="20"/>
              </w:rPr>
              <w:t xml:space="preserve"> </w:t>
            </w:r>
            <w:r>
              <w:rPr>
                <w:sz w:val="20"/>
              </w:rPr>
              <w:t>datele</w:t>
            </w:r>
            <w:r>
              <w:rPr>
                <w:spacing w:val="50"/>
                <w:sz w:val="20"/>
              </w:rPr>
              <w:t xml:space="preserve"> </w:t>
            </w:r>
            <w:r>
              <w:rPr>
                <w:sz w:val="20"/>
              </w:rPr>
              <w:t>din</w:t>
            </w:r>
            <w:r>
              <w:rPr>
                <w:spacing w:val="51"/>
                <w:sz w:val="20"/>
              </w:rPr>
              <w:t xml:space="preserve"> </w:t>
            </w:r>
            <w:r>
              <w:rPr>
                <w:sz w:val="20"/>
              </w:rPr>
              <w:t>Doc.</w:t>
            </w:r>
            <w:r>
              <w:rPr>
                <w:spacing w:val="52"/>
                <w:sz w:val="20"/>
              </w:rPr>
              <w:t xml:space="preserve"> </w:t>
            </w:r>
            <w:r>
              <w:rPr>
                <w:sz w:val="20"/>
              </w:rPr>
              <w:t>10</w:t>
            </w:r>
            <w:r>
              <w:rPr>
                <w:spacing w:val="49"/>
                <w:sz w:val="20"/>
              </w:rPr>
              <w:t xml:space="preserve"> </w:t>
            </w:r>
            <w:r>
              <w:rPr>
                <w:sz w:val="20"/>
              </w:rPr>
              <w:t>corespund</w:t>
            </w:r>
            <w:r>
              <w:rPr>
                <w:spacing w:val="47"/>
                <w:sz w:val="20"/>
              </w:rPr>
              <w:t xml:space="preserve"> </w:t>
            </w:r>
            <w:r>
              <w:rPr>
                <w:sz w:val="20"/>
              </w:rPr>
              <w:t>cu</w:t>
            </w:r>
          </w:p>
        </w:tc>
      </w:tr>
    </w:tbl>
    <w:p w14:paraId="27630A25" w14:textId="77777777" w:rsidR="00BD35D5" w:rsidRDefault="00BD35D5">
      <w:pPr>
        <w:spacing w:line="223" w:lineRule="exact"/>
        <w:jc w:val="both"/>
        <w:rPr>
          <w:sz w:val="20"/>
        </w:rPr>
        <w:sectPr w:rsidR="00BD35D5">
          <w:headerReference w:type="default" r:id="rId23"/>
          <w:pgSz w:w="11910" w:h="16840"/>
          <w:pgMar w:top="680" w:right="300" w:bottom="280" w:left="820" w:header="0" w:footer="0" w:gutter="0"/>
          <w:cols w:space="720"/>
        </w:sectPr>
      </w:pPr>
    </w:p>
    <w:p w14:paraId="1D88E6B0" w14:textId="77777777" w:rsidR="00BD35D5" w:rsidRDefault="00000000">
      <w:pPr>
        <w:pStyle w:val="BodyText"/>
        <w:spacing w:after="10"/>
        <w:ind w:left="318"/>
        <w:rPr>
          <w:sz w:val="20"/>
        </w:rPr>
      </w:pPr>
      <w:r>
        <w:lastRenderedPageBreak/>
        <w:pict w14:anchorId="3A26C322">
          <v:rect id="_x0000_s1048" style="position:absolute;left:0;text-align:left;margin-left:266.05pt;margin-top:596.1pt;width:248.25pt;height:.7pt;z-index:-20299264;mso-position-horizontal-relative:page;mso-position-vertical-relative:page" fillcolor="black" stroked="f">
            <w10:wrap anchorx="page" anchory="page"/>
          </v:rect>
        </w:pict>
      </w:r>
      <w:r>
        <w:rPr>
          <w:noProof/>
          <w:sz w:val="20"/>
        </w:rPr>
        <w:drawing>
          <wp:inline distT="0" distB="0" distL="0" distR="0" wp14:anchorId="7C18CE6F" wp14:editId="5EB4656B">
            <wp:extent cx="5816810" cy="644271"/>
            <wp:effectExtent l="0" t="0" r="0" b="0"/>
            <wp:docPr id="2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png"/>
                    <pic:cNvPicPr/>
                  </pic:nvPicPr>
                  <pic:blipFill>
                    <a:blip r:embed="rId7" cstate="print"/>
                    <a:stretch>
                      <a:fillRect/>
                    </a:stretch>
                  </pic:blipFill>
                  <pic:spPr>
                    <a:xfrm>
                      <a:off x="0" y="0"/>
                      <a:ext cx="5816810" cy="644271"/>
                    </a:xfrm>
                    <a:prstGeom prst="rect">
                      <a:avLst/>
                    </a:prstGeom>
                  </pic:spPr>
                </pic:pic>
              </a:graphicData>
            </a:graphic>
          </wp:inline>
        </w:drawing>
      </w:r>
    </w:p>
    <w:tbl>
      <w:tblPr>
        <w:tblW w:w="0" w:type="auto"/>
        <w:tblInd w:w="3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10"/>
        <w:gridCol w:w="5109"/>
      </w:tblGrid>
      <w:tr w:rsidR="00BD35D5" w14:paraId="66917E0B" w14:textId="77777777">
        <w:trPr>
          <w:trHeight w:val="13937"/>
        </w:trPr>
        <w:tc>
          <w:tcPr>
            <w:tcW w:w="4110" w:type="dxa"/>
          </w:tcPr>
          <w:p w14:paraId="2806BF16" w14:textId="77777777" w:rsidR="00BD35D5" w:rsidRDefault="00BD35D5">
            <w:pPr>
              <w:pStyle w:val="TableParagraph"/>
              <w:rPr>
                <w:rFonts w:ascii="Times New Roman"/>
                <w:sz w:val="20"/>
              </w:rPr>
            </w:pPr>
          </w:p>
        </w:tc>
        <w:tc>
          <w:tcPr>
            <w:tcW w:w="5109" w:type="dxa"/>
          </w:tcPr>
          <w:p w14:paraId="25DD7DF8" w14:textId="77777777" w:rsidR="00BD35D5" w:rsidRDefault="00000000">
            <w:pPr>
              <w:pStyle w:val="TableParagraph"/>
              <w:ind w:left="72" w:right="61"/>
              <w:jc w:val="both"/>
              <w:rPr>
                <w:sz w:val="20"/>
              </w:rPr>
            </w:pPr>
            <w:r>
              <w:rPr>
                <w:sz w:val="20"/>
              </w:rPr>
              <w:t>datele</w:t>
            </w:r>
            <w:r>
              <w:rPr>
                <w:spacing w:val="1"/>
                <w:sz w:val="20"/>
              </w:rPr>
              <w:t xml:space="preserve"> </w:t>
            </w:r>
            <w:r>
              <w:rPr>
                <w:sz w:val="20"/>
              </w:rPr>
              <w:t>din</w:t>
            </w:r>
            <w:r>
              <w:rPr>
                <w:spacing w:val="1"/>
                <w:sz w:val="20"/>
              </w:rPr>
              <w:t xml:space="preserve"> </w:t>
            </w:r>
            <w:r>
              <w:rPr>
                <w:sz w:val="20"/>
              </w:rPr>
              <w:t>Doc.</w:t>
            </w:r>
            <w:r>
              <w:rPr>
                <w:spacing w:val="1"/>
                <w:sz w:val="20"/>
              </w:rPr>
              <w:t xml:space="preserve"> </w:t>
            </w:r>
            <w:r>
              <w:rPr>
                <w:sz w:val="20"/>
              </w:rPr>
              <w:t>2</w:t>
            </w:r>
            <w:r>
              <w:rPr>
                <w:spacing w:val="1"/>
                <w:sz w:val="20"/>
              </w:rPr>
              <w:t xml:space="preserve"> </w:t>
            </w:r>
            <w:r>
              <w:rPr>
                <w:i/>
                <w:sz w:val="20"/>
              </w:rPr>
              <w:t>Situaţiile</w:t>
            </w:r>
            <w:r>
              <w:rPr>
                <w:i/>
                <w:spacing w:val="1"/>
                <w:sz w:val="20"/>
              </w:rPr>
              <w:t xml:space="preserve"> </w:t>
            </w:r>
            <w:r>
              <w:rPr>
                <w:i/>
                <w:sz w:val="20"/>
              </w:rPr>
              <w:t>financiare</w:t>
            </w:r>
            <w:r>
              <w:rPr>
                <w:i/>
                <w:spacing w:val="1"/>
                <w:sz w:val="20"/>
              </w:rPr>
              <w:t xml:space="preserve"> </w:t>
            </w:r>
            <w:r>
              <w:rPr>
                <w:i/>
                <w:sz w:val="20"/>
              </w:rPr>
              <w:t>/</w:t>
            </w:r>
            <w:r>
              <w:rPr>
                <w:i/>
                <w:spacing w:val="1"/>
                <w:sz w:val="20"/>
              </w:rPr>
              <w:t xml:space="preserve"> </w:t>
            </w:r>
            <w:r>
              <w:rPr>
                <w:i/>
                <w:sz w:val="20"/>
              </w:rPr>
              <w:t>bilanţ</w:t>
            </w:r>
            <w:r>
              <w:rPr>
                <w:i/>
                <w:spacing w:val="1"/>
                <w:sz w:val="20"/>
              </w:rPr>
              <w:t xml:space="preserve"> </w:t>
            </w:r>
            <w:r>
              <w:rPr>
                <w:i/>
                <w:sz w:val="20"/>
              </w:rPr>
              <w:t>–</w:t>
            </w:r>
            <w:r>
              <w:rPr>
                <w:i/>
                <w:spacing w:val="1"/>
                <w:sz w:val="20"/>
              </w:rPr>
              <w:t xml:space="preserve"> </w:t>
            </w:r>
            <w:r>
              <w:rPr>
                <w:i/>
                <w:sz w:val="20"/>
              </w:rPr>
              <w:t>formularul</w:t>
            </w:r>
            <w:r>
              <w:rPr>
                <w:i/>
                <w:spacing w:val="30"/>
                <w:sz w:val="20"/>
              </w:rPr>
              <w:t xml:space="preserve"> </w:t>
            </w:r>
            <w:r>
              <w:rPr>
                <w:i/>
                <w:sz w:val="20"/>
              </w:rPr>
              <w:t>10</w:t>
            </w:r>
            <w:r>
              <w:rPr>
                <w:i/>
                <w:spacing w:val="31"/>
                <w:sz w:val="20"/>
              </w:rPr>
              <w:t xml:space="preserve"> </w:t>
            </w:r>
            <w:r>
              <w:rPr>
                <w:i/>
                <w:sz w:val="20"/>
              </w:rPr>
              <w:t>si</w:t>
            </w:r>
            <w:r>
              <w:rPr>
                <w:i/>
                <w:spacing w:val="32"/>
                <w:sz w:val="20"/>
              </w:rPr>
              <w:t xml:space="preserve"> </w:t>
            </w:r>
            <w:r>
              <w:rPr>
                <w:i/>
                <w:sz w:val="20"/>
              </w:rPr>
              <w:t>formularul</w:t>
            </w:r>
            <w:r>
              <w:rPr>
                <w:i/>
                <w:spacing w:val="30"/>
                <w:sz w:val="20"/>
              </w:rPr>
              <w:t xml:space="preserve"> </w:t>
            </w:r>
            <w:r>
              <w:rPr>
                <w:i/>
                <w:sz w:val="20"/>
              </w:rPr>
              <w:t>30</w:t>
            </w:r>
            <w:r>
              <w:rPr>
                <w:i/>
                <w:spacing w:val="35"/>
                <w:sz w:val="20"/>
              </w:rPr>
              <w:t xml:space="preserve"> </w:t>
            </w:r>
            <w:r>
              <w:rPr>
                <w:sz w:val="20"/>
              </w:rPr>
              <w:t>informatii</w:t>
            </w:r>
            <w:r>
              <w:rPr>
                <w:spacing w:val="32"/>
                <w:sz w:val="20"/>
              </w:rPr>
              <w:t xml:space="preserve"> </w:t>
            </w:r>
            <w:r>
              <w:rPr>
                <w:sz w:val="20"/>
              </w:rPr>
              <w:t>referitoare</w:t>
            </w:r>
            <w:r>
              <w:rPr>
                <w:spacing w:val="-58"/>
                <w:sz w:val="20"/>
              </w:rPr>
              <w:t xml:space="preserve"> </w:t>
            </w:r>
            <w:r>
              <w:rPr>
                <w:sz w:val="20"/>
              </w:rPr>
              <w:t>la numarul mediu de salariati, cifra de afaceri și active</w:t>
            </w:r>
            <w:r>
              <w:rPr>
                <w:spacing w:val="-58"/>
                <w:sz w:val="20"/>
              </w:rPr>
              <w:t xml:space="preserve"> </w:t>
            </w:r>
            <w:r>
              <w:rPr>
                <w:sz w:val="20"/>
              </w:rPr>
              <w:t>totale</w:t>
            </w:r>
          </w:p>
          <w:p w14:paraId="3D3657CE" w14:textId="77777777" w:rsidR="00BD35D5" w:rsidRDefault="00000000">
            <w:pPr>
              <w:pStyle w:val="TableParagraph"/>
              <w:ind w:left="72" w:right="60"/>
              <w:jc w:val="both"/>
              <w:rPr>
                <w:sz w:val="20"/>
              </w:rPr>
            </w:pPr>
            <w:r>
              <w:rPr>
                <w:sz w:val="20"/>
              </w:rPr>
              <w:t>Pentru</w:t>
            </w:r>
            <w:r>
              <w:rPr>
                <w:spacing w:val="1"/>
                <w:sz w:val="20"/>
              </w:rPr>
              <w:t xml:space="preserve"> </w:t>
            </w:r>
            <w:r>
              <w:rPr>
                <w:sz w:val="20"/>
              </w:rPr>
              <w:t>verificarea</w:t>
            </w:r>
            <w:r>
              <w:rPr>
                <w:spacing w:val="1"/>
                <w:sz w:val="20"/>
              </w:rPr>
              <w:t xml:space="preserve"> </w:t>
            </w:r>
            <w:r>
              <w:rPr>
                <w:b/>
                <w:sz w:val="20"/>
              </w:rPr>
              <w:t>cifrei</w:t>
            </w:r>
            <w:r>
              <w:rPr>
                <w:b/>
                <w:spacing w:val="1"/>
                <w:sz w:val="20"/>
              </w:rPr>
              <w:t xml:space="preserve"> </w:t>
            </w:r>
            <w:r>
              <w:rPr>
                <w:b/>
                <w:sz w:val="20"/>
              </w:rPr>
              <w:t>de</w:t>
            </w:r>
            <w:r>
              <w:rPr>
                <w:b/>
                <w:spacing w:val="1"/>
                <w:sz w:val="20"/>
              </w:rPr>
              <w:t xml:space="preserve"> </w:t>
            </w:r>
            <w:r>
              <w:rPr>
                <w:b/>
                <w:sz w:val="20"/>
              </w:rPr>
              <w:t>afacer</w:t>
            </w:r>
            <w:r>
              <w:rPr>
                <w:sz w:val="20"/>
              </w:rPr>
              <w:t>i</w:t>
            </w:r>
            <w:r>
              <w:rPr>
                <w:spacing w:val="1"/>
                <w:sz w:val="20"/>
              </w:rPr>
              <w:t xml:space="preserve"> </w:t>
            </w:r>
            <w:r>
              <w:rPr>
                <w:b/>
                <w:sz w:val="20"/>
              </w:rPr>
              <w:t>și</w:t>
            </w:r>
            <w:r>
              <w:rPr>
                <w:b/>
                <w:spacing w:val="1"/>
                <w:sz w:val="20"/>
              </w:rPr>
              <w:t xml:space="preserve"> </w:t>
            </w:r>
            <w:r>
              <w:rPr>
                <w:b/>
                <w:sz w:val="20"/>
              </w:rPr>
              <w:t>a</w:t>
            </w:r>
            <w:r>
              <w:rPr>
                <w:b/>
                <w:spacing w:val="1"/>
                <w:sz w:val="20"/>
              </w:rPr>
              <w:t xml:space="preserve"> </w:t>
            </w:r>
            <w:r>
              <w:rPr>
                <w:b/>
                <w:sz w:val="20"/>
              </w:rPr>
              <w:t>activelor</w:t>
            </w:r>
            <w:r>
              <w:rPr>
                <w:b/>
                <w:spacing w:val="1"/>
                <w:sz w:val="20"/>
              </w:rPr>
              <w:t xml:space="preserve"> </w:t>
            </w:r>
            <w:r>
              <w:rPr>
                <w:b/>
                <w:sz w:val="20"/>
              </w:rPr>
              <w:t xml:space="preserve">totale </w:t>
            </w:r>
            <w:r>
              <w:rPr>
                <w:sz w:val="20"/>
              </w:rPr>
              <w:t>din contul de profit si pierdere, conversia se</w:t>
            </w:r>
            <w:r>
              <w:rPr>
                <w:spacing w:val="1"/>
                <w:sz w:val="20"/>
              </w:rPr>
              <w:t xml:space="preserve"> </w:t>
            </w:r>
            <w:r>
              <w:rPr>
                <w:sz w:val="20"/>
              </w:rPr>
              <w:t>face la cursul BNR din 31 decembrie, anul pentru care</w:t>
            </w:r>
            <w:r>
              <w:rPr>
                <w:spacing w:val="1"/>
                <w:sz w:val="20"/>
              </w:rPr>
              <w:t xml:space="preserve"> </w:t>
            </w:r>
            <w:r>
              <w:rPr>
                <w:sz w:val="20"/>
              </w:rPr>
              <w:t>s-a intocmit</w:t>
            </w:r>
            <w:r>
              <w:rPr>
                <w:spacing w:val="-1"/>
                <w:sz w:val="20"/>
              </w:rPr>
              <w:t xml:space="preserve"> </w:t>
            </w:r>
            <w:r>
              <w:rPr>
                <w:sz w:val="20"/>
              </w:rPr>
              <w:t>bilantul.</w:t>
            </w:r>
          </w:p>
          <w:p w14:paraId="68D342F7" w14:textId="77777777" w:rsidR="00BD35D5" w:rsidRDefault="00000000">
            <w:pPr>
              <w:pStyle w:val="TableParagraph"/>
              <w:ind w:left="72" w:right="62"/>
              <w:jc w:val="both"/>
              <w:rPr>
                <w:sz w:val="20"/>
              </w:rPr>
            </w:pPr>
            <w:r>
              <w:rPr>
                <w:sz w:val="20"/>
              </w:rPr>
              <w:t>Pentru</w:t>
            </w:r>
            <w:r>
              <w:rPr>
                <w:spacing w:val="1"/>
                <w:sz w:val="20"/>
              </w:rPr>
              <w:t xml:space="preserve"> </w:t>
            </w:r>
            <w:r>
              <w:rPr>
                <w:sz w:val="20"/>
              </w:rPr>
              <w:t>întreprinderile</w:t>
            </w:r>
            <w:r>
              <w:rPr>
                <w:spacing w:val="1"/>
                <w:sz w:val="20"/>
              </w:rPr>
              <w:t xml:space="preserve"> </w:t>
            </w:r>
            <w:r>
              <w:rPr>
                <w:sz w:val="20"/>
              </w:rPr>
              <w:t>autonome</w:t>
            </w:r>
            <w:r>
              <w:rPr>
                <w:spacing w:val="1"/>
                <w:sz w:val="20"/>
              </w:rPr>
              <w:t xml:space="preserve"> </w:t>
            </w:r>
            <w:r>
              <w:rPr>
                <w:sz w:val="20"/>
              </w:rPr>
              <w:t>nou</w:t>
            </w:r>
            <w:r>
              <w:rPr>
                <w:spacing w:val="1"/>
                <w:sz w:val="20"/>
              </w:rPr>
              <w:t xml:space="preserve"> </w:t>
            </w:r>
            <w:r>
              <w:rPr>
                <w:sz w:val="20"/>
              </w:rPr>
              <w:t>înființate</w:t>
            </w:r>
            <w:r>
              <w:rPr>
                <w:spacing w:val="-58"/>
                <w:sz w:val="20"/>
              </w:rPr>
              <w:t xml:space="preserve"> </w:t>
            </w:r>
            <w:r>
              <w:rPr>
                <w:sz w:val="20"/>
              </w:rPr>
              <w:t>verificarea</w:t>
            </w:r>
            <w:r>
              <w:rPr>
                <w:spacing w:val="1"/>
                <w:sz w:val="20"/>
              </w:rPr>
              <w:t xml:space="preserve"> </w:t>
            </w:r>
            <w:r>
              <w:rPr>
                <w:sz w:val="20"/>
              </w:rPr>
              <w:t>se</w:t>
            </w:r>
            <w:r>
              <w:rPr>
                <w:spacing w:val="1"/>
                <w:sz w:val="20"/>
              </w:rPr>
              <w:t xml:space="preserve"> </w:t>
            </w:r>
            <w:r>
              <w:rPr>
                <w:sz w:val="20"/>
              </w:rPr>
              <w:t>face</w:t>
            </w:r>
            <w:r>
              <w:rPr>
                <w:spacing w:val="1"/>
                <w:sz w:val="20"/>
              </w:rPr>
              <w:t xml:space="preserve"> </w:t>
            </w:r>
            <w:r>
              <w:rPr>
                <w:sz w:val="20"/>
              </w:rPr>
              <w:t>doar</w:t>
            </w:r>
            <w:r>
              <w:rPr>
                <w:spacing w:val="1"/>
                <w:sz w:val="20"/>
              </w:rPr>
              <w:t xml:space="preserve"> </w:t>
            </w:r>
            <w:r>
              <w:rPr>
                <w:sz w:val="20"/>
              </w:rPr>
              <w:t>pe</w:t>
            </w:r>
            <w:r>
              <w:rPr>
                <w:spacing w:val="1"/>
                <w:sz w:val="20"/>
              </w:rPr>
              <w:t xml:space="preserve"> </w:t>
            </w:r>
            <w:r>
              <w:rPr>
                <w:sz w:val="20"/>
              </w:rPr>
              <w:t>baza</w:t>
            </w:r>
            <w:r>
              <w:rPr>
                <w:spacing w:val="1"/>
                <w:sz w:val="20"/>
              </w:rPr>
              <w:t xml:space="preserve"> </w:t>
            </w:r>
            <w:r>
              <w:rPr>
                <w:sz w:val="20"/>
              </w:rPr>
              <w:t>informațiilor</w:t>
            </w:r>
            <w:r>
              <w:rPr>
                <w:spacing w:val="1"/>
                <w:sz w:val="20"/>
              </w:rPr>
              <w:t xml:space="preserve"> </w:t>
            </w:r>
            <w:r>
              <w:rPr>
                <w:sz w:val="20"/>
              </w:rPr>
              <w:t>prezentate</w:t>
            </w:r>
            <w:r>
              <w:rPr>
                <w:spacing w:val="1"/>
                <w:sz w:val="20"/>
              </w:rPr>
              <w:t xml:space="preserve"> </w:t>
            </w:r>
            <w:r>
              <w:rPr>
                <w:sz w:val="20"/>
              </w:rPr>
              <w:t>de</w:t>
            </w:r>
            <w:r>
              <w:rPr>
                <w:spacing w:val="-3"/>
                <w:sz w:val="20"/>
              </w:rPr>
              <w:t xml:space="preserve"> </w:t>
            </w:r>
            <w:r>
              <w:rPr>
                <w:sz w:val="20"/>
              </w:rPr>
              <w:t>solicitant</w:t>
            </w:r>
            <w:r>
              <w:rPr>
                <w:spacing w:val="-2"/>
                <w:sz w:val="20"/>
              </w:rPr>
              <w:t xml:space="preserve"> </w:t>
            </w:r>
            <w:r>
              <w:rPr>
                <w:sz w:val="20"/>
              </w:rPr>
              <w:t>în</w:t>
            </w:r>
            <w:r>
              <w:rPr>
                <w:spacing w:val="-4"/>
                <w:sz w:val="20"/>
              </w:rPr>
              <w:t xml:space="preserve"> </w:t>
            </w:r>
            <w:r>
              <w:rPr>
                <w:sz w:val="20"/>
              </w:rPr>
              <w:t>Doc.</w:t>
            </w:r>
            <w:r>
              <w:rPr>
                <w:spacing w:val="-1"/>
                <w:sz w:val="20"/>
              </w:rPr>
              <w:t xml:space="preserve"> </w:t>
            </w:r>
            <w:r>
              <w:rPr>
                <w:sz w:val="20"/>
              </w:rPr>
              <w:t>10</w:t>
            </w:r>
          </w:p>
          <w:p w14:paraId="0BBCE25D" w14:textId="77777777" w:rsidR="00BD35D5" w:rsidRDefault="00BD35D5">
            <w:pPr>
              <w:pStyle w:val="TableParagraph"/>
              <w:spacing w:before="11"/>
              <w:rPr>
                <w:b/>
                <w:sz w:val="18"/>
              </w:rPr>
            </w:pPr>
          </w:p>
          <w:p w14:paraId="6844BB16" w14:textId="77777777" w:rsidR="00BD35D5" w:rsidRDefault="00000000">
            <w:pPr>
              <w:pStyle w:val="TableParagraph"/>
              <w:ind w:left="72"/>
              <w:jc w:val="both"/>
              <w:rPr>
                <w:b/>
                <w:sz w:val="20"/>
              </w:rPr>
            </w:pPr>
            <w:r>
              <w:rPr>
                <w:b/>
                <w:sz w:val="20"/>
              </w:rPr>
              <w:t>Pentru</w:t>
            </w:r>
            <w:r>
              <w:rPr>
                <w:b/>
                <w:spacing w:val="-4"/>
                <w:sz w:val="20"/>
              </w:rPr>
              <w:t xml:space="preserve"> </w:t>
            </w:r>
            <w:r>
              <w:rPr>
                <w:b/>
                <w:sz w:val="20"/>
              </w:rPr>
              <w:t>intreprinderile</w:t>
            </w:r>
            <w:r>
              <w:rPr>
                <w:b/>
                <w:spacing w:val="-2"/>
                <w:sz w:val="20"/>
              </w:rPr>
              <w:t xml:space="preserve"> </w:t>
            </w:r>
            <w:r>
              <w:rPr>
                <w:b/>
                <w:sz w:val="20"/>
              </w:rPr>
              <w:t>partenere</w:t>
            </w:r>
            <w:r>
              <w:rPr>
                <w:b/>
                <w:spacing w:val="-6"/>
                <w:sz w:val="20"/>
              </w:rPr>
              <w:t xml:space="preserve"> </w:t>
            </w:r>
            <w:r>
              <w:rPr>
                <w:b/>
                <w:sz w:val="20"/>
              </w:rPr>
              <w:t>și/sau</w:t>
            </w:r>
            <w:r>
              <w:rPr>
                <w:b/>
                <w:spacing w:val="-5"/>
                <w:sz w:val="20"/>
              </w:rPr>
              <w:t xml:space="preserve"> </w:t>
            </w:r>
            <w:r>
              <w:rPr>
                <w:b/>
                <w:sz w:val="20"/>
              </w:rPr>
              <w:t>legate:</w:t>
            </w:r>
          </w:p>
          <w:p w14:paraId="2FCA28C3" w14:textId="77777777" w:rsidR="00BD35D5" w:rsidRDefault="00000000">
            <w:pPr>
              <w:pStyle w:val="TableParagraph"/>
              <w:numPr>
                <w:ilvl w:val="0"/>
                <w:numId w:val="39"/>
              </w:numPr>
              <w:tabs>
                <w:tab w:val="left" w:pos="303"/>
              </w:tabs>
              <w:spacing w:before="3"/>
              <w:ind w:right="61" w:firstLine="0"/>
              <w:jc w:val="both"/>
              <w:rPr>
                <w:sz w:val="20"/>
              </w:rPr>
            </w:pPr>
            <w:r>
              <w:rPr>
                <w:sz w:val="20"/>
              </w:rPr>
              <w:t>se</w:t>
            </w:r>
            <w:r>
              <w:rPr>
                <w:spacing w:val="1"/>
                <w:sz w:val="20"/>
              </w:rPr>
              <w:t xml:space="preserve"> </w:t>
            </w:r>
            <w:r>
              <w:rPr>
                <w:sz w:val="20"/>
              </w:rPr>
              <w:t>verifică</w:t>
            </w:r>
            <w:r>
              <w:rPr>
                <w:spacing w:val="1"/>
                <w:sz w:val="20"/>
              </w:rPr>
              <w:t xml:space="preserve"> </w:t>
            </w:r>
            <w:r>
              <w:rPr>
                <w:sz w:val="20"/>
              </w:rPr>
              <w:t>în</w:t>
            </w:r>
            <w:r>
              <w:rPr>
                <w:spacing w:val="1"/>
                <w:sz w:val="20"/>
              </w:rPr>
              <w:t xml:space="preserve"> </w:t>
            </w:r>
            <w:r>
              <w:rPr>
                <w:sz w:val="20"/>
              </w:rPr>
              <w:t>aplicația</w:t>
            </w:r>
            <w:r>
              <w:rPr>
                <w:spacing w:val="1"/>
                <w:sz w:val="20"/>
              </w:rPr>
              <w:t xml:space="preserve"> </w:t>
            </w:r>
            <w:r>
              <w:rPr>
                <w:sz w:val="20"/>
              </w:rPr>
              <w:t>RECOM</w:t>
            </w:r>
            <w:r>
              <w:rPr>
                <w:spacing w:val="1"/>
                <w:sz w:val="20"/>
              </w:rPr>
              <w:t xml:space="preserve"> </w:t>
            </w:r>
            <w:r>
              <w:rPr>
                <w:sz w:val="20"/>
              </w:rPr>
              <w:t>online</w:t>
            </w:r>
            <w:r>
              <w:rPr>
                <w:spacing w:val="1"/>
                <w:sz w:val="20"/>
              </w:rPr>
              <w:t xml:space="preserve"> </w:t>
            </w:r>
            <w:r>
              <w:rPr>
                <w:sz w:val="20"/>
              </w:rPr>
              <w:t>structura</w:t>
            </w:r>
            <w:r>
              <w:rPr>
                <w:spacing w:val="1"/>
                <w:sz w:val="20"/>
              </w:rPr>
              <w:t xml:space="preserve"> </w:t>
            </w:r>
            <w:r>
              <w:rPr>
                <w:sz w:val="20"/>
              </w:rPr>
              <w:t>acționariatului</w:t>
            </w:r>
            <w:r>
              <w:rPr>
                <w:spacing w:val="1"/>
                <w:sz w:val="20"/>
              </w:rPr>
              <w:t xml:space="preserve"> </w:t>
            </w:r>
            <w:r>
              <w:rPr>
                <w:sz w:val="20"/>
              </w:rPr>
              <w:t>în</w:t>
            </w:r>
            <w:r>
              <w:rPr>
                <w:spacing w:val="1"/>
                <w:sz w:val="20"/>
              </w:rPr>
              <w:t xml:space="preserve"> </w:t>
            </w:r>
            <w:r>
              <w:rPr>
                <w:sz w:val="20"/>
              </w:rPr>
              <w:t>amonte</w:t>
            </w:r>
            <w:r>
              <w:rPr>
                <w:spacing w:val="1"/>
                <w:sz w:val="20"/>
              </w:rPr>
              <w:t xml:space="preserve"> </w:t>
            </w:r>
            <w:r>
              <w:rPr>
                <w:sz w:val="20"/>
              </w:rPr>
              <w:t>și</w:t>
            </w:r>
            <w:r>
              <w:rPr>
                <w:spacing w:val="1"/>
                <w:sz w:val="20"/>
              </w:rPr>
              <w:t xml:space="preserve"> </w:t>
            </w:r>
            <w:r>
              <w:rPr>
                <w:sz w:val="20"/>
              </w:rPr>
              <w:t>aval pentru</w:t>
            </w:r>
            <w:r>
              <w:rPr>
                <w:spacing w:val="1"/>
                <w:sz w:val="20"/>
              </w:rPr>
              <w:t xml:space="preserve"> </w:t>
            </w:r>
            <w:r>
              <w:rPr>
                <w:sz w:val="20"/>
              </w:rPr>
              <w:t>verificarea</w:t>
            </w:r>
            <w:r>
              <w:rPr>
                <w:spacing w:val="1"/>
                <w:sz w:val="20"/>
              </w:rPr>
              <w:t xml:space="preserve"> </w:t>
            </w:r>
            <w:r>
              <w:rPr>
                <w:sz w:val="20"/>
              </w:rPr>
              <w:t>tipului</w:t>
            </w:r>
            <w:r>
              <w:rPr>
                <w:spacing w:val="1"/>
                <w:sz w:val="20"/>
              </w:rPr>
              <w:t xml:space="preserve"> </w:t>
            </w:r>
            <w:r>
              <w:rPr>
                <w:sz w:val="20"/>
              </w:rPr>
              <w:t>de</w:t>
            </w:r>
            <w:r>
              <w:rPr>
                <w:spacing w:val="1"/>
                <w:sz w:val="20"/>
              </w:rPr>
              <w:t xml:space="preserve"> </w:t>
            </w:r>
            <w:r>
              <w:rPr>
                <w:sz w:val="20"/>
              </w:rPr>
              <w:t>întreprindere</w:t>
            </w:r>
            <w:r>
              <w:rPr>
                <w:spacing w:val="1"/>
                <w:sz w:val="20"/>
              </w:rPr>
              <w:t xml:space="preserve"> </w:t>
            </w:r>
            <w:r>
              <w:rPr>
                <w:sz w:val="20"/>
              </w:rPr>
              <w:t>conform</w:t>
            </w:r>
            <w:r>
              <w:rPr>
                <w:spacing w:val="1"/>
                <w:sz w:val="20"/>
              </w:rPr>
              <w:t xml:space="preserve"> </w:t>
            </w:r>
            <w:r>
              <w:rPr>
                <w:sz w:val="20"/>
              </w:rPr>
              <w:t>informațiilor</w:t>
            </w:r>
            <w:r>
              <w:rPr>
                <w:spacing w:val="1"/>
                <w:sz w:val="20"/>
              </w:rPr>
              <w:t xml:space="preserve"> </w:t>
            </w:r>
            <w:r>
              <w:rPr>
                <w:sz w:val="20"/>
              </w:rPr>
              <w:t>prezentate</w:t>
            </w:r>
            <w:r>
              <w:rPr>
                <w:spacing w:val="-4"/>
                <w:sz w:val="20"/>
              </w:rPr>
              <w:t xml:space="preserve"> </w:t>
            </w:r>
            <w:r>
              <w:rPr>
                <w:sz w:val="20"/>
              </w:rPr>
              <w:t>în</w:t>
            </w:r>
            <w:r>
              <w:rPr>
                <w:spacing w:val="-4"/>
                <w:sz w:val="20"/>
              </w:rPr>
              <w:t xml:space="preserve"> </w:t>
            </w:r>
            <w:r>
              <w:rPr>
                <w:sz w:val="20"/>
              </w:rPr>
              <w:t>Doc.</w:t>
            </w:r>
            <w:r>
              <w:rPr>
                <w:spacing w:val="-1"/>
                <w:sz w:val="20"/>
              </w:rPr>
              <w:t xml:space="preserve"> </w:t>
            </w:r>
            <w:r>
              <w:rPr>
                <w:sz w:val="20"/>
              </w:rPr>
              <w:t>10</w:t>
            </w:r>
            <w:r>
              <w:rPr>
                <w:spacing w:val="-4"/>
                <w:sz w:val="20"/>
              </w:rPr>
              <w:t xml:space="preserve"> </w:t>
            </w:r>
            <w:r>
              <w:rPr>
                <w:sz w:val="20"/>
              </w:rPr>
              <w:t>(partenere</w:t>
            </w:r>
            <w:r>
              <w:rPr>
                <w:spacing w:val="-3"/>
                <w:sz w:val="20"/>
              </w:rPr>
              <w:t xml:space="preserve"> </w:t>
            </w:r>
            <w:r>
              <w:rPr>
                <w:sz w:val="20"/>
              </w:rPr>
              <w:t>și/sau</w:t>
            </w:r>
            <w:r>
              <w:rPr>
                <w:spacing w:val="1"/>
                <w:sz w:val="20"/>
              </w:rPr>
              <w:t xml:space="preserve"> </w:t>
            </w:r>
            <w:r>
              <w:rPr>
                <w:sz w:val="20"/>
              </w:rPr>
              <w:t>legate)</w:t>
            </w:r>
          </w:p>
          <w:p w14:paraId="798A9EA6" w14:textId="77777777" w:rsidR="00BD35D5" w:rsidRDefault="00000000">
            <w:pPr>
              <w:pStyle w:val="TableParagraph"/>
              <w:numPr>
                <w:ilvl w:val="0"/>
                <w:numId w:val="39"/>
              </w:numPr>
              <w:tabs>
                <w:tab w:val="left" w:pos="251"/>
              </w:tabs>
              <w:ind w:right="58" w:firstLine="0"/>
              <w:jc w:val="both"/>
              <w:rPr>
                <w:sz w:val="20"/>
              </w:rPr>
            </w:pPr>
            <w:r>
              <w:rPr>
                <w:sz w:val="20"/>
              </w:rPr>
              <w:t>se verifica numarul mediu de salariati și</w:t>
            </w:r>
            <w:r>
              <w:rPr>
                <w:spacing w:val="1"/>
                <w:sz w:val="20"/>
              </w:rPr>
              <w:t xml:space="preserve"> </w:t>
            </w:r>
            <w:r>
              <w:rPr>
                <w:sz w:val="20"/>
              </w:rPr>
              <w:t>cifra de</w:t>
            </w:r>
            <w:r>
              <w:rPr>
                <w:spacing w:val="1"/>
                <w:sz w:val="20"/>
              </w:rPr>
              <w:t xml:space="preserve"> </w:t>
            </w:r>
            <w:r>
              <w:rPr>
                <w:sz w:val="20"/>
              </w:rPr>
              <w:t>afaceri/active</w:t>
            </w:r>
            <w:r>
              <w:rPr>
                <w:spacing w:val="1"/>
                <w:sz w:val="20"/>
              </w:rPr>
              <w:t xml:space="preserve"> </w:t>
            </w:r>
            <w:r>
              <w:rPr>
                <w:sz w:val="20"/>
              </w:rPr>
              <w:t>totale</w:t>
            </w:r>
            <w:r>
              <w:rPr>
                <w:spacing w:val="1"/>
                <w:sz w:val="20"/>
              </w:rPr>
              <w:t xml:space="preserve"> </w:t>
            </w:r>
            <w:r>
              <w:rPr>
                <w:sz w:val="20"/>
              </w:rPr>
              <w:t>în</w:t>
            </w:r>
            <w:r>
              <w:rPr>
                <w:spacing w:val="1"/>
                <w:sz w:val="20"/>
              </w:rPr>
              <w:t xml:space="preserve"> </w:t>
            </w:r>
            <w:r>
              <w:rPr>
                <w:sz w:val="20"/>
              </w:rPr>
              <w:t>Doc</w:t>
            </w:r>
            <w:r>
              <w:rPr>
                <w:spacing w:val="1"/>
                <w:sz w:val="20"/>
              </w:rPr>
              <w:t xml:space="preserve"> </w:t>
            </w:r>
            <w:r>
              <w:rPr>
                <w:sz w:val="20"/>
              </w:rPr>
              <w:t>10</w:t>
            </w:r>
            <w:r>
              <w:rPr>
                <w:spacing w:val="1"/>
                <w:sz w:val="20"/>
              </w:rPr>
              <w:t xml:space="preserve"> </w:t>
            </w:r>
            <w:r>
              <w:rPr>
                <w:sz w:val="20"/>
              </w:rPr>
              <w:t>-</w:t>
            </w:r>
            <w:r>
              <w:rPr>
                <w:spacing w:val="1"/>
                <w:sz w:val="20"/>
              </w:rPr>
              <w:t xml:space="preserve"> </w:t>
            </w:r>
            <w:r>
              <w:rPr>
                <w:sz w:val="20"/>
              </w:rPr>
              <w:t>Cap</w:t>
            </w:r>
            <w:r>
              <w:rPr>
                <w:spacing w:val="1"/>
                <w:sz w:val="20"/>
              </w:rPr>
              <w:t xml:space="preserve"> </w:t>
            </w:r>
            <w:r>
              <w:rPr>
                <w:sz w:val="20"/>
              </w:rPr>
              <w:t>I.</w:t>
            </w:r>
            <w:r>
              <w:rPr>
                <w:spacing w:val="1"/>
                <w:sz w:val="20"/>
              </w:rPr>
              <w:t xml:space="preserve"> </w:t>
            </w:r>
            <w:r>
              <w:rPr>
                <w:sz w:val="20"/>
              </w:rPr>
              <w:t>și</w:t>
            </w:r>
            <w:r>
              <w:rPr>
                <w:spacing w:val="1"/>
                <w:sz w:val="20"/>
              </w:rPr>
              <w:t xml:space="preserve"> </w:t>
            </w:r>
            <w:r>
              <w:rPr>
                <w:sz w:val="20"/>
              </w:rPr>
              <w:t>daca</w:t>
            </w:r>
            <w:r>
              <w:rPr>
                <w:spacing w:val="1"/>
                <w:sz w:val="20"/>
              </w:rPr>
              <w:t xml:space="preserve"> </w:t>
            </w:r>
            <w:r>
              <w:rPr>
                <w:sz w:val="20"/>
              </w:rPr>
              <w:t>persoana imputernicita sa reprezinte intreprinderea, a</w:t>
            </w:r>
            <w:r>
              <w:rPr>
                <w:spacing w:val="-58"/>
                <w:sz w:val="20"/>
              </w:rPr>
              <w:t xml:space="preserve"> </w:t>
            </w:r>
            <w:r>
              <w:rPr>
                <w:sz w:val="20"/>
              </w:rPr>
              <w:t>completat</w:t>
            </w:r>
            <w:r>
              <w:rPr>
                <w:spacing w:val="1"/>
                <w:sz w:val="20"/>
              </w:rPr>
              <w:t xml:space="preserve"> </w:t>
            </w:r>
            <w:r>
              <w:rPr>
                <w:sz w:val="20"/>
              </w:rPr>
              <w:t>si</w:t>
            </w:r>
            <w:r>
              <w:rPr>
                <w:spacing w:val="1"/>
                <w:sz w:val="20"/>
              </w:rPr>
              <w:t xml:space="preserve"> </w:t>
            </w:r>
            <w:r>
              <w:rPr>
                <w:sz w:val="20"/>
              </w:rPr>
              <w:t>semnat</w:t>
            </w:r>
            <w:r>
              <w:rPr>
                <w:spacing w:val="1"/>
                <w:sz w:val="20"/>
              </w:rPr>
              <w:t xml:space="preserve"> </w:t>
            </w:r>
            <w:r>
              <w:rPr>
                <w:sz w:val="20"/>
              </w:rPr>
              <w:t>Cap</w:t>
            </w:r>
            <w:r>
              <w:rPr>
                <w:spacing w:val="1"/>
                <w:sz w:val="20"/>
              </w:rPr>
              <w:t xml:space="preserve"> </w:t>
            </w:r>
            <w:r>
              <w:rPr>
                <w:sz w:val="20"/>
              </w:rPr>
              <w:t>II-</w:t>
            </w:r>
            <w:r>
              <w:rPr>
                <w:spacing w:val="1"/>
                <w:sz w:val="20"/>
              </w:rPr>
              <w:t xml:space="preserve"> </w:t>
            </w:r>
            <w:r>
              <w:rPr>
                <w:i/>
                <w:sz w:val="20"/>
              </w:rPr>
              <w:t>Calculul</w:t>
            </w:r>
            <w:r>
              <w:rPr>
                <w:i/>
                <w:spacing w:val="1"/>
                <w:sz w:val="20"/>
              </w:rPr>
              <w:t xml:space="preserve"> </w:t>
            </w:r>
            <w:r>
              <w:rPr>
                <w:i/>
                <w:sz w:val="20"/>
              </w:rPr>
              <w:t>pentru</w:t>
            </w:r>
            <w:r>
              <w:rPr>
                <w:i/>
                <w:spacing w:val="1"/>
                <w:sz w:val="20"/>
              </w:rPr>
              <w:t xml:space="preserve"> </w:t>
            </w:r>
            <w:r>
              <w:rPr>
                <w:i/>
                <w:sz w:val="20"/>
              </w:rPr>
              <w:t>intreprinderi</w:t>
            </w:r>
            <w:r>
              <w:rPr>
                <w:i/>
                <w:spacing w:val="-3"/>
                <w:sz w:val="20"/>
              </w:rPr>
              <w:t xml:space="preserve"> </w:t>
            </w:r>
            <w:r>
              <w:rPr>
                <w:i/>
                <w:sz w:val="20"/>
              </w:rPr>
              <w:t>partenere</w:t>
            </w:r>
            <w:r>
              <w:rPr>
                <w:i/>
                <w:spacing w:val="4"/>
                <w:sz w:val="20"/>
              </w:rPr>
              <w:t xml:space="preserve"> </w:t>
            </w:r>
            <w:r>
              <w:rPr>
                <w:i/>
                <w:sz w:val="20"/>
              </w:rPr>
              <w:t>sau</w:t>
            </w:r>
            <w:r>
              <w:rPr>
                <w:i/>
                <w:spacing w:val="-5"/>
                <w:sz w:val="20"/>
              </w:rPr>
              <w:t xml:space="preserve"> </w:t>
            </w:r>
            <w:r>
              <w:rPr>
                <w:i/>
                <w:sz w:val="20"/>
              </w:rPr>
              <w:t>legate</w:t>
            </w:r>
            <w:r>
              <w:rPr>
                <w:sz w:val="20"/>
              </w:rPr>
              <w:t>.</w:t>
            </w:r>
          </w:p>
          <w:p w14:paraId="55F53007" w14:textId="77777777" w:rsidR="00BD35D5" w:rsidRDefault="00000000">
            <w:pPr>
              <w:pStyle w:val="TableParagraph"/>
              <w:ind w:left="72" w:right="60"/>
              <w:jc w:val="both"/>
              <w:rPr>
                <w:sz w:val="20"/>
              </w:rPr>
            </w:pPr>
            <w:r>
              <w:rPr>
                <w:sz w:val="20"/>
              </w:rPr>
              <w:t>Verificarea</w:t>
            </w:r>
            <w:r>
              <w:rPr>
                <w:spacing w:val="1"/>
                <w:sz w:val="20"/>
              </w:rPr>
              <w:t xml:space="preserve"> </w:t>
            </w:r>
            <w:r>
              <w:rPr>
                <w:sz w:val="20"/>
              </w:rPr>
              <w:t>precizarilor</w:t>
            </w:r>
            <w:r>
              <w:rPr>
                <w:spacing w:val="1"/>
                <w:sz w:val="20"/>
              </w:rPr>
              <w:t xml:space="preserve"> </w:t>
            </w:r>
            <w:r>
              <w:rPr>
                <w:sz w:val="20"/>
              </w:rPr>
              <w:t>din</w:t>
            </w:r>
            <w:r>
              <w:rPr>
                <w:spacing w:val="1"/>
                <w:sz w:val="20"/>
              </w:rPr>
              <w:t xml:space="preserve"> </w:t>
            </w:r>
            <w:r>
              <w:rPr>
                <w:sz w:val="20"/>
              </w:rPr>
              <w:t>Doc.10</w:t>
            </w:r>
            <w:r>
              <w:rPr>
                <w:spacing w:val="1"/>
                <w:sz w:val="20"/>
              </w:rPr>
              <w:t xml:space="preserve"> </w:t>
            </w:r>
            <w:r>
              <w:rPr>
                <w:sz w:val="20"/>
              </w:rPr>
              <w:t>cu</w:t>
            </w:r>
            <w:r>
              <w:rPr>
                <w:spacing w:val="1"/>
                <w:sz w:val="20"/>
              </w:rPr>
              <w:t xml:space="preserve"> </w:t>
            </w:r>
            <w:r>
              <w:rPr>
                <w:sz w:val="20"/>
              </w:rPr>
              <w:t>privire</w:t>
            </w:r>
            <w:r>
              <w:rPr>
                <w:spacing w:val="1"/>
                <w:sz w:val="20"/>
              </w:rPr>
              <w:t xml:space="preserve"> </w:t>
            </w:r>
            <w:r>
              <w:rPr>
                <w:sz w:val="20"/>
              </w:rPr>
              <w:t>la</w:t>
            </w:r>
            <w:r>
              <w:rPr>
                <w:spacing w:val="1"/>
                <w:sz w:val="20"/>
              </w:rPr>
              <w:t xml:space="preserve"> </w:t>
            </w:r>
            <w:r>
              <w:rPr>
                <w:sz w:val="20"/>
              </w:rPr>
              <w:t>societatea</w:t>
            </w:r>
            <w:r>
              <w:rPr>
                <w:spacing w:val="1"/>
                <w:sz w:val="20"/>
              </w:rPr>
              <w:t xml:space="preserve"> </w:t>
            </w:r>
            <w:r>
              <w:rPr>
                <w:sz w:val="20"/>
              </w:rPr>
              <w:t>partenera</w:t>
            </w:r>
            <w:r>
              <w:rPr>
                <w:spacing w:val="1"/>
                <w:sz w:val="20"/>
              </w:rPr>
              <w:t xml:space="preserve"> </w:t>
            </w:r>
            <w:r>
              <w:rPr>
                <w:sz w:val="20"/>
              </w:rPr>
              <w:t>și/sau</w:t>
            </w:r>
            <w:r>
              <w:rPr>
                <w:spacing w:val="1"/>
                <w:sz w:val="20"/>
              </w:rPr>
              <w:t xml:space="preserve"> </w:t>
            </w:r>
            <w:r>
              <w:rPr>
                <w:sz w:val="20"/>
              </w:rPr>
              <w:t>legata, se va face</w:t>
            </w:r>
            <w:r>
              <w:rPr>
                <w:spacing w:val="1"/>
                <w:sz w:val="20"/>
              </w:rPr>
              <w:t xml:space="preserve"> </w:t>
            </w:r>
            <w:r>
              <w:rPr>
                <w:sz w:val="20"/>
              </w:rPr>
              <w:t>prin</w:t>
            </w:r>
            <w:r>
              <w:rPr>
                <w:spacing w:val="1"/>
                <w:sz w:val="20"/>
              </w:rPr>
              <w:t xml:space="preserve"> </w:t>
            </w:r>
            <w:r>
              <w:rPr>
                <w:b/>
                <w:sz w:val="20"/>
              </w:rPr>
              <w:t>verificarea solicitantului si actionarilor / asociatilor</w:t>
            </w:r>
            <w:r>
              <w:rPr>
                <w:b/>
                <w:spacing w:val="1"/>
                <w:sz w:val="20"/>
              </w:rPr>
              <w:t xml:space="preserve"> </w:t>
            </w:r>
            <w:r>
              <w:rPr>
                <w:sz w:val="20"/>
              </w:rPr>
              <w:t>în</w:t>
            </w:r>
            <w:r>
              <w:rPr>
                <w:spacing w:val="1"/>
                <w:sz w:val="20"/>
              </w:rPr>
              <w:t xml:space="preserve"> </w:t>
            </w:r>
            <w:r>
              <w:rPr>
                <w:sz w:val="20"/>
              </w:rPr>
              <w:t>baza</w:t>
            </w:r>
            <w:r>
              <w:rPr>
                <w:spacing w:val="1"/>
                <w:sz w:val="20"/>
              </w:rPr>
              <w:t xml:space="preserve"> </w:t>
            </w:r>
            <w:r>
              <w:rPr>
                <w:sz w:val="20"/>
              </w:rPr>
              <w:t>de</w:t>
            </w:r>
            <w:r>
              <w:rPr>
                <w:spacing w:val="2"/>
                <w:sz w:val="20"/>
              </w:rPr>
              <w:t xml:space="preserve"> </w:t>
            </w:r>
            <w:r>
              <w:rPr>
                <w:sz w:val="20"/>
              </w:rPr>
              <w:t>date</w:t>
            </w:r>
            <w:r>
              <w:rPr>
                <w:spacing w:val="1"/>
                <w:sz w:val="20"/>
              </w:rPr>
              <w:t xml:space="preserve"> </w:t>
            </w:r>
            <w:r>
              <w:rPr>
                <w:sz w:val="20"/>
              </w:rPr>
              <w:t>a</w:t>
            </w:r>
            <w:r>
              <w:rPr>
                <w:spacing w:val="-4"/>
                <w:sz w:val="20"/>
              </w:rPr>
              <w:t xml:space="preserve"> </w:t>
            </w:r>
            <w:r>
              <w:rPr>
                <w:sz w:val="20"/>
              </w:rPr>
              <w:t>serviciului</w:t>
            </w:r>
            <w:r>
              <w:rPr>
                <w:spacing w:val="-7"/>
                <w:sz w:val="20"/>
              </w:rPr>
              <w:t xml:space="preserve"> </w:t>
            </w:r>
            <w:r>
              <w:rPr>
                <w:sz w:val="20"/>
              </w:rPr>
              <w:t>online</w:t>
            </w:r>
            <w:r>
              <w:rPr>
                <w:spacing w:val="-2"/>
                <w:sz w:val="20"/>
              </w:rPr>
              <w:t xml:space="preserve"> </w:t>
            </w:r>
            <w:r>
              <w:rPr>
                <w:sz w:val="20"/>
              </w:rPr>
              <w:t>RECOM.</w:t>
            </w:r>
          </w:p>
          <w:p w14:paraId="3A4061C6" w14:textId="77777777" w:rsidR="00BD35D5" w:rsidRDefault="00000000">
            <w:pPr>
              <w:pStyle w:val="TableParagraph"/>
              <w:spacing w:before="1"/>
              <w:ind w:left="72" w:right="62"/>
              <w:jc w:val="both"/>
              <w:rPr>
                <w:sz w:val="20"/>
              </w:rPr>
            </w:pPr>
            <w:r>
              <w:rPr>
                <w:sz w:val="20"/>
              </w:rPr>
              <w:t xml:space="preserve">Această verificare se realizează </w:t>
            </w:r>
            <w:r>
              <w:rPr>
                <w:b/>
                <w:sz w:val="20"/>
              </w:rPr>
              <w:t>în amonte şi</w:t>
            </w:r>
            <w:r>
              <w:rPr>
                <w:b/>
                <w:spacing w:val="1"/>
                <w:sz w:val="20"/>
              </w:rPr>
              <w:t xml:space="preserve"> </w:t>
            </w:r>
            <w:r>
              <w:rPr>
                <w:b/>
                <w:sz w:val="20"/>
              </w:rPr>
              <w:t>aval</w:t>
            </w:r>
            <w:r>
              <w:rPr>
                <w:sz w:val="20"/>
              </w:rPr>
              <w:t>,</w:t>
            </w:r>
            <w:r>
              <w:rPr>
                <w:spacing w:val="1"/>
                <w:sz w:val="20"/>
              </w:rPr>
              <w:t xml:space="preserve"> </w:t>
            </w:r>
            <w:r>
              <w:rPr>
                <w:sz w:val="20"/>
              </w:rPr>
              <w:t>dacă</w:t>
            </w:r>
            <w:r>
              <w:rPr>
                <w:spacing w:val="1"/>
                <w:sz w:val="20"/>
              </w:rPr>
              <w:t xml:space="preserve"> </w:t>
            </w:r>
            <w:r>
              <w:rPr>
                <w:sz w:val="20"/>
              </w:rPr>
              <w:t>solicitantul</w:t>
            </w:r>
            <w:r>
              <w:rPr>
                <w:spacing w:val="1"/>
                <w:sz w:val="20"/>
              </w:rPr>
              <w:t xml:space="preserve"> </w:t>
            </w:r>
            <w:r>
              <w:rPr>
                <w:sz w:val="20"/>
              </w:rPr>
              <w:t>are</w:t>
            </w:r>
            <w:r>
              <w:rPr>
                <w:spacing w:val="1"/>
                <w:sz w:val="20"/>
              </w:rPr>
              <w:t xml:space="preserve"> </w:t>
            </w:r>
            <w:r>
              <w:rPr>
                <w:sz w:val="20"/>
              </w:rPr>
              <w:t>in</w:t>
            </w:r>
            <w:r>
              <w:rPr>
                <w:spacing w:val="1"/>
                <w:sz w:val="20"/>
              </w:rPr>
              <w:t xml:space="preserve"> </w:t>
            </w:r>
            <w:r>
              <w:rPr>
                <w:sz w:val="20"/>
              </w:rPr>
              <w:t>structura</w:t>
            </w:r>
            <w:r>
              <w:rPr>
                <w:spacing w:val="1"/>
                <w:sz w:val="20"/>
              </w:rPr>
              <w:t xml:space="preserve"> </w:t>
            </w:r>
            <w:r>
              <w:rPr>
                <w:sz w:val="20"/>
              </w:rPr>
              <w:t>capitalului</w:t>
            </w:r>
            <w:r>
              <w:rPr>
                <w:spacing w:val="1"/>
                <w:sz w:val="20"/>
              </w:rPr>
              <w:t xml:space="preserve"> </w:t>
            </w:r>
            <w:r>
              <w:rPr>
                <w:sz w:val="20"/>
              </w:rPr>
              <w:t>alte</w:t>
            </w:r>
            <w:r>
              <w:rPr>
                <w:spacing w:val="1"/>
                <w:sz w:val="20"/>
              </w:rPr>
              <w:t xml:space="preserve"> </w:t>
            </w:r>
            <w:r>
              <w:rPr>
                <w:sz w:val="20"/>
              </w:rPr>
              <w:t>persoane juridice sau asociati / actionari sau dacă se</w:t>
            </w:r>
            <w:r>
              <w:rPr>
                <w:spacing w:val="1"/>
                <w:sz w:val="20"/>
              </w:rPr>
              <w:t xml:space="preserve"> </w:t>
            </w:r>
            <w:r>
              <w:rPr>
                <w:sz w:val="20"/>
              </w:rPr>
              <w:t>regaseşte ca asociat/acţionar în structura capitalului</w:t>
            </w:r>
            <w:r>
              <w:rPr>
                <w:spacing w:val="1"/>
                <w:sz w:val="20"/>
              </w:rPr>
              <w:t xml:space="preserve"> </w:t>
            </w:r>
            <w:r>
              <w:rPr>
                <w:sz w:val="20"/>
              </w:rPr>
              <w:t>social</w:t>
            </w:r>
            <w:r>
              <w:rPr>
                <w:spacing w:val="-6"/>
                <w:sz w:val="20"/>
              </w:rPr>
              <w:t xml:space="preserve"> </w:t>
            </w:r>
            <w:r>
              <w:rPr>
                <w:sz w:val="20"/>
              </w:rPr>
              <w:t>al</w:t>
            </w:r>
            <w:r>
              <w:rPr>
                <w:spacing w:val="2"/>
                <w:sz w:val="20"/>
              </w:rPr>
              <w:t xml:space="preserve"> </w:t>
            </w:r>
            <w:r>
              <w:rPr>
                <w:sz w:val="20"/>
              </w:rPr>
              <w:t>altor</w:t>
            </w:r>
            <w:r>
              <w:rPr>
                <w:spacing w:val="58"/>
                <w:sz w:val="20"/>
              </w:rPr>
              <w:t xml:space="preserve"> </w:t>
            </w:r>
            <w:r>
              <w:rPr>
                <w:sz w:val="20"/>
              </w:rPr>
              <w:t>persoane</w:t>
            </w:r>
            <w:r>
              <w:rPr>
                <w:spacing w:val="-3"/>
                <w:sz w:val="20"/>
              </w:rPr>
              <w:t xml:space="preserve"> </w:t>
            </w:r>
            <w:r>
              <w:rPr>
                <w:sz w:val="20"/>
              </w:rPr>
              <w:t>juridice.</w:t>
            </w:r>
          </w:p>
          <w:p w14:paraId="52F3AB9D" w14:textId="77777777" w:rsidR="00BD35D5" w:rsidRDefault="00000000">
            <w:pPr>
              <w:pStyle w:val="TableParagraph"/>
              <w:spacing w:before="1" w:line="231" w:lineRule="exact"/>
              <w:ind w:left="72"/>
              <w:rPr>
                <w:sz w:val="20"/>
              </w:rPr>
            </w:pPr>
            <w:r>
              <w:rPr>
                <w:b/>
                <w:sz w:val="20"/>
              </w:rPr>
              <w:t>Partenere</w:t>
            </w:r>
            <w:r>
              <w:rPr>
                <w:sz w:val="20"/>
              </w:rPr>
              <w:t>:</w:t>
            </w:r>
          </w:p>
          <w:p w14:paraId="690B9933" w14:textId="77777777" w:rsidR="00BD35D5" w:rsidRDefault="00000000">
            <w:pPr>
              <w:pStyle w:val="TableParagraph"/>
              <w:ind w:left="72" w:right="63"/>
              <w:jc w:val="both"/>
              <w:rPr>
                <w:sz w:val="20"/>
              </w:rPr>
            </w:pPr>
            <w:r>
              <w:rPr>
                <w:sz w:val="20"/>
              </w:rPr>
              <w:t>Se</w:t>
            </w:r>
            <w:r>
              <w:rPr>
                <w:spacing w:val="1"/>
                <w:sz w:val="20"/>
              </w:rPr>
              <w:t xml:space="preserve"> </w:t>
            </w:r>
            <w:r>
              <w:rPr>
                <w:sz w:val="20"/>
              </w:rPr>
              <w:t>verifică</w:t>
            </w:r>
            <w:r>
              <w:rPr>
                <w:spacing w:val="1"/>
                <w:sz w:val="20"/>
              </w:rPr>
              <w:t xml:space="preserve"> </w:t>
            </w:r>
            <w:r>
              <w:rPr>
                <w:sz w:val="20"/>
              </w:rPr>
              <w:t>dacă</w:t>
            </w:r>
            <w:r>
              <w:rPr>
                <w:spacing w:val="1"/>
                <w:sz w:val="20"/>
              </w:rPr>
              <w:t xml:space="preserve"> </w:t>
            </w:r>
            <w:r>
              <w:rPr>
                <w:sz w:val="20"/>
              </w:rPr>
              <w:t>în</w:t>
            </w:r>
            <w:r>
              <w:rPr>
                <w:spacing w:val="1"/>
                <w:sz w:val="20"/>
              </w:rPr>
              <w:t xml:space="preserve"> </w:t>
            </w:r>
            <w:r>
              <w:rPr>
                <w:sz w:val="20"/>
              </w:rPr>
              <w:t>structura</w:t>
            </w:r>
            <w:r>
              <w:rPr>
                <w:spacing w:val="1"/>
                <w:sz w:val="20"/>
              </w:rPr>
              <w:t xml:space="preserve"> </w:t>
            </w:r>
            <w:r>
              <w:rPr>
                <w:sz w:val="20"/>
              </w:rPr>
              <w:t>lui</w:t>
            </w:r>
            <w:r>
              <w:rPr>
                <w:spacing w:val="1"/>
                <w:sz w:val="20"/>
              </w:rPr>
              <w:t xml:space="preserve"> </w:t>
            </w:r>
            <w:r>
              <w:rPr>
                <w:sz w:val="20"/>
              </w:rPr>
              <w:t>există</w:t>
            </w:r>
            <w:r>
              <w:rPr>
                <w:spacing w:val="1"/>
                <w:sz w:val="20"/>
              </w:rPr>
              <w:t xml:space="preserve"> </w:t>
            </w:r>
            <w:r>
              <w:rPr>
                <w:sz w:val="20"/>
              </w:rPr>
              <w:t>entități</w:t>
            </w:r>
            <w:r>
              <w:rPr>
                <w:spacing w:val="1"/>
                <w:sz w:val="20"/>
              </w:rPr>
              <w:t xml:space="preserve"> </w:t>
            </w:r>
            <w:r>
              <w:rPr>
                <w:b/>
                <w:sz w:val="20"/>
              </w:rPr>
              <w:t xml:space="preserve">persoane juridice </w:t>
            </w:r>
            <w:r>
              <w:rPr>
                <w:sz w:val="20"/>
              </w:rPr>
              <w:t>care dețin mai mult de 25 % sau</w:t>
            </w:r>
            <w:r>
              <w:rPr>
                <w:spacing w:val="1"/>
                <w:sz w:val="20"/>
              </w:rPr>
              <w:t xml:space="preserve"> </w:t>
            </w:r>
            <w:r>
              <w:rPr>
                <w:sz w:val="20"/>
              </w:rPr>
              <w:t>solicitantul</w:t>
            </w:r>
            <w:r>
              <w:rPr>
                <w:spacing w:val="1"/>
                <w:sz w:val="20"/>
              </w:rPr>
              <w:t xml:space="preserve"> </w:t>
            </w:r>
            <w:r>
              <w:rPr>
                <w:sz w:val="20"/>
              </w:rPr>
              <w:t>deține</w:t>
            </w:r>
            <w:r>
              <w:rPr>
                <w:spacing w:val="1"/>
                <w:sz w:val="20"/>
              </w:rPr>
              <w:t xml:space="preserve"> </w:t>
            </w:r>
            <w:r>
              <w:rPr>
                <w:sz w:val="20"/>
              </w:rPr>
              <w:t>mai</w:t>
            </w:r>
            <w:r>
              <w:rPr>
                <w:spacing w:val="1"/>
                <w:sz w:val="20"/>
              </w:rPr>
              <w:t xml:space="preserve"> </w:t>
            </w:r>
            <w:r>
              <w:rPr>
                <w:sz w:val="20"/>
              </w:rPr>
              <w:t>mult</w:t>
            </w:r>
            <w:r>
              <w:rPr>
                <w:spacing w:val="1"/>
                <w:sz w:val="20"/>
              </w:rPr>
              <w:t xml:space="preserve"> </w:t>
            </w:r>
            <w:r>
              <w:rPr>
                <w:sz w:val="20"/>
              </w:rPr>
              <w:t>de</w:t>
            </w:r>
            <w:r>
              <w:rPr>
                <w:spacing w:val="1"/>
                <w:sz w:val="20"/>
              </w:rPr>
              <w:t xml:space="preserve"> </w:t>
            </w:r>
            <w:r>
              <w:rPr>
                <w:sz w:val="20"/>
              </w:rPr>
              <w:t>25%</w:t>
            </w:r>
            <w:r>
              <w:rPr>
                <w:spacing w:val="1"/>
                <w:sz w:val="20"/>
              </w:rPr>
              <w:t xml:space="preserve"> </w:t>
            </w:r>
            <w:r>
              <w:rPr>
                <w:sz w:val="20"/>
              </w:rPr>
              <w:t>din</w:t>
            </w:r>
            <w:r>
              <w:rPr>
                <w:spacing w:val="1"/>
                <w:sz w:val="20"/>
              </w:rPr>
              <w:t xml:space="preserve"> </w:t>
            </w:r>
            <w:r>
              <w:rPr>
                <w:sz w:val="20"/>
              </w:rPr>
              <w:t>capitalul</w:t>
            </w:r>
            <w:r>
              <w:rPr>
                <w:spacing w:val="1"/>
                <w:sz w:val="20"/>
              </w:rPr>
              <w:t xml:space="preserve"> </w:t>
            </w:r>
            <w:r>
              <w:rPr>
                <w:sz w:val="20"/>
              </w:rPr>
              <w:t>altei/altor</w:t>
            </w:r>
            <w:r>
              <w:rPr>
                <w:spacing w:val="-1"/>
                <w:sz w:val="20"/>
              </w:rPr>
              <w:t xml:space="preserve"> </w:t>
            </w:r>
            <w:r>
              <w:rPr>
                <w:sz w:val="20"/>
              </w:rPr>
              <w:t>persoane</w:t>
            </w:r>
            <w:r>
              <w:rPr>
                <w:spacing w:val="-3"/>
                <w:sz w:val="20"/>
              </w:rPr>
              <w:t xml:space="preserve"> </w:t>
            </w:r>
            <w:r>
              <w:rPr>
                <w:sz w:val="20"/>
              </w:rPr>
              <w:t>juridice.</w:t>
            </w:r>
          </w:p>
          <w:p w14:paraId="7D011A55" w14:textId="77777777" w:rsidR="00BD35D5" w:rsidRDefault="00000000">
            <w:pPr>
              <w:pStyle w:val="TableParagraph"/>
              <w:spacing w:line="242" w:lineRule="auto"/>
              <w:ind w:left="72" w:right="61"/>
              <w:jc w:val="both"/>
              <w:rPr>
                <w:i/>
                <w:sz w:val="20"/>
              </w:rPr>
            </w:pPr>
            <w:r>
              <w:rPr>
                <w:sz w:val="20"/>
              </w:rPr>
              <w:t>Dacă DA, se verifică calculul efectuat în Doc. 10, pe</w:t>
            </w:r>
            <w:r>
              <w:rPr>
                <w:spacing w:val="1"/>
                <w:sz w:val="20"/>
              </w:rPr>
              <w:t xml:space="preserve"> </w:t>
            </w:r>
            <w:r>
              <w:rPr>
                <w:sz w:val="20"/>
              </w:rPr>
              <w:t>baza situațiilor financiare ( informații care se regăsesc</w:t>
            </w:r>
            <w:r>
              <w:rPr>
                <w:spacing w:val="-58"/>
                <w:sz w:val="20"/>
              </w:rPr>
              <w:t xml:space="preserve"> </w:t>
            </w:r>
            <w:r>
              <w:rPr>
                <w:sz w:val="20"/>
              </w:rPr>
              <w:t xml:space="preserve">pe </w:t>
            </w:r>
            <w:r>
              <w:rPr>
                <w:sz w:val="20"/>
                <w:u w:val="single"/>
              </w:rPr>
              <w:t xml:space="preserve">portalul </w:t>
            </w:r>
            <w:r>
              <w:rPr>
                <w:i/>
                <w:sz w:val="20"/>
                <w:u w:val="single"/>
              </w:rPr>
              <w:t xml:space="preserve">m.finante.ro </w:t>
            </w:r>
            <w:r>
              <w:rPr>
                <w:sz w:val="20"/>
                <w:u w:val="single"/>
              </w:rPr>
              <w:t xml:space="preserve">, Secțiunea </w:t>
            </w:r>
            <w:r>
              <w:rPr>
                <w:i/>
                <w:sz w:val="20"/>
                <w:u w:val="single"/>
              </w:rPr>
              <w:t>Informații fiscale</w:t>
            </w:r>
            <w:r>
              <w:rPr>
                <w:i/>
                <w:spacing w:val="1"/>
                <w:sz w:val="20"/>
              </w:rPr>
              <w:t xml:space="preserve"> </w:t>
            </w:r>
            <w:r>
              <w:rPr>
                <w:i/>
                <w:sz w:val="20"/>
                <w:u w:val="single"/>
              </w:rPr>
              <w:t>și</w:t>
            </w:r>
            <w:r>
              <w:rPr>
                <w:i/>
                <w:spacing w:val="1"/>
                <w:sz w:val="20"/>
                <w:u w:val="single"/>
              </w:rPr>
              <w:t xml:space="preserve"> </w:t>
            </w:r>
            <w:r>
              <w:rPr>
                <w:i/>
                <w:sz w:val="20"/>
                <w:u w:val="single"/>
              </w:rPr>
              <w:t>bilanțuri).</w:t>
            </w:r>
          </w:p>
          <w:p w14:paraId="2E5C22CB" w14:textId="77777777" w:rsidR="00BD35D5" w:rsidRDefault="00000000">
            <w:pPr>
              <w:pStyle w:val="TableParagraph"/>
              <w:spacing w:line="224" w:lineRule="exact"/>
              <w:ind w:left="72"/>
              <w:rPr>
                <w:b/>
                <w:sz w:val="20"/>
              </w:rPr>
            </w:pPr>
            <w:r>
              <w:rPr>
                <w:b/>
                <w:sz w:val="20"/>
                <w:u w:val="single"/>
              </w:rPr>
              <w:t>Legate:</w:t>
            </w:r>
          </w:p>
          <w:p w14:paraId="1FAF9F96" w14:textId="77777777" w:rsidR="00BD35D5" w:rsidRDefault="00000000">
            <w:pPr>
              <w:pStyle w:val="TableParagraph"/>
              <w:ind w:left="72" w:right="59"/>
              <w:jc w:val="both"/>
              <w:rPr>
                <w:i/>
                <w:sz w:val="20"/>
              </w:rPr>
            </w:pPr>
            <w:r>
              <w:rPr>
                <w:sz w:val="20"/>
                <w:u w:val="single"/>
              </w:rPr>
              <w:t>Dacă</w:t>
            </w:r>
            <w:r>
              <w:rPr>
                <w:spacing w:val="1"/>
                <w:sz w:val="20"/>
                <w:u w:val="single"/>
              </w:rPr>
              <w:t xml:space="preserve"> </w:t>
            </w:r>
            <w:r>
              <w:rPr>
                <w:sz w:val="20"/>
                <w:u w:val="single"/>
              </w:rPr>
              <w:t>se</w:t>
            </w:r>
            <w:r>
              <w:rPr>
                <w:spacing w:val="1"/>
                <w:sz w:val="20"/>
                <w:u w:val="single"/>
              </w:rPr>
              <w:t xml:space="preserve"> </w:t>
            </w:r>
            <w:r>
              <w:rPr>
                <w:sz w:val="20"/>
                <w:u w:val="single"/>
              </w:rPr>
              <w:t>constată</w:t>
            </w:r>
            <w:r>
              <w:rPr>
                <w:spacing w:val="1"/>
                <w:sz w:val="20"/>
                <w:u w:val="single"/>
              </w:rPr>
              <w:t xml:space="preserve"> </w:t>
            </w:r>
            <w:r>
              <w:rPr>
                <w:sz w:val="20"/>
                <w:u w:val="single"/>
              </w:rPr>
              <w:t>că</w:t>
            </w:r>
            <w:r>
              <w:rPr>
                <w:spacing w:val="1"/>
                <w:sz w:val="20"/>
                <w:u w:val="single"/>
              </w:rPr>
              <w:t xml:space="preserve"> </w:t>
            </w:r>
            <w:r>
              <w:rPr>
                <w:sz w:val="20"/>
                <w:u w:val="single"/>
              </w:rPr>
              <w:t>sunt</w:t>
            </w:r>
            <w:r>
              <w:rPr>
                <w:spacing w:val="1"/>
                <w:sz w:val="20"/>
                <w:u w:val="single"/>
              </w:rPr>
              <w:t xml:space="preserve"> </w:t>
            </w:r>
            <w:r>
              <w:rPr>
                <w:sz w:val="20"/>
                <w:u w:val="single"/>
              </w:rPr>
              <w:t>îndeplinite</w:t>
            </w:r>
            <w:r>
              <w:rPr>
                <w:spacing w:val="1"/>
                <w:sz w:val="20"/>
                <w:u w:val="single"/>
              </w:rPr>
              <w:t xml:space="preserve"> </w:t>
            </w:r>
            <w:r>
              <w:rPr>
                <w:sz w:val="20"/>
                <w:u w:val="single"/>
              </w:rPr>
              <w:t>condițiile</w:t>
            </w:r>
            <w:r>
              <w:rPr>
                <w:spacing w:val="1"/>
                <w:sz w:val="20"/>
                <w:u w:val="single"/>
              </w:rPr>
              <w:t xml:space="preserve"> </w:t>
            </w:r>
            <w:r>
              <w:rPr>
                <w:sz w:val="20"/>
                <w:u w:val="single"/>
              </w:rPr>
              <w:t>de</w:t>
            </w:r>
            <w:r>
              <w:rPr>
                <w:spacing w:val="1"/>
                <w:sz w:val="20"/>
              </w:rPr>
              <w:t xml:space="preserve"> </w:t>
            </w:r>
            <w:r>
              <w:rPr>
                <w:sz w:val="20"/>
                <w:u w:val="single"/>
              </w:rPr>
              <w:t xml:space="preserve">întreprindere legată prin intermediul altor </w:t>
            </w:r>
            <w:r>
              <w:rPr>
                <w:b/>
                <w:sz w:val="20"/>
                <w:u w:val="single"/>
              </w:rPr>
              <w:t>persoane</w:t>
            </w:r>
            <w:r>
              <w:rPr>
                <w:b/>
                <w:spacing w:val="1"/>
                <w:sz w:val="20"/>
              </w:rPr>
              <w:t xml:space="preserve"> </w:t>
            </w:r>
            <w:r>
              <w:rPr>
                <w:b/>
                <w:sz w:val="20"/>
              </w:rPr>
              <w:t xml:space="preserve">juridice </w:t>
            </w:r>
            <w:r>
              <w:rPr>
                <w:sz w:val="20"/>
              </w:rPr>
              <w:t xml:space="preserve">atfel cum sunt definite în art. 4 </w:t>
            </w:r>
            <w:r>
              <w:rPr>
                <w:sz w:val="20"/>
                <w:vertAlign w:val="superscript"/>
              </w:rPr>
              <w:t>4,</w:t>
            </w:r>
            <w:r>
              <w:rPr>
                <w:sz w:val="20"/>
              </w:rPr>
              <w:t xml:space="preserve"> din Legea</w:t>
            </w:r>
            <w:r>
              <w:rPr>
                <w:spacing w:val="1"/>
                <w:sz w:val="20"/>
              </w:rPr>
              <w:t xml:space="preserve"> </w:t>
            </w:r>
            <w:r>
              <w:rPr>
                <w:sz w:val="20"/>
                <w:u w:val="single"/>
              </w:rPr>
              <w:t>nr. 346/2004, expertul</w:t>
            </w:r>
            <w:r>
              <w:rPr>
                <w:spacing w:val="1"/>
                <w:sz w:val="20"/>
                <w:u w:val="single"/>
              </w:rPr>
              <w:t xml:space="preserve"> </w:t>
            </w:r>
            <w:r>
              <w:rPr>
                <w:sz w:val="20"/>
                <w:u w:val="single"/>
              </w:rPr>
              <w:t>verifică datele menționate în</w:t>
            </w:r>
            <w:r>
              <w:rPr>
                <w:spacing w:val="1"/>
                <w:sz w:val="20"/>
              </w:rPr>
              <w:t xml:space="preserve"> </w:t>
            </w:r>
            <w:r>
              <w:rPr>
                <w:sz w:val="20"/>
                <w:u w:val="single"/>
              </w:rPr>
              <w:t>Doc.</w:t>
            </w:r>
            <w:r>
              <w:rPr>
                <w:spacing w:val="1"/>
                <w:sz w:val="20"/>
                <w:u w:val="single"/>
              </w:rPr>
              <w:t xml:space="preserve"> </w:t>
            </w:r>
            <w:r>
              <w:rPr>
                <w:sz w:val="20"/>
                <w:u w:val="single"/>
              </w:rPr>
              <w:t>10</w:t>
            </w:r>
            <w:r>
              <w:rPr>
                <w:spacing w:val="1"/>
                <w:sz w:val="20"/>
                <w:u w:val="single"/>
              </w:rPr>
              <w:t xml:space="preserve"> </w:t>
            </w:r>
            <w:r>
              <w:rPr>
                <w:sz w:val="20"/>
                <w:u w:val="single"/>
              </w:rPr>
              <w:t>în</w:t>
            </w:r>
            <w:r>
              <w:rPr>
                <w:spacing w:val="1"/>
                <w:sz w:val="20"/>
                <w:u w:val="single"/>
              </w:rPr>
              <w:t xml:space="preserve"> </w:t>
            </w:r>
            <w:r>
              <w:rPr>
                <w:sz w:val="20"/>
                <w:u w:val="single"/>
              </w:rPr>
              <w:t>baza</w:t>
            </w:r>
            <w:r>
              <w:rPr>
                <w:spacing w:val="1"/>
                <w:sz w:val="20"/>
                <w:u w:val="single"/>
              </w:rPr>
              <w:t xml:space="preserve"> </w:t>
            </w:r>
            <w:r>
              <w:rPr>
                <w:sz w:val="20"/>
                <w:u w:val="single"/>
              </w:rPr>
              <w:t>informațiilor</w:t>
            </w:r>
            <w:r>
              <w:rPr>
                <w:spacing w:val="1"/>
                <w:sz w:val="20"/>
                <w:u w:val="single"/>
              </w:rPr>
              <w:t xml:space="preserve"> </w:t>
            </w:r>
            <w:r>
              <w:rPr>
                <w:sz w:val="20"/>
              </w:rPr>
              <w:t>care</w:t>
            </w:r>
            <w:r>
              <w:rPr>
                <w:spacing w:val="1"/>
                <w:sz w:val="20"/>
              </w:rPr>
              <w:t xml:space="preserve"> </w:t>
            </w:r>
            <w:r>
              <w:rPr>
                <w:sz w:val="20"/>
              </w:rPr>
              <w:t>se</w:t>
            </w:r>
            <w:r>
              <w:rPr>
                <w:spacing w:val="1"/>
                <w:sz w:val="20"/>
              </w:rPr>
              <w:t xml:space="preserve"> </w:t>
            </w:r>
            <w:r>
              <w:rPr>
                <w:sz w:val="20"/>
              </w:rPr>
              <w:t>regăsesc</w:t>
            </w:r>
            <w:r>
              <w:rPr>
                <w:spacing w:val="1"/>
                <w:sz w:val="20"/>
              </w:rPr>
              <w:t xml:space="preserve"> </w:t>
            </w:r>
            <w:r>
              <w:rPr>
                <w:sz w:val="20"/>
              </w:rPr>
              <w:t>pe</w:t>
            </w:r>
            <w:r>
              <w:rPr>
                <w:spacing w:val="1"/>
                <w:sz w:val="20"/>
              </w:rPr>
              <w:t xml:space="preserve"> </w:t>
            </w:r>
            <w:r>
              <w:rPr>
                <w:sz w:val="20"/>
                <w:u w:val="single"/>
              </w:rPr>
              <w:t xml:space="preserve">portalul </w:t>
            </w:r>
            <w:r>
              <w:rPr>
                <w:i/>
                <w:sz w:val="20"/>
                <w:u w:val="single"/>
              </w:rPr>
              <w:t>m.finante.ro</w:t>
            </w:r>
            <w:r>
              <w:rPr>
                <w:sz w:val="20"/>
                <w:u w:val="single"/>
              </w:rPr>
              <w:t xml:space="preserve">, Secțiunea </w:t>
            </w:r>
            <w:r>
              <w:rPr>
                <w:i/>
                <w:sz w:val="20"/>
                <w:u w:val="single"/>
              </w:rPr>
              <w:t>Informații fiscale și</w:t>
            </w:r>
            <w:r>
              <w:rPr>
                <w:i/>
                <w:spacing w:val="1"/>
                <w:sz w:val="20"/>
              </w:rPr>
              <w:t xml:space="preserve"> </w:t>
            </w:r>
            <w:r>
              <w:rPr>
                <w:i/>
                <w:sz w:val="20"/>
                <w:u w:val="single"/>
              </w:rPr>
              <w:t>bilanțuri.</w:t>
            </w:r>
          </w:p>
          <w:p w14:paraId="2F8A0F2A" w14:textId="77777777" w:rsidR="00BD35D5" w:rsidRDefault="00000000">
            <w:pPr>
              <w:pStyle w:val="TableParagraph"/>
              <w:ind w:left="72" w:right="62"/>
              <w:jc w:val="both"/>
              <w:rPr>
                <w:sz w:val="20"/>
              </w:rPr>
            </w:pPr>
            <w:r>
              <w:rPr>
                <w:sz w:val="20"/>
              </w:rPr>
              <w:t>În</w:t>
            </w:r>
            <w:r>
              <w:rPr>
                <w:spacing w:val="1"/>
                <w:sz w:val="20"/>
              </w:rPr>
              <w:t xml:space="preserve"> </w:t>
            </w:r>
            <w:r>
              <w:rPr>
                <w:sz w:val="20"/>
              </w:rPr>
              <w:t>situația</w:t>
            </w:r>
            <w:r>
              <w:rPr>
                <w:spacing w:val="1"/>
                <w:sz w:val="20"/>
              </w:rPr>
              <w:t xml:space="preserve"> </w:t>
            </w:r>
            <w:r>
              <w:rPr>
                <w:sz w:val="20"/>
              </w:rPr>
              <w:t>în</w:t>
            </w:r>
            <w:r>
              <w:rPr>
                <w:spacing w:val="1"/>
                <w:sz w:val="20"/>
              </w:rPr>
              <w:t xml:space="preserve"> </w:t>
            </w:r>
            <w:r>
              <w:rPr>
                <w:sz w:val="20"/>
              </w:rPr>
              <w:t>care</w:t>
            </w:r>
            <w:r>
              <w:rPr>
                <w:spacing w:val="1"/>
                <w:sz w:val="20"/>
              </w:rPr>
              <w:t xml:space="preserve"> </w:t>
            </w:r>
            <w:r>
              <w:rPr>
                <w:sz w:val="20"/>
              </w:rPr>
              <w:t>în</w:t>
            </w:r>
            <w:r>
              <w:rPr>
                <w:spacing w:val="1"/>
                <w:sz w:val="20"/>
              </w:rPr>
              <w:t xml:space="preserve"> </w:t>
            </w:r>
            <w:r>
              <w:rPr>
                <w:sz w:val="20"/>
              </w:rPr>
              <w:t>urma</w:t>
            </w:r>
            <w:r>
              <w:rPr>
                <w:spacing w:val="1"/>
                <w:sz w:val="20"/>
              </w:rPr>
              <w:t xml:space="preserve"> </w:t>
            </w:r>
            <w:r>
              <w:rPr>
                <w:sz w:val="20"/>
              </w:rPr>
              <w:t>verificărilor</w:t>
            </w:r>
            <w:r>
              <w:rPr>
                <w:spacing w:val="1"/>
                <w:sz w:val="20"/>
              </w:rPr>
              <w:t xml:space="preserve"> </w:t>
            </w:r>
            <w:r>
              <w:rPr>
                <w:sz w:val="20"/>
              </w:rPr>
              <w:t>expertul</w:t>
            </w:r>
            <w:r>
              <w:rPr>
                <w:spacing w:val="1"/>
                <w:sz w:val="20"/>
              </w:rPr>
              <w:t xml:space="preserve"> </w:t>
            </w:r>
            <w:r>
              <w:rPr>
                <w:sz w:val="20"/>
              </w:rPr>
              <w:t>constată că informațiile din Doc.10 nu sunt conforme</w:t>
            </w:r>
            <w:r>
              <w:rPr>
                <w:spacing w:val="1"/>
                <w:sz w:val="20"/>
              </w:rPr>
              <w:t xml:space="preserve"> </w:t>
            </w:r>
            <w:r>
              <w:rPr>
                <w:sz w:val="20"/>
              </w:rPr>
              <w:t>cu</w:t>
            </w:r>
            <w:r>
              <w:rPr>
                <w:spacing w:val="1"/>
                <w:sz w:val="20"/>
              </w:rPr>
              <w:t xml:space="preserve"> </w:t>
            </w:r>
            <w:r>
              <w:rPr>
                <w:sz w:val="20"/>
              </w:rPr>
              <w:t>informațiile</w:t>
            </w:r>
            <w:r>
              <w:rPr>
                <w:spacing w:val="1"/>
                <w:sz w:val="20"/>
              </w:rPr>
              <w:t xml:space="preserve"> </w:t>
            </w:r>
            <w:r>
              <w:rPr>
                <w:sz w:val="20"/>
              </w:rPr>
              <w:t>furnizate</w:t>
            </w:r>
            <w:r>
              <w:rPr>
                <w:spacing w:val="1"/>
                <w:sz w:val="20"/>
              </w:rPr>
              <w:t xml:space="preserve"> </w:t>
            </w:r>
            <w:r>
              <w:rPr>
                <w:sz w:val="20"/>
              </w:rPr>
              <w:t>prin</w:t>
            </w:r>
            <w:r>
              <w:rPr>
                <w:spacing w:val="1"/>
                <w:sz w:val="20"/>
              </w:rPr>
              <w:t xml:space="preserve"> </w:t>
            </w:r>
            <w:r>
              <w:rPr>
                <w:sz w:val="20"/>
              </w:rPr>
              <w:t>RECOM</w:t>
            </w:r>
            <w:r>
              <w:rPr>
                <w:spacing w:val="1"/>
                <w:sz w:val="20"/>
              </w:rPr>
              <w:t xml:space="preserve"> </w:t>
            </w:r>
            <w:r>
              <w:rPr>
                <w:sz w:val="20"/>
              </w:rPr>
              <w:t>și</w:t>
            </w:r>
            <w:r>
              <w:rPr>
                <w:spacing w:val="1"/>
                <w:sz w:val="20"/>
              </w:rPr>
              <w:t xml:space="preserve"> </w:t>
            </w:r>
            <w:r>
              <w:rPr>
                <w:sz w:val="20"/>
              </w:rPr>
              <w:t>pe</w:t>
            </w:r>
            <w:r>
              <w:rPr>
                <w:spacing w:val="1"/>
                <w:sz w:val="20"/>
              </w:rPr>
              <w:t xml:space="preserve"> </w:t>
            </w:r>
            <w:r>
              <w:rPr>
                <w:i/>
                <w:sz w:val="20"/>
              </w:rPr>
              <w:t>m.finanțe.ro</w:t>
            </w:r>
            <w:r>
              <w:rPr>
                <w:sz w:val="20"/>
              </w:rPr>
              <w:t>,</w:t>
            </w:r>
            <w:r>
              <w:rPr>
                <w:spacing w:val="1"/>
                <w:sz w:val="20"/>
              </w:rPr>
              <w:t xml:space="preserve"> </w:t>
            </w:r>
            <w:r>
              <w:rPr>
                <w:sz w:val="20"/>
              </w:rPr>
              <w:t>va</w:t>
            </w:r>
            <w:r>
              <w:rPr>
                <w:spacing w:val="1"/>
                <w:sz w:val="20"/>
              </w:rPr>
              <w:t xml:space="preserve"> </w:t>
            </w:r>
            <w:r>
              <w:rPr>
                <w:sz w:val="20"/>
              </w:rPr>
              <w:t>solicita</w:t>
            </w:r>
            <w:r>
              <w:rPr>
                <w:spacing w:val="1"/>
                <w:sz w:val="20"/>
              </w:rPr>
              <w:t xml:space="preserve"> </w:t>
            </w:r>
            <w:r>
              <w:rPr>
                <w:sz w:val="20"/>
              </w:rPr>
              <w:t>prin</w:t>
            </w:r>
            <w:r>
              <w:rPr>
                <w:spacing w:val="1"/>
                <w:sz w:val="20"/>
              </w:rPr>
              <w:t xml:space="preserve"> </w:t>
            </w:r>
            <w:r>
              <w:rPr>
                <w:sz w:val="20"/>
              </w:rPr>
              <w:t>formularul</w:t>
            </w:r>
            <w:r>
              <w:rPr>
                <w:spacing w:val="1"/>
                <w:sz w:val="20"/>
              </w:rPr>
              <w:t xml:space="preserve"> </w:t>
            </w:r>
            <w:r>
              <w:rPr>
                <w:sz w:val="20"/>
              </w:rPr>
              <w:t>E</w:t>
            </w:r>
            <w:r>
              <w:rPr>
                <w:spacing w:val="1"/>
                <w:sz w:val="20"/>
              </w:rPr>
              <w:t xml:space="preserve"> </w:t>
            </w:r>
            <w:r>
              <w:rPr>
                <w:sz w:val="20"/>
              </w:rPr>
              <w:t>3.4,</w:t>
            </w:r>
            <w:r>
              <w:rPr>
                <w:spacing w:val="-58"/>
                <w:sz w:val="20"/>
              </w:rPr>
              <w:t xml:space="preserve"> </w:t>
            </w:r>
            <w:r>
              <w:rPr>
                <w:sz w:val="20"/>
              </w:rPr>
              <w:t>redepunerea</w:t>
            </w:r>
            <w:r>
              <w:rPr>
                <w:spacing w:val="-5"/>
                <w:sz w:val="20"/>
              </w:rPr>
              <w:t xml:space="preserve"> </w:t>
            </w:r>
            <w:r>
              <w:rPr>
                <w:sz w:val="20"/>
              </w:rPr>
              <w:t>Doc.</w:t>
            </w:r>
            <w:r>
              <w:rPr>
                <w:spacing w:val="-2"/>
                <w:sz w:val="20"/>
              </w:rPr>
              <w:t xml:space="preserve"> </w:t>
            </w:r>
            <w:r>
              <w:rPr>
                <w:sz w:val="20"/>
              </w:rPr>
              <w:t>10</w:t>
            </w:r>
            <w:r>
              <w:rPr>
                <w:spacing w:val="-4"/>
                <w:sz w:val="20"/>
              </w:rPr>
              <w:t xml:space="preserve"> </w:t>
            </w:r>
            <w:r>
              <w:rPr>
                <w:sz w:val="20"/>
              </w:rPr>
              <w:t>cu</w:t>
            </w:r>
            <w:r>
              <w:rPr>
                <w:spacing w:val="-4"/>
                <w:sz w:val="20"/>
              </w:rPr>
              <w:t xml:space="preserve"> </w:t>
            </w:r>
            <w:r>
              <w:rPr>
                <w:sz w:val="20"/>
              </w:rPr>
              <w:t>rectificarea</w:t>
            </w:r>
            <w:r>
              <w:rPr>
                <w:spacing w:val="-5"/>
                <w:sz w:val="20"/>
              </w:rPr>
              <w:t xml:space="preserve"> </w:t>
            </w:r>
            <w:r>
              <w:rPr>
                <w:sz w:val="20"/>
              </w:rPr>
              <w:t>informațiilor.</w:t>
            </w:r>
          </w:p>
          <w:p w14:paraId="5E7497A5" w14:textId="77777777" w:rsidR="00BD35D5" w:rsidRDefault="00000000">
            <w:pPr>
              <w:pStyle w:val="TableParagraph"/>
              <w:spacing w:line="231" w:lineRule="exact"/>
              <w:ind w:left="72"/>
              <w:jc w:val="both"/>
              <w:rPr>
                <w:b/>
                <w:sz w:val="20"/>
              </w:rPr>
            </w:pPr>
            <w:r>
              <w:rPr>
                <w:b/>
                <w:sz w:val="20"/>
              </w:rPr>
              <w:t>Persoane</w:t>
            </w:r>
            <w:r>
              <w:rPr>
                <w:b/>
                <w:spacing w:val="-3"/>
                <w:sz w:val="20"/>
              </w:rPr>
              <w:t xml:space="preserve"> </w:t>
            </w:r>
            <w:r>
              <w:rPr>
                <w:b/>
                <w:sz w:val="20"/>
              </w:rPr>
              <w:t>fizice</w:t>
            </w:r>
          </w:p>
          <w:p w14:paraId="39EA8988" w14:textId="77777777" w:rsidR="00BD35D5" w:rsidRDefault="00000000">
            <w:pPr>
              <w:pStyle w:val="TableParagraph"/>
              <w:ind w:left="72" w:right="60"/>
              <w:jc w:val="both"/>
              <w:rPr>
                <w:sz w:val="20"/>
              </w:rPr>
            </w:pPr>
            <w:r>
              <w:rPr>
                <w:sz w:val="20"/>
              </w:rPr>
              <w:t>În cazul în care solicitantul se încadrează în tipul de</w:t>
            </w:r>
            <w:r>
              <w:rPr>
                <w:spacing w:val="1"/>
                <w:sz w:val="20"/>
              </w:rPr>
              <w:t xml:space="preserve"> </w:t>
            </w:r>
            <w:r>
              <w:rPr>
                <w:sz w:val="20"/>
                <w:u w:val="single"/>
              </w:rPr>
              <w:t>întreprindere legată prin intermediul unor persoane</w:t>
            </w:r>
            <w:r>
              <w:rPr>
                <w:spacing w:val="1"/>
                <w:sz w:val="20"/>
              </w:rPr>
              <w:t xml:space="preserve"> </w:t>
            </w:r>
            <w:r>
              <w:rPr>
                <w:sz w:val="20"/>
              </w:rPr>
              <w:t>fizice conform art. 4</w:t>
            </w:r>
            <w:r>
              <w:rPr>
                <w:sz w:val="20"/>
                <w:vertAlign w:val="superscript"/>
              </w:rPr>
              <w:t>4</w:t>
            </w:r>
            <w:r>
              <w:rPr>
                <w:sz w:val="20"/>
              </w:rPr>
              <w:t xml:space="preserve"> din Legea 346/2004, expertul</w:t>
            </w:r>
            <w:r>
              <w:rPr>
                <w:spacing w:val="1"/>
                <w:sz w:val="20"/>
              </w:rPr>
              <w:t xml:space="preserve"> </w:t>
            </w:r>
            <w:r>
              <w:rPr>
                <w:sz w:val="20"/>
              </w:rPr>
              <w:t>verifică</w:t>
            </w:r>
            <w:r>
              <w:rPr>
                <w:spacing w:val="-3"/>
                <w:sz w:val="20"/>
              </w:rPr>
              <w:t xml:space="preserve"> </w:t>
            </w:r>
            <w:r>
              <w:rPr>
                <w:sz w:val="20"/>
              </w:rPr>
              <w:t>corectitudinea</w:t>
            </w:r>
            <w:r>
              <w:rPr>
                <w:spacing w:val="-2"/>
                <w:sz w:val="20"/>
              </w:rPr>
              <w:t xml:space="preserve"> </w:t>
            </w:r>
            <w:r>
              <w:rPr>
                <w:sz w:val="20"/>
              </w:rPr>
              <w:t>informațiilor</w:t>
            </w:r>
            <w:r>
              <w:rPr>
                <w:spacing w:val="-3"/>
                <w:sz w:val="20"/>
              </w:rPr>
              <w:t xml:space="preserve"> </w:t>
            </w:r>
            <w:r>
              <w:rPr>
                <w:sz w:val="20"/>
              </w:rPr>
              <w:t>completate</w:t>
            </w:r>
            <w:r>
              <w:rPr>
                <w:spacing w:val="-2"/>
                <w:sz w:val="20"/>
              </w:rPr>
              <w:t xml:space="preserve"> </w:t>
            </w:r>
            <w:r>
              <w:rPr>
                <w:sz w:val="20"/>
              </w:rPr>
              <w:t>în</w:t>
            </w:r>
            <w:r>
              <w:rPr>
                <w:spacing w:val="-1"/>
                <w:sz w:val="20"/>
              </w:rPr>
              <w:t xml:space="preserve"> </w:t>
            </w:r>
            <w:r>
              <w:rPr>
                <w:sz w:val="20"/>
              </w:rPr>
              <w:t>Doc</w:t>
            </w:r>
          </w:p>
          <w:p w14:paraId="75AAF228" w14:textId="77777777" w:rsidR="00BD35D5" w:rsidRDefault="00000000">
            <w:pPr>
              <w:pStyle w:val="TableParagraph"/>
              <w:spacing w:before="1" w:line="231" w:lineRule="exact"/>
              <w:ind w:left="72"/>
              <w:jc w:val="both"/>
              <w:rPr>
                <w:sz w:val="20"/>
              </w:rPr>
            </w:pPr>
            <w:r>
              <w:rPr>
                <w:sz w:val="20"/>
              </w:rPr>
              <w:t>10</w:t>
            </w:r>
            <w:r>
              <w:rPr>
                <w:spacing w:val="40"/>
                <w:sz w:val="20"/>
              </w:rPr>
              <w:t xml:space="preserve"> </w:t>
            </w:r>
            <w:r>
              <w:rPr>
                <w:sz w:val="20"/>
              </w:rPr>
              <w:t>pe</w:t>
            </w:r>
            <w:r>
              <w:rPr>
                <w:spacing w:val="42"/>
                <w:sz w:val="20"/>
              </w:rPr>
              <w:t xml:space="preserve"> </w:t>
            </w:r>
            <w:r>
              <w:rPr>
                <w:sz w:val="20"/>
              </w:rPr>
              <w:t>baza</w:t>
            </w:r>
            <w:r>
              <w:rPr>
                <w:spacing w:val="42"/>
                <w:sz w:val="20"/>
              </w:rPr>
              <w:t xml:space="preserve"> </w:t>
            </w:r>
            <w:r>
              <w:rPr>
                <w:sz w:val="20"/>
              </w:rPr>
              <w:t>datelor</w:t>
            </w:r>
            <w:r>
              <w:rPr>
                <w:spacing w:val="40"/>
                <w:sz w:val="20"/>
              </w:rPr>
              <w:t xml:space="preserve"> </w:t>
            </w:r>
            <w:r>
              <w:rPr>
                <w:sz w:val="20"/>
              </w:rPr>
              <w:t>RECOM</w:t>
            </w:r>
            <w:r>
              <w:rPr>
                <w:spacing w:val="38"/>
                <w:sz w:val="20"/>
              </w:rPr>
              <w:t xml:space="preserve"> </w:t>
            </w:r>
            <w:r>
              <w:rPr>
                <w:sz w:val="20"/>
              </w:rPr>
              <w:t>online</w:t>
            </w:r>
            <w:r>
              <w:rPr>
                <w:spacing w:val="38"/>
                <w:sz w:val="20"/>
              </w:rPr>
              <w:t xml:space="preserve"> </w:t>
            </w:r>
            <w:r>
              <w:rPr>
                <w:sz w:val="20"/>
              </w:rPr>
              <w:t>pentru</w:t>
            </w:r>
            <w:r>
              <w:rPr>
                <w:spacing w:val="37"/>
                <w:sz w:val="20"/>
              </w:rPr>
              <w:t xml:space="preserve"> </w:t>
            </w:r>
            <w:r>
              <w:rPr>
                <w:sz w:val="20"/>
              </w:rPr>
              <w:t>persoanele</w:t>
            </w:r>
          </w:p>
          <w:p w14:paraId="3A18DADF" w14:textId="77777777" w:rsidR="00BD35D5" w:rsidRDefault="00000000">
            <w:pPr>
              <w:pStyle w:val="TableParagraph"/>
              <w:spacing w:line="224" w:lineRule="exact"/>
              <w:ind w:left="72"/>
              <w:jc w:val="both"/>
              <w:rPr>
                <w:sz w:val="20"/>
              </w:rPr>
            </w:pPr>
            <w:r>
              <w:rPr>
                <w:b/>
                <w:sz w:val="20"/>
              </w:rPr>
              <w:t>fizice</w:t>
            </w:r>
            <w:r>
              <w:rPr>
                <w:b/>
                <w:spacing w:val="-3"/>
                <w:sz w:val="20"/>
              </w:rPr>
              <w:t xml:space="preserve"> </w:t>
            </w:r>
            <w:r>
              <w:rPr>
                <w:b/>
                <w:sz w:val="20"/>
              </w:rPr>
              <w:t>române</w:t>
            </w:r>
            <w:r>
              <w:rPr>
                <w:sz w:val="20"/>
              </w:rPr>
              <w:t>.</w:t>
            </w:r>
          </w:p>
        </w:tc>
      </w:tr>
    </w:tbl>
    <w:p w14:paraId="769D4E73" w14:textId="77777777" w:rsidR="00BD35D5" w:rsidRDefault="00BD35D5">
      <w:pPr>
        <w:spacing w:line="224" w:lineRule="exact"/>
        <w:jc w:val="both"/>
        <w:rPr>
          <w:sz w:val="20"/>
        </w:rPr>
        <w:sectPr w:rsidR="00BD35D5">
          <w:headerReference w:type="default" r:id="rId24"/>
          <w:pgSz w:w="11910" w:h="16840"/>
          <w:pgMar w:top="680" w:right="300" w:bottom="280" w:left="820" w:header="0" w:footer="0" w:gutter="0"/>
          <w:cols w:space="720"/>
        </w:sectPr>
      </w:pPr>
    </w:p>
    <w:p w14:paraId="0BD7858C" w14:textId="77777777" w:rsidR="00BD35D5" w:rsidRDefault="00000000">
      <w:pPr>
        <w:pStyle w:val="BodyText"/>
        <w:spacing w:after="10"/>
        <w:ind w:left="591"/>
        <w:rPr>
          <w:sz w:val="20"/>
        </w:rPr>
      </w:pPr>
      <w:r>
        <w:rPr>
          <w:noProof/>
          <w:sz w:val="20"/>
        </w:rPr>
        <w:lastRenderedPageBreak/>
        <w:drawing>
          <wp:inline distT="0" distB="0" distL="0" distR="0" wp14:anchorId="49A3A5B1" wp14:editId="26185FC1">
            <wp:extent cx="5816810" cy="644271"/>
            <wp:effectExtent l="0" t="0" r="0" b="0"/>
            <wp:docPr id="3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png"/>
                    <pic:cNvPicPr/>
                  </pic:nvPicPr>
                  <pic:blipFill>
                    <a:blip r:embed="rId7" cstate="print"/>
                    <a:stretch>
                      <a:fillRect/>
                    </a:stretch>
                  </pic:blipFill>
                  <pic:spPr>
                    <a:xfrm>
                      <a:off x="0" y="0"/>
                      <a:ext cx="5816810" cy="644271"/>
                    </a:xfrm>
                    <a:prstGeom prst="rect">
                      <a:avLst/>
                    </a:prstGeom>
                  </pic:spPr>
                </pic:pic>
              </a:graphicData>
            </a:graphic>
          </wp:inline>
        </w:drawing>
      </w:r>
    </w:p>
    <w:tbl>
      <w:tblPr>
        <w:tblW w:w="0" w:type="auto"/>
        <w:tblInd w:w="5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11"/>
        <w:gridCol w:w="5109"/>
      </w:tblGrid>
      <w:tr w:rsidR="00BD35D5" w14:paraId="5F8A1B0D" w14:textId="77777777">
        <w:trPr>
          <w:trHeight w:val="13961"/>
        </w:trPr>
        <w:tc>
          <w:tcPr>
            <w:tcW w:w="4111" w:type="dxa"/>
          </w:tcPr>
          <w:p w14:paraId="662AF165" w14:textId="77777777" w:rsidR="00BD35D5" w:rsidRDefault="00BD35D5">
            <w:pPr>
              <w:pStyle w:val="TableParagraph"/>
              <w:rPr>
                <w:rFonts w:ascii="Times New Roman"/>
                <w:sz w:val="20"/>
              </w:rPr>
            </w:pPr>
          </w:p>
        </w:tc>
        <w:tc>
          <w:tcPr>
            <w:tcW w:w="5109" w:type="dxa"/>
          </w:tcPr>
          <w:p w14:paraId="187BAFF9" w14:textId="77777777" w:rsidR="00BD35D5" w:rsidRDefault="00000000">
            <w:pPr>
              <w:pStyle w:val="TableParagraph"/>
              <w:ind w:left="71" w:right="60"/>
              <w:jc w:val="both"/>
              <w:rPr>
                <w:sz w:val="20"/>
              </w:rPr>
            </w:pPr>
            <w:r>
              <w:rPr>
                <w:b/>
                <w:spacing w:val="-1"/>
                <w:sz w:val="20"/>
              </w:rPr>
              <w:t>Atenție</w:t>
            </w:r>
            <w:r>
              <w:rPr>
                <w:spacing w:val="-1"/>
                <w:sz w:val="20"/>
              </w:rPr>
              <w:t xml:space="preserve">! Conform </w:t>
            </w:r>
            <w:r>
              <w:rPr>
                <w:sz w:val="20"/>
              </w:rPr>
              <w:t>art. 4</w:t>
            </w:r>
            <w:r>
              <w:rPr>
                <w:sz w:val="20"/>
                <w:vertAlign w:val="superscript"/>
              </w:rPr>
              <w:t>4</w:t>
            </w:r>
            <w:r>
              <w:rPr>
                <w:sz w:val="20"/>
              </w:rPr>
              <w:t xml:space="preserve"> alin (4) din Legea 346/2004,</w:t>
            </w:r>
            <w:r>
              <w:rPr>
                <w:spacing w:val="1"/>
                <w:sz w:val="20"/>
              </w:rPr>
              <w:t xml:space="preserve"> </w:t>
            </w:r>
            <w:r>
              <w:rPr>
                <w:sz w:val="20"/>
              </w:rPr>
              <w:t>”</w:t>
            </w:r>
            <w:r>
              <w:rPr>
                <w:i/>
                <w:sz w:val="20"/>
              </w:rPr>
              <w:t>întreprinderile</w:t>
            </w:r>
            <w:r>
              <w:rPr>
                <w:i/>
                <w:spacing w:val="1"/>
                <w:sz w:val="20"/>
              </w:rPr>
              <w:t xml:space="preserve"> </w:t>
            </w:r>
            <w:r>
              <w:rPr>
                <w:i/>
                <w:sz w:val="20"/>
              </w:rPr>
              <w:t>între</w:t>
            </w:r>
            <w:r>
              <w:rPr>
                <w:i/>
                <w:spacing w:val="1"/>
                <w:sz w:val="20"/>
              </w:rPr>
              <w:t xml:space="preserve"> </w:t>
            </w:r>
            <w:r>
              <w:rPr>
                <w:i/>
                <w:sz w:val="20"/>
              </w:rPr>
              <w:t>care</w:t>
            </w:r>
            <w:r>
              <w:rPr>
                <w:i/>
                <w:spacing w:val="1"/>
                <w:sz w:val="20"/>
              </w:rPr>
              <w:t xml:space="preserve"> </w:t>
            </w:r>
            <w:r>
              <w:rPr>
                <w:i/>
                <w:sz w:val="20"/>
              </w:rPr>
              <w:t>există</w:t>
            </w:r>
            <w:r>
              <w:rPr>
                <w:i/>
                <w:spacing w:val="1"/>
                <w:sz w:val="20"/>
              </w:rPr>
              <w:t xml:space="preserve"> </w:t>
            </w:r>
            <w:r>
              <w:rPr>
                <w:i/>
                <w:sz w:val="20"/>
              </w:rPr>
              <w:t>oricare</w:t>
            </w:r>
            <w:r>
              <w:rPr>
                <w:i/>
                <w:spacing w:val="1"/>
                <w:sz w:val="20"/>
              </w:rPr>
              <w:t xml:space="preserve"> </w:t>
            </w:r>
            <w:r>
              <w:rPr>
                <w:i/>
                <w:sz w:val="20"/>
              </w:rPr>
              <w:t>din</w:t>
            </w:r>
            <w:r>
              <w:rPr>
                <w:i/>
                <w:spacing w:val="1"/>
                <w:sz w:val="20"/>
              </w:rPr>
              <w:t xml:space="preserve"> </w:t>
            </w:r>
            <w:r>
              <w:rPr>
                <w:i/>
                <w:sz w:val="20"/>
              </w:rPr>
              <w:t>raporturile</w:t>
            </w:r>
            <w:r>
              <w:rPr>
                <w:i/>
                <w:spacing w:val="1"/>
                <w:sz w:val="20"/>
              </w:rPr>
              <w:t xml:space="preserve"> </w:t>
            </w:r>
            <w:r>
              <w:rPr>
                <w:i/>
                <w:sz w:val="20"/>
              </w:rPr>
              <w:t>descrise</w:t>
            </w:r>
            <w:r>
              <w:rPr>
                <w:i/>
                <w:spacing w:val="1"/>
                <w:sz w:val="20"/>
              </w:rPr>
              <w:t xml:space="preserve"> </w:t>
            </w:r>
            <w:r>
              <w:rPr>
                <w:i/>
                <w:sz w:val="20"/>
              </w:rPr>
              <w:t>la alin (1)-(3) prin intermediul</w:t>
            </w:r>
            <w:r>
              <w:rPr>
                <w:i/>
                <w:spacing w:val="1"/>
                <w:sz w:val="20"/>
              </w:rPr>
              <w:t xml:space="preserve"> </w:t>
            </w:r>
            <w:r>
              <w:rPr>
                <w:i/>
                <w:sz w:val="20"/>
              </w:rPr>
              <w:t>unei</w:t>
            </w:r>
            <w:r>
              <w:rPr>
                <w:i/>
                <w:spacing w:val="1"/>
                <w:sz w:val="20"/>
              </w:rPr>
              <w:t xml:space="preserve"> </w:t>
            </w:r>
            <w:r>
              <w:rPr>
                <w:i/>
                <w:sz w:val="20"/>
              </w:rPr>
              <w:t>persoane</w:t>
            </w:r>
            <w:r>
              <w:rPr>
                <w:i/>
                <w:spacing w:val="1"/>
                <w:sz w:val="20"/>
              </w:rPr>
              <w:t xml:space="preserve"> </w:t>
            </w:r>
            <w:r>
              <w:rPr>
                <w:i/>
                <w:sz w:val="20"/>
              </w:rPr>
              <w:t>fizice</w:t>
            </w:r>
            <w:r>
              <w:rPr>
                <w:i/>
                <w:spacing w:val="1"/>
                <w:sz w:val="20"/>
              </w:rPr>
              <w:t xml:space="preserve"> </w:t>
            </w:r>
            <w:r>
              <w:rPr>
                <w:i/>
                <w:sz w:val="20"/>
              </w:rPr>
              <w:t>sau al</w:t>
            </w:r>
            <w:r>
              <w:rPr>
                <w:i/>
                <w:spacing w:val="1"/>
                <w:sz w:val="20"/>
              </w:rPr>
              <w:t xml:space="preserve"> </w:t>
            </w:r>
            <w:r>
              <w:rPr>
                <w:i/>
                <w:sz w:val="20"/>
              </w:rPr>
              <w:t>unui</w:t>
            </w:r>
            <w:r>
              <w:rPr>
                <w:i/>
                <w:spacing w:val="1"/>
                <w:sz w:val="20"/>
              </w:rPr>
              <w:t xml:space="preserve"> </w:t>
            </w:r>
            <w:r>
              <w:rPr>
                <w:i/>
                <w:sz w:val="20"/>
              </w:rPr>
              <w:t>grup</w:t>
            </w:r>
            <w:r>
              <w:rPr>
                <w:i/>
                <w:spacing w:val="1"/>
                <w:sz w:val="20"/>
              </w:rPr>
              <w:t xml:space="preserve"> </w:t>
            </w:r>
            <w:r>
              <w:rPr>
                <w:i/>
                <w:sz w:val="20"/>
              </w:rPr>
              <w:t>de</w:t>
            </w:r>
            <w:r>
              <w:rPr>
                <w:i/>
                <w:spacing w:val="1"/>
                <w:sz w:val="20"/>
              </w:rPr>
              <w:t xml:space="preserve"> </w:t>
            </w:r>
            <w:r>
              <w:rPr>
                <w:i/>
                <w:sz w:val="20"/>
              </w:rPr>
              <w:t>persoane</w:t>
            </w:r>
            <w:r>
              <w:rPr>
                <w:i/>
                <w:spacing w:val="1"/>
                <w:sz w:val="20"/>
              </w:rPr>
              <w:t xml:space="preserve"> </w:t>
            </w:r>
            <w:r>
              <w:rPr>
                <w:i/>
                <w:sz w:val="20"/>
              </w:rPr>
              <w:t>fizice</w:t>
            </w:r>
            <w:r>
              <w:rPr>
                <w:i/>
                <w:spacing w:val="1"/>
                <w:sz w:val="20"/>
              </w:rPr>
              <w:t xml:space="preserve"> </w:t>
            </w:r>
            <w:r>
              <w:rPr>
                <w:i/>
                <w:sz w:val="20"/>
              </w:rPr>
              <w:t>care</w:t>
            </w:r>
            <w:r>
              <w:rPr>
                <w:i/>
                <w:spacing w:val="1"/>
                <w:sz w:val="20"/>
              </w:rPr>
              <w:t xml:space="preserve"> </w:t>
            </w:r>
            <w:r>
              <w:rPr>
                <w:i/>
                <w:sz w:val="20"/>
              </w:rPr>
              <w:t>acționează</w:t>
            </w:r>
            <w:r>
              <w:rPr>
                <w:i/>
                <w:spacing w:val="1"/>
                <w:sz w:val="20"/>
              </w:rPr>
              <w:t xml:space="preserve"> </w:t>
            </w:r>
            <w:r>
              <w:rPr>
                <w:i/>
                <w:sz w:val="20"/>
              </w:rPr>
              <w:t>de</w:t>
            </w:r>
            <w:r>
              <w:rPr>
                <w:i/>
                <w:spacing w:val="1"/>
                <w:sz w:val="20"/>
              </w:rPr>
              <w:t xml:space="preserve"> </w:t>
            </w:r>
            <w:r>
              <w:rPr>
                <w:i/>
                <w:sz w:val="20"/>
              </w:rPr>
              <w:t>comun</w:t>
            </w:r>
            <w:r>
              <w:rPr>
                <w:i/>
                <w:spacing w:val="1"/>
                <w:sz w:val="20"/>
              </w:rPr>
              <w:t xml:space="preserve"> </w:t>
            </w:r>
            <w:r>
              <w:rPr>
                <w:i/>
                <w:sz w:val="20"/>
              </w:rPr>
              <w:t>acord</w:t>
            </w:r>
            <w:r>
              <w:rPr>
                <w:i/>
                <w:spacing w:val="1"/>
                <w:sz w:val="20"/>
              </w:rPr>
              <w:t xml:space="preserve"> </w:t>
            </w:r>
            <w:r>
              <w:rPr>
                <w:i/>
                <w:sz w:val="20"/>
              </w:rPr>
              <w:t>sunt</w:t>
            </w:r>
            <w:r>
              <w:rPr>
                <w:i/>
                <w:spacing w:val="1"/>
                <w:sz w:val="20"/>
              </w:rPr>
              <w:t xml:space="preserve"> </w:t>
            </w:r>
            <w:r>
              <w:rPr>
                <w:i/>
                <w:sz w:val="20"/>
              </w:rPr>
              <w:t>de</w:t>
            </w:r>
            <w:r>
              <w:rPr>
                <w:i/>
                <w:spacing w:val="1"/>
                <w:sz w:val="20"/>
              </w:rPr>
              <w:t xml:space="preserve"> </w:t>
            </w:r>
            <w:r>
              <w:rPr>
                <w:i/>
                <w:sz w:val="20"/>
              </w:rPr>
              <w:t>asemenea considerate</w:t>
            </w:r>
            <w:r>
              <w:rPr>
                <w:i/>
                <w:spacing w:val="1"/>
                <w:sz w:val="20"/>
              </w:rPr>
              <w:t xml:space="preserve"> </w:t>
            </w:r>
            <w:r>
              <w:rPr>
                <w:i/>
                <w:sz w:val="20"/>
              </w:rPr>
              <w:t>întreprinderi legate, dacă își</w:t>
            </w:r>
            <w:r>
              <w:rPr>
                <w:i/>
                <w:spacing w:val="1"/>
                <w:sz w:val="20"/>
              </w:rPr>
              <w:t xml:space="preserve"> </w:t>
            </w:r>
            <w:r>
              <w:rPr>
                <w:i/>
                <w:sz w:val="20"/>
              </w:rPr>
              <w:t xml:space="preserve">desfășoară activitatea pe aceeași </w:t>
            </w:r>
            <w:r>
              <w:rPr>
                <w:b/>
                <w:i/>
                <w:sz w:val="20"/>
              </w:rPr>
              <w:t xml:space="preserve">piață relevantă </w:t>
            </w:r>
            <w:r>
              <w:rPr>
                <w:i/>
                <w:sz w:val="20"/>
              </w:rPr>
              <w:t>ori</w:t>
            </w:r>
            <w:r>
              <w:rPr>
                <w:i/>
                <w:spacing w:val="1"/>
                <w:sz w:val="20"/>
              </w:rPr>
              <w:t xml:space="preserve"> </w:t>
            </w:r>
            <w:r>
              <w:rPr>
                <w:i/>
                <w:sz w:val="20"/>
              </w:rPr>
              <w:t>pe</w:t>
            </w:r>
            <w:r>
              <w:rPr>
                <w:i/>
                <w:spacing w:val="3"/>
                <w:sz w:val="20"/>
              </w:rPr>
              <w:t xml:space="preserve"> </w:t>
            </w:r>
            <w:r>
              <w:rPr>
                <w:b/>
                <w:i/>
                <w:sz w:val="20"/>
              </w:rPr>
              <w:t>piețe</w:t>
            </w:r>
            <w:r>
              <w:rPr>
                <w:b/>
                <w:i/>
                <w:spacing w:val="-4"/>
                <w:sz w:val="20"/>
              </w:rPr>
              <w:t xml:space="preserve"> </w:t>
            </w:r>
            <w:r>
              <w:rPr>
                <w:b/>
                <w:i/>
                <w:sz w:val="20"/>
              </w:rPr>
              <w:t>adiacente</w:t>
            </w:r>
            <w:r>
              <w:rPr>
                <w:sz w:val="20"/>
              </w:rPr>
              <w:t>”.</w:t>
            </w:r>
          </w:p>
          <w:p w14:paraId="5C1A95BC" w14:textId="77777777" w:rsidR="00BD35D5" w:rsidRDefault="00000000">
            <w:pPr>
              <w:pStyle w:val="TableParagraph"/>
              <w:ind w:left="71" w:right="59"/>
              <w:jc w:val="both"/>
              <w:rPr>
                <w:i/>
                <w:sz w:val="20"/>
              </w:rPr>
            </w:pPr>
            <w:r>
              <w:rPr>
                <w:sz w:val="20"/>
              </w:rPr>
              <w:t>Conform</w:t>
            </w:r>
            <w:r>
              <w:rPr>
                <w:spacing w:val="1"/>
                <w:sz w:val="20"/>
              </w:rPr>
              <w:t xml:space="preserve"> </w:t>
            </w:r>
            <w:r>
              <w:rPr>
                <w:sz w:val="20"/>
              </w:rPr>
              <w:t>alin</w:t>
            </w:r>
            <w:r>
              <w:rPr>
                <w:spacing w:val="1"/>
                <w:sz w:val="20"/>
              </w:rPr>
              <w:t xml:space="preserve"> </w:t>
            </w:r>
            <w:r>
              <w:rPr>
                <w:sz w:val="20"/>
              </w:rPr>
              <w:t>(5)</w:t>
            </w:r>
            <w:r>
              <w:rPr>
                <w:spacing w:val="1"/>
                <w:sz w:val="20"/>
              </w:rPr>
              <w:t xml:space="preserve"> </w:t>
            </w:r>
            <w:r>
              <w:rPr>
                <w:sz w:val="20"/>
              </w:rPr>
              <w:t>al</w:t>
            </w:r>
            <w:r>
              <w:rPr>
                <w:spacing w:val="1"/>
                <w:sz w:val="20"/>
              </w:rPr>
              <w:t xml:space="preserve"> </w:t>
            </w:r>
            <w:r>
              <w:rPr>
                <w:sz w:val="20"/>
              </w:rPr>
              <w:t>aceluiași</w:t>
            </w:r>
            <w:r>
              <w:rPr>
                <w:spacing w:val="1"/>
                <w:sz w:val="20"/>
              </w:rPr>
              <w:t xml:space="preserve"> </w:t>
            </w:r>
            <w:r>
              <w:rPr>
                <w:sz w:val="20"/>
              </w:rPr>
              <w:t>articol,</w:t>
            </w:r>
            <w:r>
              <w:rPr>
                <w:spacing w:val="1"/>
                <w:sz w:val="20"/>
              </w:rPr>
              <w:t xml:space="preserve"> </w:t>
            </w:r>
            <w:r>
              <w:rPr>
                <w:sz w:val="20"/>
              </w:rPr>
              <w:t>”</w:t>
            </w:r>
            <w:r>
              <w:rPr>
                <w:b/>
                <w:i/>
                <w:sz w:val="20"/>
              </w:rPr>
              <w:t>o</w:t>
            </w:r>
            <w:r>
              <w:rPr>
                <w:b/>
                <w:i/>
                <w:spacing w:val="1"/>
                <w:sz w:val="20"/>
              </w:rPr>
              <w:t xml:space="preserve"> </w:t>
            </w:r>
            <w:r>
              <w:rPr>
                <w:b/>
                <w:i/>
                <w:sz w:val="20"/>
              </w:rPr>
              <w:t>piață</w:t>
            </w:r>
            <w:r>
              <w:rPr>
                <w:b/>
                <w:i/>
                <w:spacing w:val="-58"/>
                <w:sz w:val="20"/>
              </w:rPr>
              <w:t xml:space="preserve"> </w:t>
            </w:r>
            <w:r>
              <w:rPr>
                <w:b/>
                <w:i/>
                <w:sz w:val="20"/>
              </w:rPr>
              <w:t xml:space="preserve">adiacentă </w:t>
            </w:r>
            <w:r>
              <w:rPr>
                <w:i/>
                <w:sz w:val="20"/>
              </w:rPr>
              <w:t>este acea piață a unui produs sau a unui</w:t>
            </w:r>
            <w:r>
              <w:rPr>
                <w:i/>
                <w:spacing w:val="1"/>
                <w:sz w:val="20"/>
              </w:rPr>
              <w:t xml:space="preserve"> </w:t>
            </w:r>
            <w:r>
              <w:rPr>
                <w:i/>
                <w:sz w:val="20"/>
              </w:rPr>
              <w:t>serviciu</w:t>
            </w:r>
            <w:r>
              <w:rPr>
                <w:i/>
                <w:spacing w:val="13"/>
                <w:sz w:val="20"/>
              </w:rPr>
              <w:t xml:space="preserve"> </w:t>
            </w:r>
            <w:r>
              <w:rPr>
                <w:i/>
                <w:sz w:val="20"/>
              </w:rPr>
              <w:t>situată</w:t>
            </w:r>
            <w:r>
              <w:rPr>
                <w:i/>
                <w:spacing w:val="18"/>
                <w:sz w:val="20"/>
              </w:rPr>
              <w:t xml:space="preserve"> </w:t>
            </w:r>
            <w:r>
              <w:rPr>
                <w:i/>
                <w:sz w:val="20"/>
              </w:rPr>
              <w:t>direct</w:t>
            </w:r>
            <w:r>
              <w:rPr>
                <w:i/>
                <w:spacing w:val="20"/>
                <w:sz w:val="20"/>
              </w:rPr>
              <w:t xml:space="preserve"> </w:t>
            </w:r>
            <w:r>
              <w:rPr>
                <w:i/>
                <w:sz w:val="20"/>
              </w:rPr>
              <w:t>în</w:t>
            </w:r>
            <w:r>
              <w:rPr>
                <w:i/>
                <w:spacing w:val="20"/>
                <w:sz w:val="20"/>
              </w:rPr>
              <w:t xml:space="preserve"> </w:t>
            </w:r>
            <w:r>
              <w:rPr>
                <w:i/>
                <w:sz w:val="20"/>
              </w:rPr>
              <w:t>amonte</w:t>
            </w:r>
            <w:r>
              <w:rPr>
                <w:i/>
                <w:spacing w:val="16"/>
                <w:sz w:val="20"/>
              </w:rPr>
              <w:t xml:space="preserve"> </w:t>
            </w:r>
            <w:r>
              <w:rPr>
                <w:i/>
                <w:sz w:val="20"/>
              </w:rPr>
              <w:t>sau</w:t>
            </w:r>
            <w:r>
              <w:rPr>
                <w:i/>
                <w:spacing w:val="17"/>
                <w:sz w:val="20"/>
              </w:rPr>
              <w:t xml:space="preserve"> </w:t>
            </w:r>
            <w:r>
              <w:rPr>
                <w:i/>
                <w:sz w:val="20"/>
              </w:rPr>
              <w:t>în</w:t>
            </w:r>
            <w:r>
              <w:rPr>
                <w:i/>
                <w:spacing w:val="19"/>
                <w:sz w:val="20"/>
              </w:rPr>
              <w:t xml:space="preserve"> </w:t>
            </w:r>
            <w:r>
              <w:rPr>
                <w:i/>
                <w:sz w:val="20"/>
              </w:rPr>
              <w:t>aval</w:t>
            </w:r>
            <w:r>
              <w:rPr>
                <w:i/>
                <w:spacing w:val="17"/>
                <w:sz w:val="20"/>
              </w:rPr>
              <w:t xml:space="preserve"> </w:t>
            </w:r>
            <w:r>
              <w:rPr>
                <w:i/>
                <w:sz w:val="20"/>
              </w:rPr>
              <w:t>pe</w:t>
            </w:r>
            <w:r>
              <w:rPr>
                <w:i/>
                <w:spacing w:val="21"/>
                <w:sz w:val="20"/>
              </w:rPr>
              <w:t xml:space="preserve"> </w:t>
            </w:r>
            <w:r>
              <w:rPr>
                <w:i/>
                <w:sz w:val="20"/>
              </w:rPr>
              <w:t>piața</w:t>
            </w:r>
            <w:r>
              <w:rPr>
                <w:i/>
                <w:spacing w:val="-58"/>
                <w:sz w:val="20"/>
              </w:rPr>
              <w:t xml:space="preserve"> </w:t>
            </w:r>
            <w:r>
              <w:rPr>
                <w:i/>
                <w:sz w:val="20"/>
              </w:rPr>
              <w:t>în</w:t>
            </w:r>
            <w:r>
              <w:rPr>
                <w:i/>
                <w:spacing w:val="2"/>
                <w:sz w:val="20"/>
              </w:rPr>
              <w:t xml:space="preserve"> </w:t>
            </w:r>
            <w:r>
              <w:rPr>
                <w:i/>
                <w:sz w:val="20"/>
              </w:rPr>
              <w:t>cauză”.</w:t>
            </w:r>
          </w:p>
          <w:p w14:paraId="02EF2292" w14:textId="77777777" w:rsidR="00BD35D5" w:rsidRDefault="00000000">
            <w:pPr>
              <w:pStyle w:val="TableParagraph"/>
              <w:spacing w:line="242" w:lineRule="auto"/>
              <w:ind w:left="71" w:right="63"/>
              <w:jc w:val="both"/>
              <w:rPr>
                <w:sz w:val="20"/>
              </w:rPr>
            </w:pPr>
            <w:r>
              <w:rPr>
                <w:sz w:val="20"/>
              </w:rPr>
              <w:t xml:space="preserve">Pentru persoanele </w:t>
            </w:r>
            <w:r>
              <w:rPr>
                <w:b/>
                <w:sz w:val="20"/>
              </w:rPr>
              <w:t xml:space="preserve">fizice străine </w:t>
            </w:r>
            <w:r>
              <w:rPr>
                <w:sz w:val="20"/>
              </w:rPr>
              <w:t>verificarea se va face</w:t>
            </w:r>
            <w:r>
              <w:rPr>
                <w:spacing w:val="-58"/>
                <w:sz w:val="20"/>
              </w:rPr>
              <w:t xml:space="preserve"> </w:t>
            </w:r>
            <w:r>
              <w:rPr>
                <w:sz w:val="20"/>
              </w:rPr>
              <w:t>doar</w:t>
            </w:r>
            <w:r>
              <w:rPr>
                <w:spacing w:val="-1"/>
                <w:sz w:val="20"/>
              </w:rPr>
              <w:t xml:space="preserve"> </w:t>
            </w:r>
            <w:r>
              <w:rPr>
                <w:sz w:val="20"/>
              </w:rPr>
              <w:t>pe</w:t>
            </w:r>
            <w:r>
              <w:rPr>
                <w:spacing w:val="2"/>
                <w:sz w:val="20"/>
              </w:rPr>
              <w:t xml:space="preserve"> </w:t>
            </w:r>
            <w:r>
              <w:rPr>
                <w:sz w:val="20"/>
              </w:rPr>
              <w:t>baza</w:t>
            </w:r>
            <w:r>
              <w:rPr>
                <w:spacing w:val="1"/>
                <w:sz w:val="20"/>
              </w:rPr>
              <w:t xml:space="preserve"> </w:t>
            </w:r>
            <w:r>
              <w:rPr>
                <w:sz w:val="20"/>
              </w:rPr>
              <w:t>informațiilor</w:t>
            </w:r>
            <w:r>
              <w:rPr>
                <w:spacing w:val="-1"/>
                <w:sz w:val="20"/>
              </w:rPr>
              <w:t xml:space="preserve"> </w:t>
            </w:r>
            <w:r>
              <w:rPr>
                <w:sz w:val="20"/>
              </w:rPr>
              <w:t>din Doc</w:t>
            </w:r>
            <w:r>
              <w:rPr>
                <w:spacing w:val="-2"/>
                <w:sz w:val="20"/>
              </w:rPr>
              <w:t xml:space="preserve"> </w:t>
            </w:r>
            <w:r>
              <w:rPr>
                <w:sz w:val="20"/>
              </w:rPr>
              <w:t>10.</w:t>
            </w:r>
          </w:p>
          <w:p w14:paraId="2B0DE347" w14:textId="77777777" w:rsidR="00BD35D5" w:rsidRDefault="00000000">
            <w:pPr>
              <w:pStyle w:val="TableParagraph"/>
              <w:ind w:left="71" w:right="60"/>
              <w:jc w:val="both"/>
              <w:rPr>
                <w:sz w:val="20"/>
              </w:rPr>
            </w:pPr>
            <w:r>
              <w:rPr>
                <w:sz w:val="20"/>
              </w:rPr>
              <w:t>Se verifică în RECOM online dacă reprezentantul legal</w:t>
            </w:r>
            <w:r>
              <w:rPr>
                <w:spacing w:val="1"/>
                <w:sz w:val="20"/>
              </w:rPr>
              <w:t xml:space="preserve"> </w:t>
            </w:r>
            <w:r>
              <w:rPr>
                <w:sz w:val="20"/>
              </w:rPr>
              <w:t xml:space="preserve">deţine calitatea de </w:t>
            </w:r>
            <w:r>
              <w:rPr>
                <w:b/>
                <w:sz w:val="20"/>
              </w:rPr>
              <w:t xml:space="preserve">asociat si administrator </w:t>
            </w:r>
            <w:r>
              <w:rPr>
                <w:sz w:val="20"/>
              </w:rPr>
              <w:t>cu puteri</w:t>
            </w:r>
            <w:r>
              <w:rPr>
                <w:spacing w:val="1"/>
                <w:sz w:val="20"/>
              </w:rPr>
              <w:t xml:space="preserve"> </w:t>
            </w:r>
            <w:r>
              <w:rPr>
                <w:sz w:val="20"/>
              </w:rPr>
              <w:t>depline şi dacă acesta se regăseşte în structura altor</w:t>
            </w:r>
            <w:r>
              <w:rPr>
                <w:spacing w:val="1"/>
                <w:sz w:val="20"/>
              </w:rPr>
              <w:t xml:space="preserve"> </w:t>
            </w:r>
            <w:r>
              <w:rPr>
                <w:sz w:val="20"/>
              </w:rPr>
              <w:t>forme de organizare conform OUG. 44/2008 sau Legea</w:t>
            </w:r>
            <w:r>
              <w:rPr>
                <w:spacing w:val="1"/>
                <w:sz w:val="20"/>
              </w:rPr>
              <w:t xml:space="preserve"> </w:t>
            </w:r>
            <w:r>
              <w:rPr>
                <w:sz w:val="20"/>
              </w:rPr>
              <w:t>31/1990.</w:t>
            </w:r>
          </w:p>
          <w:p w14:paraId="4ED4E307" w14:textId="77777777" w:rsidR="00BD35D5" w:rsidRDefault="00000000">
            <w:pPr>
              <w:pStyle w:val="TableParagraph"/>
              <w:spacing w:line="231" w:lineRule="exact"/>
              <w:ind w:left="71"/>
              <w:jc w:val="both"/>
              <w:rPr>
                <w:sz w:val="20"/>
              </w:rPr>
            </w:pPr>
            <w:r>
              <w:rPr>
                <w:sz w:val="20"/>
              </w:rPr>
              <w:t>Verificari</w:t>
            </w:r>
            <w:r>
              <w:rPr>
                <w:spacing w:val="-8"/>
                <w:sz w:val="20"/>
              </w:rPr>
              <w:t xml:space="preserve"> </w:t>
            </w:r>
            <w:r>
              <w:rPr>
                <w:sz w:val="20"/>
              </w:rPr>
              <w:t>calcul</w:t>
            </w:r>
            <w:r>
              <w:rPr>
                <w:spacing w:val="-5"/>
                <w:sz w:val="20"/>
              </w:rPr>
              <w:t xml:space="preserve"> </w:t>
            </w:r>
            <w:r>
              <w:rPr>
                <w:sz w:val="20"/>
              </w:rPr>
              <w:t>intreprinderi</w:t>
            </w:r>
            <w:r>
              <w:rPr>
                <w:spacing w:val="-7"/>
                <w:sz w:val="20"/>
              </w:rPr>
              <w:t xml:space="preserve"> </w:t>
            </w:r>
            <w:r>
              <w:rPr>
                <w:sz w:val="20"/>
              </w:rPr>
              <w:t>legate:</w:t>
            </w:r>
          </w:p>
          <w:p w14:paraId="581651EB" w14:textId="77777777" w:rsidR="00BD35D5" w:rsidRDefault="00000000">
            <w:pPr>
              <w:pStyle w:val="TableParagraph"/>
              <w:ind w:left="71" w:right="60"/>
              <w:jc w:val="both"/>
              <w:rPr>
                <w:sz w:val="20"/>
              </w:rPr>
            </w:pPr>
            <w:r>
              <w:rPr>
                <w:sz w:val="20"/>
              </w:rPr>
              <w:t>Daca</w:t>
            </w:r>
            <w:r>
              <w:rPr>
                <w:spacing w:val="1"/>
                <w:sz w:val="20"/>
              </w:rPr>
              <w:t xml:space="preserve"> </w:t>
            </w:r>
            <w:r>
              <w:rPr>
                <w:sz w:val="20"/>
              </w:rPr>
              <w:t>doi</w:t>
            </w:r>
            <w:r>
              <w:rPr>
                <w:spacing w:val="1"/>
                <w:sz w:val="20"/>
              </w:rPr>
              <w:t xml:space="preserve"> </w:t>
            </w:r>
            <w:r>
              <w:rPr>
                <w:sz w:val="20"/>
              </w:rPr>
              <w:t>sau</w:t>
            </w:r>
            <w:r>
              <w:rPr>
                <w:spacing w:val="1"/>
                <w:sz w:val="20"/>
              </w:rPr>
              <w:t xml:space="preserve"> </w:t>
            </w:r>
            <w:r>
              <w:rPr>
                <w:sz w:val="20"/>
              </w:rPr>
              <w:t>mai</w:t>
            </w:r>
            <w:r>
              <w:rPr>
                <w:spacing w:val="1"/>
                <w:sz w:val="20"/>
              </w:rPr>
              <w:t xml:space="preserve"> </w:t>
            </w:r>
            <w:r>
              <w:rPr>
                <w:sz w:val="20"/>
              </w:rPr>
              <w:t>multi</w:t>
            </w:r>
            <w:r>
              <w:rPr>
                <w:spacing w:val="1"/>
                <w:sz w:val="20"/>
              </w:rPr>
              <w:t xml:space="preserve"> </w:t>
            </w:r>
            <w:r>
              <w:rPr>
                <w:sz w:val="20"/>
              </w:rPr>
              <w:t>solicitanti</w:t>
            </w:r>
            <w:r>
              <w:rPr>
                <w:spacing w:val="1"/>
                <w:sz w:val="20"/>
              </w:rPr>
              <w:t xml:space="preserve"> </w:t>
            </w:r>
            <w:r>
              <w:rPr>
                <w:sz w:val="20"/>
              </w:rPr>
              <w:t>atat</w:t>
            </w:r>
            <w:r>
              <w:rPr>
                <w:spacing w:val="1"/>
                <w:sz w:val="20"/>
              </w:rPr>
              <w:t xml:space="preserve"> </w:t>
            </w:r>
            <w:r>
              <w:rPr>
                <w:sz w:val="20"/>
              </w:rPr>
              <w:t>in</w:t>
            </w:r>
            <w:r>
              <w:rPr>
                <w:spacing w:val="1"/>
                <w:sz w:val="20"/>
              </w:rPr>
              <w:t xml:space="preserve"> </w:t>
            </w:r>
            <w:r>
              <w:rPr>
                <w:sz w:val="20"/>
              </w:rPr>
              <w:t>cazul</w:t>
            </w:r>
            <w:r>
              <w:rPr>
                <w:spacing w:val="1"/>
                <w:sz w:val="20"/>
              </w:rPr>
              <w:t xml:space="preserve"> </w:t>
            </w:r>
            <w:r>
              <w:rPr>
                <w:sz w:val="20"/>
              </w:rPr>
              <w:t>persoanelor fizice cat si in cazul persoanelor juridice</w:t>
            </w:r>
            <w:r>
              <w:rPr>
                <w:spacing w:val="1"/>
                <w:sz w:val="20"/>
              </w:rPr>
              <w:t xml:space="preserve"> </w:t>
            </w:r>
            <w:r>
              <w:rPr>
                <w:b/>
                <w:sz w:val="20"/>
              </w:rPr>
              <w:t xml:space="preserve">detin impreuna </w:t>
            </w:r>
            <w:r>
              <w:rPr>
                <w:sz w:val="20"/>
              </w:rPr>
              <w:t>actiuni/parti</w:t>
            </w:r>
            <w:r>
              <w:rPr>
                <w:spacing w:val="1"/>
                <w:sz w:val="20"/>
              </w:rPr>
              <w:t xml:space="preserve"> </w:t>
            </w:r>
            <w:r>
              <w:rPr>
                <w:sz w:val="20"/>
              </w:rPr>
              <w:t>sociale/drepturi</w:t>
            </w:r>
            <w:r>
              <w:rPr>
                <w:spacing w:val="60"/>
                <w:sz w:val="20"/>
              </w:rPr>
              <w:t xml:space="preserve"> </w:t>
            </w:r>
            <w:r>
              <w:rPr>
                <w:sz w:val="20"/>
              </w:rPr>
              <w:t>de vot</w:t>
            </w:r>
            <w:r>
              <w:rPr>
                <w:spacing w:val="-58"/>
                <w:sz w:val="20"/>
              </w:rPr>
              <w:t xml:space="preserve"> </w:t>
            </w:r>
            <w:r>
              <w:rPr>
                <w:sz w:val="20"/>
              </w:rPr>
              <w:t>in</w:t>
            </w:r>
            <w:r>
              <w:rPr>
                <w:spacing w:val="1"/>
                <w:sz w:val="20"/>
              </w:rPr>
              <w:t xml:space="preserve"> </w:t>
            </w:r>
            <w:r>
              <w:rPr>
                <w:sz w:val="20"/>
              </w:rPr>
              <w:t>proportie</w:t>
            </w:r>
            <w:r>
              <w:rPr>
                <w:spacing w:val="1"/>
                <w:sz w:val="20"/>
              </w:rPr>
              <w:t xml:space="preserve"> </w:t>
            </w:r>
            <w:r>
              <w:rPr>
                <w:sz w:val="20"/>
              </w:rPr>
              <w:t>de</w:t>
            </w:r>
            <w:r>
              <w:rPr>
                <w:spacing w:val="1"/>
                <w:sz w:val="20"/>
              </w:rPr>
              <w:t xml:space="preserve"> </w:t>
            </w:r>
            <w:r>
              <w:rPr>
                <w:sz w:val="20"/>
              </w:rPr>
              <w:t>cel</w:t>
            </w:r>
            <w:r>
              <w:rPr>
                <w:spacing w:val="1"/>
                <w:sz w:val="20"/>
              </w:rPr>
              <w:t xml:space="preserve"> </w:t>
            </w:r>
            <w:r>
              <w:rPr>
                <w:sz w:val="20"/>
              </w:rPr>
              <w:t>puţin</w:t>
            </w:r>
            <w:r>
              <w:rPr>
                <w:spacing w:val="1"/>
                <w:sz w:val="20"/>
              </w:rPr>
              <w:t xml:space="preserve"> </w:t>
            </w:r>
            <w:r>
              <w:rPr>
                <w:sz w:val="20"/>
              </w:rPr>
              <w:t>50%</w:t>
            </w:r>
            <w:r>
              <w:rPr>
                <w:spacing w:val="1"/>
                <w:sz w:val="20"/>
              </w:rPr>
              <w:t xml:space="preserve"> </w:t>
            </w:r>
            <w:r>
              <w:rPr>
                <w:sz w:val="20"/>
              </w:rPr>
              <w:t>plus</w:t>
            </w:r>
            <w:r>
              <w:rPr>
                <w:spacing w:val="1"/>
                <w:sz w:val="20"/>
              </w:rPr>
              <w:t xml:space="preserve"> </w:t>
            </w:r>
            <w:r>
              <w:rPr>
                <w:sz w:val="20"/>
              </w:rPr>
              <w:t>1</w:t>
            </w:r>
            <w:r>
              <w:rPr>
                <w:spacing w:val="1"/>
                <w:sz w:val="20"/>
              </w:rPr>
              <w:t xml:space="preserve"> </w:t>
            </w:r>
            <w:r>
              <w:rPr>
                <w:sz w:val="20"/>
              </w:rPr>
              <w:t>din</w:t>
            </w:r>
            <w:r>
              <w:rPr>
                <w:spacing w:val="1"/>
                <w:sz w:val="20"/>
              </w:rPr>
              <w:t xml:space="preserve"> </w:t>
            </w:r>
            <w:r>
              <w:rPr>
                <w:sz w:val="20"/>
              </w:rPr>
              <w:t>totalul</w:t>
            </w:r>
            <w:r>
              <w:rPr>
                <w:spacing w:val="1"/>
                <w:sz w:val="20"/>
              </w:rPr>
              <w:t xml:space="preserve"> </w:t>
            </w:r>
            <w:r>
              <w:rPr>
                <w:sz w:val="20"/>
              </w:rPr>
              <w:t>acţiunilor/ părţilor sociale /drepturilor de vot în două</w:t>
            </w:r>
            <w:r>
              <w:rPr>
                <w:spacing w:val="1"/>
                <w:sz w:val="20"/>
              </w:rPr>
              <w:t xml:space="preserve"> </w:t>
            </w:r>
            <w:r>
              <w:rPr>
                <w:sz w:val="20"/>
              </w:rPr>
              <w:t>sau mai multe intreprinderi, se realizeaza calculul de</w:t>
            </w:r>
            <w:r>
              <w:rPr>
                <w:spacing w:val="1"/>
                <w:sz w:val="20"/>
              </w:rPr>
              <w:t xml:space="preserve"> </w:t>
            </w:r>
            <w:r>
              <w:rPr>
                <w:sz w:val="20"/>
              </w:rPr>
              <w:t>intreprinderi</w:t>
            </w:r>
            <w:r>
              <w:rPr>
                <w:spacing w:val="1"/>
                <w:sz w:val="20"/>
              </w:rPr>
              <w:t xml:space="preserve"> </w:t>
            </w:r>
            <w:r>
              <w:rPr>
                <w:sz w:val="20"/>
              </w:rPr>
              <w:t>legate</w:t>
            </w:r>
            <w:r>
              <w:rPr>
                <w:spacing w:val="1"/>
                <w:sz w:val="20"/>
              </w:rPr>
              <w:t xml:space="preserve"> </w:t>
            </w:r>
            <w:r>
              <w:rPr>
                <w:sz w:val="20"/>
              </w:rPr>
              <w:t>pentru</w:t>
            </w:r>
            <w:r>
              <w:rPr>
                <w:spacing w:val="1"/>
                <w:sz w:val="20"/>
              </w:rPr>
              <w:t xml:space="preserve"> </w:t>
            </w:r>
            <w:r>
              <w:rPr>
                <w:sz w:val="20"/>
              </w:rPr>
              <w:t>toate</w:t>
            </w:r>
            <w:r>
              <w:rPr>
                <w:spacing w:val="1"/>
                <w:sz w:val="20"/>
              </w:rPr>
              <w:t xml:space="preserve"> </w:t>
            </w:r>
            <w:r>
              <w:rPr>
                <w:sz w:val="20"/>
              </w:rPr>
              <w:t>intreprinderile</w:t>
            </w:r>
            <w:r>
              <w:rPr>
                <w:spacing w:val="60"/>
                <w:sz w:val="20"/>
              </w:rPr>
              <w:t xml:space="preserve"> </w:t>
            </w:r>
            <w:r>
              <w:rPr>
                <w:sz w:val="20"/>
              </w:rPr>
              <w:t>in</w:t>
            </w:r>
            <w:r>
              <w:rPr>
                <w:spacing w:val="1"/>
                <w:sz w:val="20"/>
              </w:rPr>
              <w:t xml:space="preserve"> </w:t>
            </w:r>
            <w:r>
              <w:rPr>
                <w:sz w:val="20"/>
              </w:rPr>
              <w:t xml:space="preserve">care </w:t>
            </w:r>
            <w:r>
              <w:rPr>
                <w:b/>
                <w:sz w:val="20"/>
              </w:rPr>
              <w:t xml:space="preserve">acestia detin impreuna </w:t>
            </w:r>
            <w:r>
              <w:rPr>
                <w:sz w:val="20"/>
              </w:rPr>
              <w:t>in diferite proportii cel</w:t>
            </w:r>
            <w:r>
              <w:rPr>
                <w:spacing w:val="1"/>
                <w:sz w:val="20"/>
              </w:rPr>
              <w:t xml:space="preserve"> </w:t>
            </w:r>
            <w:r>
              <w:rPr>
                <w:sz w:val="20"/>
              </w:rPr>
              <w:t>puţin</w:t>
            </w:r>
            <w:r>
              <w:rPr>
                <w:spacing w:val="8"/>
                <w:sz w:val="20"/>
              </w:rPr>
              <w:t xml:space="preserve"> </w:t>
            </w:r>
            <w:r>
              <w:rPr>
                <w:sz w:val="20"/>
              </w:rPr>
              <w:t>50%</w:t>
            </w:r>
            <w:r>
              <w:rPr>
                <w:spacing w:val="3"/>
                <w:sz w:val="20"/>
              </w:rPr>
              <w:t xml:space="preserve"> </w:t>
            </w:r>
            <w:r>
              <w:rPr>
                <w:sz w:val="20"/>
              </w:rPr>
              <w:t>plus</w:t>
            </w:r>
            <w:r>
              <w:rPr>
                <w:spacing w:val="8"/>
                <w:sz w:val="20"/>
              </w:rPr>
              <w:t xml:space="preserve"> </w:t>
            </w:r>
            <w:r>
              <w:rPr>
                <w:sz w:val="20"/>
              </w:rPr>
              <w:t>1</w:t>
            </w:r>
            <w:r>
              <w:rPr>
                <w:spacing w:val="9"/>
                <w:sz w:val="20"/>
              </w:rPr>
              <w:t xml:space="preserve"> </w:t>
            </w:r>
            <w:r>
              <w:rPr>
                <w:sz w:val="20"/>
              </w:rPr>
              <w:t>din</w:t>
            </w:r>
            <w:r>
              <w:rPr>
                <w:spacing w:val="4"/>
                <w:sz w:val="20"/>
              </w:rPr>
              <w:t xml:space="preserve"> </w:t>
            </w:r>
            <w:r>
              <w:rPr>
                <w:sz w:val="20"/>
              </w:rPr>
              <w:t>totalul</w:t>
            </w:r>
            <w:r>
              <w:rPr>
                <w:spacing w:val="7"/>
                <w:sz w:val="20"/>
              </w:rPr>
              <w:t xml:space="preserve"> </w:t>
            </w:r>
            <w:r>
              <w:rPr>
                <w:sz w:val="20"/>
              </w:rPr>
              <w:t>acţiunilor/</w:t>
            </w:r>
            <w:r>
              <w:rPr>
                <w:spacing w:val="8"/>
                <w:sz w:val="20"/>
              </w:rPr>
              <w:t xml:space="preserve"> </w:t>
            </w:r>
            <w:r>
              <w:rPr>
                <w:sz w:val="20"/>
              </w:rPr>
              <w:t>părţilor</w:t>
            </w:r>
            <w:r>
              <w:rPr>
                <w:spacing w:val="7"/>
                <w:sz w:val="20"/>
              </w:rPr>
              <w:t xml:space="preserve"> </w:t>
            </w:r>
            <w:r>
              <w:rPr>
                <w:sz w:val="20"/>
              </w:rPr>
              <w:t>sociale</w:t>
            </w:r>
          </w:p>
          <w:p w14:paraId="6B517E0F" w14:textId="77777777" w:rsidR="00BD35D5" w:rsidRDefault="00000000">
            <w:pPr>
              <w:pStyle w:val="TableParagraph"/>
              <w:ind w:left="71" w:right="63"/>
              <w:jc w:val="both"/>
              <w:rPr>
                <w:sz w:val="20"/>
              </w:rPr>
            </w:pPr>
            <w:r>
              <w:rPr>
                <w:sz w:val="20"/>
              </w:rPr>
              <w:t>/drepturilor de vot, conform prevederilor legii 346 si</w:t>
            </w:r>
            <w:r>
              <w:rPr>
                <w:spacing w:val="1"/>
                <w:sz w:val="20"/>
              </w:rPr>
              <w:t xml:space="preserve"> </w:t>
            </w:r>
            <w:r>
              <w:rPr>
                <w:sz w:val="20"/>
              </w:rPr>
              <w:t>Recomandarilor</w:t>
            </w:r>
            <w:r>
              <w:rPr>
                <w:spacing w:val="1"/>
                <w:sz w:val="20"/>
              </w:rPr>
              <w:t xml:space="preserve"> </w:t>
            </w:r>
            <w:r>
              <w:rPr>
                <w:sz w:val="20"/>
              </w:rPr>
              <w:t>CE</w:t>
            </w:r>
            <w:r>
              <w:rPr>
                <w:spacing w:val="1"/>
                <w:sz w:val="20"/>
              </w:rPr>
              <w:t xml:space="preserve"> </w:t>
            </w:r>
            <w:r>
              <w:rPr>
                <w:sz w:val="20"/>
              </w:rPr>
              <w:t>pentru</w:t>
            </w:r>
            <w:r>
              <w:rPr>
                <w:spacing w:val="1"/>
                <w:sz w:val="20"/>
              </w:rPr>
              <w:t xml:space="preserve"> </w:t>
            </w:r>
            <w:r>
              <w:rPr>
                <w:sz w:val="20"/>
              </w:rPr>
              <w:t>calculul</w:t>
            </w:r>
            <w:r>
              <w:rPr>
                <w:spacing w:val="1"/>
                <w:sz w:val="20"/>
              </w:rPr>
              <w:t xml:space="preserve"> </w:t>
            </w:r>
            <w:r>
              <w:rPr>
                <w:sz w:val="20"/>
              </w:rPr>
              <w:t>intreprinderilor</w:t>
            </w:r>
            <w:r>
              <w:rPr>
                <w:spacing w:val="1"/>
                <w:sz w:val="20"/>
              </w:rPr>
              <w:t xml:space="preserve"> </w:t>
            </w:r>
            <w:r>
              <w:rPr>
                <w:sz w:val="20"/>
              </w:rPr>
              <w:t>legate.</w:t>
            </w:r>
          </w:p>
          <w:p w14:paraId="305DEF8D" w14:textId="77777777" w:rsidR="00BD35D5" w:rsidRDefault="00000000">
            <w:pPr>
              <w:pStyle w:val="TableParagraph"/>
              <w:spacing w:line="231" w:lineRule="exact"/>
              <w:ind w:left="71"/>
              <w:rPr>
                <w:sz w:val="20"/>
              </w:rPr>
            </w:pPr>
            <w:r>
              <w:rPr>
                <w:sz w:val="20"/>
              </w:rPr>
              <w:t>Exemple:</w:t>
            </w:r>
          </w:p>
          <w:p w14:paraId="1EBBAF7E" w14:textId="77777777" w:rsidR="00BD35D5" w:rsidRDefault="00000000">
            <w:pPr>
              <w:pStyle w:val="TableParagraph"/>
              <w:numPr>
                <w:ilvl w:val="0"/>
                <w:numId w:val="38"/>
              </w:numPr>
              <w:tabs>
                <w:tab w:val="left" w:pos="792"/>
              </w:tabs>
              <w:spacing w:line="242" w:lineRule="auto"/>
              <w:ind w:right="54" w:firstLine="312"/>
              <w:jc w:val="both"/>
              <w:rPr>
                <w:sz w:val="20"/>
              </w:rPr>
            </w:pPr>
            <w:r>
              <w:rPr>
                <w:sz w:val="20"/>
              </w:rPr>
              <w:t>Dacă persoana fizică sau juridică (X) detine cel</w:t>
            </w:r>
            <w:r>
              <w:rPr>
                <w:spacing w:val="-58"/>
                <w:sz w:val="20"/>
              </w:rPr>
              <w:t xml:space="preserve"> </w:t>
            </w:r>
            <w:r>
              <w:rPr>
                <w:sz w:val="20"/>
              </w:rPr>
              <w:t>puţin</w:t>
            </w:r>
            <w:r>
              <w:rPr>
                <w:spacing w:val="4"/>
                <w:sz w:val="20"/>
              </w:rPr>
              <w:t xml:space="preserve"> </w:t>
            </w:r>
            <w:r>
              <w:rPr>
                <w:sz w:val="20"/>
              </w:rPr>
              <w:t>50%</w:t>
            </w:r>
            <w:r>
              <w:rPr>
                <w:spacing w:val="2"/>
                <w:sz w:val="20"/>
              </w:rPr>
              <w:t xml:space="preserve"> </w:t>
            </w:r>
            <w:r>
              <w:rPr>
                <w:sz w:val="20"/>
              </w:rPr>
              <w:t>plus</w:t>
            </w:r>
            <w:r>
              <w:rPr>
                <w:spacing w:val="-1"/>
                <w:sz w:val="20"/>
              </w:rPr>
              <w:t xml:space="preserve"> </w:t>
            </w:r>
            <w:r>
              <w:rPr>
                <w:sz w:val="20"/>
              </w:rPr>
              <w:t>1</w:t>
            </w:r>
            <w:r>
              <w:rPr>
                <w:spacing w:val="3"/>
                <w:sz w:val="20"/>
              </w:rPr>
              <w:t xml:space="preserve"> </w:t>
            </w:r>
            <w:r>
              <w:rPr>
                <w:sz w:val="20"/>
              </w:rPr>
              <w:t>din</w:t>
            </w:r>
            <w:r>
              <w:rPr>
                <w:spacing w:val="-1"/>
                <w:sz w:val="20"/>
              </w:rPr>
              <w:t xml:space="preserve"> </w:t>
            </w:r>
            <w:r>
              <w:rPr>
                <w:sz w:val="20"/>
              </w:rPr>
              <w:t>totalul</w:t>
            </w:r>
            <w:r>
              <w:rPr>
                <w:spacing w:val="-3"/>
                <w:sz w:val="20"/>
              </w:rPr>
              <w:t xml:space="preserve"> </w:t>
            </w:r>
            <w:r>
              <w:rPr>
                <w:sz w:val="20"/>
              </w:rPr>
              <w:t>acţiunilor/</w:t>
            </w:r>
            <w:r>
              <w:rPr>
                <w:spacing w:val="3"/>
                <w:sz w:val="20"/>
              </w:rPr>
              <w:t xml:space="preserve"> </w:t>
            </w:r>
            <w:r>
              <w:rPr>
                <w:sz w:val="20"/>
              </w:rPr>
              <w:t>părţilor</w:t>
            </w:r>
            <w:r>
              <w:rPr>
                <w:spacing w:val="3"/>
                <w:sz w:val="20"/>
              </w:rPr>
              <w:t xml:space="preserve"> </w:t>
            </w:r>
            <w:r>
              <w:rPr>
                <w:sz w:val="20"/>
              </w:rPr>
              <w:t>sociale</w:t>
            </w:r>
          </w:p>
          <w:p w14:paraId="21484240" w14:textId="77777777" w:rsidR="00BD35D5" w:rsidRDefault="00000000">
            <w:pPr>
              <w:pStyle w:val="TableParagraph"/>
              <w:spacing w:line="237" w:lineRule="auto"/>
              <w:ind w:left="119" w:right="65"/>
              <w:jc w:val="both"/>
              <w:rPr>
                <w:sz w:val="20"/>
              </w:rPr>
            </w:pPr>
            <w:r>
              <w:rPr>
                <w:sz w:val="20"/>
              </w:rPr>
              <w:t>/drepturile de vot ale intreprindeii A si cel puţin 50%</w:t>
            </w:r>
            <w:r>
              <w:rPr>
                <w:spacing w:val="1"/>
                <w:sz w:val="20"/>
              </w:rPr>
              <w:t xml:space="preserve"> </w:t>
            </w:r>
            <w:r>
              <w:rPr>
                <w:sz w:val="20"/>
              </w:rPr>
              <w:t>plus</w:t>
            </w:r>
            <w:r>
              <w:rPr>
                <w:spacing w:val="36"/>
                <w:sz w:val="20"/>
              </w:rPr>
              <w:t xml:space="preserve"> </w:t>
            </w:r>
            <w:r>
              <w:rPr>
                <w:sz w:val="20"/>
              </w:rPr>
              <w:t>1</w:t>
            </w:r>
            <w:r>
              <w:rPr>
                <w:spacing w:val="36"/>
                <w:sz w:val="20"/>
              </w:rPr>
              <w:t xml:space="preserve"> </w:t>
            </w:r>
            <w:r>
              <w:rPr>
                <w:sz w:val="20"/>
              </w:rPr>
              <w:t>din</w:t>
            </w:r>
            <w:r>
              <w:rPr>
                <w:spacing w:val="32"/>
                <w:sz w:val="20"/>
              </w:rPr>
              <w:t xml:space="preserve"> </w:t>
            </w:r>
            <w:r>
              <w:rPr>
                <w:sz w:val="20"/>
              </w:rPr>
              <w:t>totalul</w:t>
            </w:r>
            <w:r>
              <w:rPr>
                <w:spacing w:val="34"/>
                <w:sz w:val="20"/>
              </w:rPr>
              <w:t xml:space="preserve"> </w:t>
            </w:r>
            <w:r>
              <w:rPr>
                <w:sz w:val="20"/>
              </w:rPr>
              <w:t>acţiunilor/</w:t>
            </w:r>
            <w:r>
              <w:rPr>
                <w:spacing w:val="36"/>
                <w:sz w:val="20"/>
              </w:rPr>
              <w:t xml:space="preserve"> </w:t>
            </w:r>
            <w:r>
              <w:rPr>
                <w:sz w:val="20"/>
              </w:rPr>
              <w:t>părţilor</w:t>
            </w:r>
            <w:r>
              <w:rPr>
                <w:spacing w:val="34"/>
                <w:sz w:val="20"/>
              </w:rPr>
              <w:t xml:space="preserve"> </w:t>
            </w:r>
            <w:r>
              <w:rPr>
                <w:sz w:val="20"/>
              </w:rPr>
              <w:t>sociale</w:t>
            </w:r>
          </w:p>
          <w:p w14:paraId="6C22640B" w14:textId="77777777" w:rsidR="00BD35D5" w:rsidRDefault="00000000">
            <w:pPr>
              <w:pStyle w:val="TableParagraph"/>
              <w:ind w:left="119" w:right="61"/>
              <w:jc w:val="both"/>
              <w:rPr>
                <w:sz w:val="20"/>
              </w:rPr>
            </w:pPr>
            <w:r>
              <w:rPr>
                <w:sz w:val="20"/>
              </w:rPr>
              <w:t>/drepturile</w:t>
            </w:r>
            <w:r>
              <w:rPr>
                <w:spacing w:val="1"/>
                <w:sz w:val="20"/>
              </w:rPr>
              <w:t xml:space="preserve"> </w:t>
            </w:r>
            <w:r>
              <w:rPr>
                <w:sz w:val="20"/>
              </w:rPr>
              <w:t>de</w:t>
            </w:r>
            <w:r>
              <w:rPr>
                <w:spacing w:val="1"/>
                <w:sz w:val="20"/>
              </w:rPr>
              <w:t xml:space="preserve"> </w:t>
            </w:r>
            <w:r>
              <w:rPr>
                <w:sz w:val="20"/>
              </w:rPr>
              <w:t>vot</w:t>
            </w:r>
            <w:r>
              <w:rPr>
                <w:spacing w:val="1"/>
                <w:sz w:val="20"/>
              </w:rPr>
              <w:t xml:space="preserve"> </w:t>
            </w:r>
            <w:r>
              <w:rPr>
                <w:sz w:val="20"/>
              </w:rPr>
              <w:t>ale</w:t>
            </w:r>
            <w:r>
              <w:rPr>
                <w:spacing w:val="1"/>
                <w:sz w:val="20"/>
              </w:rPr>
              <w:t xml:space="preserve"> </w:t>
            </w:r>
            <w:r>
              <w:rPr>
                <w:sz w:val="20"/>
              </w:rPr>
              <w:t>intreprindeii</w:t>
            </w:r>
            <w:r>
              <w:rPr>
                <w:spacing w:val="1"/>
                <w:sz w:val="20"/>
              </w:rPr>
              <w:t xml:space="preserve"> </w:t>
            </w:r>
            <w:r>
              <w:rPr>
                <w:sz w:val="20"/>
              </w:rPr>
              <w:t>B,</w:t>
            </w:r>
            <w:r>
              <w:rPr>
                <w:spacing w:val="1"/>
                <w:sz w:val="20"/>
              </w:rPr>
              <w:t xml:space="preserve"> </w:t>
            </w:r>
            <w:r>
              <w:rPr>
                <w:sz w:val="20"/>
              </w:rPr>
              <w:t>cele</w:t>
            </w:r>
            <w:r>
              <w:rPr>
                <w:spacing w:val="1"/>
                <w:sz w:val="20"/>
              </w:rPr>
              <w:t xml:space="preserve"> </w:t>
            </w:r>
            <w:r>
              <w:rPr>
                <w:sz w:val="20"/>
              </w:rPr>
              <w:t>două</w:t>
            </w:r>
            <w:r>
              <w:rPr>
                <w:spacing w:val="1"/>
                <w:sz w:val="20"/>
              </w:rPr>
              <w:t xml:space="preserve"> </w:t>
            </w:r>
            <w:r>
              <w:rPr>
                <w:sz w:val="20"/>
              </w:rPr>
              <w:t>întreprinderi (A si B) vor fi considerate intreprinderi</w:t>
            </w:r>
            <w:r>
              <w:rPr>
                <w:spacing w:val="1"/>
                <w:sz w:val="20"/>
              </w:rPr>
              <w:t xml:space="preserve"> </w:t>
            </w:r>
            <w:r>
              <w:rPr>
                <w:sz w:val="20"/>
              </w:rPr>
              <w:t>legate.</w:t>
            </w:r>
          </w:p>
          <w:p w14:paraId="7E64EF2E" w14:textId="77777777" w:rsidR="00BD35D5" w:rsidRDefault="00000000">
            <w:pPr>
              <w:pStyle w:val="TableParagraph"/>
              <w:numPr>
                <w:ilvl w:val="0"/>
                <w:numId w:val="38"/>
              </w:numPr>
              <w:tabs>
                <w:tab w:val="left" w:pos="792"/>
              </w:tabs>
              <w:ind w:right="58" w:firstLine="312"/>
              <w:jc w:val="both"/>
              <w:rPr>
                <w:sz w:val="20"/>
              </w:rPr>
            </w:pPr>
            <w:r>
              <w:rPr>
                <w:sz w:val="20"/>
              </w:rPr>
              <w:t>Dacă</w:t>
            </w:r>
            <w:r>
              <w:rPr>
                <w:spacing w:val="1"/>
                <w:sz w:val="20"/>
              </w:rPr>
              <w:t xml:space="preserve"> </w:t>
            </w:r>
            <w:r>
              <w:rPr>
                <w:sz w:val="20"/>
              </w:rPr>
              <w:t>persoanele fizice</w:t>
            </w:r>
            <w:r>
              <w:rPr>
                <w:spacing w:val="1"/>
                <w:sz w:val="20"/>
              </w:rPr>
              <w:t xml:space="preserve"> </w:t>
            </w:r>
            <w:r>
              <w:rPr>
                <w:sz w:val="20"/>
              </w:rPr>
              <w:t>sau</w:t>
            </w:r>
            <w:r>
              <w:rPr>
                <w:spacing w:val="1"/>
                <w:sz w:val="20"/>
              </w:rPr>
              <w:t xml:space="preserve"> </w:t>
            </w:r>
            <w:r>
              <w:rPr>
                <w:sz w:val="20"/>
              </w:rPr>
              <w:t>juridice</w:t>
            </w:r>
            <w:r>
              <w:rPr>
                <w:spacing w:val="1"/>
                <w:sz w:val="20"/>
              </w:rPr>
              <w:t xml:space="preserve"> </w:t>
            </w:r>
            <w:r>
              <w:rPr>
                <w:sz w:val="20"/>
              </w:rPr>
              <w:t>(X</w:t>
            </w:r>
            <w:r>
              <w:rPr>
                <w:spacing w:val="1"/>
                <w:sz w:val="20"/>
              </w:rPr>
              <w:t xml:space="preserve"> </w:t>
            </w:r>
            <w:r>
              <w:rPr>
                <w:sz w:val="20"/>
              </w:rPr>
              <w:t>si</w:t>
            </w:r>
            <w:r>
              <w:rPr>
                <w:spacing w:val="1"/>
                <w:sz w:val="20"/>
              </w:rPr>
              <w:t xml:space="preserve"> </w:t>
            </w:r>
            <w:r>
              <w:rPr>
                <w:sz w:val="20"/>
              </w:rPr>
              <w:t>Y)</w:t>
            </w:r>
            <w:r>
              <w:rPr>
                <w:spacing w:val="1"/>
                <w:sz w:val="20"/>
              </w:rPr>
              <w:t xml:space="preserve"> </w:t>
            </w:r>
            <w:r>
              <w:rPr>
                <w:sz w:val="20"/>
              </w:rPr>
              <w:t>detin</w:t>
            </w:r>
            <w:r>
              <w:rPr>
                <w:spacing w:val="1"/>
                <w:sz w:val="20"/>
              </w:rPr>
              <w:t xml:space="preserve"> </w:t>
            </w:r>
            <w:r>
              <w:rPr>
                <w:sz w:val="20"/>
              </w:rPr>
              <w:t>cel</w:t>
            </w:r>
            <w:r>
              <w:rPr>
                <w:spacing w:val="1"/>
                <w:sz w:val="20"/>
              </w:rPr>
              <w:t xml:space="preserve"> </w:t>
            </w:r>
            <w:r>
              <w:rPr>
                <w:sz w:val="20"/>
              </w:rPr>
              <w:t>puţin</w:t>
            </w:r>
            <w:r>
              <w:rPr>
                <w:spacing w:val="1"/>
                <w:sz w:val="20"/>
              </w:rPr>
              <w:t xml:space="preserve"> </w:t>
            </w:r>
            <w:r>
              <w:rPr>
                <w:sz w:val="20"/>
              </w:rPr>
              <w:t>50%</w:t>
            </w:r>
            <w:r>
              <w:rPr>
                <w:spacing w:val="1"/>
                <w:sz w:val="20"/>
              </w:rPr>
              <w:t xml:space="preserve"> </w:t>
            </w:r>
            <w:r>
              <w:rPr>
                <w:sz w:val="20"/>
              </w:rPr>
              <w:t>plus</w:t>
            </w:r>
            <w:r>
              <w:rPr>
                <w:spacing w:val="1"/>
                <w:sz w:val="20"/>
              </w:rPr>
              <w:t xml:space="preserve"> </w:t>
            </w:r>
            <w:r>
              <w:rPr>
                <w:sz w:val="20"/>
              </w:rPr>
              <w:t>1</w:t>
            </w:r>
            <w:r>
              <w:rPr>
                <w:spacing w:val="1"/>
                <w:sz w:val="20"/>
              </w:rPr>
              <w:t xml:space="preserve"> </w:t>
            </w:r>
            <w:r>
              <w:rPr>
                <w:sz w:val="20"/>
              </w:rPr>
              <w:t>din</w:t>
            </w:r>
            <w:r>
              <w:rPr>
                <w:spacing w:val="1"/>
                <w:sz w:val="20"/>
              </w:rPr>
              <w:t xml:space="preserve"> </w:t>
            </w:r>
            <w:r>
              <w:rPr>
                <w:sz w:val="20"/>
              </w:rPr>
              <w:t>totalul</w:t>
            </w:r>
            <w:r>
              <w:rPr>
                <w:spacing w:val="1"/>
                <w:sz w:val="20"/>
              </w:rPr>
              <w:t xml:space="preserve"> </w:t>
            </w:r>
            <w:r>
              <w:rPr>
                <w:sz w:val="20"/>
              </w:rPr>
              <w:t>acţiunilor/</w:t>
            </w:r>
            <w:r>
              <w:rPr>
                <w:spacing w:val="1"/>
                <w:sz w:val="20"/>
              </w:rPr>
              <w:t xml:space="preserve"> </w:t>
            </w:r>
            <w:r>
              <w:rPr>
                <w:sz w:val="20"/>
              </w:rPr>
              <w:t>părţilor sociale /drepturile de vot ale intreprinderii A,</w:t>
            </w:r>
            <w:r>
              <w:rPr>
                <w:spacing w:val="-58"/>
                <w:sz w:val="20"/>
              </w:rPr>
              <w:t xml:space="preserve"> </w:t>
            </w:r>
            <w:r>
              <w:rPr>
                <w:sz w:val="20"/>
              </w:rPr>
              <w:t>in</w:t>
            </w:r>
            <w:r>
              <w:rPr>
                <w:spacing w:val="1"/>
                <w:sz w:val="20"/>
              </w:rPr>
              <w:t xml:space="preserve"> </w:t>
            </w:r>
            <w:r>
              <w:rPr>
                <w:sz w:val="20"/>
              </w:rPr>
              <w:t>oricare</w:t>
            </w:r>
            <w:r>
              <w:rPr>
                <w:spacing w:val="1"/>
                <w:sz w:val="20"/>
              </w:rPr>
              <w:t xml:space="preserve"> </w:t>
            </w:r>
            <w:r>
              <w:rPr>
                <w:sz w:val="20"/>
              </w:rPr>
              <w:t>dintre</w:t>
            </w:r>
            <w:r>
              <w:rPr>
                <w:spacing w:val="1"/>
                <w:sz w:val="20"/>
              </w:rPr>
              <w:t xml:space="preserve"> </w:t>
            </w:r>
            <w:r>
              <w:rPr>
                <w:sz w:val="20"/>
              </w:rPr>
              <w:t>proportii</w:t>
            </w:r>
            <w:r>
              <w:rPr>
                <w:spacing w:val="1"/>
                <w:sz w:val="20"/>
              </w:rPr>
              <w:t xml:space="preserve"> </w:t>
            </w:r>
            <w:r>
              <w:rPr>
                <w:sz w:val="20"/>
              </w:rPr>
              <w:t>si</w:t>
            </w:r>
            <w:r>
              <w:rPr>
                <w:spacing w:val="1"/>
                <w:sz w:val="20"/>
              </w:rPr>
              <w:t xml:space="preserve"> </w:t>
            </w:r>
            <w:r>
              <w:rPr>
                <w:sz w:val="20"/>
              </w:rPr>
              <w:t>totodata</w:t>
            </w:r>
            <w:r>
              <w:rPr>
                <w:spacing w:val="1"/>
                <w:sz w:val="20"/>
              </w:rPr>
              <w:t xml:space="preserve"> </w:t>
            </w:r>
            <w:r>
              <w:rPr>
                <w:sz w:val="20"/>
              </w:rPr>
              <w:t>aceleasi</w:t>
            </w:r>
            <w:r>
              <w:rPr>
                <w:spacing w:val="1"/>
                <w:sz w:val="20"/>
              </w:rPr>
              <w:t xml:space="preserve"> </w:t>
            </w:r>
            <w:r>
              <w:rPr>
                <w:sz w:val="20"/>
              </w:rPr>
              <w:t>persoane fizice sau juridice (X si Y) detin de cel puţin</w:t>
            </w:r>
            <w:r>
              <w:rPr>
                <w:spacing w:val="1"/>
                <w:sz w:val="20"/>
              </w:rPr>
              <w:t xml:space="preserve"> </w:t>
            </w:r>
            <w:r>
              <w:rPr>
                <w:sz w:val="20"/>
              </w:rPr>
              <w:t>50%</w:t>
            </w:r>
            <w:r>
              <w:rPr>
                <w:spacing w:val="20"/>
                <w:sz w:val="20"/>
              </w:rPr>
              <w:t xml:space="preserve"> </w:t>
            </w:r>
            <w:r>
              <w:rPr>
                <w:sz w:val="20"/>
              </w:rPr>
              <w:t>plus</w:t>
            </w:r>
            <w:r>
              <w:rPr>
                <w:spacing w:val="16"/>
                <w:sz w:val="20"/>
              </w:rPr>
              <w:t xml:space="preserve"> </w:t>
            </w:r>
            <w:r>
              <w:rPr>
                <w:sz w:val="20"/>
              </w:rPr>
              <w:t>1</w:t>
            </w:r>
            <w:r>
              <w:rPr>
                <w:spacing w:val="21"/>
                <w:sz w:val="20"/>
              </w:rPr>
              <w:t xml:space="preserve"> </w:t>
            </w:r>
            <w:r>
              <w:rPr>
                <w:sz w:val="20"/>
              </w:rPr>
              <w:t>din</w:t>
            </w:r>
            <w:r>
              <w:rPr>
                <w:spacing w:val="12"/>
                <w:sz w:val="20"/>
              </w:rPr>
              <w:t xml:space="preserve"> </w:t>
            </w:r>
            <w:r>
              <w:rPr>
                <w:sz w:val="20"/>
              </w:rPr>
              <w:t>totalul</w:t>
            </w:r>
            <w:r>
              <w:rPr>
                <w:spacing w:val="19"/>
                <w:sz w:val="20"/>
              </w:rPr>
              <w:t xml:space="preserve"> </w:t>
            </w:r>
            <w:r>
              <w:rPr>
                <w:sz w:val="20"/>
              </w:rPr>
              <w:t>acţiunilor/</w:t>
            </w:r>
            <w:r>
              <w:rPr>
                <w:spacing w:val="16"/>
                <w:sz w:val="20"/>
              </w:rPr>
              <w:t xml:space="preserve"> </w:t>
            </w:r>
            <w:r>
              <w:rPr>
                <w:sz w:val="20"/>
              </w:rPr>
              <w:t>părţilor</w:t>
            </w:r>
            <w:r>
              <w:rPr>
                <w:spacing w:val="19"/>
                <w:sz w:val="20"/>
              </w:rPr>
              <w:t xml:space="preserve"> </w:t>
            </w:r>
            <w:r>
              <w:rPr>
                <w:sz w:val="20"/>
              </w:rPr>
              <w:t>sociale</w:t>
            </w:r>
          </w:p>
          <w:p w14:paraId="0138BB37" w14:textId="77777777" w:rsidR="00BD35D5" w:rsidRDefault="00000000">
            <w:pPr>
              <w:pStyle w:val="TableParagraph"/>
              <w:ind w:left="119" w:right="63"/>
              <w:jc w:val="both"/>
              <w:rPr>
                <w:sz w:val="20"/>
              </w:rPr>
            </w:pPr>
            <w:r>
              <w:rPr>
                <w:sz w:val="20"/>
              </w:rPr>
              <w:t>/drepturilor</w:t>
            </w:r>
            <w:r>
              <w:rPr>
                <w:spacing w:val="1"/>
                <w:sz w:val="20"/>
              </w:rPr>
              <w:t xml:space="preserve"> </w:t>
            </w:r>
            <w:r>
              <w:rPr>
                <w:sz w:val="20"/>
              </w:rPr>
              <w:t>de</w:t>
            </w:r>
            <w:r>
              <w:rPr>
                <w:spacing w:val="1"/>
                <w:sz w:val="20"/>
              </w:rPr>
              <w:t xml:space="preserve"> </w:t>
            </w:r>
            <w:r>
              <w:rPr>
                <w:sz w:val="20"/>
              </w:rPr>
              <w:t>vot</w:t>
            </w:r>
            <w:r>
              <w:rPr>
                <w:spacing w:val="1"/>
                <w:sz w:val="20"/>
              </w:rPr>
              <w:t xml:space="preserve"> </w:t>
            </w:r>
            <w:r>
              <w:rPr>
                <w:sz w:val="20"/>
              </w:rPr>
              <w:t>ale</w:t>
            </w:r>
            <w:r>
              <w:rPr>
                <w:spacing w:val="1"/>
                <w:sz w:val="20"/>
              </w:rPr>
              <w:t xml:space="preserve"> </w:t>
            </w:r>
            <w:r>
              <w:rPr>
                <w:sz w:val="20"/>
              </w:rPr>
              <w:t>intreprindeii</w:t>
            </w:r>
            <w:r>
              <w:rPr>
                <w:spacing w:val="1"/>
                <w:sz w:val="20"/>
              </w:rPr>
              <w:t xml:space="preserve"> </w:t>
            </w:r>
            <w:r>
              <w:rPr>
                <w:sz w:val="20"/>
              </w:rPr>
              <w:t>B,</w:t>
            </w:r>
            <w:r>
              <w:rPr>
                <w:spacing w:val="1"/>
                <w:sz w:val="20"/>
              </w:rPr>
              <w:t xml:space="preserve"> </w:t>
            </w:r>
            <w:r>
              <w:rPr>
                <w:sz w:val="20"/>
              </w:rPr>
              <w:t>cele</w:t>
            </w:r>
            <w:r>
              <w:rPr>
                <w:spacing w:val="1"/>
                <w:sz w:val="20"/>
              </w:rPr>
              <w:t xml:space="preserve"> </w:t>
            </w:r>
            <w:r>
              <w:rPr>
                <w:sz w:val="20"/>
              </w:rPr>
              <w:t>două</w:t>
            </w:r>
            <w:r>
              <w:rPr>
                <w:spacing w:val="1"/>
                <w:sz w:val="20"/>
              </w:rPr>
              <w:t xml:space="preserve"> </w:t>
            </w:r>
            <w:r>
              <w:rPr>
                <w:sz w:val="20"/>
              </w:rPr>
              <w:t>întreprinderi (A si B) vor fi considerate intreprinderi</w:t>
            </w:r>
            <w:r>
              <w:rPr>
                <w:spacing w:val="1"/>
                <w:sz w:val="20"/>
              </w:rPr>
              <w:t xml:space="preserve"> </w:t>
            </w:r>
            <w:r>
              <w:rPr>
                <w:sz w:val="20"/>
              </w:rPr>
              <w:t>legate.</w:t>
            </w:r>
            <w:r>
              <w:rPr>
                <w:spacing w:val="1"/>
                <w:sz w:val="20"/>
              </w:rPr>
              <w:t xml:space="preserve"> </w:t>
            </w:r>
            <w:r>
              <w:rPr>
                <w:sz w:val="20"/>
              </w:rPr>
              <w:t>Cele</w:t>
            </w:r>
            <w:r>
              <w:rPr>
                <w:spacing w:val="1"/>
                <w:sz w:val="20"/>
              </w:rPr>
              <w:t xml:space="preserve"> </w:t>
            </w:r>
            <w:r>
              <w:rPr>
                <w:sz w:val="20"/>
              </w:rPr>
              <w:t>două</w:t>
            </w:r>
            <w:r>
              <w:rPr>
                <w:spacing w:val="1"/>
                <w:sz w:val="20"/>
              </w:rPr>
              <w:t xml:space="preserve"> </w:t>
            </w:r>
            <w:r>
              <w:rPr>
                <w:sz w:val="20"/>
              </w:rPr>
              <w:t>persoane</w:t>
            </w:r>
            <w:r>
              <w:rPr>
                <w:spacing w:val="1"/>
                <w:sz w:val="20"/>
              </w:rPr>
              <w:t xml:space="preserve"> </w:t>
            </w:r>
            <w:r>
              <w:rPr>
                <w:sz w:val="20"/>
              </w:rPr>
              <w:t>fizice</w:t>
            </w:r>
            <w:r>
              <w:rPr>
                <w:spacing w:val="1"/>
                <w:sz w:val="20"/>
              </w:rPr>
              <w:t xml:space="preserve"> </w:t>
            </w:r>
            <w:r>
              <w:rPr>
                <w:sz w:val="20"/>
              </w:rPr>
              <w:t>sau</w:t>
            </w:r>
            <w:r>
              <w:rPr>
                <w:spacing w:val="1"/>
                <w:sz w:val="20"/>
              </w:rPr>
              <w:t xml:space="preserve"> </w:t>
            </w:r>
            <w:r>
              <w:rPr>
                <w:sz w:val="20"/>
              </w:rPr>
              <w:t>juridice,</w:t>
            </w:r>
            <w:r>
              <w:rPr>
                <w:spacing w:val="1"/>
                <w:sz w:val="20"/>
              </w:rPr>
              <w:t xml:space="preserve"> </w:t>
            </w:r>
            <w:r>
              <w:rPr>
                <w:sz w:val="20"/>
              </w:rPr>
              <w:t>împreună, vor fi considerate actionari majoritari in</w:t>
            </w:r>
            <w:r>
              <w:rPr>
                <w:spacing w:val="1"/>
                <w:sz w:val="20"/>
              </w:rPr>
              <w:t xml:space="preserve"> </w:t>
            </w:r>
            <w:r>
              <w:rPr>
                <w:sz w:val="20"/>
              </w:rPr>
              <w:t>ambele</w:t>
            </w:r>
            <w:r>
              <w:rPr>
                <w:spacing w:val="1"/>
                <w:sz w:val="20"/>
              </w:rPr>
              <w:t xml:space="preserve"> </w:t>
            </w:r>
            <w:r>
              <w:rPr>
                <w:sz w:val="20"/>
              </w:rPr>
              <w:t>intreprinderi</w:t>
            </w:r>
            <w:r>
              <w:rPr>
                <w:spacing w:val="1"/>
                <w:sz w:val="20"/>
              </w:rPr>
              <w:t xml:space="preserve"> </w:t>
            </w:r>
            <w:r>
              <w:rPr>
                <w:sz w:val="20"/>
              </w:rPr>
              <w:t>si se vor cumula datele celor</w:t>
            </w:r>
            <w:r>
              <w:rPr>
                <w:spacing w:val="1"/>
                <w:sz w:val="20"/>
              </w:rPr>
              <w:t xml:space="preserve"> </w:t>
            </w:r>
            <w:r>
              <w:rPr>
                <w:sz w:val="20"/>
              </w:rPr>
              <w:t>doua intreprinderi.</w:t>
            </w:r>
          </w:p>
          <w:p w14:paraId="7872D810" w14:textId="77777777" w:rsidR="00BD35D5" w:rsidRDefault="00000000">
            <w:pPr>
              <w:pStyle w:val="TableParagraph"/>
              <w:spacing w:line="232" w:lineRule="exact"/>
              <w:ind w:left="71"/>
              <w:jc w:val="both"/>
              <w:rPr>
                <w:sz w:val="20"/>
              </w:rPr>
            </w:pPr>
            <w:r>
              <w:rPr>
                <w:sz w:val="20"/>
              </w:rPr>
              <w:t>Pentru</w:t>
            </w:r>
            <w:r>
              <w:rPr>
                <w:spacing w:val="-5"/>
                <w:sz w:val="20"/>
              </w:rPr>
              <w:t xml:space="preserve"> </w:t>
            </w:r>
            <w:r>
              <w:rPr>
                <w:sz w:val="20"/>
              </w:rPr>
              <w:t>exemplificare:</w:t>
            </w:r>
          </w:p>
          <w:p w14:paraId="68D7C8A9" w14:textId="77777777" w:rsidR="00BD35D5" w:rsidRDefault="00000000">
            <w:pPr>
              <w:pStyle w:val="TableParagraph"/>
              <w:numPr>
                <w:ilvl w:val="0"/>
                <w:numId w:val="37"/>
              </w:numPr>
              <w:tabs>
                <w:tab w:val="left" w:pos="792"/>
              </w:tabs>
              <w:ind w:right="58" w:firstLine="312"/>
              <w:jc w:val="both"/>
              <w:rPr>
                <w:sz w:val="20"/>
              </w:rPr>
            </w:pPr>
            <w:r>
              <w:rPr>
                <w:sz w:val="20"/>
              </w:rPr>
              <w:t>intreprinderea/persoana fizica (X) detine 30%</w:t>
            </w:r>
            <w:r>
              <w:rPr>
                <w:spacing w:val="1"/>
                <w:sz w:val="20"/>
              </w:rPr>
              <w:t xml:space="preserve"> </w:t>
            </w:r>
            <w:r>
              <w:rPr>
                <w:sz w:val="20"/>
              </w:rPr>
              <w:t>plus 1 actiuni/parti sociale si intreprinderea/persoana</w:t>
            </w:r>
            <w:r>
              <w:rPr>
                <w:spacing w:val="-58"/>
                <w:sz w:val="20"/>
              </w:rPr>
              <w:t xml:space="preserve"> </w:t>
            </w:r>
            <w:r>
              <w:rPr>
                <w:sz w:val="20"/>
              </w:rPr>
              <w:t>fizica</w:t>
            </w:r>
            <w:r>
              <w:rPr>
                <w:spacing w:val="1"/>
                <w:sz w:val="20"/>
              </w:rPr>
              <w:t xml:space="preserve"> </w:t>
            </w:r>
            <w:r>
              <w:rPr>
                <w:sz w:val="20"/>
              </w:rPr>
              <w:t>(Y)</w:t>
            </w:r>
            <w:r>
              <w:rPr>
                <w:spacing w:val="1"/>
                <w:sz w:val="20"/>
              </w:rPr>
              <w:t xml:space="preserve"> </w:t>
            </w:r>
            <w:r>
              <w:rPr>
                <w:sz w:val="20"/>
              </w:rPr>
              <w:t>detine</w:t>
            </w:r>
            <w:r>
              <w:rPr>
                <w:spacing w:val="1"/>
                <w:sz w:val="20"/>
              </w:rPr>
              <w:t xml:space="preserve"> </w:t>
            </w:r>
            <w:r>
              <w:rPr>
                <w:sz w:val="20"/>
              </w:rPr>
              <w:t>20%</w:t>
            </w:r>
            <w:r>
              <w:rPr>
                <w:spacing w:val="1"/>
                <w:sz w:val="20"/>
              </w:rPr>
              <w:t xml:space="preserve"> </w:t>
            </w:r>
            <w:r>
              <w:rPr>
                <w:sz w:val="20"/>
              </w:rPr>
              <w:t>actiuni/parti</w:t>
            </w:r>
            <w:r>
              <w:rPr>
                <w:spacing w:val="1"/>
                <w:sz w:val="20"/>
              </w:rPr>
              <w:t xml:space="preserve"> </w:t>
            </w:r>
            <w:r>
              <w:rPr>
                <w:sz w:val="20"/>
              </w:rPr>
              <w:t>sociale</w:t>
            </w:r>
            <w:r>
              <w:rPr>
                <w:spacing w:val="1"/>
                <w:sz w:val="20"/>
              </w:rPr>
              <w:t xml:space="preserve"> </w:t>
            </w:r>
            <w:r>
              <w:rPr>
                <w:sz w:val="20"/>
              </w:rPr>
              <w:t>in</w:t>
            </w:r>
            <w:r>
              <w:rPr>
                <w:spacing w:val="1"/>
                <w:sz w:val="20"/>
              </w:rPr>
              <w:t xml:space="preserve"> </w:t>
            </w:r>
            <w:r>
              <w:rPr>
                <w:sz w:val="20"/>
              </w:rPr>
              <w:t>intreprinderea</w:t>
            </w:r>
            <w:r>
              <w:rPr>
                <w:spacing w:val="-4"/>
                <w:sz w:val="20"/>
              </w:rPr>
              <w:t xml:space="preserve"> </w:t>
            </w:r>
            <w:r>
              <w:rPr>
                <w:sz w:val="20"/>
              </w:rPr>
              <w:t>A,</w:t>
            </w:r>
            <w:r>
              <w:rPr>
                <w:spacing w:val="-5"/>
                <w:sz w:val="20"/>
              </w:rPr>
              <w:t xml:space="preserve"> </w:t>
            </w:r>
            <w:r>
              <w:rPr>
                <w:sz w:val="20"/>
              </w:rPr>
              <w:t>totodata,</w:t>
            </w:r>
          </w:p>
          <w:p w14:paraId="3939E186" w14:textId="77777777" w:rsidR="00BD35D5" w:rsidRDefault="00000000">
            <w:pPr>
              <w:pStyle w:val="TableParagraph"/>
              <w:numPr>
                <w:ilvl w:val="0"/>
                <w:numId w:val="37"/>
              </w:numPr>
              <w:tabs>
                <w:tab w:val="left" w:pos="791"/>
                <w:tab w:val="left" w:pos="792"/>
                <w:tab w:val="left" w:pos="1621"/>
                <w:tab w:val="left" w:pos="2197"/>
                <w:tab w:val="left" w:pos="3813"/>
                <w:tab w:val="left" w:pos="4897"/>
              </w:tabs>
              <w:ind w:left="791" w:right="58"/>
              <w:jc w:val="right"/>
              <w:rPr>
                <w:sz w:val="20"/>
              </w:rPr>
            </w:pPr>
            <w:r>
              <w:rPr>
                <w:sz w:val="20"/>
              </w:rPr>
              <w:t>intreprinderea/persoana</w:t>
            </w:r>
            <w:r>
              <w:rPr>
                <w:spacing w:val="26"/>
                <w:sz w:val="20"/>
              </w:rPr>
              <w:t xml:space="preserve"> </w:t>
            </w:r>
            <w:r>
              <w:rPr>
                <w:sz w:val="20"/>
              </w:rPr>
              <w:t>fizica</w:t>
            </w:r>
            <w:r>
              <w:rPr>
                <w:spacing w:val="30"/>
                <w:sz w:val="20"/>
              </w:rPr>
              <w:t xml:space="preserve"> </w:t>
            </w:r>
            <w:r>
              <w:rPr>
                <w:sz w:val="20"/>
              </w:rPr>
              <w:t>(X)</w:t>
            </w:r>
            <w:r>
              <w:rPr>
                <w:spacing w:val="29"/>
                <w:sz w:val="20"/>
              </w:rPr>
              <w:t xml:space="preserve"> </w:t>
            </w:r>
            <w:r>
              <w:rPr>
                <w:sz w:val="20"/>
              </w:rPr>
              <w:t>detine</w:t>
            </w:r>
            <w:r>
              <w:rPr>
                <w:spacing w:val="31"/>
                <w:sz w:val="20"/>
              </w:rPr>
              <w:t xml:space="preserve"> </w:t>
            </w:r>
            <w:r>
              <w:rPr>
                <w:sz w:val="20"/>
              </w:rPr>
              <w:t>20%</w:t>
            </w:r>
            <w:r>
              <w:rPr>
                <w:spacing w:val="-57"/>
                <w:sz w:val="20"/>
              </w:rPr>
              <w:t xml:space="preserve"> </w:t>
            </w:r>
            <w:r>
              <w:rPr>
                <w:sz w:val="20"/>
              </w:rPr>
              <w:t>plus</w:t>
            </w:r>
            <w:r>
              <w:rPr>
                <w:sz w:val="20"/>
              </w:rPr>
              <w:tab/>
              <w:t>1</w:t>
            </w:r>
            <w:r>
              <w:rPr>
                <w:sz w:val="20"/>
              </w:rPr>
              <w:tab/>
              <w:t>actiuni/parti</w:t>
            </w:r>
            <w:r>
              <w:rPr>
                <w:sz w:val="20"/>
              </w:rPr>
              <w:tab/>
              <w:t>sociale</w:t>
            </w:r>
            <w:r>
              <w:rPr>
                <w:sz w:val="20"/>
              </w:rPr>
              <w:tab/>
            </w:r>
            <w:r>
              <w:rPr>
                <w:spacing w:val="-1"/>
                <w:sz w:val="20"/>
              </w:rPr>
              <w:t>si</w:t>
            </w:r>
          </w:p>
          <w:p w14:paraId="7C8D9B42" w14:textId="77777777" w:rsidR="00BD35D5" w:rsidRDefault="00000000">
            <w:pPr>
              <w:pStyle w:val="TableParagraph"/>
              <w:spacing w:line="220" w:lineRule="exact"/>
              <w:ind w:right="58"/>
              <w:jc w:val="right"/>
              <w:rPr>
                <w:sz w:val="20"/>
              </w:rPr>
            </w:pPr>
            <w:r>
              <w:rPr>
                <w:sz w:val="20"/>
              </w:rPr>
              <w:t>intreprinderea/persoana</w:t>
            </w:r>
            <w:r>
              <w:rPr>
                <w:spacing w:val="26"/>
                <w:sz w:val="20"/>
              </w:rPr>
              <w:t xml:space="preserve"> </w:t>
            </w:r>
            <w:r>
              <w:rPr>
                <w:sz w:val="20"/>
              </w:rPr>
              <w:t>fizica</w:t>
            </w:r>
            <w:r>
              <w:rPr>
                <w:spacing w:val="27"/>
                <w:sz w:val="20"/>
              </w:rPr>
              <w:t xml:space="preserve"> </w:t>
            </w:r>
            <w:r>
              <w:rPr>
                <w:sz w:val="20"/>
              </w:rPr>
              <w:t>(Y)</w:t>
            </w:r>
            <w:r>
              <w:rPr>
                <w:spacing w:val="30"/>
                <w:sz w:val="20"/>
              </w:rPr>
              <w:t xml:space="preserve"> </w:t>
            </w:r>
            <w:r>
              <w:rPr>
                <w:sz w:val="20"/>
              </w:rPr>
              <w:t>detine</w:t>
            </w:r>
            <w:r>
              <w:rPr>
                <w:spacing w:val="31"/>
                <w:sz w:val="20"/>
              </w:rPr>
              <w:t xml:space="preserve"> </w:t>
            </w:r>
            <w:r>
              <w:rPr>
                <w:sz w:val="20"/>
              </w:rPr>
              <w:t>30%</w:t>
            </w:r>
          </w:p>
        </w:tc>
      </w:tr>
    </w:tbl>
    <w:p w14:paraId="503CA71A" w14:textId="77777777" w:rsidR="00BD35D5" w:rsidRDefault="00BD35D5">
      <w:pPr>
        <w:spacing w:line="220" w:lineRule="exact"/>
        <w:jc w:val="right"/>
        <w:rPr>
          <w:sz w:val="20"/>
        </w:rPr>
        <w:sectPr w:rsidR="00BD35D5">
          <w:headerReference w:type="default" r:id="rId25"/>
          <w:pgSz w:w="11910" w:h="16840"/>
          <w:pgMar w:top="680" w:right="300" w:bottom="280" w:left="820" w:header="0" w:footer="0" w:gutter="0"/>
          <w:cols w:space="720"/>
        </w:sectPr>
      </w:pPr>
    </w:p>
    <w:p w14:paraId="41E36112" w14:textId="77777777" w:rsidR="00BD35D5" w:rsidRDefault="00000000">
      <w:pPr>
        <w:pStyle w:val="BodyText"/>
        <w:spacing w:after="10"/>
        <w:ind w:left="318"/>
        <w:rPr>
          <w:sz w:val="20"/>
        </w:rPr>
      </w:pPr>
      <w:r>
        <w:rPr>
          <w:noProof/>
          <w:sz w:val="20"/>
        </w:rPr>
        <w:lastRenderedPageBreak/>
        <w:drawing>
          <wp:inline distT="0" distB="0" distL="0" distR="0" wp14:anchorId="101E2A89" wp14:editId="70527ED1">
            <wp:extent cx="5816810" cy="644271"/>
            <wp:effectExtent l="0" t="0" r="0" b="0"/>
            <wp:docPr id="3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png"/>
                    <pic:cNvPicPr/>
                  </pic:nvPicPr>
                  <pic:blipFill>
                    <a:blip r:embed="rId7" cstate="print"/>
                    <a:stretch>
                      <a:fillRect/>
                    </a:stretch>
                  </pic:blipFill>
                  <pic:spPr>
                    <a:xfrm>
                      <a:off x="0" y="0"/>
                      <a:ext cx="5816810" cy="644271"/>
                    </a:xfrm>
                    <a:prstGeom prst="rect">
                      <a:avLst/>
                    </a:prstGeom>
                  </pic:spPr>
                </pic:pic>
              </a:graphicData>
            </a:graphic>
          </wp:inline>
        </w:drawing>
      </w:r>
    </w:p>
    <w:tbl>
      <w:tblPr>
        <w:tblW w:w="0" w:type="auto"/>
        <w:tblInd w:w="3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10"/>
        <w:gridCol w:w="5109"/>
      </w:tblGrid>
      <w:tr w:rsidR="00BD35D5" w14:paraId="6F2273A4" w14:textId="77777777">
        <w:trPr>
          <w:trHeight w:val="13937"/>
        </w:trPr>
        <w:tc>
          <w:tcPr>
            <w:tcW w:w="4110" w:type="dxa"/>
          </w:tcPr>
          <w:p w14:paraId="4B0FB419" w14:textId="77777777" w:rsidR="00BD35D5" w:rsidRDefault="00BD35D5">
            <w:pPr>
              <w:pStyle w:val="TableParagraph"/>
              <w:rPr>
                <w:rFonts w:ascii="Times New Roman"/>
                <w:sz w:val="20"/>
              </w:rPr>
            </w:pPr>
          </w:p>
        </w:tc>
        <w:tc>
          <w:tcPr>
            <w:tcW w:w="5109" w:type="dxa"/>
          </w:tcPr>
          <w:p w14:paraId="347D04A4" w14:textId="77777777" w:rsidR="00BD35D5" w:rsidRDefault="00000000">
            <w:pPr>
              <w:pStyle w:val="TableParagraph"/>
              <w:spacing w:line="221" w:lineRule="exact"/>
              <w:ind w:left="792"/>
              <w:rPr>
                <w:sz w:val="20"/>
              </w:rPr>
            </w:pPr>
            <w:r>
              <w:rPr>
                <w:sz w:val="20"/>
              </w:rPr>
              <w:t>actiuni/parti</w:t>
            </w:r>
            <w:r>
              <w:rPr>
                <w:spacing w:val="-7"/>
                <w:sz w:val="20"/>
              </w:rPr>
              <w:t xml:space="preserve"> </w:t>
            </w:r>
            <w:r>
              <w:rPr>
                <w:sz w:val="20"/>
              </w:rPr>
              <w:t>sociale</w:t>
            </w:r>
            <w:r>
              <w:rPr>
                <w:spacing w:val="-7"/>
                <w:sz w:val="20"/>
              </w:rPr>
              <w:t xml:space="preserve"> </w:t>
            </w:r>
            <w:r>
              <w:rPr>
                <w:sz w:val="20"/>
              </w:rPr>
              <w:t>in</w:t>
            </w:r>
            <w:r>
              <w:rPr>
                <w:spacing w:val="-2"/>
                <w:sz w:val="20"/>
              </w:rPr>
              <w:t xml:space="preserve"> </w:t>
            </w:r>
            <w:r>
              <w:rPr>
                <w:sz w:val="20"/>
              </w:rPr>
              <w:t>intreprinderea</w:t>
            </w:r>
            <w:r>
              <w:rPr>
                <w:spacing w:val="-6"/>
                <w:sz w:val="20"/>
              </w:rPr>
              <w:t xml:space="preserve"> </w:t>
            </w:r>
            <w:r>
              <w:rPr>
                <w:sz w:val="20"/>
              </w:rPr>
              <w:t>B,</w:t>
            </w:r>
          </w:p>
          <w:p w14:paraId="3B27CE16" w14:textId="77777777" w:rsidR="00BD35D5" w:rsidRDefault="00000000">
            <w:pPr>
              <w:pStyle w:val="TableParagraph"/>
              <w:spacing w:line="242" w:lineRule="auto"/>
              <w:ind w:left="72"/>
              <w:rPr>
                <w:b/>
                <w:sz w:val="20"/>
              </w:rPr>
            </w:pPr>
            <w:r>
              <w:rPr>
                <w:sz w:val="20"/>
              </w:rPr>
              <w:t>In</w:t>
            </w:r>
            <w:r>
              <w:rPr>
                <w:spacing w:val="46"/>
                <w:sz w:val="20"/>
              </w:rPr>
              <w:t xml:space="preserve"> </w:t>
            </w:r>
            <w:r>
              <w:rPr>
                <w:sz w:val="20"/>
              </w:rPr>
              <w:t>urma</w:t>
            </w:r>
            <w:r>
              <w:rPr>
                <w:spacing w:val="45"/>
                <w:sz w:val="20"/>
              </w:rPr>
              <w:t xml:space="preserve"> </w:t>
            </w:r>
            <w:r>
              <w:rPr>
                <w:sz w:val="20"/>
              </w:rPr>
              <w:t>calculului</w:t>
            </w:r>
            <w:r>
              <w:rPr>
                <w:spacing w:val="50"/>
                <w:sz w:val="20"/>
              </w:rPr>
              <w:t xml:space="preserve"> </w:t>
            </w:r>
            <w:r>
              <w:rPr>
                <w:sz w:val="20"/>
              </w:rPr>
              <w:t>se</w:t>
            </w:r>
            <w:r>
              <w:rPr>
                <w:spacing w:val="46"/>
                <w:sz w:val="20"/>
              </w:rPr>
              <w:t xml:space="preserve"> </w:t>
            </w:r>
            <w:r>
              <w:rPr>
                <w:sz w:val="20"/>
              </w:rPr>
              <w:t>vor</w:t>
            </w:r>
            <w:r>
              <w:rPr>
                <w:spacing w:val="44"/>
                <w:sz w:val="20"/>
              </w:rPr>
              <w:t xml:space="preserve"> </w:t>
            </w:r>
            <w:r>
              <w:rPr>
                <w:sz w:val="20"/>
              </w:rPr>
              <w:t>cumula</w:t>
            </w:r>
            <w:r>
              <w:rPr>
                <w:spacing w:val="45"/>
                <w:sz w:val="20"/>
              </w:rPr>
              <w:t xml:space="preserve"> </w:t>
            </w:r>
            <w:r>
              <w:rPr>
                <w:sz w:val="20"/>
              </w:rPr>
              <w:t>datele</w:t>
            </w:r>
            <w:r>
              <w:rPr>
                <w:spacing w:val="51"/>
                <w:sz w:val="20"/>
              </w:rPr>
              <w:t xml:space="preserve"> </w:t>
            </w:r>
            <w:r>
              <w:rPr>
                <w:sz w:val="20"/>
              </w:rPr>
              <w:t>pentru</w:t>
            </w:r>
            <w:r>
              <w:rPr>
                <w:spacing w:val="-58"/>
                <w:sz w:val="20"/>
              </w:rPr>
              <w:t xml:space="preserve"> </w:t>
            </w:r>
            <w:r>
              <w:rPr>
                <w:sz w:val="20"/>
              </w:rPr>
              <w:t>intreprinderi</w:t>
            </w:r>
            <w:r>
              <w:rPr>
                <w:spacing w:val="-1"/>
                <w:sz w:val="20"/>
              </w:rPr>
              <w:t xml:space="preserve"> </w:t>
            </w:r>
            <w:r>
              <w:rPr>
                <w:sz w:val="20"/>
              </w:rPr>
              <w:t>legate</w:t>
            </w:r>
            <w:r>
              <w:rPr>
                <w:spacing w:val="-4"/>
                <w:sz w:val="20"/>
              </w:rPr>
              <w:t xml:space="preserve"> </w:t>
            </w:r>
            <w:r>
              <w:rPr>
                <w:sz w:val="20"/>
              </w:rPr>
              <w:t>astfel:</w:t>
            </w:r>
            <w:r>
              <w:rPr>
                <w:spacing w:val="1"/>
                <w:sz w:val="20"/>
              </w:rPr>
              <w:t xml:space="preserve"> </w:t>
            </w:r>
            <w:r>
              <w:rPr>
                <w:b/>
                <w:sz w:val="20"/>
              </w:rPr>
              <w:t>(A)</w:t>
            </w:r>
            <w:r>
              <w:rPr>
                <w:b/>
                <w:spacing w:val="-3"/>
                <w:sz w:val="20"/>
              </w:rPr>
              <w:t xml:space="preserve"> </w:t>
            </w:r>
            <w:r>
              <w:rPr>
                <w:b/>
                <w:sz w:val="20"/>
              </w:rPr>
              <w:t>100%</w:t>
            </w:r>
            <w:r>
              <w:rPr>
                <w:b/>
                <w:spacing w:val="-3"/>
                <w:sz w:val="20"/>
              </w:rPr>
              <w:t xml:space="preserve"> </w:t>
            </w:r>
            <w:r>
              <w:rPr>
                <w:b/>
                <w:sz w:val="20"/>
              </w:rPr>
              <w:t>+</w:t>
            </w:r>
            <w:r>
              <w:rPr>
                <w:b/>
                <w:spacing w:val="2"/>
                <w:sz w:val="20"/>
              </w:rPr>
              <w:t xml:space="preserve"> </w:t>
            </w:r>
            <w:r>
              <w:rPr>
                <w:b/>
                <w:sz w:val="20"/>
              </w:rPr>
              <w:t>(B)</w:t>
            </w:r>
            <w:r>
              <w:rPr>
                <w:b/>
                <w:spacing w:val="-6"/>
                <w:sz w:val="20"/>
              </w:rPr>
              <w:t xml:space="preserve"> </w:t>
            </w:r>
            <w:r>
              <w:rPr>
                <w:b/>
                <w:sz w:val="20"/>
              </w:rPr>
              <w:t>100%.</w:t>
            </w:r>
          </w:p>
          <w:p w14:paraId="0119F8EA" w14:textId="77777777" w:rsidR="00BD35D5" w:rsidRDefault="00000000">
            <w:pPr>
              <w:pStyle w:val="TableParagraph"/>
              <w:spacing w:line="228" w:lineRule="exact"/>
              <w:ind w:left="72"/>
              <w:rPr>
                <w:b/>
                <w:sz w:val="20"/>
              </w:rPr>
            </w:pPr>
            <w:r>
              <w:rPr>
                <w:b/>
                <w:sz w:val="20"/>
              </w:rPr>
              <w:t>Observatie!</w:t>
            </w:r>
          </w:p>
          <w:p w14:paraId="5C6ED118" w14:textId="77777777" w:rsidR="00BD35D5" w:rsidRDefault="00000000">
            <w:pPr>
              <w:pStyle w:val="TableParagraph"/>
              <w:ind w:left="72" w:right="60"/>
              <w:jc w:val="both"/>
              <w:rPr>
                <w:b/>
                <w:sz w:val="20"/>
              </w:rPr>
            </w:pPr>
            <w:r>
              <w:rPr>
                <w:b/>
                <w:sz w:val="20"/>
              </w:rPr>
              <w:t>In</w:t>
            </w:r>
            <w:r>
              <w:rPr>
                <w:b/>
                <w:spacing w:val="1"/>
                <w:sz w:val="20"/>
              </w:rPr>
              <w:t xml:space="preserve"> </w:t>
            </w:r>
            <w:r>
              <w:rPr>
                <w:b/>
                <w:sz w:val="20"/>
              </w:rPr>
              <w:t>cazul</w:t>
            </w:r>
            <w:r>
              <w:rPr>
                <w:b/>
                <w:spacing w:val="1"/>
                <w:sz w:val="20"/>
              </w:rPr>
              <w:t xml:space="preserve"> </w:t>
            </w:r>
            <w:r>
              <w:rPr>
                <w:b/>
                <w:sz w:val="20"/>
              </w:rPr>
              <w:t>asociatilor/actionarilor</w:t>
            </w:r>
            <w:r>
              <w:rPr>
                <w:b/>
                <w:spacing w:val="1"/>
                <w:sz w:val="20"/>
              </w:rPr>
              <w:t xml:space="preserve"> </w:t>
            </w:r>
            <w:r>
              <w:rPr>
                <w:b/>
                <w:sz w:val="20"/>
              </w:rPr>
              <w:t>persoane</w:t>
            </w:r>
            <w:r>
              <w:rPr>
                <w:b/>
                <w:spacing w:val="1"/>
                <w:sz w:val="20"/>
              </w:rPr>
              <w:t xml:space="preserve"> </w:t>
            </w:r>
            <w:r>
              <w:rPr>
                <w:b/>
                <w:sz w:val="20"/>
              </w:rPr>
              <w:t>fizice,</w:t>
            </w:r>
            <w:r>
              <w:rPr>
                <w:b/>
                <w:spacing w:val="1"/>
                <w:sz w:val="20"/>
              </w:rPr>
              <w:t xml:space="preserve"> </w:t>
            </w:r>
            <w:r>
              <w:rPr>
                <w:b/>
                <w:sz w:val="20"/>
              </w:rPr>
              <w:t>întreprinderile implicate în una dintre relaţiile în</w:t>
            </w:r>
            <w:r>
              <w:rPr>
                <w:b/>
                <w:spacing w:val="1"/>
                <w:sz w:val="20"/>
              </w:rPr>
              <w:t xml:space="preserve"> </w:t>
            </w:r>
            <w:r>
              <w:rPr>
                <w:b/>
                <w:sz w:val="20"/>
              </w:rPr>
              <w:t>cauză prin intermediul unei persoane fizice sau al</w:t>
            </w:r>
            <w:r>
              <w:rPr>
                <w:b/>
                <w:spacing w:val="1"/>
                <w:sz w:val="20"/>
              </w:rPr>
              <w:t xml:space="preserve"> </w:t>
            </w:r>
            <w:r>
              <w:rPr>
                <w:b/>
                <w:sz w:val="20"/>
              </w:rPr>
              <w:t>unui</w:t>
            </w:r>
            <w:r>
              <w:rPr>
                <w:b/>
                <w:spacing w:val="1"/>
                <w:sz w:val="20"/>
              </w:rPr>
              <w:t xml:space="preserve"> </w:t>
            </w:r>
            <w:r>
              <w:rPr>
                <w:b/>
                <w:sz w:val="20"/>
              </w:rPr>
              <w:t>grup</w:t>
            </w:r>
            <w:r>
              <w:rPr>
                <w:b/>
                <w:spacing w:val="1"/>
                <w:sz w:val="20"/>
              </w:rPr>
              <w:t xml:space="preserve"> </w:t>
            </w:r>
            <w:r>
              <w:rPr>
                <w:b/>
                <w:sz w:val="20"/>
              </w:rPr>
              <w:t>de</w:t>
            </w:r>
            <w:r>
              <w:rPr>
                <w:b/>
                <w:spacing w:val="1"/>
                <w:sz w:val="20"/>
              </w:rPr>
              <w:t xml:space="preserve"> </w:t>
            </w:r>
            <w:r>
              <w:rPr>
                <w:b/>
                <w:sz w:val="20"/>
              </w:rPr>
              <w:t>persoane</w:t>
            </w:r>
            <w:r>
              <w:rPr>
                <w:b/>
                <w:spacing w:val="1"/>
                <w:sz w:val="20"/>
              </w:rPr>
              <w:t xml:space="preserve"> </w:t>
            </w:r>
            <w:r>
              <w:rPr>
                <w:b/>
                <w:sz w:val="20"/>
              </w:rPr>
              <w:t>fizice</w:t>
            </w:r>
            <w:r>
              <w:rPr>
                <w:b/>
                <w:spacing w:val="1"/>
                <w:sz w:val="20"/>
              </w:rPr>
              <w:t xml:space="preserve"> </w:t>
            </w:r>
            <w:r>
              <w:rPr>
                <w:b/>
                <w:sz w:val="20"/>
              </w:rPr>
              <w:t>care</w:t>
            </w:r>
            <w:r>
              <w:rPr>
                <w:b/>
                <w:spacing w:val="1"/>
                <w:sz w:val="20"/>
              </w:rPr>
              <w:t xml:space="preserve"> </w:t>
            </w:r>
            <w:r>
              <w:rPr>
                <w:b/>
                <w:sz w:val="20"/>
              </w:rPr>
              <w:t>acţionează</w:t>
            </w:r>
            <w:r>
              <w:rPr>
                <w:b/>
                <w:spacing w:val="1"/>
                <w:sz w:val="20"/>
              </w:rPr>
              <w:t xml:space="preserve"> </w:t>
            </w:r>
            <w:r>
              <w:rPr>
                <w:b/>
                <w:sz w:val="20"/>
              </w:rPr>
              <w:t>în</w:t>
            </w:r>
            <w:r>
              <w:rPr>
                <w:b/>
                <w:spacing w:val="1"/>
                <w:sz w:val="20"/>
              </w:rPr>
              <w:t xml:space="preserve"> </w:t>
            </w:r>
            <w:r>
              <w:rPr>
                <w:b/>
                <w:sz w:val="20"/>
              </w:rPr>
              <w:t>comun sunt de asemenea considerate întreprinderi</w:t>
            </w:r>
            <w:r>
              <w:rPr>
                <w:b/>
                <w:spacing w:val="1"/>
                <w:sz w:val="20"/>
              </w:rPr>
              <w:t xml:space="preserve"> </w:t>
            </w:r>
            <w:r>
              <w:rPr>
                <w:b/>
                <w:sz w:val="20"/>
              </w:rPr>
              <w:t>legate dacă se angajează în activitatea lor sau într-o</w:t>
            </w:r>
            <w:r>
              <w:rPr>
                <w:b/>
                <w:spacing w:val="1"/>
                <w:sz w:val="20"/>
              </w:rPr>
              <w:t xml:space="preserve"> </w:t>
            </w:r>
            <w:r>
              <w:rPr>
                <w:b/>
                <w:sz w:val="20"/>
              </w:rPr>
              <w:t>parte a activităţii lor pe aceeaşi piaţă relevantă sau</w:t>
            </w:r>
            <w:r>
              <w:rPr>
                <w:b/>
                <w:spacing w:val="1"/>
                <w:sz w:val="20"/>
              </w:rPr>
              <w:t xml:space="preserve"> </w:t>
            </w:r>
            <w:r>
              <w:rPr>
                <w:b/>
                <w:sz w:val="20"/>
              </w:rPr>
              <w:t>pe</w:t>
            </w:r>
            <w:r>
              <w:rPr>
                <w:b/>
                <w:spacing w:val="1"/>
                <w:sz w:val="20"/>
              </w:rPr>
              <w:t xml:space="preserve"> </w:t>
            </w:r>
            <w:r>
              <w:rPr>
                <w:b/>
                <w:sz w:val="20"/>
              </w:rPr>
              <w:t>pieţe</w:t>
            </w:r>
            <w:r>
              <w:rPr>
                <w:b/>
                <w:spacing w:val="-4"/>
                <w:sz w:val="20"/>
              </w:rPr>
              <w:t xml:space="preserve"> </w:t>
            </w:r>
            <w:r>
              <w:rPr>
                <w:b/>
                <w:sz w:val="20"/>
              </w:rPr>
              <w:t>adiacente.</w:t>
            </w:r>
          </w:p>
          <w:p w14:paraId="22586661" w14:textId="77777777" w:rsidR="00BD35D5" w:rsidRDefault="00000000">
            <w:pPr>
              <w:pStyle w:val="TableParagraph"/>
              <w:ind w:left="72" w:right="63"/>
              <w:jc w:val="both"/>
              <w:rPr>
                <w:b/>
                <w:sz w:val="20"/>
              </w:rPr>
            </w:pPr>
            <w:r>
              <w:rPr>
                <w:b/>
                <w:sz w:val="20"/>
              </w:rPr>
              <w:t>O „piaţă adiacentă” este considerată a fi piaţa unui</w:t>
            </w:r>
            <w:r>
              <w:rPr>
                <w:b/>
                <w:spacing w:val="1"/>
                <w:sz w:val="20"/>
              </w:rPr>
              <w:t xml:space="preserve"> </w:t>
            </w:r>
            <w:r>
              <w:rPr>
                <w:b/>
                <w:sz w:val="20"/>
              </w:rPr>
              <w:t>produs sau a unui serviciu situată direct în amonte</w:t>
            </w:r>
            <w:r>
              <w:rPr>
                <w:b/>
                <w:spacing w:val="1"/>
                <w:sz w:val="20"/>
              </w:rPr>
              <w:t xml:space="preserve"> </w:t>
            </w:r>
            <w:r>
              <w:rPr>
                <w:b/>
                <w:sz w:val="20"/>
              </w:rPr>
              <w:t>sau</w:t>
            </w:r>
            <w:r>
              <w:rPr>
                <w:b/>
                <w:spacing w:val="1"/>
                <w:sz w:val="20"/>
              </w:rPr>
              <w:t xml:space="preserve"> </w:t>
            </w:r>
            <w:r>
              <w:rPr>
                <w:b/>
                <w:sz w:val="20"/>
              </w:rPr>
              <w:t>în</w:t>
            </w:r>
            <w:r>
              <w:rPr>
                <w:b/>
                <w:spacing w:val="2"/>
                <w:sz w:val="20"/>
              </w:rPr>
              <w:t xml:space="preserve"> </w:t>
            </w:r>
            <w:r>
              <w:rPr>
                <w:b/>
                <w:sz w:val="20"/>
              </w:rPr>
              <w:t>aval de piaţa relevantă.</w:t>
            </w:r>
          </w:p>
          <w:p w14:paraId="345C6251" w14:textId="77777777" w:rsidR="00BD35D5" w:rsidRDefault="00000000">
            <w:pPr>
              <w:pStyle w:val="TableParagraph"/>
              <w:ind w:left="72" w:right="62"/>
              <w:jc w:val="both"/>
              <w:rPr>
                <w:sz w:val="20"/>
              </w:rPr>
            </w:pPr>
            <w:r>
              <w:rPr>
                <w:sz w:val="20"/>
              </w:rPr>
              <w:t>Dupa caz, modalitatea de calculul pentru intreprinderi</w:t>
            </w:r>
            <w:r>
              <w:rPr>
                <w:spacing w:val="-58"/>
                <w:sz w:val="20"/>
              </w:rPr>
              <w:t xml:space="preserve"> </w:t>
            </w:r>
            <w:r>
              <w:rPr>
                <w:sz w:val="20"/>
              </w:rPr>
              <w:t>legate,</w:t>
            </w:r>
            <w:r>
              <w:rPr>
                <w:spacing w:val="1"/>
                <w:sz w:val="20"/>
              </w:rPr>
              <w:t xml:space="preserve"> </w:t>
            </w:r>
            <w:r>
              <w:rPr>
                <w:sz w:val="20"/>
              </w:rPr>
              <w:t>se</w:t>
            </w:r>
            <w:r>
              <w:rPr>
                <w:spacing w:val="1"/>
                <w:sz w:val="20"/>
              </w:rPr>
              <w:t xml:space="preserve"> </w:t>
            </w:r>
            <w:r>
              <w:rPr>
                <w:sz w:val="20"/>
              </w:rPr>
              <w:t>va</w:t>
            </w:r>
            <w:r>
              <w:rPr>
                <w:spacing w:val="1"/>
                <w:sz w:val="20"/>
              </w:rPr>
              <w:t xml:space="preserve"> </w:t>
            </w:r>
            <w:r>
              <w:rPr>
                <w:sz w:val="20"/>
              </w:rPr>
              <w:t>aplica</w:t>
            </w:r>
            <w:r>
              <w:rPr>
                <w:spacing w:val="1"/>
                <w:sz w:val="20"/>
              </w:rPr>
              <w:t xml:space="preserve"> </w:t>
            </w:r>
            <w:r>
              <w:rPr>
                <w:sz w:val="20"/>
              </w:rPr>
              <w:t>si</w:t>
            </w:r>
            <w:r>
              <w:rPr>
                <w:spacing w:val="1"/>
                <w:sz w:val="20"/>
              </w:rPr>
              <w:t xml:space="preserve"> </w:t>
            </w:r>
            <w:r>
              <w:rPr>
                <w:sz w:val="20"/>
              </w:rPr>
              <w:t>pentru</w:t>
            </w:r>
            <w:r>
              <w:rPr>
                <w:spacing w:val="1"/>
                <w:sz w:val="20"/>
              </w:rPr>
              <w:t xml:space="preserve"> </w:t>
            </w:r>
            <w:r>
              <w:rPr>
                <w:sz w:val="20"/>
              </w:rPr>
              <w:t>mai</w:t>
            </w:r>
            <w:r>
              <w:rPr>
                <w:spacing w:val="1"/>
                <w:sz w:val="20"/>
              </w:rPr>
              <w:t xml:space="preserve"> </w:t>
            </w:r>
            <w:r>
              <w:rPr>
                <w:sz w:val="20"/>
              </w:rPr>
              <w:t>mult</w:t>
            </w:r>
            <w:r>
              <w:rPr>
                <w:spacing w:val="1"/>
                <w:sz w:val="20"/>
              </w:rPr>
              <w:t xml:space="preserve"> </w:t>
            </w:r>
            <w:r>
              <w:rPr>
                <w:sz w:val="20"/>
              </w:rPr>
              <w:t>de</w:t>
            </w:r>
            <w:r>
              <w:rPr>
                <w:spacing w:val="1"/>
                <w:sz w:val="20"/>
              </w:rPr>
              <w:t xml:space="preserve"> </w:t>
            </w:r>
            <w:r>
              <w:rPr>
                <w:sz w:val="20"/>
              </w:rPr>
              <w:t>doua</w:t>
            </w:r>
            <w:r>
              <w:rPr>
                <w:spacing w:val="1"/>
                <w:sz w:val="20"/>
              </w:rPr>
              <w:t xml:space="preserve"> </w:t>
            </w:r>
            <w:r>
              <w:rPr>
                <w:sz w:val="20"/>
              </w:rPr>
              <w:t>intreprinderi</w:t>
            </w:r>
            <w:r>
              <w:rPr>
                <w:spacing w:val="1"/>
                <w:sz w:val="20"/>
              </w:rPr>
              <w:t xml:space="preserve"> </w:t>
            </w:r>
            <w:r>
              <w:rPr>
                <w:sz w:val="20"/>
              </w:rPr>
              <w:t>in</w:t>
            </w:r>
            <w:r>
              <w:rPr>
                <w:spacing w:val="1"/>
                <w:sz w:val="20"/>
              </w:rPr>
              <w:t xml:space="preserve"> </w:t>
            </w:r>
            <w:r>
              <w:rPr>
                <w:sz w:val="20"/>
              </w:rPr>
              <w:t>care</w:t>
            </w:r>
            <w:r>
              <w:rPr>
                <w:spacing w:val="1"/>
                <w:sz w:val="20"/>
              </w:rPr>
              <w:t xml:space="preserve"> </w:t>
            </w:r>
            <w:r>
              <w:rPr>
                <w:sz w:val="20"/>
              </w:rPr>
              <w:t>se</w:t>
            </w:r>
            <w:r>
              <w:rPr>
                <w:spacing w:val="1"/>
                <w:sz w:val="20"/>
              </w:rPr>
              <w:t xml:space="preserve"> </w:t>
            </w:r>
            <w:r>
              <w:rPr>
                <w:sz w:val="20"/>
              </w:rPr>
              <w:t>regasesc</w:t>
            </w:r>
            <w:r>
              <w:rPr>
                <w:spacing w:val="1"/>
                <w:sz w:val="20"/>
              </w:rPr>
              <w:t xml:space="preserve"> </w:t>
            </w:r>
            <w:r>
              <w:rPr>
                <w:sz w:val="20"/>
              </w:rPr>
              <w:t>aceleasi</w:t>
            </w:r>
            <w:r>
              <w:rPr>
                <w:spacing w:val="1"/>
                <w:sz w:val="20"/>
              </w:rPr>
              <w:t xml:space="preserve"> </w:t>
            </w:r>
            <w:r>
              <w:rPr>
                <w:sz w:val="20"/>
              </w:rPr>
              <w:t>persoane</w:t>
            </w:r>
            <w:r>
              <w:rPr>
                <w:spacing w:val="-58"/>
                <w:sz w:val="20"/>
              </w:rPr>
              <w:t xml:space="preserve"> </w:t>
            </w:r>
            <w:r>
              <w:rPr>
                <w:sz w:val="20"/>
              </w:rPr>
              <w:t>fizice sau juridice (X,Y…n) si detin impreuna cel puţin</w:t>
            </w:r>
            <w:r>
              <w:rPr>
                <w:spacing w:val="1"/>
                <w:sz w:val="20"/>
              </w:rPr>
              <w:t xml:space="preserve"> </w:t>
            </w:r>
            <w:r>
              <w:rPr>
                <w:sz w:val="20"/>
              </w:rPr>
              <w:t>50%</w:t>
            </w:r>
            <w:r>
              <w:rPr>
                <w:spacing w:val="83"/>
                <w:sz w:val="20"/>
              </w:rPr>
              <w:t xml:space="preserve"> </w:t>
            </w:r>
            <w:r>
              <w:rPr>
                <w:sz w:val="20"/>
              </w:rPr>
              <w:t>plus</w:t>
            </w:r>
            <w:r>
              <w:rPr>
                <w:spacing w:val="85"/>
                <w:sz w:val="20"/>
              </w:rPr>
              <w:t xml:space="preserve"> </w:t>
            </w:r>
            <w:r>
              <w:rPr>
                <w:sz w:val="20"/>
              </w:rPr>
              <w:t>1</w:t>
            </w:r>
            <w:r>
              <w:rPr>
                <w:spacing w:val="84"/>
                <w:sz w:val="20"/>
              </w:rPr>
              <w:t xml:space="preserve"> </w:t>
            </w:r>
            <w:r>
              <w:rPr>
                <w:sz w:val="20"/>
              </w:rPr>
              <w:t>din</w:t>
            </w:r>
            <w:r>
              <w:rPr>
                <w:spacing w:val="80"/>
                <w:sz w:val="20"/>
              </w:rPr>
              <w:t xml:space="preserve"> </w:t>
            </w:r>
            <w:r>
              <w:rPr>
                <w:sz w:val="20"/>
              </w:rPr>
              <w:t>totalul</w:t>
            </w:r>
            <w:r>
              <w:rPr>
                <w:spacing w:val="83"/>
                <w:sz w:val="20"/>
              </w:rPr>
              <w:t xml:space="preserve"> </w:t>
            </w:r>
            <w:r>
              <w:rPr>
                <w:sz w:val="20"/>
              </w:rPr>
              <w:t>acţiunilor/</w:t>
            </w:r>
            <w:r>
              <w:rPr>
                <w:spacing w:val="85"/>
                <w:sz w:val="20"/>
              </w:rPr>
              <w:t xml:space="preserve"> </w:t>
            </w:r>
            <w:r>
              <w:rPr>
                <w:sz w:val="20"/>
              </w:rPr>
              <w:t>părţilor</w:t>
            </w:r>
            <w:r>
              <w:rPr>
                <w:spacing w:val="83"/>
                <w:sz w:val="20"/>
              </w:rPr>
              <w:t xml:space="preserve"> </w:t>
            </w:r>
            <w:r>
              <w:rPr>
                <w:sz w:val="20"/>
              </w:rPr>
              <w:t>sociale</w:t>
            </w:r>
          </w:p>
          <w:p w14:paraId="5734976A" w14:textId="77777777" w:rsidR="00BD35D5" w:rsidRDefault="00000000">
            <w:pPr>
              <w:pStyle w:val="TableParagraph"/>
              <w:ind w:left="72" w:right="63"/>
              <w:jc w:val="both"/>
              <w:rPr>
                <w:sz w:val="20"/>
              </w:rPr>
            </w:pPr>
            <w:r>
              <w:rPr>
                <w:sz w:val="20"/>
              </w:rPr>
              <w:t>/drepturilor de vot in oricare dintre proportii, conditia</w:t>
            </w:r>
            <w:r>
              <w:rPr>
                <w:spacing w:val="-58"/>
                <w:sz w:val="20"/>
              </w:rPr>
              <w:t xml:space="preserve"> </w:t>
            </w:r>
            <w:r>
              <w:rPr>
                <w:sz w:val="20"/>
              </w:rPr>
              <w:t>fiind ca acestia sa intruneasca impreuna cel puţin 50%</w:t>
            </w:r>
            <w:r>
              <w:rPr>
                <w:spacing w:val="1"/>
                <w:sz w:val="20"/>
              </w:rPr>
              <w:t xml:space="preserve"> </w:t>
            </w:r>
            <w:r>
              <w:rPr>
                <w:sz w:val="20"/>
              </w:rPr>
              <w:t xml:space="preserve">plus  </w:t>
            </w:r>
            <w:r>
              <w:rPr>
                <w:spacing w:val="46"/>
                <w:sz w:val="20"/>
              </w:rPr>
              <w:t xml:space="preserve"> </w:t>
            </w:r>
            <w:r>
              <w:rPr>
                <w:sz w:val="20"/>
              </w:rPr>
              <w:t xml:space="preserve">1  </w:t>
            </w:r>
            <w:r>
              <w:rPr>
                <w:spacing w:val="46"/>
                <w:sz w:val="20"/>
              </w:rPr>
              <w:t xml:space="preserve"> </w:t>
            </w:r>
            <w:r>
              <w:rPr>
                <w:sz w:val="20"/>
              </w:rPr>
              <w:t xml:space="preserve">din  </w:t>
            </w:r>
            <w:r>
              <w:rPr>
                <w:spacing w:val="38"/>
                <w:sz w:val="20"/>
              </w:rPr>
              <w:t xml:space="preserve"> </w:t>
            </w:r>
            <w:r>
              <w:rPr>
                <w:sz w:val="20"/>
              </w:rPr>
              <w:t xml:space="preserve">totalul  </w:t>
            </w:r>
            <w:r>
              <w:rPr>
                <w:spacing w:val="44"/>
                <w:sz w:val="20"/>
              </w:rPr>
              <w:t xml:space="preserve"> </w:t>
            </w:r>
            <w:r>
              <w:rPr>
                <w:sz w:val="20"/>
              </w:rPr>
              <w:t xml:space="preserve">acţiunilor/  </w:t>
            </w:r>
            <w:r>
              <w:rPr>
                <w:spacing w:val="41"/>
                <w:sz w:val="20"/>
              </w:rPr>
              <w:t xml:space="preserve"> </w:t>
            </w:r>
            <w:r>
              <w:rPr>
                <w:sz w:val="20"/>
              </w:rPr>
              <w:t xml:space="preserve">părţilor  </w:t>
            </w:r>
            <w:r>
              <w:rPr>
                <w:spacing w:val="40"/>
                <w:sz w:val="20"/>
              </w:rPr>
              <w:t xml:space="preserve"> </w:t>
            </w:r>
            <w:r>
              <w:rPr>
                <w:sz w:val="20"/>
              </w:rPr>
              <w:t>sociale</w:t>
            </w:r>
          </w:p>
          <w:p w14:paraId="17A19D1E" w14:textId="77777777" w:rsidR="00BD35D5" w:rsidRDefault="00000000">
            <w:pPr>
              <w:pStyle w:val="TableParagraph"/>
              <w:ind w:left="72" w:right="60"/>
              <w:jc w:val="both"/>
              <w:rPr>
                <w:sz w:val="20"/>
              </w:rPr>
            </w:pPr>
            <w:r>
              <w:rPr>
                <w:sz w:val="20"/>
              </w:rPr>
              <w:t>/drepturilor</w:t>
            </w:r>
            <w:r>
              <w:rPr>
                <w:spacing w:val="1"/>
                <w:sz w:val="20"/>
              </w:rPr>
              <w:t xml:space="preserve"> </w:t>
            </w:r>
            <w:r>
              <w:rPr>
                <w:sz w:val="20"/>
              </w:rPr>
              <w:t>de</w:t>
            </w:r>
            <w:r>
              <w:rPr>
                <w:spacing w:val="1"/>
                <w:sz w:val="20"/>
              </w:rPr>
              <w:t xml:space="preserve"> </w:t>
            </w:r>
            <w:r>
              <w:rPr>
                <w:sz w:val="20"/>
              </w:rPr>
              <w:t>vot</w:t>
            </w:r>
            <w:r>
              <w:rPr>
                <w:spacing w:val="1"/>
                <w:sz w:val="20"/>
              </w:rPr>
              <w:t xml:space="preserve"> </w:t>
            </w:r>
            <w:r>
              <w:rPr>
                <w:sz w:val="20"/>
              </w:rPr>
              <w:t>in</w:t>
            </w:r>
            <w:r>
              <w:rPr>
                <w:spacing w:val="1"/>
                <w:sz w:val="20"/>
              </w:rPr>
              <w:t xml:space="preserve"> </w:t>
            </w:r>
            <w:r>
              <w:rPr>
                <w:sz w:val="20"/>
              </w:rPr>
              <w:t>cadrul</w:t>
            </w:r>
            <w:r>
              <w:rPr>
                <w:spacing w:val="1"/>
                <w:sz w:val="20"/>
              </w:rPr>
              <w:t xml:space="preserve"> </w:t>
            </w:r>
            <w:r>
              <w:rPr>
                <w:sz w:val="20"/>
              </w:rPr>
              <w:t>intreprinderilor</w:t>
            </w:r>
            <w:r>
              <w:rPr>
                <w:spacing w:val="-58"/>
                <w:sz w:val="20"/>
              </w:rPr>
              <w:t xml:space="preserve"> </w:t>
            </w:r>
            <w:r>
              <w:rPr>
                <w:sz w:val="20"/>
              </w:rPr>
              <w:t>identificate,</w:t>
            </w:r>
            <w:r>
              <w:rPr>
                <w:spacing w:val="1"/>
                <w:sz w:val="20"/>
              </w:rPr>
              <w:t xml:space="preserve"> </w:t>
            </w:r>
            <w:r>
              <w:rPr>
                <w:sz w:val="20"/>
              </w:rPr>
              <w:t>in</w:t>
            </w:r>
            <w:r>
              <w:rPr>
                <w:spacing w:val="1"/>
                <w:sz w:val="20"/>
              </w:rPr>
              <w:t xml:space="preserve"> </w:t>
            </w:r>
            <w:r>
              <w:rPr>
                <w:sz w:val="20"/>
              </w:rPr>
              <w:t>care</w:t>
            </w:r>
            <w:r>
              <w:rPr>
                <w:spacing w:val="1"/>
                <w:sz w:val="20"/>
              </w:rPr>
              <w:t xml:space="preserve"> </w:t>
            </w:r>
            <w:r>
              <w:rPr>
                <w:sz w:val="20"/>
              </w:rPr>
              <w:t>detin</w:t>
            </w:r>
            <w:r>
              <w:rPr>
                <w:spacing w:val="1"/>
                <w:sz w:val="20"/>
              </w:rPr>
              <w:t xml:space="preserve"> </w:t>
            </w:r>
            <w:r>
              <w:rPr>
                <w:sz w:val="20"/>
              </w:rPr>
              <w:t>calitatea</w:t>
            </w:r>
            <w:r>
              <w:rPr>
                <w:spacing w:val="1"/>
                <w:sz w:val="20"/>
              </w:rPr>
              <w:t xml:space="preserve"> </w:t>
            </w:r>
            <w:r>
              <w:rPr>
                <w:sz w:val="20"/>
              </w:rPr>
              <w:t>de</w:t>
            </w:r>
            <w:r>
              <w:rPr>
                <w:spacing w:val="1"/>
                <w:sz w:val="20"/>
              </w:rPr>
              <w:t xml:space="preserve"> </w:t>
            </w:r>
            <w:r>
              <w:rPr>
                <w:sz w:val="20"/>
              </w:rPr>
              <w:t>asociati/actionari.</w:t>
            </w:r>
          </w:p>
          <w:p w14:paraId="2E15590C" w14:textId="77777777" w:rsidR="00BD35D5" w:rsidRDefault="00BD35D5">
            <w:pPr>
              <w:pStyle w:val="TableParagraph"/>
              <w:spacing w:before="1"/>
              <w:rPr>
                <w:b/>
                <w:sz w:val="20"/>
              </w:rPr>
            </w:pPr>
          </w:p>
          <w:p w14:paraId="0405F056" w14:textId="77777777" w:rsidR="00BD35D5" w:rsidRDefault="00000000">
            <w:pPr>
              <w:pStyle w:val="TableParagraph"/>
              <w:spacing w:line="231" w:lineRule="exact"/>
              <w:ind w:left="72"/>
              <w:rPr>
                <w:b/>
                <w:sz w:val="20"/>
              </w:rPr>
            </w:pPr>
            <w:r>
              <w:rPr>
                <w:b/>
                <w:sz w:val="20"/>
              </w:rPr>
              <w:t>Atentionare!</w:t>
            </w:r>
          </w:p>
          <w:p w14:paraId="72E1D7F3" w14:textId="77777777" w:rsidR="00BD35D5" w:rsidRDefault="00000000">
            <w:pPr>
              <w:pStyle w:val="TableParagraph"/>
              <w:ind w:left="72" w:right="60"/>
              <w:jc w:val="both"/>
              <w:rPr>
                <w:sz w:val="20"/>
              </w:rPr>
            </w:pPr>
            <w:r>
              <w:rPr>
                <w:sz w:val="20"/>
              </w:rPr>
              <w:t>Prin intermediul persoanelor fizice care detin calitatea</w:t>
            </w:r>
            <w:r>
              <w:rPr>
                <w:spacing w:val="-58"/>
                <w:sz w:val="20"/>
              </w:rPr>
              <w:t xml:space="preserve"> </w:t>
            </w:r>
            <w:r>
              <w:rPr>
                <w:sz w:val="20"/>
              </w:rPr>
              <w:t>de asociati/actionari in cadrul a doua sau mai multor</w:t>
            </w:r>
            <w:r>
              <w:rPr>
                <w:spacing w:val="1"/>
                <w:sz w:val="20"/>
              </w:rPr>
              <w:t xml:space="preserve"> </w:t>
            </w:r>
            <w:r>
              <w:rPr>
                <w:sz w:val="20"/>
              </w:rPr>
              <w:t>intreprinderi,</w:t>
            </w:r>
            <w:r>
              <w:rPr>
                <w:spacing w:val="1"/>
                <w:sz w:val="20"/>
              </w:rPr>
              <w:t xml:space="preserve"> </w:t>
            </w:r>
            <w:r>
              <w:rPr>
                <w:sz w:val="20"/>
              </w:rPr>
              <w:t>nu</w:t>
            </w:r>
            <w:r>
              <w:rPr>
                <w:spacing w:val="1"/>
                <w:sz w:val="20"/>
              </w:rPr>
              <w:t xml:space="preserve"> </w:t>
            </w:r>
            <w:r>
              <w:rPr>
                <w:sz w:val="20"/>
              </w:rPr>
              <w:t>se</w:t>
            </w:r>
            <w:r>
              <w:rPr>
                <w:spacing w:val="1"/>
                <w:sz w:val="20"/>
              </w:rPr>
              <w:t xml:space="preserve"> </w:t>
            </w:r>
            <w:r>
              <w:rPr>
                <w:sz w:val="20"/>
              </w:rPr>
              <w:t>va</w:t>
            </w:r>
            <w:r>
              <w:rPr>
                <w:spacing w:val="1"/>
                <w:sz w:val="20"/>
              </w:rPr>
              <w:t xml:space="preserve"> </w:t>
            </w:r>
            <w:r>
              <w:rPr>
                <w:sz w:val="20"/>
              </w:rPr>
              <w:t>realiza</w:t>
            </w:r>
            <w:r>
              <w:rPr>
                <w:spacing w:val="1"/>
                <w:sz w:val="20"/>
              </w:rPr>
              <w:t xml:space="preserve"> </w:t>
            </w:r>
            <w:r>
              <w:rPr>
                <w:sz w:val="20"/>
              </w:rPr>
              <w:t>calculul</w:t>
            </w:r>
            <w:r>
              <w:rPr>
                <w:spacing w:val="1"/>
                <w:sz w:val="20"/>
              </w:rPr>
              <w:t xml:space="preserve"> </w:t>
            </w:r>
            <w:r>
              <w:rPr>
                <w:sz w:val="20"/>
              </w:rPr>
              <w:t>pentru</w:t>
            </w:r>
            <w:r>
              <w:rPr>
                <w:spacing w:val="1"/>
                <w:sz w:val="20"/>
              </w:rPr>
              <w:t xml:space="preserve"> </w:t>
            </w:r>
            <w:r>
              <w:rPr>
                <w:sz w:val="20"/>
              </w:rPr>
              <w:t>intreprinderi</w:t>
            </w:r>
            <w:r>
              <w:rPr>
                <w:spacing w:val="1"/>
                <w:sz w:val="20"/>
              </w:rPr>
              <w:t xml:space="preserve"> </w:t>
            </w:r>
            <w:r>
              <w:rPr>
                <w:sz w:val="20"/>
              </w:rPr>
              <w:t>partenere</w:t>
            </w:r>
            <w:r>
              <w:rPr>
                <w:spacing w:val="1"/>
                <w:sz w:val="20"/>
              </w:rPr>
              <w:t xml:space="preserve"> </w:t>
            </w:r>
            <w:r>
              <w:rPr>
                <w:sz w:val="20"/>
              </w:rPr>
              <w:t>si</w:t>
            </w:r>
            <w:r>
              <w:rPr>
                <w:spacing w:val="1"/>
                <w:sz w:val="20"/>
              </w:rPr>
              <w:t xml:space="preserve"> </w:t>
            </w:r>
            <w:r>
              <w:rPr>
                <w:sz w:val="20"/>
              </w:rPr>
              <w:t>nu</w:t>
            </w:r>
            <w:r>
              <w:rPr>
                <w:spacing w:val="1"/>
                <w:sz w:val="20"/>
              </w:rPr>
              <w:t xml:space="preserve"> </w:t>
            </w:r>
            <w:r>
              <w:rPr>
                <w:sz w:val="20"/>
              </w:rPr>
              <w:t>se</w:t>
            </w:r>
            <w:r>
              <w:rPr>
                <w:spacing w:val="1"/>
                <w:sz w:val="20"/>
              </w:rPr>
              <w:t xml:space="preserve"> </w:t>
            </w:r>
            <w:r>
              <w:rPr>
                <w:sz w:val="20"/>
              </w:rPr>
              <w:t>va</w:t>
            </w:r>
            <w:r>
              <w:rPr>
                <w:spacing w:val="1"/>
                <w:sz w:val="20"/>
              </w:rPr>
              <w:t xml:space="preserve"> </w:t>
            </w:r>
            <w:r>
              <w:rPr>
                <w:sz w:val="20"/>
              </w:rPr>
              <w:t>intocmi</w:t>
            </w:r>
            <w:r>
              <w:rPr>
                <w:spacing w:val="1"/>
                <w:sz w:val="20"/>
              </w:rPr>
              <w:t xml:space="preserve"> </w:t>
            </w:r>
            <w:r>
              <w:rPr>
                <w:sz w:val="20"/>
              </w:rPr>
              <w:t>fisa</w:t>
            </w:r>
            <w:r>
              <w:rPr>
                <w:spacing w:val="1"/>
                <w:sz w:val="20"/>
              </w:rPr>
              <w:t xml:space="preserve"> </w:t>
            </w:r>
            <w:r>
              <w:rPr>
                <w:sz w:val="20"/>
              </w:rPr>
              <w:t>de</w:t>
            </w:r>
            <w:r>
              <w:rPr>
                <w:spacing w:val="-58"/>
                <w:sz w:val="20"/>
              </w:rPr>
              <w:t xml:space="preserve"> </w:t>
            </w:r>
            <w:r>
              <w:rPr>
                <w:sz w:val="20"/>
              </w:rPr>
              <w:t>parteneriat conform prevederilor Legii 346/2003 si a</w:t>
            </w:r>
            <w:r>
              <w:rPr>
                <w:spacing w:val="1"/>
                <w:sz w:val="20"/>
              </w:rPr>
              <w:t xml:space="preserve"> </w:t>
            </w:r>
            <w:r>
              <w:rPr>
                <w:sz w:val="20"/>
              </w:rPr>
              <w:t>Recomandarilor</w:t>
            </w:r>
            <w:r>
              <w:rPr>
                <w:spacing w:val="1"/>
                <w:sz w:val="20"/>
              </w:rPr>
              <w:t xml:space="preserve"> </w:t>
            </w:r>
            <w:r>
              <w:rPr>
                <w:sz w:val="20"/>
              </w:rPr>
              <w:t>CE-</w:t>
            </w:r>
            <w:r>
              <w:rPr>
                <w:spacing w:val="1"/>
                <w:sz w:val="20"/>
              </w:rPr>
              <w:t xml:space="preserve"> </w:t>
            </w:r>
            <w:r>
              <w:rPr>
                <w:sz w:val="20"/>
              </w:rPr>
              <w:t>modelul</w:t>
            </w:r>
            <w:r>
              <w:rPr>
                <w:spacing w:val="1"/>
                <w:sz w:val="20"/>
              </w:rPr>
              <w:t xml:space="preserve"> </w:t>
            </w:r>
            <w:r>
              <w:rPr>
                <w:sz w:val="20"/>
              </w:rPr>
              <w:t>de</w:t>
            </w:r>
            <w:r>
              <w:rPr>
                <w:spacing w:val="1"/>
                <w:sz w:val="20"/>
              </w:rPr>
              <w:t xml:space="preserve"> </w:t>
            </w:r>
            <w:r>
              <w:rPr>
                <w:sz w:val="20"/>
              </w:rPr>
              <w:t>calcul</w:t>
            </w:r>
            <w:r>
              <w:rPr>
                <w:spacing w:val="1"/>
                <w:sz w:val="20"/>
              </w:rPr>
              <w:t xml:space="preserve"> </w:t>
            </w:r>
            <w:r>
              <w:rPr>
                <w:sz w:val="20"/>
              </w:rPr>
              <w:t>prezentat</w:t>
            </w:r>
            <w:r>
              <w:rPr>
                <w:spacing w:val="1"/>
                <w:sz w:val="20"/>
              </w:rPr>
              <w:t xml:space="preserve"> </w:t>
            </w:r>
            <w:r>
              <w:rPr>
                <w:sz w:val="20"/>
              </w:rPr>
              <w:t>in</w:t>
            </w:r>
            <w:r>
              <w:rPr>
                <w:spacing w:val="-58"/>
                <w:sz w:val="20"/>
              </w:rPr>
              <w:t xml:space="preserve"> </w:t>
            </w:r>
            <w:r>
              <w:rPr>
                <w:sz w:val="20"/>
              </w:rPr>
              <w:t>Ghidul</w:t>
            </w:r>
            <w:r>
              <w:rPr>
                <w:spacing w:val="-2"/>
                <w:sz w:val="20"/>
              </w:rPr>
              <w:t xml:space="preserve"> </w:t>
            </w:r>
            <w:r>
              <w:rPr>
                <w:sz w:val="20"/>
              </w:rPr>
              <w:t>pentru</w:t>
            </w:r>
            <w:r>
              <w:rPr>
                <w:spacing w:val="-4"/>
                <w:sz w:val="20"/>
              </w:rPr>
              <w:t xml:space="preserve"> </w:t>
            </w:r>
            <w:r>
              <w:rPr>
                <w:sz w:val="20"/>
              </w:rPr>
              <w:t>IMM-uri,</w:t>
            </w:r>
            <w:r>
              <w:rPr>
                <w:spacing w:val="-2"/>
                <w:sz w:val="20"/>
              </w:rPr>
              <w:t xml:space="preserve"> </w:t>
            </w:r>
            <w:r>
              <w:rPr>
                <w:sz w:val="20"/>
              </w:rPr>
              <w:t>pentru</w:t>
            </w:r>
            <w:r>
              <w:rPr>
                <w:spacing w:val="1"/>
                <w:sz w:val="20"/>
              </w:rPr>
              <w:t xml:space="preserve"> </w:t>
            </w:r>
            <w:r>
              <w:rPr>
                <w:sz w:val="20"/>
              </w:rPr>
              <w:t>persoane juridice.</w:t>
            </w:r>
          </w:p>
          <w:p w14:paraId="5D2674C5" w14:textId="77777777" w:rsidR="00BD35D5" w:rsidRDefault="00BD35D5">
            <w:pPr>
              <w:pStyle w:val="TableParagraph"/>
              <w:spacing w:before="10"/>
              <w:rPr>
                <w:b/>
                <w:sz w:val="19"/>
              </w:rPr>
            </w:pPr>
          </w:p>
          <w:p w14:paraId="275A8E32" w14:textId="77777777" w:rsidR="00BD35D5" w:rsidRDefault="00000000">
            <w:pPr>
              <w:pStyle w:val="TableParagraph"/>
              <w:tabs>
                <w:tab w:val="left" w:pos="1104"/>
                <w:tab w:val="left" w:pos="2822"/>
                <w:tab w:val="left" w:pos="4546"/>
              </w:tabs>
              <w:spacing w:before="1"/>
              <w:ind w:left="72" w:right="61"/>
              <w:jc w:val="both"/>
              <w:rPr>
                <w:b/>
                <w:sz w:val="20"/>
              </w:rPr>
            </w:pPr>
            <w:r>
              <w:rPr>
                <w:sz w:val="20"/>
              </w:rPr>
              <w:t>Prin</w:t>
            </w:r>
            <w:r>
              <w:rPr>
                <w:sz w:val="20"/>
              </w:rPr>
              <w:tab/>
              <w:t>intermediul</w:t>
            </w:r>
            <w:r>
              <w:rPr>
                <w:sz w:val="20"/>
              </w:rPr>
              <w:tab/>
              <w:t>persoanelor</w:t>
            </w:r>
            <w:r>
              <w:rPr>
                <w:sz w:val="20"/>
              </w:rPr>
              <w:tab/>
            </w:r>
            <w:r>
              <w:rPr>
                <w:spacing w:val="-1"/>
                <w:sz w:val="20"/>
              </w:rPr>
              <w:t>fizice</w:t>
            </w:r>
            <w:r>
              <w:rPr>
                <w:spacing w:val="-58"/>
                <w:sz w:val="20"/>
              </w:rPr>
              <w:t xml:space="preserve"> </w:t>
            </w:r>
            <w:r>
              <w:rPr>
                <w:sz w:val="20"/>
              </w:rPr>
              <w:t>(asociati/actionari),</w:t>
            </w:r>
            <w:r>
              <w:rPr>
                <w:spacing w:val="1"/>
                <w:sz w:val="20"/>
              </w:rPr>
              <w:t xml:space="preserve"> </w:t>
            </w:r>
            <w:r>
              <w:rPr>
                <w:sz w:val="20"/>
              </w:rPr>
              <w:t>intreprinderile</w:t>
            </w:r>
            <w:r>
              <w:rPr>
                <w:spacing w:val="1"/>
                <w:sz w:val="20"/>
              </w:rPr>
              <w:t xml:space="preserve"> </w:t>
            </w:r>
            <w:r>
              <w:rPr>
                <w:sz w:val="20"/>
              </w:rPr>
              <w:t>pot</w:t>
            </w:r>
            <w:r>
              <w:rPr>
                <w:spacing w:val="1"/>
                <w:sz w:val="20"/>
              </w:rPr>
              <w:t xml:space="preserve"> </w:t>
            </w:r>
            <w:r>
              <w:rPr>
                <w:sz w:val="20"/>
              </w:rPr>
              <w:t>fi</w:t>
            </w:r>
            <w:r>
              <w:rPr>
                <w:spacing w:val="1"/>
                <w:sz w:val="20"/>
              </w:rPr>
              <w:t xml:space="preserve"> </w:t>
            </w:r>
            <w:r>
              <w:rPr>
                <w:sz w:val="20"/>
              </w:rPr>
              <w:t>numai</w:t>
            </w:r>
            <w:r>
              <w:rPr>
                <w:spacing w:val="1"/>
                <w:sz w:val="20"/>
              </w:rPr>
              <w:t xml:space="preserve"> </w:t>
            </w:r>
            <w:r>
              <w:rPr>
                <w:sz w:val="20"/>
              </w:rPr>
              <w:t xml:space="preserve">“legate” </w:t>
            </w:r>
            <w:r>
              <w:rPr>
                <w:b/>
                <w:sz w:val="20"/>
              </w:rPr>
              <w:t>numai in situatiile in care intreprinderile</w:t>
            </w:r>
            <w:r>
              <w:rPr>
                <w:b/>
                <w:spacing w:val="1"/>
                <w:sz w:val="20"/>
              </w:rPr>
              <w:t xml:space="preserve"> </w:t>
            </w:r>
            <w:r>
              <w:rPr>
                <w:b/>
                <w:sz w:val="20"/>
              </w:rPr>
              <w:t>respective</w:t>
            </w:r>
            <w:r>
              <w:rPr>
                <w:b/>
                <w:spacing w:val="1"/>
                <w:sz w:val="20"/>
              </w:rPr>
              <w:t xml:space="preserve"> </w:t>
            </w:r>
            <w:r>
              <w:rPr>
                <w:b/>
                <w:sz w:val="20"/>
              </w:rPr>
              <w:t>activeaza</w:t>
            </w:r>
            <w:r>
              <w:rPr>
                <w:b/>
                <w:spacing w:val="1"/>
                <w:sz w:val="20"/>
              </w:rPr>
              <w:t xml:space="preserve"> </w:t>
            </w:r>
            <w:r>
              <w:rPr>
                <w:b/>
                <w:sz w:val="20"/>
              </w:rPr>
              <w:t>pe</w:t>
            </w:r>
            <w:r>
              <w:rPr>
                <w:b/>
                <w:spacing w:val="1"/>
                <w:sz w:val="20"/>
              </w:rPr>
              <w:t xml:space="preserve"> </w:t>
            </w:r>
            <w:r>
              <w:rPr>
                <w:b/>
                <w:sz w:val="20"/>
              </w:rPr>
              <w:t>piata</w:t>
            </w:r>
            <w:r>
              <w:rPr>
                <w:b/>
                <w:spacing w:val="1"/>
                <w:sz w:val="20"/>
              </w:rPr>
              <w:t xml:space="preserve"> </w:t>
            </w:r>
            <w:r>
              <w:rPr>
                <w:b/>
                <w:sz w:val="20"/>
              </w:rPr>
              <w:t>relevanta</w:t>
            </w:r>
            <w:r>
              <w:rPr>
                <w:b/>
                <w:spacing w:val="1"/>
                <w:sz w:val="20"/>
              </w:rPr>
              <w:t xml:space="preserve"> </w:t>
            </w:r>
            <w:r>
              <w:rPr>
                <w:b/>
                <w:sz w:val="20"/>
              </w:rPr>
              <w:t>(aceiasi</w:t>
            </w:r>
            <w:r>
              <w:rPr>
                <w:b/>
                <w:spacing w:val="1"/>
                <w:sz w:val="20"/>
              </w:rPr>
              <w:t xml:space="preserve"> </w:t>
            </w:r>
            <w:r>
              <w:rPr>
                <w:b/>
                <w:sz w:val="20"/>
              </w:rPr>
              <w:t>piata)</w:t>
            </w:r>
            <w:r>
              <w:rPr>
                <w:b/>
                <w:spacing w:val="-3"/>
                <w:sz w:val="20"/>
              </w:rPr>
              <w:t xml:space="preserve"> </w:t>
            </w:r>
            <w:r>
              <w:rPr>
                <w:b/>
                <w:sz w:val="20"/>
              </w:rPr>
              <w:t>sau pe piete</w:t>
            </w:r>
            <w:r>
              <w:rPr>
                <w:b/>
                <w:spacing w:val="-5"/>
                <w:sz w:val="20"/>
              </w:rPr>
              <w:t xml:space="preserve"> </w:t>
            </w:r>
            <w:r>
              <w:rPr>
                <w:b/>
                <w:sz w:val="20"/>
              </w:rPr>
              <w:t>adiacente</w:t>
            </w:r>
            <w:r>
              <w:rPr>
                <w:b/>
                <w:spacing w:val="-1"/>
                <w:sz w:val="20"/>
              </w:rPr>
              <w:t xml:space="preserve"> </w:t>
            </w:r>
            <w:r>
              <w:rPr>
                <w:b/>
                <w:sz w:val="20"/>
              </w:rPr>
              <w:t>(amonte</w:t>
            </w:r>
            <w:r>
              <w:rPr>
                <w:b/>
                <w:spacing w:val="-5"/>
                <w:sz w:val="20"/>
              </w:rPr>
              <w:t xml:space="preserve"> </w:t>
            </w:r>
            <w:r>
              <w:rPr>
                <w:b/>
                <w:sz w:val="20"/>
              </w:rPr>
              <w:t>si/sau</w:t>
            </w:r>
            <w:r>
              <w:rPr>
                <w:b/>
                <w:spacing w:val="-4"/>
                <w:sz w:val="20"/>
              </w:rPr>
              <w:t xml:space="preserve"> </w:t>
            </w:r>
            <w:r>
              <w:rPr>
                <w:b/>
                <w:sz w:val="20"/>
              </w:rPr>
              <w:t>aval).</w:t>
            </w:r>
          </w:p>
          <w:p w14:paraId="580DEBD4" w14:textId="77777777" w:rsidR="00BD35D5" w:rsidRDefault="00000000">
            <w:pPr>
              <w:pStyle w:val="TableParagraph"/>
              <w:ind w:left="72" w:right="58"/>
              <w:jc w:val="both"/>
              <w:rPr>
                <w:sz w:val="20"/>
              </w:rPr>
            </w:pPr>
            <w:r>
              <w:rPr>
                <w:sz w:val="20"/>
              </w:rPr>
              <w:t>Daca o microintreprindere A, este</w:t>
            </w:r>
            <w:r>
              <w:rPr>
                <w:spacing w:val="1"/>
                <w:sz w:val="20"/>
              </w:rPr>
              <w:t xml:space="preserve"> </w:t>
            </w:r>
            <w:r>
              <w:rPr>
                <w:sz w:val="20"/>
              </w:rPr>
              <w:t>legata cu o alta</w:t>
            </w:r>
            <w:r>
              <w:rPr>
                <w:spacing w:val="1"/>
                <w:sz w:val="20"/>
              </w:rPr>
              <w:t xml:space="preserve"> </w:t>
            </w:r>
            <w:r>
              <w:rPr>
                <w:sz w:val="20"/>
              </w:rPr>
              <w:t>intreprindere</w:t>
            </w:r>
            <w:r>
              <w:rPr>
                <w:spacing w:val="1"/>
                <w:sz w:val="20"/>
              </w:rPr>
              <w:t xml:space="preserve"> </w:t>
            </w:r>
            <w:r>
              <w:rPr>
                <w:sz w:val="20"/>
              </w:rPr>
              <w:t>mijolocie,</w:t>
            </w:r>
            <w:r>
              <w:rPr>
                <w:spacing w:val="1"/>
                <w:sz w:val="20"/>
              </w:rPr>
              <w:t xml:space="preserve"> </w:t>
            </w:r>
            <w:r>
              <w:rPr>
                <w:sz w:val="20"/>
              </w:rPr>
              <w:t>B,</w:t>
            </w:r>
            <w:r>
              <w:rPr>
                <w:spacing w:val="1"/>
                <w:sz w:val="20"/>
              </w:rPr>
              <w:t xml:space="preserve"> </w:t>
            </w:r>
            <w:r>
              <w:rPr>
                <w:sz w:val="20"/>
              </w:rPr>
              <w:t>pentru</w:t>
            </w:r>
            <w:r>
              <w:rPr>
                <w:spacing w:val="1"/>
                <w:sz w:val="20"/>
              </w:rPr>
              <w:t xml:space="preserve"> </w:t>
            </w:r>
            <w:r>
              <w:rPr>
                <w:sz w:val="20"/>
              </w:rPr>
              <w:t>incadrarea</w:t>
            </w:r>
            <w:r>
              <w:rPr>
                <w:spacing w:val="1"/>
                <w:sz w:val="20"/>
              </w:rPr>
              <w:t xml:space="preserve"> </w:t>
            </w:r>
            <w:r>
              <w:rPr>
                <w:sz w:val="20"/>
              </w:rPr>
              <w:t>in</w:t>
            </w:r>
            <w:r>
              <w:rPr>
                <w:spacing w:val="-58"/>
                <w:sz w:val="20"/>
              </w:rPr>
              <w:t xml:space="preserve"> </w:t>
            </w:r>
            <w:r>
              <w:rPr>
                <w:sz w:val="20"/>
              </w:rPr>
              <w:t>categoria</w:t>
            </w:r>
            <w:r>
              <w:rPr>
                <w:spacing w:val="1"/>
                <w:sz w:val="20"/>
              </w:rPr>
              <w:t xml:space="preserve"> </w:t>
            </w:r>
            <w:r>
              <w:rPr>
                <w:sz w:val="20"/>
              </w:rPr>
              <w:t>de</w:t>
            </w:r>
            <w:r>
              <w:rPr>
                <w:spacing w:val="1"/>
                <w:sz w:val="20"/>
              </w:rPr>
              <w:t xml:space="preserve"> </w:t>
            </w:r>
            <w:r>
              <w:rPr>
                <w:sz w:val="20"/>
              </w:rPr>
              <w:t>întreprindere</w:t>
            </w:r>
            <w:r>
              <w:rPr>
                <w:spacing w:val="1"/>
                <w:sz w:val="20"/>
              </w:rPr>
              <w:t xml:space="preserve"> </w:t>
            </w:r>
            <w:r>
              <w:rPr>
                <w:sz w:val="20"/>
              </w:rPr>
              <w:t>mică,</w:t>
            </w:r>
            <w:r>
              <w:rPr>
                <w:spacing w:val="1"/>
                <w:sz w:val="20"/>
              </w:rPr>
              <w:t xml:space="preserve"> </w:t>
            </w:r>
            <w:r>
              <w:rPr>
                <w:sz w:val="20"/>
              </w:rPr>
              <w:t>mijlocie</w:t>
            </w:r>
            <w:r>
              <w:rPr>
                <w:spacing w:val="1"/>
                <w:sz w:val="20"/>
              </w:rPr>
              <w:t xml:space="preserve"> </w:t>
            </w:r>
            <w:r>
              <w:rPr>
                <w:sz w:val="20"/>
              </w:rPr>
              <w:t>sau</w:t>
            </w:r>
            <w:r>
              <w:rPr>
                <w:spacing w:val="1"/>
                <w:sz w:val="20"/>
              </w:rPr>
              <w:t xml:space="preserve"> </w:t>
            </w:r>
            <w:r>
              <w:rPr>
                <w:sz w:val="20"/>
              </w:rPr>
              <w:t>microîntreprindere se vor analiza situatiile financiare</w:t>
            </w:r>
            <w:r>
              <w:rPr>
                <w:spacing w:val="1"/>
                <w:sz w:val="20"/>
              </w:rPr>
              <w:t xml:space="preserve"> </w:t>
            </w:r>
            <w:r>
              <w:rPr>
                <w:sz w:val="20"/>
              </w:rPr>
              <w:t>ale firmei legate, aferente anilor anteriori depunerii</w:t>
            </w:r>
            <w:r>
              <w:rPr>
                <w:spacing w:val="1"/>
                <w:sz w:val="20"/>
              </w:rPr>
              <w:t xml:space="preserve"> </w:t>
            </w:r>
            <w:r>
              <w:rPr>
                <w:sz w:val="20"/>
              </w:rPr>
              <w:t>proiectului.</w:t>
            </w:r>
            <w:r>
              <w:rPr>
                <w:spacing w:val="1"/>
                <w:sz w:val="20"/>
              </w:rPr>
              <w:t xml:space="preserve"> </w:t>
            </w:r>
            <w:r>
              <w:rPr>
                <w:sz w:val="20"/>
              </w:rPr>
              <w:t>In</w:t>
            </w:r>
            <w:r>
              <w:rPr>
                <w:spacing w:val="1"/>
                <w:sz w:val="20"/>
              </w:rPr>
              <w:t xml:space="preserve"> </w:t>
            </w:r>
            <w:r>
              <w:rPr>
                <w:sz w:val="20"/>
              </w:rPr>
              <w:t>urma</w:t>
            </w:r>
            <w:r>
              <w:rPr>
                <w:spacing w:val="1"/>
                <w:sz w:val="20"/>
              </w:rPr>
              <w:t xml:space="preserve"> </w:t>
            </w:r>
            <w:r>
              <w:rPr>
                <w:sz w:val="20"/>
              </w:rPr>
              <w:t>calculului</w:t>
            </w:r>
            <w:r>
              <w:rPr>
                <w:spacing w:val="1"/>
                <w:sz w:val="20"/>
              </w:rPr>
              <w:t xml:space="preserve"> </w:t>
            </w:r>
            <w:r>
              <w:rPr>
                <w:sz w:val="20"/>
              </w:rPr>
              <w:t>se</w:t>
            </w:r>
            <w:r>
              <w:rPr>
                <w:spacing w:val="1"/>
                <w:sz w:val="20"/>
              </w:rPr>
              <w:t xml:space="preserve"> </w:t>
            </w:r>
            <w:r>
              <w:rPr>
                <w:sz w:val="20"/>
              </w:rPr>
              <w:t>va</w:t>
            </w:r>
            <w:r>
              <w:rPr>
                <w:spacing w:val="1"/>
                <w:sz w:val="20"/>
              </w:rPr>
              <w:t xml:space="preserve"> </w:t>
            </w:r>
            <w:r>
              <w:rPr>
                <w:sz w:val="20"/>
              </w:rPr>
              <w:t>verifica</w:t>
            </w:r>
            <w:r>
              <w:rPr>
                <w:spacing w:val="1"/>
                <w:sz w:val="20"/>
              </w:rPr>
              <w:t xml:space="preserve"> </w:t>
            </w:r>
            <w:r>
              <w:rPr>
                <w:sz w:val="20"/>
              </w:rPr>
              <w:t>daca</w:t>
            </w:r>
            <w:r>
              <w:rPr>
                <w:spacing w:val="1"/>
                <w:sz w:val="20"/>
              </w:rPr>
              <w:t xml:space="preserve"> </w:t>
            </w:r>
            <w:r>
              <w:rPr>
                <w:sz w:val="20"/>
              </w:rPr>
              <w:t>aceste plafoane au fost depasite de firma legată (B) in</w:t>
            </w:r>
            <w:r>
              <w:rPr>
                <w:spacing w:val="-58"/>
                <w:sz w:val="20"/>
              </w:rPr>
              <w:t xml:space="preserve"> </w:t>
            </w:r>
            <w:r>
              <w:rPr>
                <w:sz w:val="20"/>
              </w:rPr>
              <w:t>două exerciţii financiare consecutive, iar dacă au fost</w:t>
            </w:r>
            <w:r>
              <w:rPr>
                <w:spacing w:val="1"/>
                <w:sz w:val="20"/>
              </w:rPr>
              <w:t xml:space="preserve"> </w:t>
            </w:r>
            <w:r>
              <w:rPr>
                <w:sz w:val="20"/>
              </w:rPr>
              <w:t>depasite firma A va fi</w:t>
            </w:r>
            <w:r>
              <w:rPr>
                <w:spacing w:val="60"/>
                <w:sz w:val="20"/>
              </w:rPr>
              <w:t xml:space="preserve"> </w:t>
            </w:r>
            <w:r>
              <w:rPr>
                <w:sz w:val="20"/>
              </w:rPr>
              <w:t>incadrata in aceeasi categorie</w:t>
            </w:r>
            <w:r>
              <w:rPr>
                <w:spacing w:val="1"/>
                <w:sz w:val="20"/>
              </w:rPr>
              <w:t xml:space="preserve"> </w:t>
            </w:r>
            <w:r>
              <w:rPr>
                <w:sz w:val="20"/>
              </w:rPr>
              <w:t>cu</w:t>
            </w:r>
            <w:r>
              <w:rPr>
                <w:spacing w:val="-3"/>
                <w:sz w:val="20"/>
              </w:rPr>
              <w:t xml:space="preserve"> </w:t>
            </w:r>
            <w:r>
              <w:rPr>
                <w:sz w:val="20"/>
              </w:rPr>
              <w:t>firma</w:t>
            </w:r>
            <w:r>
              <w:rPr>
                <w:spacing w:val="-4"/>
                <w:sz w:val="20"/>
              </w:rPr>
              <w:t xml:space="preserve"> </w:t>
            </w:r>
            <w:r>
              <w:rPr>
                <w:sz w:val="20"/>
              </w:rPr>
              <w:t>B.</w:t>
            </w:r>
          </w:p>
          <w:p w14:paraId="291D11CA" w14:textId="77777777" w:rsidR="00BD35D5" w:rsidRDefault="00000000">
            <w:pPr>
              <w:pStyle w:val="TableParagraph"/>
              <w:spacing w:before="2"/>
              <w:ind w:left="134"/>
              <w:jc w:val="both"/>
              <w:rPr>
                <w:sz w:val="20"/>
              </w:rPr>
            </w:pPr>
            <w:r>
              <w:rPr>
                <w:sz w:val="20"/>
              </w:rPr>
              <w:t>Verificări</w:t>
            </w:r>
            <w:r>
              <w:rPr>
                <w:spacing w:val="-8"/>
                <w:sz w:val="20"/>
              </w:rPr>
              <w:t xml:space="preserve"> </w:t>
            </w:r>
            <w:r>
              <w:rPr>
                <w:sz w:val="20"/>
              </w:rPr>
              <w:t>generale:</w:t>
            </w:r>
          </w:p>
          <w:p w14:paraId="5B4029D4" w14:textId="77777777" w:rsidR="00BD35D5" w:rsidRDefault="00000000">
            <w:pPr>
              <w:pStyle w:val="TableParagraph"/>
              <w:spacing w:before="3"/>
              <w:ind w:left="72" w:right="59"/>
              <w:jc w:val="both"/>
              <w:rPr>
                <w:sz w:val="20"/>
              </w:rPr>
            </w:pPr>
            <w:r>
              <w:rPr>
                <w:sz w:val="20"/>
              </w:rPr>
              <w:t>Pentru veirificările ce vizează firme înființate înainte</w:t>
            </w:r>
            <w:r>
              <w:rPr>
                <w:spacing w:val="1"/>
                <w:sz w:val="20"/>
              </w:rPr>
              <w:t xml:space="preserve"> </w:t>
            </w:r>
            <w:r>
              <w:rPr>
                <w:sz w:val="20"/>
              </w:rPr>
              <w:t>de anul 2000 se vor lua în considerare Numele și Data</w:t>
            </w:r>
            <w:r>
              <w:rPr>
                <w:spacing w:val="1"/>
                <w:sz w:val="20"/>
              </w:rPr>
              <w:t xml:space="preserve"> </w:t>
            </w:r>
            <w:r>
              <w:rPr>
                <w:sz w:val="20"/>
              </w:rPr>
              <w:t>Nașterii</w:t>
            </w:r>
            <w:r>
              <w:rPr>
                <w:spacing w:val="1"/>
                <w:sz w:val="20"/>
              </w:rPr>
              <w:t xml:space="preserve"> </w:t>
            </w:r>
            <w:r>
              <w:rPr>
                <w:sz w:val="20"/>
              </w:rPr>
              <w:t>persoanei</w:t>
            </w:r>
            <w:r>
              <w:rPr>
                <w:spacing w:val="1"/>
                <w:sz w:val="20"/>
              </w:rPr>
              <w:t xml:space="preserve"> </w:t>
            </w:r>
            <w:r>
              <w:rPr>
                <w:sz w:val="20"/>
              </w:rPr>
              <w:t>verificate</w:t>
            </w:r>
            <w:r>
              <w:rPr>
                <w:spacing w:val="1"/>
                <w:sz w:val="20"/>
              </w:rPr>
              <w:t xml:space="preserve"> </w:t>
            </w:r>
            <w:r>
              <w:rPr>
                <w:sz w:val="20"/>
              </w:rPr>
              <w:t>iar</w:t>
            </w:r>
            <w:r>
              <w:rPr>
                <w:spacing w:val="1"/>
                <w:sz w:val="20"/>
              </w:rPr>
              <w:t xml:space="preserve"> </w:t>
            </w:r>
            <w:r>
              <w:rPr>
                <w:sz w:val="20"/>
              </w:rPr>
              <w:t>pentru</w:t>
            </w:r>
            <w:r>
              <w:rPr>
                <w:spacing w:val="1"/>
                <w:sz w:val="20"/>
              </w:rPr>
              <w:t xml:space="preserve"> </w:t>
            </w:r>
            <w:r>
              <w:rPr>
                <w:sz w:val="20"/>
              </w:rPr>
              <w:t>perioada</w:t>
            </w:r>
            <w:r>
              <w:rPr>
                <w:spacing w:val="1"/>
                <w:sz w:val="20"/>
              </w:rPr>
              <w:t xml:space="preserve"> </w:t>
            </w:r>
            <w:r>
              <w:rPr>
                <w:sz w:val="20"/>
              </w:rPr>
              <w:t>ulterioară</w:t>
            </w:r>
            <w:r>
              <w:rPr>
                <w:spacing w:val="-5"/>
                <w:sz w:val="20"/>
              </w:rPr>
              <w:t xml:space="preserve"> </w:t>
            </w:r>
            <w:r>
              <w:rPr>
                <w:sz w:val="20"/>
              </w:rPr>
              <w:t>anului</w:t>
            </w:r>
            <w:r>
              <w:rPr>
                <w:spacing w:val="-3"/>
                <w:sz w:val="20"/>
              </w:rPr>
              <w:t xml:space="preserve"> </w:t>
            </w:r>
            <w:r>
              <w:rPr>
                <w:sz w:val="20"/>
              </w:rPr>
              <w:t>2000,</w:t>
            </w:r>
            <w:r>
              <w:rPr>
                <w:spacing w:val="-5"/>
                <w:sz w:val="20"/>
              </w:rPr>
              <w:t xml:space="preserve"> </w:t>
            </w:r>
            <w:r>
              <w:rPr>
                <w:sz w:val="20"/>
              </w:rPr>
              <w:t>CNP</w:t>
            </w:r>
            <w:r>
              <w:rPr>
                <w:spacing w:val="2"/>
                <w:sz w:val="20"/>
              </w:rPr>
              <w:t xml:space="preserve"> </w:t>
            </w:r>
            <w:r>
              <w:rPr>
                <w:sz w:val="20"/>
              </w:rPr>
              <w:t>–ul.</w:t>
            </w:r>
          </w:p>
          <w:p w14:paraId="479193BD" w14:textId="77777777" w:rsidR="00BD35D5" w:rsidRDefault="00000000">
            <w:pPr>
              <w:pStyle w:val="TableParagraph"/>
              <w:ind w:left="72" w:right="62"/>
              <w:jc w:val="both"/>
              <w:rPr>
                <w:sz w:val="20"/>
              </w:rPr>
            </w:pPr>
            <w:r>
              <w:rPr>
                <w:sz w:val="20"/>
              </w:rPr>
              <w:t>În</w:t>
            </w:r>
            <w:r>
              <w:rPr>
                <w:spacing w:val="1"/>
                <w:sz w:val="20"/>
              </w:rPr>
              <w:t xml:space="preserve"> </w:t>
            </w:r>
            <w:r>
              <w:rPr>
                <w:sz w:val="20"/>
              </w:rPr>
              <w:t>situația</w:t>
            </w:r>
            <w:r>
              <w:rPr>
                <w:spacing w:val="1"/>
                <w:sz w:val="20"/>
              </w:rPr>
              <w:t xml:space="preserve"> </w:t>
            </w:r>
            <w:r>
              <w:rPr>
                <w:sz w:val="20"/>
              </w:rPr>
              <w:t>în</w:t>
            </w:r>
            <w:r>
              <w:rPr>
                <w:spacing w:val="1"/>
                <w:sz w:val="20"/>
              </w:rPr>
              <w:t xml:space="preserve"> </w:t>
            </w:r>
            <w:r>
              <w:rPr>
                <w:sz w:val="20"/>
              </w:rPr>
              <w:t>care</w:t>
            </w:r>
            <w:r>
              <w:rPr>
                <w:spacing w:val="1"/>
                <w:sz w:val="20"/>
              </w:rPr>
              <w:t xml:space="preserve"> </w:t>
            </w:r>
            <w:r>
              <w:rPr>
                <w:sz w:val="20"/>
              </w:rPr>
              <w:t>în</w:t>
            </w:r>
            <w:r>
              <w:rPr>
                <w:spacing w:val="1"/>
                <w:sz w:val="20"/>
              </w:rPr>
              <w:t xml:space="preserve"> </w:t>
            </w:r>
            <w:r>
              <w:rPr>
                <w:sz w:val="20"/>
              </w:rPr>
              <w:t>urma</w:t>
            </w:r>
            <w:r>
              <w:rPr>
                <w:spacing w:val="1"/>
                <w:sz w:val="20"/>
              </w:rPr>
              <w:t xml:space="preserve"> </w:t>
            </w:r>
            <w:r>
              <w:rPr>
                <w:sz w:val="20"/>
              </w:rPr>
              <w:t>verificărilor</w:t>
            </w:r>
            <w:r>
              <w:rPr>
                <w:spacing w:val="1"/>
                <w:sz w:val="20"/>
              </w:rPr>
              <w:t xml:space="preserve"> </w:t>
            </w:r>
            <w:r>
              <w:rPr>
                <w:sz w:val="20"/>
              </w:rPr>
              <w:t>expertul</w:t>
            </w:r>
            <w:r>
              <w:rPr>
                <w:spacing w:val="1"/>
                <w:sz w:val="20"/>
              </w:rPr>
              <w:t xml:space="preserve"> </w:t>
            </w:r>
            <w:r>
              <w:rPr>
                <w:sz w:val="20"/>
              </w:rPr>
              <w:t>constată</w:t>
            </w:r>
            <w:r>
              <w:rPr>
                <w:spacing w:val="1"/>
                <w:sz w:val="20"/>
              </w:rPr>
              <w:t xml:space="preserve"> </w:t>
            </w:r>
            <w:r>
              <w:rPr>
                <w:sz w:val="20"/>
              </w:rPr>
              <w:t>diferențe</w:t>
            </w:r>
            <w:r>
              <w:rPr>
                <w:spacing w:val="1"/>
                <w:sz w:val="20"/>
              </w:rPr>
              <w:t xml:space="preserve"> </w:t>
            </w:r>
            <w:r>
              <w:rPr>
                <w:sz w:val="20"/>
              </w:rPr>
              <w:t>referitoare</w:t>
            </w:r>
            <w:r>
              <w:rPr>
                <w:spacing w:val="1"/>
                <w:sz w:val="20"/>
              </w:rPr>
              <w:t xml:space="preserve"> </w:t>
            </w:r>
            <w:r>
              <w:rPr>
                <w:sz w:val="20"/>
              </w:rPr>
              <w:t>la</w:t>
            </w:r>
            <w:r>
              <w:rPr>
                <w:spacing w:val="1"/>
                <w:sz w:val="20"/>
              </w:rPr>
              <w:t xml:space="preserve"> </w:t>
            </w:r>
            <w:r>
              <w:rPr>
                <w:sz w:val="20"/>
              </w:rPr>
              <w:t>valoarea</w:t>
            </w:r>
            <w:r>
              <w:rPr>
                <w:spacing w:val="1"/>
                <w:sz w:val="20"/>
              </w:rPr>
              <w:t xml:space="preserve"> </w:t>
            </w:r>
            <w:r>
              <w:rPr>
                <w:sz w:val="20"/>
              </w:rPr>
              <w:t>cifrei</w:t>
            </w:r>
            <w:r>
              <w:rPr>
                <w:spacing w:val="1"/>
                <w:sz w:val="20"/>
              </w:rPr>
              <w:t xml:space="preserve"> </w:t>
            </w:r>
            <w:r>
              <w:rPr>
                <w:sz w:val="20"/>
              </w:rPr>
              <w:t>de</w:t>
            </w:r>
            <w:r>
              <w:rPr>
                <w:spacing w:val="-58"/>
                <w:sz w:val="20"/>
              </w:rPr>
              <w:t xml:space="preserve"> </w:t>
            </w:r>
            <w:r>
              <w:rPr>
                <w:sz w:val="20"/>
              </w:rPr>
              <w:t>afaceri anuale/activelor</w:t>
            </w:r>
            <w:r>
              <w:rPr>
                <w:spacing w:val="4"/>
                <w:sz w:val="20"/>
              </w:rPr>
              <w:t xml:space="preserve"> </w:t>
            </w:r>
            <w:r>
              <w:rPr>
                <w:sz w:val="20"/>
              </w:rPr>
              <w:t>totale,</w:t>
            </w:r>
            <w:r>
              <w:rPr>
                <w:spacing w:val="5"/>
                <w:sz w:val="20"/>
              </w:rPr>
              <w:t xml:space="preserve"> </w:t>
            </w:r>
            <w:r>
              <w:rPr>
                <w:sz w:val="20"/>
              </w:rPr>
              <w:t>completate</w:t>
            </w:r>
            <w:r>
              <w:rPr>
                <w:spacing w:val="2"/>
                <w:sz w:val="20"/>
              </w:rPr>
              <w:t xml:space="preserve"> </w:t>
            </w:r>
            <w:r>
              <w:rPr>
                <w:sz w:val="20"/>
              </w:rPr>
              <w:t>în</w:t>
            </w:r>
            <w:r>
              <w:rPr>
                <w:spacing w:val="5"/>
                <w:sz w:val="20"/>
              </w:rPr>
              <w:t xml:space="preserve"> </w:t>
            </w:r>
            <w:r>
              <w:rPr>
                <w:sz w:val="20"/>
              </w:rPr>
              <w:t>Doc.10,</w:t>
            </w:r>
          </w:p>
          <w:p w14:paraId="36DD9ED0" w14:textId="77777777" w:rsidR="00BD35D5" w:rsidRDefault="00000000">
            <w:pPr>
              <w:pStyle w:val="TableParagraph"/>
              <w:spacing w:line="225" w:lineRule="exact"/>
              <w:ind w:left="72"/>
              <w:jc w:val="both"/>
              <w:rPr>
                <w:sz w:val="20"/>
              </w:rPr>
            </w:pPr>
            <w:r>
              <w:rPr>
                <w:sz w:val="20"/>
              </w:rPr>
              <w:t xml:space="preserve">care      </w:t>
            </w:r>
            <w:r>
              <w:rPr>
                <w:spacing w:val="30"/>
                <w:sz w:val="20"/>
              </w:rPr>
              <w:t xml:space="preserve"> </w:t>
            </w:r>
            <w:r>
              <w:rPr>
                <w:sz w:val="20"/>
              </w:rPr>
              <w:t xml:space="preserve">modifică      </w:t>
            </w:r>
            <w:r>
              <w:rPr>
                <w:spacing w:val="30"/>
                <w:sz w:val="20"/>
              </w:rPr>
              <w:t xml:space="preserve"> </w:t>
            </w:r>
            <w:r>
              <w:rPr>
                <w:sz w:val="20"/>
              </w:rPr>
              <w:t xml:space="preserve">încadrarea      </w:t>
            </w:r>
            <w:r>
              <w:rPr>
                <w:spacing w:val="35"/>
                <w:sz w:val="20"/>
              </w:rPr>
              <w:t xml:space="preserve"> </w:t>
            </w:r>
            <w:r>
              <w:rPr>
                <w:sz w:val="20"/>
              </w:rPr>
              <w:t xml:space="preserve">în      </w:t>
            </w:r>
            <w:r>
              <w:rPr>
                <w:spacing w:val="31"/>
                <w:sz w:val="20"/>
              </w:rPr>
              <w:t xml:space="preserve"> </w:t>
            </w:r>
            <w:r>
              <w:rPr>
                <w:sz w:val="20"/>
              </w:rPr>
              <w:t>categoria</w:t>
            </w:r>
          </w:p>
        </w:tc>
      </w:tr>
    </w:tbl>
    <w:p w14:paraId="17BB51DE" w14:textId="77777777" w:rsidR="00BD35D5" w:rsidRDefault="00BD35D5">
      <w:pPr>
        <w:spacing w:line="225" w:lineRule="exact"/>
        <w:jc w:val="both"/>
        <w:rPr>
          <w:sz w:val="20"/>
        </w:rPr>
        <w:sectPr w:rsidR="00BD35D5">
          <w:headerReference w:type="default" r:id="rId26"/>
          <w:pgSz w:w="11910" w:h="16840"/>
          <w:pgMar w:top="680" w:right="300" w:bottom="280" w:left="820" w:header="0" w:footer="0" w:gutter="0"/>
          <w:cols w:space="720"/>
        </w:sectPr>
      </w:pPr>
    </w:p>
    <w:p w14:paraId="08406BB9" w14:textId="77777777" w:rsidR="00BD35D5" w:rsidRDefault="00000000">
      <w:pPr>
        <w:pStyle w:val="BodyText"/>
        <w:spacing w:after="10"/>
        <w:ind w:left="591"/>
        <w:rPr>
          <w:sz w:val="20"/>
        </w:rPr>
      </w:pPr>
      <w:r>
        <w:rPr>
          <w:noProof/>
          <w:sz w:val="20"/>
        </w:rPr>
        <w:lastRenderedPageBreak/>
        <w:drawing>
          <wp:inline distT="0" distB="0" distL="0" distR="0" wp14:anchorId="27D808D8" wp14:editId="25D8161F">
            <wp:extent cx="5816810" cy="644271"/>
            <wp:effectExtent l="0" t="0" r="0" b="0"/>
            <wp:docPr id="3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1.png"/>
                    <pic:cNvPicPr/>
                  </pic:nvPicPr>
                  <pic:blipFill>
                    <a:blip r:embed="rId7" cstate="print"/>
                    <a:stretch>
                      <a:fillRect/>
                    </a:stretch>
                  </pic:blipFill>
                  <pic:spPr>
                    <a:xfrm>
                      <a:off x="0" y="0"/>
                      <a:ext cx="5816810" cy="644271"/>
                    </a:xfrm>
                    <a:prstGeom prst="rect">
                      <a:avLst/>
                    </a:prstGeom>
                  </pic:spPr>
                </pic:pic>
              </a:graphicData>
            </a:graphic>
          </wp:inline>
        </w:drawing>
      </w:r>
    </w:p>
    <w:tbl>
      <w:tblPr>
        <w:tblW w:w="0" w:type="auto"/>
        <w:tblInd w:w="5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11"/>
        <w:gridCol w:w="5109"/>
      </w:tblGrid>
      <w:tr w:rsidR="00BD35D5" w14:paraId="6E62C4E5" w14:textId="77777777">
        <w:trPr>
          <w:trHeight w:val="9755"/>
        </w:trPr>
        <w:tc>
          <w:tcPr>
            <w:tcW w:w="4111" w:type="dxa"/>
          </w:tcPr>
          <w:p w14:paraId="2A7142EB" w14:textId="77777777" w:rsidR="00BD35D5" w:rsidRDefault="00BD35D5">
            <w:pPr>
              <w:pStyle w:val="TableParagraph"/>
              <w:rPr>
                <w:rFonts w:ascii="Times New Roman"/>
                <w:sz w:val="20"/>
              </w:rPr>
            </w:pPr>
          </w:p>
        </w:tc>
        <w:tc>
          <w:tcPr>
            <w:tcW w:w="5109" w:type="dxa"/>
          </w:tcPr>
          <w:p w14:paraId="5620F960" w14:textId="77777777" w:rsidR="00BD35D5" w:rsidRDefault="00000000">
            <w:pPr>
              <w:pStyle w:val="TableParagraph"/>
              <w:ind w:left="71" w:right="59"/>
              <w:jc w:val="both"/>
              <w:rPr>
                <w:sz w:val="20"/>
              </w:rPr>
            </w:pPr>
            <w:r>
              <w:rPr>
                <w:sz w:val="20"/>
              </w:rPr>
              <w:t>microîntreprinderii sau întreprinderii mici, va solicita</w:t>
            </w:r>
            <w:r>
              <w:rPr>
                <w:spacing w:val="1"/>
                <w:sz w:val="20"/>
              </w:rPr>
              <w:t xml:space="preserve"> </w:t>
            </w:r>
            <w:r>
              <w:rPr>
                <w:sz w:val="20"/>
              </w:rPr>
              <w:t>prin</w:t>
            </w:r>
            <w:r>
              <w:rPr>
                <w:spacing w:val="1"/>
                <w:sz w:val="20"/>
              </w:rPr>
              <w:t xml:space="preserve"> </w:t>
            </w:r>
            <w:r>
              <w:rPr>
                <w:sz w:val="20"/>
              </w:rPr>
              <w:t>formularul</w:t>
            </w:r>
            <w:r>
              <w:rPr>
                <w:spacing w:val="1"/>
                <w:sz w:val="20"/>
              </w:rPr>
              <w:t xml:space="preserve"> </w:t>
            </w:r>
            <w:r>
              <w:rPr>
                <w:sz w:val="20"/>
              </w:rPr>
              <w:t>E</w:t>
            </w:r>
            <w:r>
              <w:rPr>
                <w:spacing w:val="1"/>
                <w:sz w:val="20"/>
              </w:rPr>
              <w:t xml:space="preserve"> </w:t>
            </w:r>
            <w:r>
              <w:rPr>
                <w:sz w:val="20"/>
              </w:rPr>
              <w:t>3,4,</w:t>
            </w:r>
            <w:r>
              <w:rPr>
                <w:spacing w:val="1"/>
                <w:sz w:val="20"/>
              </w:rPr>
              <w:t xml:space="preserve"> </w:t>
            </w:r>
            <w:r>
              <w:rPr>
                <w:sz w:val="20"/>
              </w:rPr>
              <w:t>refacerea</w:t>
            </w:r>
            <w:r>
              <w:rPr>
                <w:spacing w:val="1"/>
                <w:sz w:val="20"/>
              </w:rPr>
              <w:t xml:space="preserve"> </w:t>
            </w:r>
            <w:r>
              <w:rPr>
                <w:sz w:val="20"/>
              </w:rPr>
              <w:t>Doc.</w:t>
            </w:r>
            <w:r>
              <w:rPr>
                <w:spacing w:val="1"/>
                <w:sz w:val="20"/>
              </w:rPr>
              <w:t xml:space="preserve"> </w:t>
            </w:r>
            <w:r>
              <w:rPr>
                <w:sz w:val="20"/>
              </w:rPr>
              <w:t>10</w:t>
            </w:r>
            <w:r>
              <w:rPr>
                <w:spacing w:val="1"/>
                <w:sz w:val="20"/>
              </w:rPr>
              <w:t xml:space="preserve"> </w:t>
            </w:r>
            <w:r>
              <w:rPr>
                <w:sz w:val="20"/>
              </w:rPr>
              <w:t>cu</w:t>
            </w:r>
            <w:r>
              <w:rPr>
                <w:spacing w:val="1"/>
                <w:sz w:val="20"/>
              </w:rPr>
              <w:t xml:space="preserve"> </w:t>
            </w:r>
            <w:r>
              <w:rPr>
                <w:sz w:val="20"/>
              </w:rPr>
              <w:t xml:space="preserve">completarea </w:t>
            </w:r>
            <w:r>
              <w:rPr>
                <w:b/>
                <w:sz w:val="20"/>
              </w:rPr>
              <w:t>valorii în euro calculată utilizând cursul</w:t>
            </w:r>
            <w:r>
              <w:rPr>
                <w:b/>
                <w:spacing w:val="-58"/>
                <w:sz w:val="20"/>
              </w:rPr>
              <w:t xml:space="preserve"> </w:t>
            </w:r>
            <w:r>
              <w:rPr>
                <w:b/>
                <w:sz w:val="20"/>
              </w:rPr>
              <w:t>BNR</w:t>
            </w:r>
            <w:r>
              <w:rPr>
                <w:b/>
                <w:spacing w:val="1"/>
                <w:sz w:val="20"/>
              </w:rPr>
              <w:t xml:space="preserve"> </w:t>
            </w:r>
            <w:r>
              <w:rPr>
                <w:b/>
                <w:sz w:val="20"/>
              </w:rPr>
              <w:t>din</w:t>
            </w:r>
            <w:r>
              <w:rPr>
                <w:b/>
                <w:spacing w:val="1"/>
                <w:sz w:val="20"/>
              </w:rPr>
              <w:t xml:space="preserve"> </w:t>
            </w:r>
            <w:r>
              <w:rPr>
                <w:b/>
                <w:sz w:val="20"/>
              </w:rPr>
              <w:t>31</w:t>
            </w:r>
            <w:r>
              <w:rPr>
                <w:b/>
                <w:spacing w:val="1"/>
                <w:sz w:val="20"/>
              </w:rPr>
              <w:t xml:space="preserve"> </w:t>
            </w:r>
            <w:r>
              <w:rPr>
                <w:b/>
                <w:sz w:val="20"/>
              </w:rPr>
              <w:t>decembrie</w:t>
            </w:r>
            <w:r>
              <w:rPr>
                <w:b/>
                <w:spacing w:val="1"/>
                <w:sz w:val="20"/>
              </w:rPr>
              <w:t xml:space="preserve"> </w:t>
            </w:r>
            <w:r>
              <w:rPr>
                <w:sz w:val="20"/>
              </w:rPr>
              <w:t>din</w:t>
            </w:r>
            <w:r>
              <w:rPr>
                <w:spacing w:val="1"/>
                <w:sz w:val="20"/>
              </w:rPr>
              <w:t xml:space="preserve"> </w:t>
            </w:r>
            <w:r>
              <w:rPr>
                <w:sz w:val="20"/>
              </w:rPr>
              <w:t>anul</w:t>
            </w:r>
            <w:r>
              <w:rPr>
                <w:spacing w:val="1"/>
                <w:sz w:val="20"/>
              </w:rPr>
              <w:t xml:space="preserve"> </w:t>
            </w:r>
            <w:r>
              <w:rPr>
                <w:sz w:val="20"/>
              </w:rPr>
              <w:t>pentru</w:t>
            </w:r>
            <w:r>
              <w:rPr>
                <w:spacing w:val="1"/>
                <w:sz w:val="20"/>
              </w:rPr>
              <w:t xml:space="preserve"> </w:t>
            </w:r>
            <w:r>
              <w:rPr>
                <w:sz w:val="20"/>
              </w:rPr>
              <w:t>care</w:t>
            </w:r>
            <w:r>
              <w:rPr>
                <w:spacing w:val="1"/>
                <w:sz w:val="20"/>
              </w:rPr>
              <w:t xml:space="preserve"> </w:t>
            </w:r>
            <w:r>
              <w:rPr>
                <w:sz w:val="20"/>
              </w:rPr>
              <w:t>s-a</w:t>
            </w:r>
            <w:r>
              <w:rPr>
                <w:spacing w:val="1"/>
                <w:sz w:val="20"/>
              </w:rPr>
              <w:t xml:space="preserve"> </w:t>
            </w:r>
            <w:r>
              <w:rPr>
                <w:sz w:val="20"/>
              </w:rPr>
              <w:t>intocmit</w:t>
            </w:r>
            <w:r>
              <w:rPr>
                <w:spacing w:val="2"/>
                <w:sz w:val="20"/>
              </w:rPr>
              <w:t xml:space="preserve"> </w:t>
            </w:r>
            <w:r>
              <w:rPr>
                <w:sz w:val="20"/>
              </w:rPr>
              <w:t>bilantul.</w:t>
            </w:r>
          </w:p>
          <w:p w14:paraId="4A0BC711" w14:textId="77777777" w:rsidR="00BD35D5" w:rsidRDefault="00BD35D5">
            <w:pPr>
              <w:pStyle w:val="TableParagraph"/>
              <w:rPr>
                <w:b/>
                <w:sz w:val="19"/>
              </w:rPr>
            </w:pPr>
          </w:p>
          <w:p w14:paraId="40E0C64B" w14:textId="77777777" w:rsidR="00BD35D5" w:rsidRDefault="00000000">
            <w:pPr>
              <w:pStyle w:val="TableParagraph"/>
              <w:ind w:left="71" w:right="59"/>
              <w:jc w:val="both"/>
              <w:rPr>
                <w:b/>
                <w:sz w:val="20"/>
              </w:rPr>
            </w:pPr>
            <w:r>
              <w:rPr>
                <w:sz w:val="20"/>
              </w:rPr>
              <w:t>În funcţie de cota de participare se realizeaza calculul</w:t>
            </w:r>
            <w:r>
              <w:rPr>
                <w:spacing w:val="-58"/>
                <w:sz w:val="20"/>
              </w:rPr>
              <w:t xml:space="preserve"> </w:t>
            </w:r>
            <w:r>
              <w:rPr>
                <w:sz w:val="20"/>
              </w:rPr>
              <w:t>numarului mediu de salariati si a cifrei de afaceri ai</w:t>
            </w:r>
            <w:r>
              <w:rPr>
                <w:spacing w:val="1"/>
                <w:sz w:val="20"/>
              </w:rPr>
              <w:t xml:space="preserve"> </w:t>
            </w:r>
            <w:r>
              <w:rPr>
                <w:sz w:val="20"/>
              </w:rPr>
              <w:t>solicitantului</w:t>
            </w:r>
            <w:r>
              <w:rPr>
                <w:spacing w:val="1"/>
                <w:sz w:val="20"/>
              </w:rPr>
              <w:t xml:space="preserve"> </w:t>
            </w:r>
            <w:r>
              <w:rPr>
                <w:sz w:val="20"/>
              </w:rPr>
              <w:t>conform</w:t>
            </w:r>
            <w:r>
              <w:rPr>
                <w:spacing w:val="1"/>
                <w:sz w:val="20"/>
              </w:rPr>
              <w:t xml:space="preserve"> </w:t>
            </w:r>
            <w:r>
              <w:rPr>
                <w:sz w:val="20"/>
              </w:rPr>
              <w:t>precizarilor</w:t>
            </w:r>
            <w:r>
              <w:rPr>
                <w:spacing w:val="1"/>
                <w:sz w:val="20"/>
              </w:rPr>
              <w:t xml:space="preserve"> </w:t>
            </w:r>
            <w:r>
              <w:rPr>
                <w:sz w:val="20"/>
              </w:rPr>
              <w:t>din</w:t>
            </w:r>
            <w:r>
              <w:rPr>
                <w:spacing w:val="1"/>
                <w:sz w:val="20"/>
              </w:rPr>
              <w:t xml:space="preserve"> </w:t>
            </w:r>
            <w:r>
              <w:rPr>
                <w:sz w:val="20"/>
              </w:rPr>
              <w:t>Legea</w:t>
            </w:r>
            <w:r>
              <w:rPr>
                <w:spacing w:val="1"/>
                <w:sz w:val="20"/>
              </w:rPr>
              <w:t xml:space="preserve"> </w:t>
            </w:r>
            <w:r>
              <w:rPr>
                <w:sz w:val="20"/>
              </w:rPr>
              <w:t>nr.</w:t>
            </w:r>
            <w:r>
              <w:rPr>
                <w:spacing w:val="1"/>
                <w:sz w:val="20"/>
              </w:rPr>
              <w:t xml:space="preserve"> </w:t>
            </w:r>
            <w:r>
              <w:rPr>
                <w:sz w:val="20"/>
              </w:rPr>
              <w:t xml:space="preserve">346/2004, art. 4 şi Ghidul IMM </w:t>
            </w:r>
            <w:r>
              <w:rPr>
                <w:sz w:val="20"/>
                <w:u w:val="single"/>
              </w:rPr>
              <w:t>respectiv încadrarea în</w:t>
            </w:r>
            <w:r>
              <w:rPr>
                <w:spacing w:val="1"/>
                <w:sz w:val="20"/>
              </w:rPr>
              <w:t xml:space="preserve"> </w:t>
            </w:r>
            <w:r>
              <w:rPr>
                <w:sz w:val="20"/>
                <w:u w:val="single"/>
              </w:rPr>
              <w:t xml:space="preserve">categoria de microîntreprindere, întreprindere mică </w:t>
            </w:r>
            <w:r>
              <w:rPr>
                <w:b/>
                <w:sz w:val="20"/>
                <w:u w:val="single"/>
              </w:rPr>
              <w:t>la</w:t>
            </w:r>
            <w:r>
              <w:rPr>
                <w:b/>
                <w:spacing w:val="-58"/>
                <w:sz w:val="20"/>
              </w:rPr>
              <w:t xml:space="preserve"> </w:t>
            </w:r>
            <w:r>
              <w:rPr>
                <w:b/>
                <w:sz w:val="20"/>
                <w:u w:val="single"/>
              </w:rPr>
              <w:t>momentul</w:t>
            </w:r>
            <w:r>
              <w:rPr>
                <w:b/>
                <w:spacing w:val="-1"/>
                <w:sz w:val="20"/>
                <w:u w:val="single"/>
              </w:rPr>
              <w:t xml:space="preserve"> </w:t>
            </w:r>
            <w:r>
              <w:rPr>
                <w:b/>
                <w:sz w:val="20"/>
                <w:u w:val="single"/>
              </w:rPr>
              <w:t>depunerii</w:t>
            </w:r>
            <w:r>
              <w:rPr>
                <w:b/>
                <w:spacing w:val="-2"/>
                <w:sz w:val="20"/>
                <w:u w:val="single"/>
              </w:rPr>
              <w:t xml:space="preserve"> </w:t>
            </w:r>
            <w:r>
              <w:rPr>
                <w:b/>
                <w:sz w:val="20"/>
                <w:u w:val="single"/>
              </w:rPr>
              <w:t>cererii</w:t>
            </w:r>
            <w:r>
              <w:rPr>
                <w:b/>
                <w:spacing w:val="3"/>
                <w:sz w:val="20"/>
                <w:u w:val="single"/>
              </w:rPr>
              <w:t xml:space="preserve"> </w:t>
            </w:r>
            <w:r>
              <w:rPr>
                <w:b/>
                <w:sz w:val="20"/>
                <w:u w:val="single"/>
              </w:rPr>
              <w:t>de</w:t>
            </w:r>
            <w:r>
              <w:rPr>
                <w:b/>
                <w:spacing w:val="-4"/>
                <w:sz w:val="20"/>
                <w:u w:val="single"/>
              </w:rPr>
              <w:t xml:space="preserve"> </w:t>
            </w:r>
            <w:r>
              <w:rPr>
                <w:b/>
                <w:sz w:val="20"/>
                <w:u w:val="single"/>
              </w:rPr>
              <w:t>finanţare.</w:t>
            </w:r>
          </w:p>
          <w:p w14:paraId="0A241366" w14:textId="77777777" w:rsidR="00BD35D5" w:rsidRDefault="00000000">
            <w:pPr>
              <w:pStyle w:val="TableParagraph"/>
              <w:ind w:left="71" w:right="58"/>
              <w:jc w:val="both"/>
              <w:rPr>
                <w:sz w:val="20"/>
              </w:rPr>
            </w:pPr>
            <w:r>
              <w:rPr>
                <w:sz w:val="20"/>
              </w:rPr>
              <w:t>Pentru</w:t>
            </w:r>
            <w:r>
              <w:rPr>
                <w:spacing w:val="1"/>
                <w:sz w:val="20"/>
              </w:rPr>
              <w:t xml:space="preserve"> </w:t>
            </w:r>
            <w:r>
              <w:rPr>
                <w:sz w:val="20"/>
              </w:rPr>
              <w:t>intreprinderea</w:t>
            </w:r>
            <w:r>
              <w:rPr>
                <w:spacing w:val="1"/>
                <w:sz w:val="20"/>
              </w:rPr>
              <w:t xml:space="preserve"> </w:t>
            </w:r>
            <w:r>
              <w:rPr>
                <w:sz w:val="20"/>
              </w:rPr>
              <w:t>nou</w:t>
            </w:r>
            <w:r>
              <w:rPr>
                <w:spacing w:val="1"/>
                <w:sz w:val="20"/>
              </w:rPr>
              <w:t xml:space="preserve"> </w:t>
            </w:r>
            <w:r>
              <w:rPr>
                <w:sz w:val="20"/>
              </w:rPr>
              <w:t>infiintata,</w:t>
            </w:r>
            <w:r>
              <w:rPr>
                <w:spacing w:val="1"/>
                <w:sz w:val="20"/>
              </w:rPr>
              <w:t xml:space="preserve"> </w:t>
            </w:r>
            <w:r>
              <w:rPr>
                <w:sz w:val="20"/>
              </w:rPr>
              <w:t>numarul</w:t>
            </w:r>
            <w:r>
              <w:rPr>
                <w:spacing w:val="1"/>
                <w:sz w:val="20"/>
              </w:rPr>
              <w:t xml:space="preserve"> </w:t>
            </w:r>
            <w:r>
              <w:rPr>
                <w:sz w:val="20"/>
              </w:rPr>
              <w:t>de</w:t>
            </w:r>
            <w:r>
              <w:rPr>
                <w:spacing w:val="1"/>
                <w:sz w:val="20"/>
              </w:rPr>
              <w:t xml:space="preserve"> </w:t>
            </w:r>
            <w:r>
              <w:rPr>
                <w:sz w:val="20"/>
              </w:rPr>
              <w:t>salariati</w:t>
            </w:r>
            <w:r>
              <w:rPr>
                <w:spacing w:val="1"/>
                <w:sz w:val="20"/>
              </w:rPr>
              <w:t xml:space="preserve"> </w:t>
            </w:r>
            <w:r>
              <w:rPr>
                <w:sz w:val="20"/>
              </w:rPr>
              <w:t>este</w:t>
            </w:r>
            <w:r>
              <w:rPr>
                <w:spacing w:val="1"/>
                <w:sz w:val="20"/>
              </w:rPr>
              <w:t xml:space="preserve"> </w:t>
            </w:r>
            <w:r>
              <w:rPr>
                <w:sz w:val="20"/>
              </w:rPr>
              <w:t>cel</w:t>
            </w:r>
            <w:r>
              <w:rPr>
                <w:spacing w:val="1"/>
                <w:sz w:val="20"/>
              </w:rPr>
              <w:t xml:space="preserve"> </w:t>
            </w:r>
            <w:r>
              <w:rPr>
                <w:sz w:val="20"/>
              </w:rPr>
              <w:t>declarat</w:t>
            </w:r>
            <w:r>
              <w:rPr>
                <w:spacing w:val="1"/>
                <w:sz w:val="20"/>
              </w:rPr>
              <w:t xml:space="preserve"> </w:t>
            </w:r>
            <w:r>
              <w:rPr>
                <w:sz w:val="20"/>
              </w:rPr>
              <w:t>in</w:t>
            </w:r>
            <w:r>
              <w:rPr>
                <w:spacing w:val="1"/>
                <w:sz w:val="20"/>
              </w:rPr>
              <w:t xml:space="preserve"> </w:t>
            </w:r>
            <w:r>
              <w:rPr>
                <w:sz w:val="20"/>
              </w:rPr>
              <w:t>Declaratia</w:t>
            </w:r>
            <w:r>
              <w:rPr>
                <w:spacing w:val="1"/>
                <w:sz w:val="20"/>
              </w:rPr>
              <w:t xml:space="preserve"> </w:t>
            </w:r>
            <w:r>
              <w:rPr>
                <w:sz w:val="20"/>
              </w:rPr>
              <w:t>privind</w:t>
            </w:r>
            <w:r>
              <w:rPr>
                <w:spacing w:val="1"/>
                <w:sz w:val="20"/>
              </w:rPr>
              <w:t xml:space="preserve"> </w:t>
            </w:r>
            <w:r>
              <w:rPr>
                <w:sz w:val="20"/>
              </w:rPr>
              <w:t>incadrarea intreprinderii</w:t>
            </w:r>
            <w:r>
              <w:rPr>
                <w:spacing w:val="1"/>
                <w:sz w:val="20"/>
              </w:rPr>
              <w:t xml:space="preserve"> </w:t>
            </w:r>
            <w:r>
              <w:rPr>
                <w:sz w:val="20"/>
              </w:rPr>
              <w:t>in categoria intreprinderilor</w:t>
            </w:r>
            <w:r>
              <w:rPr>
                <w:spacing w:val="1"/>
                <w:sz w:val="20"/>
              </w:rPr>
              <w:t xml:space="preserve"> </w:t>
            </w:r>
            <w:r>
              <w:rPr>
                <w:sz w:val="20"/>
              </w:rPr>
              <w:t>mici</w:t>
            </w:r>
            <w:r>
              <w:rPr>
                <w:spacing w:val="1"/>
                <w:sz w:val="20"/>
              </w:rPr>
              <w:t xml:space="preserve"> </w:t>
            </w:r>
            <w:r>
              <w:rPr>
                <w:sz w:val="20"/>
              </w:rPr>
              <w:t>si</w:t>
            </w:r>
            <w:r>
              <w:rPr>
                <w:spacing w:val="1"/>
                <w:sz w:val="20"/>
              </w:rPr>
              <w:t xml:space="preserve"> </w:t>
            </w:r>
            <w:r>
              <w:rPr>
                <w:sz w:val="20"/>
              </w:rPr>
              <w:t>mijlocii</w:t>
            </w:r>
            <w:r>
              <w:rPr>
                <w:spacing w:val="1"/>
                <w:sz w:val="20"/>
              </w:rPr>
              <w:t xml:space="preserve"> </w:t>
            </w:r>
            <w:r>
              <w:rPr>
                <w:sz w:val="20"/>
              </w:rPr>
              <w:t>si</w:t>
            </w:r>
            <w:r>
              <w:rPr>
                <w:spacing w:val="1"/>
                <w:sz w:val="20"/>
              </w:rPr>
              <w:t xml:space="preserve"> </w:t>
            </w:r>
            <w:r>
              <w:rPr>
                <w:sz w:val="20"/>
              </w:rPr>
              <w:t>poate</w:t>
            </w:r>
            <w:r>
              <w:rPr>
                <w:spacing w:val="1"/>
                <w:sz w:val="20"/>
              </w:rPr>
              <w:t xml:space="preserve"> </w:t>
            </w:r>
            <w:r>
              <w:rPr>
                <w:sz w:val="20"/>
              </w:rPr>
              <w:t>fi</w:t>
            </w:r>
            <w:r>
              <w:rPr>
                <w:spacing w:val="1"/>
                <w:sz w:val="20"/>
              </w:rPr>
              <w:t xml:space="preserve"> </w:t>
            </w:r>
            <w:r>
              <w:rPr>
                <w:sz w:val="20"/>
              </w:rPr>
              <w:t>diferit</w:t>
            </w:r>
            <w:r>
              <w:rPr>
                <w:spacing w:val="1"/>
                <w:sz w:val="20"/>
              </w:rPr>
              <w:t xml:space="preserve"> </w:t>
            </w:r>
            <w:r>
              <w:rPr>
                <w:sz w:val="20"/>
              </w:rPr>
              <w:t>de</w:t>
            </w:r>
            <w:r>
              <w:rPr>
                <w:spacing w:val="1"/>
                <w:sz w:val="20"/>
              </w:rPr>
              <w:t xml:space="preserve"> </w:t>
            </w:r>
            <w:r>
              <w:rPr>
                <w:sz w:val="20"/>
              </w:rPr>
              <w:t>numarul</w:t>
            </w:r>
            <w:r>
              <w:rPr>
                <w:spacing w:val="1"/>
                <w:sz w:val="20"/>
              </w:rPr>
              <w:t xml:space="preserve"> </w:t>
            </w:r>
            <w:r>
              <w:rPr>
                <w:sz w:val="20"/>
              </w:rPr>
              <w:t>de</w:t>
            </w:r>
            <w:r>
              <w:rPr>
                <w:spacing w:val="-58"/>
                <w:sz w:val="20"/>
              </w:rPr>
              <w:t xml:space="preserve"> </w:t>
            </w:r>
            <w:r>
              <w:rPr>
                <w:sz w:val="20"/>
              </w:rPr>
              <w:t>salariati prevazut</w:t>
            </w:r>
            <w:r>
              <w:rPr>
                <w:spacing w:val="3"/>
                <w:sz w:val="20"/>
              </w:rPr>
              <w:t xml:space="preserve"> </w:t>
            </w:r>
            <w:r>
              <w:rPr>
                <w:sz w:val="20"/>
              </w:rPr>
              <w:t>in</w:t>
            </w:r>
            <w:r>
              <w:rPr>
                <w:spacing w:val="2"/>
                <w:sz w:val="20"/>
              </w:rPr>
              <w:t xml:space="preserve"> </w:t>
            </w:r>
            <w:r>
              <w:rPr>
                <w:sz w:val="20"/>
              </w:rPr>
              <w:t>proiect.</w:t>
            </w:r>
          </w:p>
          <w:p w14:paraId="2508F5F7" w14:textId="77777777" w:rsidR="00BD35D5" w:rsidRDefault="00000000">
            <w:pPr>
              <w:pStyle w:val="TableParagraph"/>
              <w:ind w:left="71" w:right="62"/>
              <w:jc w:val="both"/>
              <w:rPr>
                <w:sz w:val="20"/>
              </w:rPr>
            </w:pPr>
            <w:r>
              <w:rPr>
                <w:sz w:val="20"/>
              </w:rPr>
              <w:t>Expertul</w:t>
            </w:r>
            <w:r>
              <w:rPr>
                <w:spacing w:val="1"/>
                <w:sz w:val="20"/>
              </w:rPr>
              <w:t xml:space="preserve"> </w:t>
            </w:r>
            <w:r>
              <w:rPr>
                <w:sz w:val="20"/>
              </w:rPr>
              <w:t>va</w:t>
            </w:r>
            <w:r>
              <w:rPr>
                <w:spacing w:val="1"/>
                <w:sz w:val="20"/>
              </w:rPr>
              <w:t xml:space="preserve"> </w:t>
            </w:r>
            <w:r>
              <w:rPr>
                <w:sz w:val="20"/>
              </w:rPr>
              <w:t>atasa</w:t>
            </w:r>
            <w:r>
              <w:rPr>
                <w:spacing w:val="1"/>
                <w:sz w:val="20"/>
              </w:rPr>
              <w:t xml:space="preserve"> </w:t>
            </w:r>
            <w:r>
              <w:rPr>
                <w:sz w:val="20"/>
              </w:rPr>
              <w:t>print-screen–urile</w:t>
            </w:r>
            <w:r>
              <w:rPr>
                <w:spacing w:val="1"/>
                <w:sz w:val="20"/>
              </w:rPr>
              <w:t xml:space="preserve"> </w:t>
            </w:r>
            <w:r>
              <w:rPr>
                <w:sz w:val="20"/>
              </w:rPr>
              <w:t>și</w:t>
            </w:r>
            <w:r>
              <w:rPr>
                <w:spacing w:val="1"/>
                <w:sz w:val="20"/>
              </w:rPr>
              <w:t xml:space="preserve"> </w:t>
            </w:r>
            <w:r>
              <w:rPr>
                <w:sz w:val="20"/>
              </w:rPr>
              <w:t>Cerificatele</w:t>
            </w:r>
            <w:r>
              <w:rPr>
                <w:spacing w:val="1"/>
                <w:sz w:val="20"/>
              </w:rPr>
              <w:t xml:space="preserve"> </w:t>
            </w:r>
            <w:r>
              <w:rPr>
                <w:sz w:val="20"/>
              </w:rPr>
              <w:t>Constatatoare</w:t>
            </w:r>
            <w:r>
              <w:rPr>
                <w:spacing w:val="1"/>
                <w:sz w:val="20"/>
              </w:rPr>
              <w:t xml:space="preserve"> </w:t>
            </w:r>
            <w:r>
              <w:rPr>
                <w:sz w:val="20"/>
              </w:rPr>
              <w:t>din</w:t>
            </w:r>
            <w:r>
              <w:rPr>
                <w:spacing w:val="1"/>
                <w:sz w:val="20"/>
              </w:rPr>
              <w:t xml:space="preserve"> </w:t>
            </w:r>
            <w:r>
              <w:rPr>
                <w:sz w:val="20"/>
              </w:rPr>
              <w:t>RECOM</w:t>
            </w:r>
            <w:r>
              <w:rPr>
                <w:spacing w:val="1"/>
                <w:sz w:val="20"/>
              </w:rPr>
              <w:t xml:space="preserve"> </w:t>
            </w:r>
            <w:r>
              <w:rPr>
                <w:sz w:val="20"/>
              </w:rPr>
              <w:t>identificate</w:t>
            </w:r>
            <w:r>
              <w:rPr>
                <w:spacing w:val="61"/>
                <w:sz w:val="20"/>
              </w:rPr>
              <w:t xml:space="preserve"> </w:t>
            </w:r>
            <w:r>
              <w:rPr>
                <w:sz w:val="20"/>
              </w:rPr>
              <w:t>pentru</w:t>
            </w:r>
            <w:r>
              <w:rPr>
                <w:spacing w:val="1"/>
                <w:sz w:val="20"/>
              </w:rPr>
              <w:t xml:space="preserve"> </w:t>
            </w:r>
            <w:r>
              <w:rPr>
                <w:sz w:val="20"/>
              </w:rPr>
              <w:t>solicitant,</w:t>
            </w:r>
            <w:r>
              <w:rPr>
                <w:spacing w:val="1"/>
                <w:sz w:val="20"/>
              </w:rPr>
              <w:t xml:space="preserve"> </w:t>
            </w:r>
            <w:r>
              <w:rPr>
                <w:sz w:val="20"/>
              </w:rPr>
              <w:t>acționarii/</w:t>
            </w:r>
            <w:r>
              <w:rPr>
                <w:spacing w:val="1"/>
                <w:sz w:val="20"/>
              </w:rPr>
              <w:t xml:space="preserve"> </w:t>
            </w:r>
            <w:r>
              <w:rPr>
                <w:sz w:val="20"/>
              </w:rPr>
              <w:t>asociații</w:t>
            </w:r>
            <w:r>
              <w:rPr>
                <w:spacing w:val="1"/>
                <w:sz w:val="20"/>
              </w:rPr>
              <w:t xml:space="preserve"> </w:t>
            </w:r>
            <w:r>
              <w:rPr>
                <w:sz w:val="20"/>
              </w:rPr>
              <w:t>acestuia,</w:t>
            </w:r>
            <w:r>
              <w:rPr>
                <w:spacing w:val="1"/>
                <w:sz w:val="20"/>
              </w:rPr>
              <w:t xml:space="preserve"> </w:t>
            </w:r>
            <w:r>
              <w:rPr>
                <w:sz w:val="20"/>
              </w:rPr>
              <w:t>pentru</w:t>
            </w:r>
            <w:r>
              <w:rPr>
                <w:spacing w:val="1"/>
                <w:sz w:val="20"/>
              </w:rPr>
              <w:t xml:space="preserve"> </w:t>
            </w:r>
            <w:r>
              <w:rPr>
                <w:sz w:val="20"/>
              </w:rPr>
              <w:t>a</w:t>
            </w:r>
            <w:r>
              <w:rPr>
                <w:spacing w:val="1"/>
                <w:sz w:val="20"/>
              </w:rPr>
              <w:t xml:space="preserve"> </w:t>
            </w:r>
            <w:r>
              <w:rPr>
                <w:sz w:val="20"/>
              </w:rPr>
              <w:t>incheia</w:t>
            </w:r>
            <w:r>
              <w:rPr>
                <w:spacing w:val="-9"/>
                <w:sz w:val="20"/>
              </w:rPr>
              <w:t xml:space="preserve"> </w:t>
            </w:r>
            <w:r>
              <w:rPr>
                <w:sz w:val="20"/>
              </w:rPr>
              <w:t>verificarea</w:t>
            </w:r>
            <w:r>
              <w:rPr>
                <w:spacing w:val="-1"/>
                <w:sz w:val="20"/>
              </w:rPr>
              <w:t xml:space="preserve"> </w:t>
            </w:r>
            <w:r>
              <w:rPr>
                <w:sz w:val="20"/>
              </w:rPr>
              <w:t>realizată.</w:t>
            </w:r>
          </w:p>
          <w:p w14:paraId="63D0CA43" w14:textId="77777777" w:rsidR="00BD35D5" w:rsidRDefault="00BD35D5">
            <w:pPr>
              <w:pStyle w:val="TableParagraph"/>
              <w:spacing w:before="1"/>
              <w:rPr>
                <w:b/>
                <w:sz w:val="20"/>
              </w:rPr>
            </w:pPr>
          </w:p>
          <w:p w14:paraId="5BEC5BC2" w14:textId="77777777" w:rsidR="00BD35D5" w:rsidRDefault="00000000">
            <w:pPr>
              <w:pStyle w:val="TableParagraph"/>
              <w:ind w:left="71" w:right="66"/>
              <w:jc w:val="both"/>
              <w:rPr>
                <w:i/>
                <w:sz w:val="20"/>
              </w:rPr>
            </w:pPr>
            <w:r>
              <w:rPr>
                <w:b/>
                <w:sz w:val="20"/>
              </w:rPr>
              <w:t>Notă</w:t>
            </w:r>
            <w:r>
              <w:rPr>
                <w:sz w:val="20"/>
              </w:rPr>
              <w:t>:</w:t>
            </w:r>
            <w:r>
              <w:rPr>
                <w:spacing w:val="1"/>
                <w:sz w:val="20"/>
              </w:rPr>
              <w:t xml:space="preserve"> </w:t>
            </w:r>
            <w:r>
              <w:rPr>
                <w:i/>
                <w:sz w:val="20"/>
              </w:rPr>
              <w:t>Solicitantul</w:t>
            </w:r>
            <w:r>
              <w:rPr>
                <w:i/>
                <w:spacing w:val="1"/>
                <w:sz w:val="20"/>
              </w:rPr>
              <w:t xml:space="preserve"> </w:t>
            </w:r>
            <w:r>
              <w:rPr>
                <w:i/>
                <w:sz w:val="20"/>
              </w:rPr>
              <w:t>poate</w:t>
            </w:r>
            <w:r>
              <w:rPr>
                <w:i/>
                <w:spacing w:val="1"/>
                <w:sz w:val="20"/>
              </w:rPr>
              <w:t xml:space="preserve"> </w:t>
            </w:r>
            <w:r>
              <w:rPr>
                <w:i/>
                <w:sz w:val="20"/>
              </w:rPr>
              <w:t>depăşi</w:t>
            </w:r>
            <w:r>
              <w:rPr>
                <w:i/>
                <w:spacing w:val="1"/>
                <w:sz w:val="20"/>
              </w:rPr>
              <w:t xml:space="preserve"> </w:t>
            </w:r>
            <w:r>
              <w:rPr>
                <w:i/>
                <w:sz w:val="20"/>
              </w:rPr>
              <w:t>categoria</w:t>
            </w:r>
            <w:r>
              <w:rPr>
                <w:i/>
                <w:spacing w:val="1"/>
                <w:sz w:val="20"/>
              </w:rPr>
              <w:t xml:space="preserve"> </w:t>
            </w:r>
            <w:r>
              <w:rPr>
                <w:i/>
                <w:sz w:val="20"/>
              </w:rPr>
              <w:t>de</w:t>
            </w:r>
            <w:r>
              <w:rPr>
                <w:i/>
                <w:spacing w:val="-58"/>
                <w:sz w:val="20"/>
              </w:rPr>
              <w:t xml:space="preserve"> </w:t>
            </w:r>
            <w:r>
              <w:rPr>
                <w:i/>
                <w:sz w:val="20"/>
              </w:rPr>
              <w:t>microintreprindere/intreprindere mica pe perioada de</w:t>
            </w:r>
            <w:r>
              <w:rPr>
                <w:i/>
                <w:spacing w:val="-58"/>
                <w:sz w:val="20"/>
              </w:rPr>
              <w:t xml:space="preserve"> </w:t>
            </w:r>
            <w:r>
              <w:rPr>
                <w:i/>
                <w:sz w:val="20"/>
              </w:rPr>
              <w:t>implementare</w:t>
            </w:r>
            <w:r>
              <w:rPr>
                <w:i/>
                <w:spacing w:val="3"/>
                <w:sz w:val="20"/>
              </w:rPr>
              <w:t xml:space="preserve"> </w:t>
            </w:r>
            <w:r>
              <w:rPr>
                <w:i/>
                <w:sz w:val="20"/>
              </w:rPr>
              <w:t>a</w:t>
            </w:r>
            <w:r>
              <w:rPr>
                <w:i/>
                <w:spacing w:val="-4"/>
                <w:sz w:val="20"/>
              </w:rPr>
              <w:t xml:space="preserve"> </w:t>
            </w:r>
            <w:r>
              <w:rPr>
                <w:i/>
                <w:sz w:val="20"/>
              </w:rPr>
              <w:t>proiectului.</w:t>
            </w:r>
          </w:p>
          <w:p w14:paraId="1588FF24" w14:textId="77777777" w:rsidR="00BD35D5" w:rsidRDefault="00000000">
            <w:pPr>
              <w:pStyle w:val="TableParagraph"/>
              <w:ind w:left="71" w:right="64"/>
              <w:jc w:val="both"/>
              <w:rPr>
                <w:sz w:val="20"/>
              </w:rPr>
            </w:pPr>
            <w:r>
              <w:rPr>
                <w:sz w:val="20"/>
              </w:rPr>
              <w:t>Daca exista neconcordante intre verificarile realizate</w:t>
            </w:r>
            <w:r>
              <w:rPr>
                <w:spacing w:val="1"/>
                <w:sz w:val="20"/>
              </w:rPr>
              <w:t xml:space="preserve"> </w:t>
            </w:r>
            <w:r>
              <w:rPr>
                <w:sz w:val="20"/>
              </w:rPr>
              <w:t>prin intermediul ONRC, Declarația privind încadrarea</w:t>
            </w:r>
            <w:r>
              <w:rPr>
                <w:spacing w:val="1"/>
                <w:sz w:val="20"/>
              </w:rPr>
              <w:t xml:space="preserve"> </w:t>
            </w:r>
            <w:r>
              <w:rPr>
                <w:sz w:val="20"/>
              </w:rPr>
              <w:t>întreprinderii</w:t>
            </w:r>
            <w:r>
              <w:rPr>
                <w:spacing w:val="1"/>
                <w:sz w:val="20"/>
              </w:rPr>
              <w:t xml:space="preserve"> </w:t>
            </w:r>
            <w:r>
              <w:rPr>
                <w:sz w:val="20"/>
              </w:rPr>
              <w:t>în</w:t>
            </w:r>
            <w:r>
              <w:rPr>
                <w:spacing w:val="1"/>
                <w:sz w:val="20"/>
              </w:rPr>
              <w:t xml:space="preserve"> </w:t>
            </w:r>
            <w:r>
              <w:rPr>
                <w:sz w:val="20"/>
              </w:rPr>
              <w:t>categoria</w:t>
            </w:r>
            <w:r>
              <w:rPr>
                <w:spacing w:val="1"/>
                <w:sz w:val="20"/>
              </w:rPr>
              <w:t xml:space="preserve"> </w:t>
            </w:r>
            <w:r>
              <w:rPr>
                <w:sz w:val="20"/>
              </w:rPr>
              <w:t>întreprinderilor</w:t>
            </w:r>
            <w:r>
              <w:rPr>
                <w:spacing w:val="1"/>
                <w:sz w:val="20"/>
              </w:rPr>
              <w:t xml:space="preserve"> </w:t>
            </w:r>
            <w:r>
              <w:rPr>
                <w:sz w:val="20"/>
              </w:rPr>
              <w:t>mici</w:t>
            </w:r>
            <w:r>
              <w:rPr>
                <w:spacing w:val="1"/>
                <w:sz w:val="20"/>
              </w:rPr>
              <w:t xml:space="preserve"> </w:t>
            </w:r>
            <w:r>
              <w:rPr>
                <w:sz w:val="20"/>
              </w:rPr>
              <w:t>și</w:t>
            </w:r>
            <w:r>
              <w:rPr>
                <w:spacing w:val="1"/>
                <w:sz w:val="20"/>
              </w:rPr>
              <w:t xml:space="preserve"> </w:t>
            </w:r>
            <w:r>
              <w:rPr>
                <w:sz w:val="20"/>
              </w:rPr>
              <w:t>mijlocii</w:t>
            </w:r>
            <w:r>
              <w:rPr>
                <w:spacing w:val="1"/>
                <w:sz w:val="20"/>
              </w:rPr>
              <w:t xml:space="preserve"> </w:t>
            </w:r>
            <w:r>
              <w:rPr>
                <w:sz w:val="20"/>
              </w:rPr>
              <w:t>și</w:t>
            </w:r>
            <w:r>
              <w:rPr>
                <w:spacing w:val="1"/>
                <w:sz w:val="20"/>
              </w:rPr>
              <w:t xml:space="preserve"> </w:t>
            </w:r>
            <w:r>
              <w:rPr>
                <w:sz w:val="20"/>
              </w:rPr>
              <w:t>Calculul</w:t>
            </w:r>
            <w:r>
              <w:rPr>
                <w:spacing w:val="1"/>
                <w:sz w:val="20"/>
              </w:rPr>
              <w:t xml:space="preserve"> </w:t>
            </w:r>
            <w:r>
              <w:rPr>
                <w:sz w:val="20"/>
              </w:rPr>
              <w:t>pentru</w:t>
            </w:r>
            <w:r>
              <w:rPr>
                <w:spacing w:val="1"/>
                <w:sz w:val="20"/>
              </w:rPr>
              <w:t xml:space="preserve"> </w:t>
            </w:r>
            <w:r>
              <w:rPr>
                <w:sz w:val="20"/>
              </w:rPr>
              <w:t>întreprinderile</w:t>
            </w:r>
            <w:r>
              <w:rPr>
                <w:spacing w:val="60"/>
                <w:sz w:val="20"/>
              </w:rPr>
              <w:t xml:space="preserve"> </w:t>
            </w:r>
            <w:r>
              <w:rPr>
                <w:sz w:val="20"/>
              </w:rPr>
              <w:t>partenere</w:t>
            </w:r>
            <w:r>
              <w:rPr>
                <w:spacing w:val="-58"/>
                <w:sz w:val="20"/>
              </w:rPr>
              <w:t xml:space="preserve"> </w:t>
            </w:r>
            <w:r>
              <w:rPr>
                <w:sz w:val="20"/>
              </w:rPr>
              <w:t>sau</w:t>
            </w:r>
            <w:r>
              <w:rPr>
                <w:spacing w:val="1"/>
                <w:sz w:val="20"/>
              </w:rPr>
              <w:t xml:space="preserve"> </w:t>
            </w:r>
            <w:r>
              <w:rPr>
                <w:sz w:val="20"/>
              </w:rPr>
              <w:t>legate,</w:t>
            </w:r>
            <w:r>
              <w:rPr>
                <w:spacing w:val="1"/>
                <w:sz w:val="20"/>
              </w:rPr>
              <w:t xml:space="preserve"> </w:t>
            </w:r>
            <w:r>
              <w:rPr>
                <w:sz w:val="20"/>
              </w:rPr>
              <w:t>se</w:t>
            </w:r>
            <w:r>
              <w:rPr>
                <w:spacing w:val="1"/>
                <w:sz w:val="20"/>
              </w:rPr>
              <w:t xml:space="preserve"> </w:t>
            </w:r>
            <w:r>
              <w:rPr>
                <w:sz w:val="20"/>
              </w:rPr>
              <w:t>vor</w:t>
            </w:r>
            <w:r>
              <w:rPr>
                <w:spacing w:val="1"/>
                <w:sz w:val="20"/>
              </w:rPr>
              <w:t xml:space="preserve"> </w:t>
            </w:r>
            <w:r>
              <w:rPr>
                <w:sz w:val="20"/>
              </w:rPr>
              <w:t>solicita</w:t>
            </w:r>
            <w:r>
              <w:rPr>
                <w:spacing w:val="1"/>
                <w:sz w:val="20"/>
              </w:rPr>
              <w:t xml:space="preserve"> </w:t>
            </w:r>
            <w:r>
              <w:rPr>
                <w:sz w:val="20"/>
              </w:rPr>
              <w:t>informatii</w:t>
            </w:r>
            <w:r>
              <w:rPr>
                <w:spacing w:val="1"/>
                <w:sz w:val="20"/>
              </w:rPr>
              <w:t xml:space="preserve"> </w:t>
            </w:r>
            <w:r>
              <w:rPr>
                <w:sz w:val="20"/>
              </w:rPr>
              <w:t>suplimentare</w:t>
            </w:r>
            <w:r>
              <w:rPr>
                <w:spacing w:val="1"/>
                <w:sz w:val="20"/>
              </w:rPr>
              <w:t xml:space="preserve"> </w:t>
            </w:r>
            <w:r>
              <w:rPr>
                <w:sz w:val="20"/>
              </w:rPr>
              <w:t>pentru</w:t>
            </w:r>
            <w:r>
              <w:rPr>
                <w:spacing w:val="-4"/>
                <w:sz w:val="20"/>
              </w:rPr>
              <w:t xml:space="preserve"> </w:t>
            </w:r>
            <w:r>
              <w:rPr>
                <w:sz w:val="20"/>
              </w:rPr>
              <w:t>corectarea</w:t>
            </w:r>
            <w:r>
              <w:rPr>
                <w:spacing w:val="1"/>
                <w:sz w:val="20"/>
              </w:rPr>
              <w:t xml:space="preserve"> </w:t>
            </w:r>
            <w:r>
              <w:rPr>
                <w:sz w:val="20"/>
              </w:rPr>
              <w:t>acestora.</w:t>
            </w:r>
          </w:p>
          <w:p w14:paraId="43B0BD81" w14:textId="77777777" w:rsidR="00BD35D5" w:rsidRDefault="00000000">
            <w:pPr>
              <w:pStyle w:val="TableParagraph"/>
              <w:spacing w:before="3"/>
              <w:ind w:left="71" w:right="61"/>
              <w:jc w:val="both"/>
              <w:rPr>
                <w:sz w:val="20"/>
              </w:rPr>
            </w:pPr>
            <w:r>
              <w:rPr>
                <w:sz w:val="20"/>
              </w:rPr>
              <w:t>În</w:t>
            </w:r>
            <w:r>
              <w:rPr>
                <w:spacing w:val="1"/>
                <w:sz w:val="20"/>
              </w:rPr>
              <w:t xml:space="preserve"> </w:t>
            </w:r>
            <w:r>
              <w:rPr>
                <w:sz w:val="20"/>
              </w:rPr>
              <w:t>cazul</w:t>
            </w:r>
            <w:r>
              <w:rPr>
                <w:spacing w:val="1"/>
                <w:sz w:val="20"/>
              </w:rPr>
              <w:t xml:space="preserve"> </w:t>
            </w:r>
            <w:r>
              <w:rPr>
                <w:sz w:val="20"/>
              </w:rPr>
              <w:t>în</w:t>
            </w:r>
            <w:r>
              <w:rPr>
                <w:spacing w:val="1"/>
                <w:sz w:val="20"/>
              </w:rPr>
              <w:t xml:space="preserve"> </w:t>
            </w:r>
            <w:r>
              <w:rPr>
                <w:sz w:val="20"/>
              </w:rPr>
              <w:t>care,</w:t>
            </w:r>
            <w:r>
              <w:rPr>
                <w:spacing w:val="1"/>
                <w:sz w:val="20"/>
              </w:rPr>
              <w:t xml:space="preserve"> </w:t>
            </w:r>
            <w:r>
              <w:rPr>
                <w:sz w:val="20"/>
              </w:rPr>
              <w:t>în</w:t>
            </w:r>
            <w:r>
              <w:rPr>
                <w:spacing w:val="1"/>
                <w:sz w:val="20"/>
              </w:rPr>
              <w:t xml:space="preserve"> </w:t>
            </w:r>
            <w:r>
              <w:rPr>
                <w:sz w:val="20"/>
              </w:rPr>
              <w:t>procesul</w:t>
            </w:r>
            <w:r>
              <w:rPr>
                <w:spacing w:val="1"/>
                <w:sz w:val="20"/>
              </w:rPr>
              <w:t xml:space="preserve"> </w:t>
            </w:r>
            <w:r>
              <w:rPr>
                <w:sz w:val="20"/>
              </w:rPr>
              <w:t>de</w:t>
            </w:r>
            <w:r>
              <w:rPr>
                <w:spacing w:val="1"/>
                <w:sz w:val="20"/>
              </w:rPr>
              <w:t xml:space="preserve"> </w:t>
            </w:r>
            <w:r>
              <w:rPr>
                <w:sz w:val="20"/>
              </w:rPr>
              <w:t>verificare</w:t>
            </w:r>
            <w:r>
              <w:rPr>
                <w:spacing w:val="1"/>
                <w:sz w:val="20"/>
              </w:rPr>
              <w:t xml:space="preserve"> </w:t>
            </w:r>
            <w:r>
              <w:rPr>
                <w:sz w:val="20"/>
              </w:rPr>
              <w:t>a</w:t>
            </w:r>
            <w:r>
              <w:rPr>
                <w:spacing w:val="1"/>
                <w:sz w:val="20"/>
              </w:rPr>
              <w:t xml:space="preserve"> </w:t>
            </w:r>
            <w:r>
              <w:rPr>
                <w:sz w:val="20"/>
              </w:rPr>
              <w:t>documentelor</w:t>
            </w:r>
            <w:r>
              <w:rPr>
                <w:spacing w:val="1"/>
                <w:sz w:val="20"/>
              </w:rPr>
              <w:t xml:space="preserve"> </w:t>
            </w:r>
            <w:r>
              <w:rPr>
                <w:sz w:val="20"/>
              </w:rPr>
              <w:t>din</w:t>
            </w:r>
            <w:r>
              <w:rPr>
                <w:spacing w:val="1"/>
                <w:sz w:val="20"/>
              </w:rPr>
              <w:t xml:space="preserve"> </w:t>
            </w:r>
            <w:r>
              <w:rPr>
                <w:sz w:val="20"/>
              </w:rPr>
              <w:t>dosarul</w:t>
            </w:r>
            <w:r>
              <w:rPr>
                <w:spacing w:val="1"/>
                <w:sz w:val="20"/>
              </w:rPr>
              <w:t xml:space="preserve"> </w:t>
            </w:r>
            <w:r>
              <w:rPr>
                <w:sz w:val="20"/>
              </w:rPr>
              <w:t>Cererii</w:t>
            </w:r>
            <w:r>
              <w:rPr>
                <w:spacing w:val="1"/>
                <w:sz w:val="20"/>
              </w:rPr>
              <w:t xml:space="preserve"> </w:t>
            </w:r>
            <w:r>
              <w:rPr>
                <w:sz w:val="20"/>
              </w:rPr>
              <w:t>de</w:t>
            </w:r>
            <w:r>
              <w:rPr>
                <w:spacing w:val="1"/>
                <w:sz w:val="20"/>
              </w:rPr>
              <w:t xml:space="preserve"> </w:t>
            </w:r>
            <w:r>
              <w:rPr>
                <w:sz w:val="20"/>
              </w:rPr>
              <w:t>Finanțare,</w:t>
            </w:r>
            <w:r>
              <w:rPr>
                <w:spacing w:val="1"/>
                <w:sz w:val="20"/>
              </w:rPr>
              <w:t xml:space="preserve"> </w:t>
            </w:r>
            <w:r>
              <w:rPr>
                <w:sz w:val="20"/>
              </w:rPr>
              <w:t>se</w:t>
            </w:r>
            <w:r>
              <w:rPr>
                <w:spacing w:val="1"/>
                <w:sz w:val="20"/>
              </w:rPr>
              <w:t xml:space="preserve"> </w:t>
            </w:r>
            <w:r>
              <w:rPr>
                <w:sz w:val="20"/>
              </w:rPr>
              <w:t>constată</w:t>
            </w:r>
            <w:r>
              <w:rPr>
                <w:spacing w:val="1"/>
                <w:sz w:val="20"/>
              </w:rPr>
              <w:t xml:space="preserve"> </w:t>
            </w:r>
            <w:r>
              <w:rPr>
                <w:sz w:val="20"/>
              </w:rPr>
              <w:t>omisiuni</w:t>
            </w:r>
            <w:r>
              <w:rPr>
                <w:spacing w:val="1"/>
                <w:sz w:val="20"/>
              </w:rPr>
              <w:t xml:space="preserve"> </w:t>
            </w:r>
            <w:r>
              <w:rPr>
                <w:sz w:val="20"/>
              </w:rPr>
              <w:t>privind</w:t>
            </w:r>
            <w:r>
              <w:rPr>
                <w:spacing w:val="1"/>
                <w:sz w:val="20"/>
              </w:rPr>
              <w:t xml:space="preserve"> </w:t>
            </w:r>
            <w:r>
              <w:rPr>
                <w:sz w:val="20"/>
              </w:rPr>
              <w:t>bifarea</w:t>
            </w:r>
            <w:r>
              <w:rPr>
                <w:spacing w:val="1"/>
                <w:sz w:val="20"/>
              </w:rPr>
              <w:t xml:space="preserve"> </w:t>
            </w:r>
            <w:r>
              <w:rPr>
                <w:sz w:val="20"/>
              </w:rPr>
              <w:t>anumitor</w:t>
            </w:r>
            <w:r>
              <w:rPr>
                <w:spacing w:val="1"/>
                <w:sz w:val="20"/>
              </w:rPr>
              <w:t xml:space="preserve"> </w:t>
            </w:r>
            <w:r>
              <w:rPr>
                <w:sz w:val="20"/>
              </w:rPr>
              <w:t>casete</w:t>
            </w:r>
            <w:r>
              <w:rPr>
                <w:spacing w:val="1"/>
                <w:sz w:val="20"/>
              </w:rPr>
              <w:t xml:space="preserve"> </w:t>
            </w:r>
            <w:r>
              <w:rPr>
                <w:sz w:val="20"/>
              </w:rPr>
              <w:t>(inclusiv din Cererea de Finanțare sau Declaratiile pe</w:t>
            </w:r>
            <w:r>
              <w:rPr>
                <w:spacing w:val="1"/>
                <w:sz w:val="20"/>
              </w:rPr>
              <w:t xml:space="preserve"> </w:t>
            </w:r>
            <w:r>
              <w:rPr>
                <w:sz w:val="20"/>
              </w:rPr>
              <w:t>propria raspundere) sau omiterea semnării anumitor</w:t>
            </w:r>
            <w:r>
              <w:rPr>
                <w:spacing w:val="1"/>
                <w:sz w:val="20"/>
              </w:rPr>
              <w:t xml:space="preserve"> </w:t>
            </w:r>
            <w:r>
              <w:rPr>
                <w:sz w:val="20"/>
              </w:rPr>
              <w:t>pagini de către solicitant/ reprezentantul legal, iar din</w:t>
            </w:r>
            <w:r>
              <w:rPr>
                <w:spacing w:val="-58"/>
                <w:sz w:val="20"/>
              </w:rPr>
              <w:t xml:space="preserve"> </w:t>
            </w:r>
            <w:r>
              <w:rPr>
                <w:sz w:val="20"/>
              </w:rPr>
              <w:t>analiza</w:t>
            </w:r>
            <w:r>
              <w:rPr>
                <w:spacing w:val="1"/>
                <w:sz w:val="20"/>
              </w:rPr>
              <w:t xml:space="preserve"> </w:t>
            </w:r>
            <w:r>
              <w:rPr>
                <w:sz w:val="20"/>
              </w:rPr>
              <w:t>proiectului</w:t>
            </w:r>
            <w:r>
              <w:rPr>
                <w:spacing w:val="1"/>
                <w:sz w:val="20"/>
              </w:rPr>
              <w:t xml:space="preserve"> </w:t>
            </w:r>
            <w:r>
              <w:rPr>
                <w:sz w:val="20"/>
              </w:rPr>
              <w:t>expertul</w:t>
            </w:r>
            <w:r>
              <w:rPr>
                <w:spacing w:val="1"/>
                <w:sz w:val="20"/>
              </w:rPr>
              <w:t xml:space="preserve"> </w:t>
            </w:r>
            <w:r>
              <w:rPr>
                <w:sz w:val="20"/>
              </w:rPr>
              <w:t>constată</w:t>
            </w:r>
            <w:r>
              <w:rPr>
                <w:spacing w:val="1"/>
                <w:sz w:val="20"/>
              </w:rPr>
              <w:t xml:space="preserve"> </w:t>
            </w:r>
            <w:r>
              <w:rPr>
                <w:sz w:val="20"/>
              </w:rPr>
              <w:t>că</w:t>
            </w:r>
            <w:r>
              <w:rPr>
                <w:spacing w:val="61"/>
                <w:sz w:val="20"/>
              </w:rPr>
              <w:t xml:space="preserve"> </w:t>
            </w:r>
            <w:r>
              <w:rPr>
                <w:sz w:val="20"/>
              </w:rPr>
              <w:t>aceste</w:t>
            </w:r>
            <w:r>
              <w:rPr>
                <w:spacing w:val="1"/>
                <w:sz w:val="20"/>
              </w:rPr>
              <w:t xml:space="preserve"> </w:t>
            </w:r>
            <w:r>
              <w:rPr>
                <w:sz w:val="20"/>
              </w:rPr>
              <w:t>carențe sunt cauzate de anumite erori de formă sau</w:t>
            </w:r>
            <w:r>
              <w:rPr>
                <w:spacing w:val="1"/>
                <w:sz w:val="20"/>
              </w:rPr>
              <w:t xml:space="preserve"> </w:t>
            </w:r>
            <w:r>
              <w:rPr>
                <w:sz w:val="20"/>
              </w:rPr>
              <w:t>erori</w:t>
            </w:r>
            <w:r>
              <w:rPr>
                <w:spacing w:val="1"/>
                <w:sz w:val="20"/>
              </w:rPr>
              <w:t xml:space="preserve"> </w:t>
            </w:r>
            <w:r>
              <w:rPr>
                <w:sz w:val="20"/>
              </w:rPr>
              <w:t>materiale,</w:t>
            </w:r>
            <w:r>
              <w:rPr>
                <w:spacing w:val="1"/>
                <w:sz w:val="20"/>
              </w:rPr>
              <w:t xml:space="preserve"> </w:t>
            </w:r>
            <w:r>
              <w:rPr>
                <w:sz w:val="20"/>
              </w:rPr>
              <w:t>expertul</w:t>
            </w:r>
            <w:r>
              <w:rPr>
                <w:spacing w:val="1"/>
                <w:sz w:val="20"/>
              </w:rPr>
              <w:t xml:space="preserve"> </w:t>
            </w:r>
            <w:r>
              <w:rPr>
                <w:sz w:val="20"/>
              </w:rPr>
              <w:t>solicita</w:t>
            </w:r>
            <w:r>
              <w:rPr>
                <w:spacing w:val="1"/>
                <w:sz w:val="20"/>
              </w:rPr>
              <w:t xml:space="preserve"> </w:t>
            </w:r>
            <w:r>
              <w:rPr>
                <w:sz w:val="20"/>
              </w:rPr>
              <w:t>informatii</w:t>
            </w:r>
            <w:r>
              <w:rPr>
                <w:spacing w:val="1"/>
                <w:sz w:val="20"/>
              </w:rPr>
              <w:t xml:space="preserve"> </w:t>
            </w:r>
            <w:r>
              <w:rPr>
                <w:sz w:val="20"/>
              </w:rPr>
              <w:t>suplimentare.</w:t>
            </w:r>
          </w:p>
        </w:tc>
      </w:tr>
      <w:tr w:rsidR="00BD35D5" w14:paraId="7505230D" w14:textId="77777777">
        <w:trPr>
          <w:trHeight w:val="4181"/>
        </w:trPr>
        <w:tc>
          <w:tcPr>
            <w:tcW w:w="4111" w:type="dxa"/>
          </w:tcPr>
          <w:p w14:paraId="5E286686" w14:textId="77777777" w:rsidR="00BD35D5" w:rsidRDefault="00000000">
            <w:pPr>
              <w:pStyle w:val="TableParagraph"/>
              <w:ind w:left="71" w:right="54"/>
              <w:jc w:val="both"/>
              <w:rPr>
                <w:sz w:val="20"/>
              </w:rPr>
            </w:pPr>
            <w:r>
              <w:rPr>
                <w:b/>
                <w:sz w:val="20"/>
              </w:rPr>
              <w:t xml:space="preserve">Doc. 11 </w:t>
            </w:r>
            <w:r>
              <w:rPr>
                <w:sz w:val="20"/>
              </w:rPr>
              <w:t>Declaratie pe propria raspundere</w:t>
            </w:r>
            <w:r>
              <w:rPr>
                <w:spacing w:val="1"/>
                <w:sz w:val="20"/>
              </w:rPr>
              <w:t xml:space="preserve"> </w:t>
            </w:r>
            <w:r>
              <w:rPr>
                <w:sz w:val="20"/>
              </w:rPr>
              <w:t>privind ajutoarele minimis (Anexa 6.2 din</w:t>
            </w:r>
            <w:r>
              <w:rPr>
                <w:spacing w:val="1"/>
                <w:sz w:val="20"/>
              </w:rPr>
              <w:t xml:space="preserve"> </w:t>
            </w:r>
            <w:r>
              <w:rPr>
                <w:sz w:val="20"/>
              </w:rPr>
              <w:t>Ghidul</w:t>
            </w:r>
            <w:r>
              <w:rPr>
                <w:spacing w:val="-1"/>
                <w:sz w:val="20"/>
              </w:rPr>
              <w:t xml:space="preserve"> </w:t>
            </w:r>
            <w:r>
              <w:rPr>
                <w:sz w:val="20"/>
              </w:rPr>
              <w:t>solicitantului)</w:t>
            </w:r>
          </w:p>
        </w:tc>
        <w:tc>
          <w:tcPr>
            <w:tcW w:w="5109" w:type="dxa"/>
          </w:tcPr>
          <w:p w14:paraId="4EF1FAB8" w14:textId="77777777" w:rsidR="00BD35D5" w:rsidRDefault="00000000">
            <w:pPr>
              <w:pStyle w:val="TableParagraph"/>
              <w:tabs>
                <w:tab w:val="left" w:pos="1693"/>
                <w:tab w:val="left" w:pos="3267"/>
                <w:tab w:val="left" w:pos="4333"/>
              </w:tabs>
              <w:ind w:left="71" w:right="60"/>
              <w:jc w:val="both"/>
              <w:rPr>
                <w:sz w:val="20"/>
              </w:rPr>
            </w:pPr>
            <w:r>
              <w:rPr>
                <w:sz w:val="20"/>
              </w:rPr>
              <w:t>Se verifica in doc 11 dacă solicitantul a mai beneficiat</w:t>
            </w:r>
            <w:r>
              <w:rPr>
                <w:spacing w:val="1"/>
                <w:sz w:val="20"/>
              </w:rPr>
              <w:t xml:space="preserve"> </w:t>
            </w:r>
            <w:r>
              <w:rPr>
                <w:sz w:val="20"/>
              </w:rPr>
              <w:t>de</w:t>
            </w:r>
            <w:r>
              <w:rPr>
                <w:spacing w:val="1"/>
                <w:sz w:val="20"/>
              </w:rPr>
              <w:t xml:space="preserve"> </w:t>
            </w:r>
            <w:r>
              <w:rPr>
                <w:sz w:val="20"/>
              </w:rPr>
              <w:t>ajutoare de minimis</w:t>
            </w:r>
            <w:r>
              <w:rPr>
                <w:spacing w:val="1"/>
                <w:sz w:val="20"/>
              </w:rPr>
              <w:t xml:space="preserve"> </w:t>
            </w:r>
            <w:r>
              <w:rPr>
                <w:sz w:val="20"/>
              </w:rPr>
              <w:t>si</w:t>
            </w:r>
            <w:r>
              <w:rPr>
                <w:spacing w:val="1"/>
                <w:sz w:val="20"/>
              </w:rPr>
              <w:t xml:space="preserve"> </w:t>
            </w:r>
            <w:r>
              <w:rPr>
                <w:sz w:val="20"/>
              </w:rPr>
              <w:t>daca</w:t>
            </w:r>
            <w:r>
              <w:rPr>
                <w:spacing w:val="1"/>
                <w:sz w:val="20"/>
              </w:rPr>
              <w:t xml:space="preserve"> </w:t>
            </w:r>
            <w:r>
              <w:rPr>
                <w:sz w:val="20"/>
              </w:rPr>
              <w:t>da,</w:t>
            </w:r>
            <w:r>
              <w:rPr>
                <w:spacing w:val="60"/>
                <w:sz w:val="20"/>
              </w:rPr>
              <w:t xml:space="preserve"> </w:t>
            </w:r>
            <w:r>
              <w:rPr>
                <w:sz w:val="20"/>
              </w:rPr>
              <w:t>se verifica daca</w:t>
            </w:r>
            <w:r>
              <w:rPr>
                <w:spacing w:val="1"/>
                <w:sz w:val="20"/>
              </w:rPr>
              <w:t xml:space="preserve"> </w:t>
            </w:r>
            <w:r>
              <w:rPr>
                <w:sz w:val="20"/>
              </w:rPr>
              <w:t>prin</w:t>
            </w:r>
            <w:r>
              <w:rPr>
                <w:spacing w:val="1"/>
                <w:sz w:val="20"/>
              </w:rPr>
              <w:t xml:space="preserve"> </w:t>
            </w:r>
            <w:r>
              <w:rPr>
                <w:sz w:val="20"/>
              </w:rPr>
              <w:t>acordarea</w:t>
            </w:r>
            <w:r>
              <w:rPr>
                <w:spacing w:val="1"/>
                <w:sz w:val="20"/>
              </w:rPr>
              <w:t xml:space="preserve"> </w:t>
            </w:r>
            <w:r>
              <w:rPr>
                <w:sz w:val="20"/>
              </w:rPr>
              <w:t>ajutorului</w:t>
            </w:r>
            <w:r>
              <w:rPr>
                <w:spacing w:val="1"/>
                <w:sz w:val="20"/>
              </w:rPr>
              <w:t xml:space="preserve"> </w:t>
            </w:r>
            <w:r>
              <w:rPr>
                <w:sz w:val="20"/>
              </w:rPr>
              <w:t>de</w:t>
            </w:r>
            <w:r>
              <w:rPr>
                <w:spacing w:val="1"/>
                <w:sz w:val="20"/>
              </w:rPr>
              <w:t xml:space="preserve"> </w:t>
            </w:r>
            <w:r>
              <w:rPr>
                <w:sz w:val="20"/>
              </w:rPr>
              <w:t>minimis</w:t>
            </w:r>
            <w:r>
              <w:rPr>
                <w:spacing w:val="1"/>
                <w:sz w:val="20"/>
              </w:rPr>
              <w:t xml:space="preserve"> </w:t>
            </w:r>
            <w:r>
              <w:rPr>
                <w:sz w:val="20"/>
              </w:rPr>
              <w:t>solicitat</w:t>
            </w:r>
            <w:r>
              <w:rPr>
                <w:spacing w:val="1"/>
                <w:sz w:val="20"/>
              </w:rPr>
              <w:t xml:space="preserve"> </w:t>
            </w:r>
            <w:r>
              <w:rPr>
                <w:sz w:val="20"/>
              </w:rPr>
              <w:t>prin</w:t>
            </w:r>
            <w:r>
              <w:rPr>
                <w:spacing w:val="1"/>
                <w:sz w:val="20"/>
              </w:rPr>
              <w:t xml:space="preserve"> </w:t>
            </w:r>
            <w:r>
              <w:rPr>
                <w:sz w:val="20"/>
              </w:rPr>
              <w:t>cererea</w:t>
            </w:r>
            <w:r>
              <w:rPr>
                <w:spacing w:val="1"/>
                <w:sz w:val="20"/>
              </w:rPr>
              <w:t xml:space="preserve"> </w:t>
            </w:r>
            <w:r>
              <w:rPr>
                <w:sz w:val="20"/>
              </w:rPr>
              <w:t>de</w:t>
            </w:r>
            <w:r>
              <w:rPr>
                <w:spacing w:val="1"/>
                <w:sz w:val="20"/>
              </w:rPr>
              <w:t xml:space="preserve"> </w:t>
            </w:r>
            <w:r>
              <w:rPr>
                <w:sz w:val="20"/>
              </w:rPr>
              <w:t>finantare</w:t>
            </w:r>
            <w:r>
              <w:rPr>
                <w:spacing w:val="1"/>
                <w:sz w:val="20"/>
              </w:rPr>
              <w:t xml:space="preserve"> </w:t>
            </w:r>
            <w:r>
              <w:rPr>
                <w:sz w:val="20"/>
              </w:rPr>
              <w:t>depusa</w:t>
            </w:r>
            <w:r>
              <w:rPr>
                <w:spacing w:val="1"/>
                <w:sz w:val="20"/>
              </w:rPr>
              <w:t xml:space="preserve"> </w:t>
            </w:r>
            <w:r>
              <w:rPr>
                <w:sz w:val="20"/>
              </w:rPr>
              <w:t>pe</w:t>
            </w:r>
            <w:r>
              <w:rPr>
                <w:spacing w:val="1"/>
                <w:sz w:val="20"/>
              </w:rPr>
              <w:t xml:space="preserve"> </w:t>
            </w:r>
            <w:r>
              <w:rPr>
                <w:sz w:val="20"/>
              </w:rPr>
              <w:t>Masura</w:t>
            </w:r>
            <w:r>
              <w:rPr>
                <w:spacing w:val="1"/>
                <w:sz w:val="20"/>
              </w:rPr>
              <w:t xml:space="preserve"> </w:t>
            </w:r>
            <w:r>
              <w:rPr>
                <w:sz w:val="20"/>
              </w:rPr>
              <w:t>M3/6A,</w:t>
            </w:r>
            <w:r>
              <w:rPr>
                <w:spacing w:val="1"/>
                <w:sz w:val="20"/>
              </w:rPr>
              <w:t xml:space="preserve"> </w:t>
            </w:r>
            <w:r>
              <w:rPr>
                <w:sz w:val="20"/>
              </w:rPr>
              <w:t>se</w:t>
            </w:r>
            <w:r>
              <w:rPr>
                <w:spacing w:val="1"/>
                <w:sz w:val="20"/>
              </w:rPr>
              <w:t xml:space="preserve"> </w:t>
            </w:r>
            <w:r>
              <w:rPr>
                <w:sz w:val="20"/>
              </w:rPr>
              <w:t>respecta</w:t>
            </w:r>
            <w:r>
              <w:rPr>
                <w:sz w:val="20"/>
              </w:rPr>
              <w:tab/>
              <w:t>plafonul</w:t>
            </w:r>
            <w:r>
              <w:rPr>
                <w:sz w:val="20"/>
              </w:rPr>
              <w:tab/>
              <w:t>de</w:t>
            </w:r>
            <w:r>
              <w:rPr>
                <w:sz w:val="20"/>
              </w:rPr>
              <w:tab/>
            </w:r>
            <w:r>
              <w:rPr>
                <w:spacing w:val="-1"/>
                <w:sz w:val="20"/>
              </w:rPr>
              <w:t>200.000</w:t>
            </w:r>
          </w:p>
          <w:p w14:paraId="342C4F18" w14:textId="77777777" w:rsidR="00BD35D5" w:rsidRDefault="00000000">
            <w:pPr>
              <w:pStyle w:val="TableParagraph"/>
              <w:ind w:left="71"/>
              <w:jc w:val="both"/>
              <w:rPr>
                <w:sz w:val="20"/>
              </w:rPr>
            </w:pPr>
            <w:r>
              <w:rPr>
                <w:sz w:val="20"/>
              </w:rPr>
              <w:t>euro/beneficiar(intreprindere</w:t>
            </w:r>
            <w:r>
              <w:rPr>
                <w:spacing w:val="-8"/>
                <w:sz w:val="20"/>
              </w:rPr>
              <w:t xml:space="preserve"> </w:t>
            </w:r>
            <w:r>
              <w:rPr>
                <w:sz w:val="20"/>
              </w:rPr>
              <w:t>unica).</w:t>
            </w:r>
          </w:p>
          <w:p w14:paraId="22E314ED" w14:textId="77777777" w:rsidR="00BD35D5" w:rsidRDefault="00BD35D5">
            <w:pPr>
              <w:pStyle w:val="TableParagraph"/>
              <w:spacing w:before="10"/>
              <w:rPr>
                <w:b/>
                <w:sz w:val="18"/>
              </w:rPr>
            </w:pPr>
          </w:p>
          <w:p w14:paraId="7CA68D54" w14:textId="77777777" w:rsidR="00BD35D5" w:rsidRDefault="00000000">
            <w:pPr>
              <w:pStyle w:val="TableParagraph"/>
              <w:ind w:left="71" w:right="65"/>
              <w:jc w:val="both"/>
              <w:rPr>
                <w:sz w:val="20"/>
              </w:rPr>
            </w:pPr>
            <w:r>
              <w:rPr>
                <w:sz w:val="20"/>
              </w:rPr>
              <w:t>„Întreprindere</w:t>
            </w:r>
            <w:r>
              <w:rPr>
                <w:spacing w:val="1"/>
                <w:sz w:val="20"/>
              </w:rPr>
              <w:t xml:space="preserve"> </w:t>
            </w:r>
            <w:r>
              <w:rPr>
                <w:sz w:val="20"/>
              </w:rPr>
              <w:t>unică”</w:t>
            </w:r>
            <w:r>
              <w:rPr>
                <w:spacing w:val="1"/>
                <w:sz w:val="20"/>
              </w:rPr>
              <w:t xml:space="preserve"> </w:t>
            </w:r>
            <w:r>
              <w:rPr>
                <w:sz w:val="20"/>
              </w:rPr>
              <w:t>include</w:t>
            </w:r>
            <w:r>
              <w:rPr>
                <w:spacing w:val="1"/>
                <w:sz w:val="20"/>
              </w:rPr>
              <w:t xml:space="preserve"> </w:t>
            </w:r>
            <w:r>
              <w:rPr>
                <w:sz w:val="20"/>
              </w:rPr>
              <w:t>toate</w:t>
            </w:r>
            <w:r>
              <w:rPr>
                <w:spacing w:val="1"/>
                <w:sz w:val="20"/>
              </w:rPr>
              <w:t xml:space="preserve"> </w:t>
            </w:r>
            <w:r>
              <w:rPr>
                <w:sz w:val="20"/>
              </w:rPr>
              <w:t>întreprinderile</w:t>
            </w:r>
            <w:r>
              <w:rPr>
                <w:spacing w:val="1"/>
                <w:sz w:val="20"/>
              </w:rPr>
              <w:t xml:space="preserve"> </w:t>
            </w:r>
            <w:r>
              <w:rPr>
                <w:sz w:val="20"/>
              </w:rPr>
              <w:t>între</w:t>
            </w:r>
            <w:r>
              <w:rPr>
                <w:spacing w:val="1"/>
                <w:sz w:val="20"/>
              </w:rPr>
              <w:t xml:space="preserve"> </w:t>
            </w:r>
            <w:r>
              <w:rPr>
                <w:sz w:val="20"/>
              </w:rPr>
              <w:t>care</w:t>
            </w:r>
            <w:r>
              <w:rPr>
                <w:spacing w:val="1"/>
                <w:sz w:val="20"/>
              </w:rPr>
              <w:t xml:space="preserve"> </w:t>
            </w:r>
            <w:r>
              <w:rPr>
                <w:sz w:val="20"/>
              </w:rPr>
              <w:t>există</w:t>
            </w:r>
            <w:r>
              <w:rPr>
                <w:spacing w:val="1"/>
                <w:sz w:val="20"/>
              </w:rPr>
              <w:t xml:space="preserve"> </w:t>
            </w:r>
            <w:r>
              <w:rPr>
                <w:sz w:val="20"/>
              </w:rPr>
              <w:t>cel</w:t>
            </w:r>
            <w:r>
              <w:rPr>
                <w:spacing w:val="1"/>
                <w:sz w:val="20"/>
              </w:rPr>
              <w:t xml:space="preserve"> </w:t>
            </w:r>
            <w:r>
              <w:rPr>
                <w:sz w:val="20"/>
              </w:rPr>
              <w:t>puțin</w:t>
            </w:r>
            <w:r>
              <w:rPr>
                <w:spacing w:val="1"/>
                <w:sz w:val="20"/>
              </w:rPr>
              <w:t xml:space="preserve"> </w:t>
            </w:r>
            <w:r>
              <w:rPr>
                <w:sz w:val="20"/>
              </w:rPr>
              <w:t>una</w:t>
            </w:r>
            <w:r>
              <w:rPr>
                <w:spacing w:val="1"/>
                <w:sz w:val="20"/>
              </w:rPr>
              <w:t xml:space="preserve"> </w:t>
            </w:r>
            <w:r>
              <w:rPr>
                <w:sz w:val="20"/>
              </w:rPr>
              <w:t>dintre</w:t>
            </w:r>
            <w:r>
              <w:rPr>
                <w:spacing w:val="1"/>
                <w:sz w:val="20"/>
              </w:rPr>
              <w:t xml:space="preserve"> </w:t>
            </w:r>
            <w:r>
              <w:rPr>
                <w:sz w:val="20"/>
              </w:rPr>
              <w:t>relațiile</w:t>
            </w:r>
            <w:r>
              <w:rPr>
                <w:spacing w:val="-58"/>
                <w:sz w:val="20"/>
              </w:rPr>
              <w:t xml:space="preserve"> </w:t>
            </w:r>
            <w:r>
              <w:rPr>
                <w:sz w:val="20"/>
              </w:rPr>
              <w:t>următoare:</w:t>
            </w:r>
          </w:p>
          <w:p w14:paraId="1C88C96D" w14:textId="77777777" w:rsidR="00BD35D5" w:rsidRDefault="00000000">
            <w:pPr>
              <w:pStyle w:val="TableParagraph"/>
              <w:numPr>
                <w:ilvl w:val="0"/>
                <w:numId w:val="36"/>
              </w:numPr>
              <w:tabs>
                <w:tab w:val="left" w:pos="417"/>
              </w:tabs>
              <w:spacing w:before="4"/>
              <w:ind w:right="65" w:firstLine="0"/>
              <w:jc w:val="both"/>
              <w:rPr>
                <w:sz w:val="20"/>
              </w:rPr>
            </w:pPr>
            <w:r>
              <w:rPr>
                <w:sz w:val="20"/>
              </w:rPr>
              <w:t>o întreprindere deține majoritatea drepturilor de</w:t>
            </w:r>
            <w:r>
              <w:rPr>
                <w:spacing w:val="1"/>
                <w:sz w:val="20"/>
              </w:rPr>
              <w:t xml:space="preserve"> </w:t>
            </w:r>
            <w:r>
              <w:rPr>
                <w:sz w:val="20"/>
              </w:rPr>
              <w:t>vot</w:t>
            </w:r>
            <w:r>
              <w:rPr>
                <w:spacing w:val="1"/>
                <w:sz w:val="20"/>
              </w:rPr>
              <w:t xml:space="preserve"> </w:t>
            </w:r>
            <w:r>
              <w:rPr>
                <w:sz w:val="20"/>
              </w:rPr>
              <w:t>ale</w:t>
            </w:r>
            <w:r>
              <w:rPr>
                <w:spacing w:val="1"/>
                <w:sz w:val="20"/>
              </w:rPr>
              <w:t xml:space="preserve"> </w:t>
            </w:r>
            <w:r>
              <w:rPr>
                <w:sz w:val="20"/>
              </w:rPr>
              <w:t>acționarilor</w:t>
            </w:r>
            <w:r>
              <w:rPr>
                <w:spacing w:val="1"/>
                <w:sz w:val="20"/>
              </w:rPr>
              <w:t xml:space="preserve"> </w:t>
            </w:r>
            <w:r>
              <w:rPr>
                <w:sz w:val="20"/>
              </w:rPr>
              <w:t>sau</w:t>
            </w:r>
            <w:r>
              <w:rPr>
                <w:spacing w:val="1"/>
                <w:sz w:val="20"/>
              </w:rPr>
              <w:t xml:space="preserve"> </w:t>
            </w:r>
            <w:r>
              <w:rPr>
                <w:sz w:val="20"/>
              </w:rPr>
              <w:t>ale</w:t>
            </w:r>
            <w:r>
              <w:rPr>
                <w:spacing w:val="1"/>
                <w:sz w:val="20"/>
              </w:rPr>
              <w:t xml:space="preserve"> </w:t>
            </w:r>
            <w:r>
              <w:rPr>
                <w:sz w:val="20"/>
              </w:rPr>
              <w:t>asociaților</w:t>
            </w:r>
            <w:r>
              <w:rPr>
                <w:spacing w:val="1"/>
                <w:sz w:val="20"/>
              </w:rPr>
              <w:t xml:space="preserve"> </w:t>
            </w:r>
            <w:r>
              <w:rPr>
                <w:sz w:val="20"/>
              </w:rPr>
              <w:t>unei</w:t>
            </w:r>
            <w:r>
              <w:rPr>
                <w:spacing w:val="1"/>
                <w:sz w:val="20"/>
              </w:rPr>
              <w:t xml:space="preserve"> </w:t>
            </w:r>
            <w:r>
              <w:rPr>
                <w:sz w:val="20"/>
              </w:rPr>
              <w:t>alte</w:t>
            </w:r>
            <w:r>
              <w:rPr>
                <w:spacing w:val="1"/>
                <w:sz w:val="20"/>
              </w:rPr>
              <w:t xml:space="preserve"> </w:t>
            </w:r>
            <w:r>
              <w:rPr>
                <w:sz w:val="20"/>
              </w:rPr>
              <w:t>întreprinderi;</w:t>
            </w:r>
          </w:p>
          <w:p w14:paraId="46A42274" w14:textId="77777777" w:rsidR="00BD35D5" w:rsidRDefault="00000000">
            <w:pPr>
              <w:pStyle w:val="TableParagraph"/>
              <w:numPr>
                <w:ilvl w:val="0"/>
                <w:numId w:val="36"/>
              </w:numPr>
              <w:tabs>
                <w:tab w:val="left" w:pos="470"/>
              </w:tabs>
              <w:ind w:right="64" w:firstLine="62"/>
              <w:jc w:val="both"/>
              <w:rPr>
                <w:sz w:val="20"/>
              </w:rPr>
            </w:pPr>
            <w:r>
              <w:rPr>
                <w:sz w:val="20"/>
              </w:rPr>
              <w:t>o întreprindere are dreptul de a numi sau revoca</w:t>
            </w:r>
            <w:r>
              <w:rPr>
                <w:spacing w:val="1"/>
                <w:sz w:val="20"/>
              </w:rPr>
              <w:t xml:space="preserve"> </w:t>
            </w:r>
            <w:r>
              <w:rPr>
                <w:sz w:val="20"/>
              </w:rPr>
              <w:t>majoritatea membrilor organelor de administrare, de</w:t>
            </w:r>
            <w:r>
              <w:rPr>
                <w:spacing w:val="1"/>
                <w:sz w:val="20"/>
              </w:rPr>
              <w:t xml:space="preserve"> </w:t>
            </w:r>
            <w:r>
              <w:rPr>
                <w:sz w:val="20"/>
              </w:rPr>
              <w:t>conducere</w:t>
            </w:r>
            <w:r>
              <w:rPr>
                <w:spacing w:val="1"/>
                <w:sz w:val="20"/>
              </w:rPr>
              <w:t xml:space="preserve"> </w:t>
            </w:r>
            <w:r>
              <w:rPr>
                <w:sz w:val="20"/>
              </w:rPr>
              <w:t>sau</w:t>
            </w:r>
            <w:r>
              <w:rPr>
                <w:spacing w:val="1"/>
                <w:sz w:val="20"/>
              </w:rPr>
              <w:t xml:space="preserve"> </w:t>
            </w:r>
            <w:r>
              <w:rPr>
                <w:sz w:val="20"/>
              </w:rPr>
              <w:t>de</w:t>
            </w:r>
            <w:r>
              <w:rPr>
                <w:spacing w:val="1"/>
                <w:sz w:val="20"/>
              </w:rPr>
              <w:t xml:space="preserve"> </w:t>
            </w:r>
            <w:r>
              <w:rPr>
                <w:sz w:val="20"/>
              </w:rPr>
              <w:t>supraveghere</w:t>
            </w:r>
            <w:r>
              <w:rPr>
                <w:spacing w:val="1"/>
                <w:sz w:val="20"/>
              </w:rPr>
              <w:t xml:space="preserve"> </w:t>
            </w:r>
            <w:r>
              <w:rPr>
                <w:sz w:val="20"/>
              </w:rPr>
              <w:t>ale</w:t>
            </w:r>
            <w:r>
              <w:rPr>
                <w:spacing w:val="1"/>
                <w:sz w:val="20"/>
              </w:rPr>
              <w:t xml:space="preserve"> </w:t>
            </w:r>
            <w:r>
              <w:rPr>
                <w:sz w:val="20"/>
              </w:rPr>
              <w:t>unei</w:t>
            </w:r>
            <w:r>
              <w:rPr>
                <w:spacing w:val="1"/>
                <w:sz w:val="20"/>
              </w:rPr>
              <w:t xml:space="preserve"> </w:t>
            </w:r>
            <w:r>
              <w:rPr>
                <w:sz w:val="20"/>
              </w:rPr>
              <w:t>alte</w:t>
            </w:r>
            <w:r>
              <w:rPr>
                <w:spacing w:val="1"/>
                <w:sz w:val="20"/>
              </w:rPr>
              <w:t xml:space="preserve"> </w:t>
            </w:r>
            <w:r>
              <w:rPr>
                <w:sz w:val="20"/>
              </w:rPr>
              <w:t>întreprinderi;</w:t>
            </w:r>
          </w:p>
          <w:p w14:paraId="21CA9D66" w14:textId="77777777" w:rsidR="00BD35D5" w:rsidRDefault="00000000">
            <w:pPr>
              <w:pStyle w:val="TableParagraph"/>
              <w:numPr>
                <w:ilvl w:val="0"/>
                <w:numId w:val="36"/>
              </w:numPr>
              <w:tabs>
                <w:tab w:val="left" w:pos="532"/>
              </w:tabs>
              <w:spacing w:line="223" w:lineRule="exact"/>
              <w:ind w:left="531" w:hanging="399"/>
              <w:jc w:val="both"/>
              <w:rPr>
                <w:sz w:val="20"/>
              </w:rPr>
            </w:pPr>
            <w:r>
              <w:rPr>
                <w:sz w:val="20"/>
              </w:rPr>
              <w:t>o</w:t>
            </w:r>
            <w:r>
              <w:rPr>
                <w:spacing w:val="32"/>
                <w:sz w:val="20"/>
              </w:rPr>
              <w:t xml:space="preserve"> </w:t>
            </w:r>
            <w:r>
              <w:rPr>
                <w:sz w:val="20"/>
              </w:rPr>
              <w:t>întreprindere</w:t>
            </w:r>
            <w:r>
              <w:rPr>
                <w:spacing w:val="94"/>
                <w:sz w:val="20"/>
              </w:rPr>
              <w:t xml:space="preserve"> </w:t>
            </w:r>
            <w:r>
              <w:rPr>
                <w:sz w:val="20"/>
              </w:rPr>
              <w:t>are</w:t>
            </w:r>
            <w:r>
              <w:rPr>
                <w:spacing w:val="94"/>
                <w:sz w:val="20"/>
              </w:rPr>
              <w:t xml:space="preserve"> </w:t>
            </w:r>
            <w:r>
              <w:rPr>
                <w:sz w:val="20"/>
              </w:rPr>
              <w:t>dreptul</w:t>
            </w:r>
            <w:r>
              <w:rPr>
                <w:spacing w:val="92"/>
                <w:sz w:val="20"/>
              </w:rPr>
              <w:t xml:space="preserve"> </w:t>
            </w:r>
            <w:r>
              <w:rPr>
                <w:sz w:val="20"/>
              </w:rPr>
              <w:t>de</w:t>
            </w:r>
            <w:r>
              <w:rPr>
                <w:spacing w:val="90"/>
                <w:sz w:val="20"/>
              </w:rPr>
              <w:t xml:space="preserve"> </w:t>
            </w:r>
            <w:r>
              <w:rPr>
                <w:sz w:val="20"/>
              </w:rPr>
              <w:t>a</w:t>
            </w:r>
            <w:r>
              <w:rPr>
                <w:spacing w:val="89"/>
                <w:sz w:val="20"/>
              </w:rPr>
              <w:t xml:space="preserve"> </w:t>
            </w:r>
            <w:r>
              <w:rPr>
                <w:sz w:val="20"/>
              </w:rPr>
              <w:t>exercita</w:t>
            </w:r>
            <w:r>
              <w:rPr>
                <w:spacing w:val="84"/>
                <w:sz w:val="20"/>
              </w:rPr>
              <w:t xml:space="preserve"> </w:t>
            </w:r>
            <w:r>
              <w:rPr>
                <w:sz w:val="20"/>
              </w:rPr>
              <w:t>o</w:t>
            </w:r>
          </w:p>
        </w:tc>
      </w:tr>
    </w:tbl>
    <w:p w14:paraId="611E911F" w14:textId="77777777" w:rsidR="00BD35D5" w:rsidRDefault="00BD35D5">
      <w:pPr>
        <w:spacing w:line="223" w:lineRule="exact"/>
        <w:jc w:val="both"/>
        <w:rPr>
          <w:sz w:val="20"/>
        </w:rPr>
        <w:sectPr w:rsidR="00BD35D5">
          <w:headerReference w:type="default" r:id="rId27"/>
          <w:pgSz w:w="11910" w:h="16840"/>
          <w:pgMar w:top="680" w:right="300" w:bottom="280" w:left="820" w:header="0" w:footer="0" w:gutter="0"/>
          <w:cols w:space="720"/>
        </w:sectPr>
      </w:pPr>
    </w:p>
    <w:p w14:paraId="6CB24593" w14:textId="77777777" w:rsidR="00BD35D5" w:rsidRDefault="00000000">
      <w:pPr>
        <w:pStyle w:val="BodyText"/>
        <w:rPr>
          <w:b/>
          <w:sz w:val="20"/>
        </w:rPr>
      </w:pPr>
      <w:r>
        <w:rPr>
          <w:noProof/>
        </w:rPr>
        <w:lastRenderedPageBreak/>
        <w:drawing>
          <wp:anchor distT="0" distB="0" distL="0" distR="0" simplePos="0" relativeHeight="15732736" behindDoc="0" locked="0" layoutInCell="1" allowOverlap="1" wp14:anchorId="6DD559F5" wp14:editId="2CE8FCC6">
            <wp:simplePos x="0" y="0"/>
            <wp:positionH relativeFrom="page">
              <wp:posOffset>722630</wp:posOffset>
            </wp:positionH>
            <wp:positionV relativeFrom="page">
              <wp:posOffset>448309</wp:posOffset>
            </wp:positionV>
            <wp:extent cx="5816810" cy="644271"/>
            <wp:effectExtent l="0" t="0" r="0" b="0"/>
            <wp:wrapNone/>
            <wp:docPr id="3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1.png"/>
                    <pic:cNvPicPr/>
                  </pic:nvPicPr>
                  <pic:blipFill>
                    <a:blip r:embed="rId7" cstate="print"/>
                    <a:stretch>
                      <a:fillRect/>
                    </a:stretch>
                  </pic:blipFill>
                  <pic:spPr>
                    <a:xfrm>
                      <a:off x="0" y="0"/>
                      <a:ext cx="5816810" cy="644271"/>
                    </a:xfrm>
                    <a:prstGeom prst="rect">
                      <a:avLst/>
                    </a:prstGeom>
                  </pic:spPr>
                </pic:pic>
              </a:graphicData>
            </a:graphic>
          </wp:anchor>
        </w:drawing>
      </w:r>
    </w:p>
    <w:p w14:paraId="0E240726" w14:textId="77777777" w:rsidR="00BD35D5" w:rsidRDefault="00BD35D5">
      <w:pPr>
        <w:pStyle w:val="BodyText"/>
        <w:rPr>
          <w:b/>
          <w:sz w:val="20"/>
        </w:rPr>
      </w:pPr>
    </w:p>
    <w:p w14:paraId="17330244" w14:textId="77777777" w:rsidR="00BD35D5" w:rsidRDefault="00BD35D5">
      <w:pPr>
        <w:pStyle w:val="BodyText"/>
        <w:rPr>
          <w:b/>
          <w:sz w:val="20"/>
        </w:rPr>
      </w:pPr>
    </w:p>
    <w:p w14:paraId="1AEAACCB" w14:textId="77777777" w:rsidR="00BD35D5" w:rsidRDefault="00BD35D5">
      <w:pPr>
        <w:pStyle w:val="BodyText"/>
        <w:spacing w:before="8" w:after="1"/>
        <w:rPr>
          <w:b/>
          <w:sz w:val="26"/>
        </w:rPr>
      </w:pPr>
    </w:p>
    <w:tbl>
      <w:tblPr>
        <w:tblW w:w="0" w:type="auto"/>
        <w:tblInd w:w="3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10"/>
        <w:gridCol w:w="5109"/>
      </w:tblGrid>
      <w:tr w:rsidR="00BD35D5" w14:paraId="3002CABD" w14:textId="77777777">
        <w:trPr>
          <w:trHeight w:val="10452"/>
        </w:trPr>
        <w:tc>
          <w:tcPr>
            <w:tcW w:w="4110" w:type="dxa"/>
          </w:tcPr>
          <w:p w14:paraId="37F3A32A" w14:textId="77777777" w:rsidR="00BD35D5" w:rsidRDefault="00BD35D5">
            <w:pPr>
              <w:pStyle w:val="TableParagraph"/>
              <w:rPr>
                <w:rFonts w:ascii="Times New Roman"/>
                <w:sz w:val="18"/>
              </w:rPr>
            </w:pPr>
          </w:p>
        </w:tc>
        <w:tc>
          <w:tcPr>
            <w:tcW w:w="5109" w:type="dxa"/>
          </w:tcPr>
          <w:p w14:paraId="18C75DAC" w14:textId="77777777" w:rsidR="00BD35D5" w:rsidRDefault="00000000">
            <w:pPr>
              <w:pStyle w:val="TableParagraph"/>
              <w:spacing w:before="7"/>
              <w:ind w:left="72" w:right="63"/>
              <w:jc w:val="both"/>
              <w:rPr>
                <w:sz w:val="20"/>
              </w:rPr>
            </w:pPr>
            <w:r>
              <w:rPr>
                <w:sz w:val="20"/>
              </w:rPr>
              <w:t>influență</w:t>
            </w:r>
            <w:r>
              <w:rPr>
                <w:spacing w:val="1"/>
                <w:sz w:val="20"/>
              </w:rPr>
              <w:t xml:space="preserve"> </w:t>
            </w:r>
            <w:r>
              <w:rPr>
                <w:sz w:val="20"/>
              </w:rPr>
              <w:t>dominantă</w:t>
            </w:r>
            <w:r>
              <w:rPr>
                <w:spacing w:val="1"/>
                <w:sz w:val="20"/>
              </w:rPr>
              <w:t xml:space="preserve"> </w:t>
            </w:r>
            <w:r>
              <w:rPr>
                <w:sz w:val="20"/>
              </w:rPr>
              <w:t>asupra</w:t>
            </w:r>
            <w:r>
              <w:rPr>
                <w:spacing w:val="1"/>
                <w:sz w:val="20"/>
              </w:rPr>
              <w:t xml:space="preserve"> </w:t>
            </w:r>
            <w:r>
              <w:rPr>
                <w:sz w:val="20"/>
              </w:rPr>
              <w:t>altei</w:t>
            </w:r>
            <w:r>
              <w:rPr>
                <w:spacing w:val="1"/>
                <w:sz w:val="20"/>
              </w:rPr>
              <w:t xml:space="preserve"> </w:t>
            </w:r>
            <w:r>
              <w:rPr>
                <w:sz w:val="20"/>
              </w:rPr>
              <w:t>întreprinderi</w:t>
            </w:r>
            <w:r>
              <w:rPr>
                <w:spacing w:val="1"/>
                <w:sz w:val="20"/>
              </w:rPr>
              <w:t xml:space="preserve"> </w:t>
            </w:r>
            <w:r>
              <w:rPr>
                <w:sz w:val="20"/>
              </w:rPr>
              <w:t>în</w:t>
            </w:r>
            <w:r>
              <w:rPr>
                <w:spacing w:val="1"/>
                <w:sz w:val="20"/>
              </w:rPr>
              <w:t xml:space="preserve"> </w:t>
            </w:r>
            <w:r>
              <w:rPr>
                <w:sz w:val="20"/>
              </w:rPr>
              <w:t>temeiul</w:t>
            </w:r>
            <w:r>
              <w:rPr>
                <w:spacing w:val="1"/>
                <w:sz w:val="20"/>
              </w:rPr>
              <w:t xml:space="preserve"> </w:t>
            </w:r>
            <w:r>
              <w:rPr>
                <w:sz w:val="20"/>
              </w:rPr>
              <w:t>unui contract</w:t>
            </w:r>
            <w:r>
              <w:rPr>
                <w:spacing w:val="1"/>
                <w:sz w:val="20"/>
              </w:rPr>
              <w:t xml:space="preserve"> </w:t>
            </w:r>
            <w:r>
              <w:rPr>
                <w:sz w:val="20"/>
              </w:rPr>
              <w:t>încheiat</w:t>
            </w:r>
            <w:r>
              <w:rPr>
                <w:spacing w:val="1"/>
                <w:sz w:val="20"/>
              </w:rPr>
              <w:t xml:space="preserve"> </w:t>
            </w:r>
            <w:r>
              <w:rPr>
                <w:sz w:val="20"/>
              </w:rPr>
              <w:t>cu</w:t>
            </w:r>
            <w:r>
              <w:rPr>
                <w:spacing w:val="1"/>
                <w:sz w:val="20"/>
              </w:rPr>
              <w:t xml:space="preserve"> </w:t>
            </w:r>
            <w:r>
              <w:rPr>
                <w:sz w:val="20"/>
              </w:rPr>
              <w:t>întreprinderea în</w:t>
            </w:r>
            <w:r>
              <w:rPr>
                <w:spacing w:val="1"/>
                <w:sz w:val="20"/>
              </w:rPr>
              <w:t xml:space="preserve"> </w:t>
            </w:r>
            <w:r>
              <w:rPr>
                <w:sz w:val="20"/>
              </w:rPr>
              <w:t>cauză sau în temeiul unei prevederi din contractul de</w:t>
            </w:r>
            <w:r>
              <w:rPr>
                <w:spacing w:val="1"/>
                <w:sz w:val="20"/>
              </w:rPr>
              <w:t xml:space="preserve"> </w:t>
            </w:r>
            <w:r>
              <w:rPr>
                <w:sz w:val="20"/>
              </w:rPr>
              <w:t>societate</w:t>
            </w:r>
            <w:r>
              <w:rPr>
                <w:spacing w:val="1"/>
                <w:sz w:val="20"/>
              </w:rPr>
              <w:t xml:space="preserve"> </w:t>
            </w:r>
            <w:r>
              <w:rPr>
                <w:sz w:val="20"/>
              </w:rPr>
              <w:t>sau din</w:t>
            </w:r>
            <w:r>
              <w:rPr>
                <w:spacing w:val="-3"/>
                <w:sz w:val="20"/>
              </w:rPr>
              <w:t xml:space="preserve"> </w:t>
            </w:r>
            <w:r>
              <w:rPr>
                <w:sz w:val="20"/>
              </w:rPr>
              <w:t>statutul</w:t>
            </w:r>
            <w:r>
              <w:rPr>
                <w:spacing w:val="-1"/>
                <w:sz w:val="20"/>
              </w:rPr>
              <w:t xml:space="preserve"> </w:t>
            </w:r>
            <w:r>
              <w:rPr>
                <w:sz w:val="20"/>
              </w:rPr>
              <w:t>acesteia;</w:t>
            </w:r>
          </w:p>
          <w:p w14:paraId="33615A0A" w14:textId="77777777" w:rsidR="00BD35D5" w:rsidRDefault="00000000">
            <w:pPr>
              <w:pStyle w:val="TableParagraph"/>
              <w:ind w:left="72" w:right="62" w:firstLine="62"/>
              <w:jc w:val="both"/>
              <w:rPr>
                <w:sz w:val="20"/>
              </w:rPr>
            </w:pPr>
            <w:r>
              <w:rPr>
                <w:sz w:val="20"/>
              </w:rPr>
              <w:t>(d) o întreprindere care este acționar sau asociat al</w:t>
            </w:r>
            <w:r>
              <w:rPr>
                <w:spacing w:val="1"/>
                <w:sz w:val="20"/>
              </w:rPr>
              <w:t xml:space="preserve"> </w:t>
            </w:r>
            <w:r>
              <w:rPr>
                <w:sz w:val="20"/>
              </w:rPr>
              <w:t>unei alte întreprinderi și care controlează singură, în</w:t>
            </w:r>
            <w:r>
              <w:rPr>
                <w:spacing w:val="1"/>
                <w:sz w:val="20"/>
              </w:rPr>
              <w:t xml:space="preserve"> </w:t>
            </w:r>
            <w:r>
              <w:rPr>
                <w:sz w:val="20"/>
              </w:rPr>
              <w:t>baza unui acord cu alți acționari sau asociați ai acelei</w:t>
            </w:r>
            <w:r>
              <w:rPr>
                <w:spacing w:val="1"/>
                <w:sz w:val="20"/>
              </w:rPr>
              <w:t xml:space="preserve"> </w:t>
            </w:r>
            <w:r>
              <w:rPr>
                <w:sz w:val="20"/>
              </w:rPr>
              <w:t>întreprinderi,</w:t>
            </w:r>
            <w:r>
              <w:rPr>
                <w:spacing w:val="1"/>
                <w:sz w:val="20"/>
              </w:rPr>
              <w:t xml:space="preserve"> </w:t>
            </w:r>
            <w:r>
              <w:rPr>
                <w:sz w:val="20"/>
              </w:rPr>
              <w:t>majoritatea</w:t>
            </w:r>
            <w:r>
              <w:rPr>
                <w:spacing w:val="1"/>
                <w:sz w:val="20"/>
              </w:rPr>
              <w:t xml:space="preserve"> </w:t>
            </w:r>
            <w:r>
              <w:rPr>
                <w:sz w:val="20"/>
              </w:rPr>
              <w:t>drepturilor</w:t>
            </w:r>
            <w:r>
              <w:rPr>
                <w:spacing w:val="1"/>
                <w:sz w:val="20"/>
              </w:rPr>
              <w:t xml:space="preserve"> </w:t>
            </w:r>
            <w:r>
              <w:rPr>
                <w:sz w:val="20"/>
              </w:rPr>
              <w:t>de</w:t>
            </w:r>
            <w:r>
              <w:rPr>
                <w:spacing w:val="1"/>
                <w:sz w:val="20"/>
              </w:rPr>
              <w:t xml:space="preserve"> </w:t>
            </w:r>
            <w:r>
              <w:rPr>
                <w:sz w:val="20"/>
              </w:rPr>
              <w:t>vot</w:t>
            </w:r>
            <w:r>
              <w:rPr>
                <w:spacing w:val="1"/>
                <w:sz w:val="20"/>
              </w:rPr>
              <w:t xml:space="preserve"> </w:t>
            </w:r>
            <w:r>
              <w:rPr>
                <w:sz w:val="20"/>
              </w:rPr>
              <w:t>ale</w:t>
            </w:r>
            <w:r>
              <w:rPr>
                <w:spacing w:val="1"/>
                <w:sz w:val="20"/>
              </w:rPr>
              <w:t xml:space="preserve"> </w:t>
            </w:r>
            <w:r>
              <w:rPr>
                <w:sz w:val="20"/>
              </w:rPr>
              <w:t>acționarilor</w:t>
            </w:r>
            <w:r>
              <w:rPr>
                <w:spacing w:val="1"/>
                <w:sz w:val="20"/>
              </w:rPr>
              <w:t xml:space="preserve"> </w:t>
            </w:r>
            <w:r>
              <w:rPr>
                <w:sz w:val="20"/>
              </w:rPr>
              <w:t>sau</w:t>
            </w:r>
            <w:r>
              <w:rPr>
                <w:spacing w:val="1"/>
                <w:sz w:val="20"/>
              </w:rPr>
              <w:t xml:space="preserve"> </w:t>
            </w:r>
            <w:r>
              <w:rPr>
                <w:sz w:val="20"/>
              </w:rPr>
              <w:t>ale</w:t>
            </w:r>
            <w:r>
              <w:rPr>
                <w:spacing w:val="1"/>
                <w:sz w:val="20"/>
              </w:rPr>
              <w:t xml:space="preserve"> </w:t>
            </w:r>
            <w:r>
              <w:rPr>
                <w:sz w:val="20"/>
              </w:rPr>
              <w:t>asociaților</w:t>
            </w:r>
            <w:r>
              <w:rPr>
                <w:spacing w:val="1"/>
                <w:sz w:val="20"/>
              </w:rPr>
              <w:t xml:space="preserve"> </w:t>
            </w:r>
            <w:r>
              <w:rPr>
                <w:sz w:val="20"/>
              </w:rPr>
              <w:t>întreprinderii</w:t>
            </w:r>
            <w:r>
              <w:rPr>
                <w:spacing w:val="1"/>
                <w:sz w:val="20"/>
              </w:rPr>
              <w:t xml:space="preserve"> </w:t>
            </w:r>
            <w:r>
              <w:rPr>
                <w:sz w:val="20"/>
              </w:rPr>
              <w:t>respective.</w:t>
            </w:r>
          </w:p>
          <w:p w14:paraId="38C80135" w14:textId="77777777" w:rsidR="00BD35D5" w:rsidRDefault="00000000">
            <w:pPr>
              <w:pStyle w:val="TableParagraph"/>
              <w:spacing w:before="2"/>
              <w:ind w:left="72" w:right="59" w:firstLine="62"/>
              <w:jc w:val="both"/>
              <w:rPr>
                <w:sz w:val="20"/>
              </w:rPr>
            </w:pPr>
            <w:r>
              <w:rPr>
                <w:sz w:val="20"/>
              </w:rPr>
              <w:t>Întreprinderile care întrețin, cu una sau mai multe</w:t>
            </w:r>
            <w:r>
              <w:rPr>
                <w:spacing w:val="1"/>
                <w:sz w:val="20"/>
              </w:rPr>
              <w:t xml:space="preserve"> </w:t>
            </w:r>
            <w:r>
              <w:rPr>
                <w:sz w:val="20"/>
              </w:rPr>
              <w:t>întreprinderi,</w:t>
            </w:r>
            <w:r>
              <w:rPr>
                <w:spacing w:val="1"/>
                <w:sz w:val="20"/>
              </w:rPr>
              <w:t xml:space="preserve"> </w:t>
            </w:r>
            <w:r>
              <w:rPr>
                <w:sz w:val="20"/>
              </w:rPr>
              <w:t>relațiile</w:t>
            </w:r>
            <w:r>
              <w:rPr>
                <w:spacing w:val="1"/>
                <w:sz w:val="20"/>
              </w:rPr>
              <w:t xml:space="preserve"> </w:t>
            </w:r>
            <w:r>
              <w:rPr>
                <w:sz w:val="20"/>
              </w:rPr>
              <w:t>la</w:t>
            </w:r>
            <w:r>
              <w:rPr>
                <w:spacing w:val="1"/>
                <w:sz w:val="20"/>
              </w:rPr>
              <w:t xml:space="preserve"> </w:t>
            </w:r>
            <w:r>
              <w:rPr>
                <w:sz w:val="20"/>
              </w:rPr>
              <w:t>care</w:t>
            </w:r>
            <w:r>
              <w:rPr>
                <w:spacing w:val="1"/>
                <w:sz w:val="20"/>
              </w:rPr>
              <w:t xml:space="preserve"> </w:t>
            </w:r>
            <w:r>
              <w:rPr>
                <w:sz w:val="20"/>
              </w:rPr>
              <w:t>se</w:t>
            </w:r>
            <w:r>
              <w:rPr>
                <w:spacing w:val="1"/>
                <w:sz w:val="20"/>
              </w:rPr>
              <w:t xml:space="preserve"> </w:t>
            </w:r>
            <w:r>
              <w:rPr>
                <w:sz w:val="20"/>
              </w:rPr>
              <w:t>face</w:t>
            </w:r>
            <w:r>
              <w:rPr>
                <w:spacing w:val="1"/>
                <w:sz w:val="20"/>
              </w:rPr>
              <w:t xml:space="preserve"> </w:t>
            </w:r>
            <w:r>
              <w:rPr>
                <w:sz w:val="20"/>
              </w:rPr>
              <w:t>referire</w:t>
            </w:r>
            <w:r>
              <w:rPr>
                <w:spacing w:val="1"/>
                <w:sz w:val="20"/>
              </w:rPr>
              <w:t xml:space="preserve"> </w:t>
            </w:r>
            <w:r>
              <w:rPr>
                <w:sz w:val="20"/>
              </w:rPr>
              <w:t>la</w:t>
            </w:r>
            <w:r>
              <w:rPr>
                <w:spacing w:val="1"/>
                <w:sz w:val="20"/>
              </w:rPr>
              <w:t xml:space="preserve"> </w:t>
            </w:r>
            <w:r>
              <w:rPr>
                <w:sz w:val="20"/>
              </w:rPr>
              <w:t>alineatul</w:t>
            </w:r>
            <w:r>
              <w:rPr>
                <w:spacing w:val="1"/>
                <w:sz w:val="20"/>
              </w:rPr>
              <w:t xml:space="preserve"> </w:t>
            </w:r>
            <w:r>
              <w:rPr>
                <w:sz w:val="20"/>
              </w:rPr>
              <w:t>(1)</w:t>
            </w:r>
            <w:r>
              <w:rPr>
                <w:spacing w:val="1"/>
                <w:sz w:val="20"/>
              </w:rPr>
              <w:t xml:space="preserve"> </w:t>
            </w:r>
            <w:r>
              <w:rPr>
                <w:sz w:val="20"/>
              </w:rPr>
              <w:t>literele</w:t>
            </w:r>
            <w:r>
              <w:rPr>
                <w:spacing w:val="1"/>
                <w:sz w:val="20"/>
              </w:rPr>
              <w:t xml:space="preserve"> </w:t>
            </w:r>
            <w:r>
              <w:rPr>
                <w:sz w:val="20"/>
              </w:rPr>
              <w:t>(a)-(d)</w:t>
            </w:r>
            <w:r>
              <w:rPr>
                <w:spacing w:val="1"/>
                <w:sz w:val="20"/>
              </w:rPr>
              <w:t xml:space="preserve"> </w:t>
            </w:r>
            <w:r>
              <w:rPr>
                <w:sz w:val="20"/>
              </w:rPr>
              <w:t>sunt</w:t>
            </w:r>
            <w:r>
              <w:rPr>
                <w:spacing w:val="1"/>
                <w:sz w:val="20"/>
              </w:rPr>
              <w:t xml:space="preserve"> </w:t>
            </w:r>
            <w:r>
              <w:rPr>
                <w:sz w:val="20"/>
              </w:rPr>
              <w:t>considerate</w:t>
            </w:r>
            <w:r>
              <w:rPr>
                <w:spacing w:val="-58"/>
                <w:sz w:val="20"/>
              </w:rPr>
              <w:t xml:space="preserve"> </w:t>
            </w:r>
            <w:r>
              <w:rPr>
                <w:sz w:val="20"/>
              </w:rPr>
              <w:t>întreprinderi</w:t>
            </w:r>
            <w:r>
              <w:rPr>
                <w:spacing w:val="-4"/>
                <w:sz w:val="20"/>
              </w:rPr>
              <w:t xml:space="preserve"> </w:t>
            </w:r>
            <w:r>
              <w:rPr>
                <w:sz w:val="20"/>
              </w:rPr>
              <w:t>unice.</w:t>
            </w:r>
          </w:p>
          <w:p w14:paraId="6BE32458" w14:textId="77777777" w:rsidR="00BD35D5" w:rsidRDefault="00000000">
            <w:pPr>
              <w:pStyle w:val="TableParagraph"/>
              <w:ind w:left="72" w:right="63"/>
              <w:jc w:val="both"/>
              <w:rPr>
                <w:sz w:val="20"/>
              </w:rPr>
            </w:pPr>
            <w:r>
              <w:rPr>
                <w:sz w:val="20"/>
              </w:rPr>
              <w:t>Cumulul ajutorului de minimis pentru întreprinderea</w:t>
            </w:r>
            <w:r>
              <w:rPr>
                <w:spacing w:val="1"/>
                <w:sz w:val="20"/>
              </w:rPr>
              <w:t xml:space="preserve"> </w:t>
            </w:r>
            <w:r>
              <w:rPr>
                <w:sz w:val="20"/>
              </w:rPr>
              <w:t>unică</w:t>
            </w:r>
            <w:r>
              <w:rPr>
                <w:spacing w:val="1"/>
                <w:sz w:val="20"/>
              </w:rPr>
              <w:t xml:space="preserve"> </w:t>
            </w:r>
            <w:r>
              <w:rPr>
                <w:sz w:val="20"/>
              </w:rPr>
              <w:t>se</w:t>
            </w:r>
            <w:r>
              <w:rPr>
                <w:spacing w:val="1"/>
                <w:sz w:val="20"/>
              </w:rPr>
              <w:t xml:space="preserve"> </w:t>
            </w:r>
            <w:r>
              <w:rPr>
                <w:sz w:val="20"/>
              </w:rPr>
              <w:t>determina</w:t>
            </w:r>
            <w:r>
              <w:rPr>
                <w:spacing w:val="1"/>
                <w:sz w:val="20"/>
              </w:rPr>
              <w:t xml:space="preserve"> </w:t>
            </w:r>
            <w:r>
              <w:rPr>
                <w:sz w:val="20"/>
              </w:rPr>
              <w:t>luand</w:t>
            </w:r>
            <w:r>
              <w:rPr>
                <w:spacing w:val="1"/>
                <w:sz w:val="20"/>
              </w:rPr>
              <w:t xml:space="preserve"> </w:t>
            </w:r>
            <w:r>
              <w:rPr>
                <w:sz w:val="20"/>
              </w:rPr>
              <w:t>in</w:t>
            </w:r>
            <w:r>
              <w:rPr>
                <w:spacing w:val="1"/>
                <w:sz w:val="20"/>
              </w:rPr>
              <w:t xml:space="preserve"> </w:t>
            </w:r>
            <w:r>
              <w:rPr>
                <w:sz w:val="20"/>
              </w:rPr>
              <w:t>considerare</w:t>
            </w:r>
            <w:r>
              <w:rPr>
                <w:spacing w:val="1"/>
                <w:sz w:val="20"/>
              </w:rPr>
              <w:t xml:space="preserve"> </w:t>
            </w:r>
            <w:r>
              <w:rPr>
                <w:sz w:val="20"/>
              </w:rPr>
              <w:t>numai</w:t>
            </w:r>
            <w:r>
              <w:rPr>
                <w:spacing w:val="-58"/>
                <w:sz w:val="20"/>
              </w:rPr>
              <w:t xml:space="preserve"> </w:t>
            </w:r>
            <w:r>
              <w:rPr>
                <w:sz w:val="20"/>
              </w:rPr>
              <w:t>legaturile între persoanele juridice/persoanele fizice</w:t>
            </w:r>
            <w:r>
              <w:rPr>
                <w:spacing w:val="1"/>
                <w:sz w:val="20"/>
              </w:rPr>
              <w:t xml:space="preserve"> </w:t>
            </w:r>
            <w:r>
              <w:rPr>
                <w:sz w:val="20"/>
              </w:rPr>
              <w:t>autorizate,</w:t>
            </w:r>
            <w:r>
              <w:rPr>
                <w:spacing w:val="-2"/>
                <w:sz w:val="20"/>
              </w:rPr>
              <w:t xml:space="preserve"> </w:t>
            </w:r>
            <w:r>
              <w:rPr>
                <w:sz w:val="20"/>
              </w:rPr>
              <w:t>nu</w:t>
            </w:r>
            <w:r>
              <w:rPr>
                <w:spacing w:val="-4"/>
                <w:sz w:val="20"/>
              </w:rPr>
              <w:t xml:space="preserve"> </w:t>
            </w:r>
            <w:r>
              <w:rPr>
                <w:sz w:val="20"/>
              </w:rPr>
              <w:t>si</w:t>
            </w:r>
            <w:r>
              <w:rPr>
                <w:spacing w:val="1"/>
                <w:sz w:val="20"/>
              </w:rPr>
              <w:t xml:space="preserve"> </w:t>
            </w:r>
            <w:r>
              <w:rPr>
                <w:sz w:val="20"/>
              </w:rPr>
              <w:t>prin</w:t>
            </w:r>
            <w:r>
              <w:rPr>
                <w:spacing w:val="-4"/>
                <w:sz w:val="20"/>
              </w:rPr>
              <w:t xml:space="preserve"> </w:t>
            </w:r>
            <w:r>
              <w:rPr>
                <w:sz w:val="20"/>
              </w:rPr>
              <w:t>intermediul</w:t>
            </w:r>
            <w:r>
              <w:rPr>
                <w:spacing w:val="-6"/>
                <w:sz w:val="20"/>
              </w:rPr>
              <w:t xml:space="preserve"> </w:t>
            </w:r>
            <w:r>
              <w:rPr>
                <w:sz w:val="20"/>
              </w:rPr>
              <w:t>persoanelor</w:t>
            </w:r>
            <w:r>
              <w:rPr>
                <w:spacing w:val="-6"/>
                <w:sz w:val="20"/>
              </w:rPr>
              <w:t xml:space="preserve"> </w:t>
            </w:r>
            <w:r>
              <w:rPr>
                <w:sz w:val="20"/>
              </w:rPr>
              <w:t>fizice.</w:t>
            </w:r>
          </w:p>
          <w:p w14:paraId="03F638DC" w14:textId="77777777" w:rsidR="00BD35D5" w:rsidRDefault="00000000">
            <w:pPr>
              <w:pStyle w:val="TableParagraph"/>
              <w:ind w:left="72" w:right="63"/>
              <w:jc w:val="both"/>
              <w:rPr>
                <w:sz w:val="20"/>
              </w:rPr>
            </w:pPr>
            <w:r>
              <w:rPr>
                <w:sz w:val="20"/>
              </w:rPr>
              <w:t>Astfel două sau mai multe întreprinderi pot fi legate</w:t>
            </w:r>
            <w:r>
              <w:rPr>
                <w:spacing w:val="1"/>
                <w:sz w:val="20"/>
              </w:rPr>
              <w:t xml:space="preserve"> </w:t>
            </w:r>
            <w:r>
              <w:rPr>
                <w:sz w:val="20"/>
              </w:rPr>
              <w:t>prin</w:t>
            </w:r>
            <w:r>
              <w:rPr>
                <w:spacing w:val="1"/>
                <w:sz w:val="20"/>
              </w:rPr>
              <w:t xml:space="preserve"> </w:t>
            </w:r>
            <w:r>
              <w:rPr>
                <w:sz w:val="20"/>
              </w:rPr>
              <w:t>intermediul</w:t>
            </w:r>
            <w:r>
              <w:rPr>
                <w:spacing w:val="1"/>
                <w:sz w:val="20"/>
              </w:rPr>
              <w:t xml:space="preserve"> </w:t>
            </w:r>
            <w:r>
              <w:rPr>
                <w:sz w:val="20"/>
              </w:rPr>
              <w:t>persoanelor</w:t>
            </w:r>
            <w:r>
              <w:rPr>
                <w:spacing w:val="1"/>
                <w:sz w:val="20"/>
              </w:rPr>
              <w:t xml:space="preserve"> </w:t>
            </w:r>
            <w:r>
              <w:rPr>
                <w:sz w:val="20"/>
              </w:rPr>
              <w:t>fizice</w:t>
            </w:r>
            <w:r>
              <w:rPr>
                <w:spacing w:val="1"/>
                <w:sz w:val="20"/>
              </w:rPr>
              <w:t xml:space="preserve"> </w:t>
            </w:r>
            <w:r>
              <w:rPr>
                <w:sz w:val="20"/>
              </w:rPr>
              <w:t>conform</w:t>
            </w:r>
            <w:r>
              <w:rPr>
                <w:spacing w:val="1"/>
                <w:sz w:val="20"/>
              </w:rPr>
              <w:t xml:space="preserve"> </w:t>
            </w:r>
            <w:r>
              <w:rPr>
                <w:sz w:val="20"/>
              </w:rPr>
              <w:t>legii</w:t>
            </w:r>
            <w:r>
              <w:rPr>
                <w:spacing w:val="1"/>
                <w:sz w:val="20"/>
              </w:rPr>
              <w:t xml:space="preserve"> </w:t>
            </w:r>
            <w:r>
              <w:rPr>
                <w:sz w:val="20"/>
              </w:rPr>
              <w:t>346/2004</w:t>
            </w:r>
            <w:r>
              <w:rPr>
                <w:spacing w:val="1"/>
                <w:sz w:val="20"/>
              </w:rPr>
              <w:t xml:space="preserve"> </w:t>
            </w:r>
            <w:r>
              <w:rPr>
                <w:sz w:val="20"/>
              </w:rPr>
              <w:t>dar</w:t>
            </w:r>
            <w:r>
              <w:rPr>
                <w:spacing w:val="1"/>
                <w:sz w:val="20"/>
              </w:rPr>
              <w:t xml:space="preserve"> </w:t>
            </w:r>
            <w:r>
              <w:rPr>
                <w:sz w:val="20"/>
              </w:rPr>
              <w:t>nu</w:t>
            </w:r>
            <w:r>
              <w:rPr>
                <w:spacing w:val="1"/>
                <w:sz w:val="20"/>
              </w:rPr>
              <w:t xml:space="preserve"> </w:t>
            </w:r>
            <w:r>
              <w:rPr>
                <w:sz w:val="20"/>
              </w:rPr>
              <w:t>vor</w:t>
            </w:r>
            <w:r>
              <w:rPr>
                <w:spacing w:val="1"/>
                <w:sz w:val="20"/>
              </w:rPr>
              <w:t xml:space="preserve"> </w:t>
            </w:r>
            <w:r>
              <w:rPr>
                <w:sz w:val="20"/>
              </w:rPr>
              <w:t>fi</w:t>
            </w:r>
            <w:r>
              <w:rPr>
                <w:spacing w:val="1"/>
                <w:sz w:val="20"/>
              </w:rPr>
              <w:t xml:space="preserve"> </w:t>
            </w:r>
            <w:r>
              <w:rPr>
                <w:sz w:val="20"/>
              </w:rPr>
              <w:t>considerate</w:t>
            </w:r>
            <w:r>
              <w:rPr>
                <w:spacing w:val="60"/>
                <w:sz w:val="20"/>
              </w:rPr>
              <w:t xml:space="preserve"> </w:t>
            </w:r>
            <w:r>
              <w:rPr>
                <w:sz w:val="20"/>
              </w:rPr>
              <w:t>intreprindere</w:t>
            </w:r>
            <w:r>
              <w:rPr>
                <w:spacing w:val="1"/>
                <w:sz w:val="20"/>
              </w:rPr>
              <w:t xml:space="preserve"> </w:t>
            </w:r>
            <w:r>
              <w:rPr>
                <w:sz w:val="20"/>
              </w:rPr>
              <w:t>unica.</w:t>
            </w:r>
          </w:p>
          <w:p w14:paraId="17F01130" w14:textId="77777777" w:rsidR="00BD35D5" w:rsidRDefault="00BD35D5">
            <w:pPr>
              <w:pStyle w:val="TableParagraph"/>
              <w:spacing w:before="7"/>
              <w:rPr>
                <w:b/>
                <w:sz w:val="19"/>
              </w:rPr>
            </w:pPr>
          </w:p>
          <w:p w14:paraId="6FD019EE" w14:textId="77777777" w:rsidR="00BD35D5" w:rsidRDefault="00000000">
            <w:pPr>
              <w:pStyle w:val="TableParagraph"/>
              <w:spacing w:before="1"/>
              <w:ind w:left="72" w:right="60"/>
              <w:jc w:val="both"/>
              <w:rPr>
                <w:b/>
                <w:sz w:val="20"/>
              </w:rPr>
            </w:pPr>
            <w:r>
              <w:rPr>
                <w:sz w:val="20"/>
              </w:rPr>
              <w:t>În cazul în care, prin acordarea ajutorului de minimis</w:t>
            </w:r>
            <w:r>
              <w:rPr>
                <w:spacing w:val="1"/>
                <w:sz w:val="20"/>
              </w:rPr>
              <w:t xml:space="preserve"> </w:t>
            </w:r>
            <w:r>
              <w:rPr>
                <w:sz w:val="20"/>
              </w:rPr>
              <w:t>solicitat prin Cererea de Finanţare depusă pe Măsura</w:t>
            </w:r>
            <w:r>
              <w:rPr>
                <w:spacing w:val="1"/>
                <w:sz w:val="20"/>
              </w:rPr>
              <w:t xml:space="preserve"> </w:t>
            </w:r>
            <w:r>
              <w:rPr>
                <w:sz w:val="20"/>
              </w:rPr>
              <w:t>M3/6A,</w:t>
            </w:r>
            <w:r>
              <w:rPr>
                <w:spacing w:val="1"/>
                <w:sz w:val="20"/>
              </w:rPr>
              <w:t xml:space="preserve"> </w:t>
            </w:r>
            <w:r>
              <w:rPr>
                <w:sz w:val="20"/>
              </w:rPr>
              <w:t>se</w:t>
            </w:r>
            <w:r>
              <w:rPr>
                <w:spacing w:val="1"/>
                <w:sz w:val="20"/>
              </w:rPr>
              <w:t xml:space="preserve"> </w:t>
            </w:r>
            <w:r>
              <w:rPr>
                <w:sz w:val="20"/>
              </w:rPr>
              <w:t>depăşeste</w:t>
            </w:r>
            <w:r>
              <w:rPr>
                <w:spacing w:val="1"/>
                <w:sz w:val="20"/>
              </w:rPr>
              <w:t xml:space="preserve"> </w:t>
            </w:r>
            <w:r>
              <w:rPr>
                <w:sz w:val="20"/>
              </w:rPr>
              <w:t>plafonul</w:t>
            </w:r>
            <w:r>
              <w:rPr>
                <w:spacing w:val="1"/>
                <w:sz w:val="20"/>
              </w:rPr>
              <w:t xml:space="preserve"> </w:t>
            </w:r>
            <w:r>
              <w:rPr>
                <w:sz w:val="20"/>
              </w:rPr>
              <w:t>de</w:t>
            </w:r>
            <w:r>
              <w:rPr>
                <w:spacing w:val="1"/>
                <w:sz w:val="20"/>
              </w:rPr>
              <w:t xml:space="preserve"> </w:t>
            </w:r>
            <w:r>
              <w:rPr>
                <w:sz w:val="20"/>
              </w:rPr>
              <w:t>200.000</w:t>
            </w:r>
            <w:r>
              <w:rPr>
                <w:spacing w:val="1"/>
                <w:sz w:val="20"/>
              </w:rPr>
              <w:t xml:space="preserve"> </w:t>
            </w:r>
            <w:r>
              <w:rPr>
                <w:sz w:val="20"/>
              </w:rPr>
              <w:t xml:space="preserve">euro/beneficiar (întreprindere unică), </w:t>
            </w:r>
            <w:r>
              <w:rPr>
                <w:b/>
                <w:sz w:val="20"/>
              </w:rPr>
              <w:t>proiectul va fi</w:t>
            </w:r>
            <w:r>
              <w:rPr>
                <w:b/>
                <w:spacing w:val="1"/>
                <w:sz w:val="20"/>
              </w:rPr>
              <w:t xml:space="preserve"> </w:t>
            </w:r>
            <w:r>
              <w:rPr>
                <w:b/>
                <w:sz w:val="20"/>
              </w:rPr>
              <w:t>declarat</w:t>
            </w:r>
            <w:r>
              <w:rPr>
                <w:b/>
                <w:spacing w:val="2"/>
                <w:sz w:val="20"/>
              </w:rPr>
              <w:t xml:space="preserve"> </w:t>
            </w:r>
            <w:r>
              <w:rPr>
                <w:b/>
                <w:sz w:val="20"/>
              </w:rPr>
              <w:t>neeligibil.</w:t>
            </w:r>
          </w:p>
          <w:p w14:paraId="1D7FA1D8" w14:textId="77777777" w:rsidR="00BD35D5" w:rsidRDefault="00000000">
            <w:pPr>
              <w:pStyle w:val="TableParagraph"/>
              <w:ind w:left="72" w:right="62"/>
              <w:jc w:val="both"/>
              <w:rPr>
                <w:sz w:val="20"/>
              </w:rPr>
            </w:pPr>
            <w:r>
              <w:rPr>
                <w:sz w:val="20"/>
              </w:rPr>
              <w:t>Data acordării ajutorului de minimis se considera data</w:t>
            </w:r>
            <w:r>
              <w:rPr>
                <w:spacing w:val="1"/>
                <w:sz w:val="20"/>
              </w:rPr>
              <w:t xml:space="preserve"> </w:t>
            </w:r>
            <w:r>
              <w:rPr>
                <w:sz w:val="20"/>
              </w:rPr>
              <w:t>la care dreptul legal de a primi ajutorul este conferit</w:t>
            </w:r>
            <w:r>
              <w:rPr>
                <w:spacing w:val="1"/>
                <w:sz w:val="20"/>
              </w:rPr>
              <w:t xml:space="preserve"> </w:t>
            </w:r>
            <w:r>
              <w:rPr>
                <w:sz w:val="20"/>
              </w:rPr>
              <w:t>beneficiarului</w:t>
            </w:r>
            <w:r>
              <w:rPr>
                <w:spacing w:val="1"/>
                <w:sz w:val="20"/>
              </w:rPr>
              <w:t xml:space="preserve"> </w:t>
            </w:r>
            <w:r>
              <w:rPr>
                <w:sz w:val="20"/>
              </w:rPr>
              <w:t>în</w:t>
            </w:r>
            <w:r>
              <w:rPr>
                <w:spacing w:val="1"/>
                <w:sz w:val="20"/>
              </w:rPr>
              <w:t xml:space="preserve"> </w:t>
            </w:r>
            <w:r>
              <w:rPr>
                <w:sz w:val="20"/>
              </w:rPr>
              <w:t>conformitate</w:t>
            </w:r>
            <w:r>
              <w:rPr>
                <w:spacing w:val="1"/>
                <w:sz w:val="20"/>
              </w:rPr>
              <w:t xml:space="preserve"> </w:t>
            </w:r>
            <w:r>
              <w:rPr>
                <w:sz w:val="20"/>
              </w:rPr>
              <w:t>cu</w:t>
            </w:r>
            <w:r>
              <w:rPr>
                <w:spacing w:val="1"/>
                <w:sz w:val="20"/>
              </w:rPr>
              <w:t xml:space="preserve"> </w:t>
            </w:r>
            <w:r>
              <w:rPr>
                <w:sz w:val="20"/>
              </w:rPr>
              <w:t>regimul</w:t>
            </w:r>
            <w:r>
              <w:rPr>
                <w:spacing w:val="1"/>
                <w:sz w:val="20"/>
              </w:rPr>
              <w:t xml:space="preserve"> </w:t>
            </w:r>
            <w:r>
              <w:rPr>
                <w:sz w:val="20"/>
              </w:rPr>
              <w:t>juridic</w:t>
            </w:r>
            <w:r>
              <w:rPr>
                <w:spacing w:val="1"/>
                <w:sz w:val="20"/>
              </w:rPr>
              <w:t xml:space="preserve"> </w:t>
            </w:r>
            <w:r>
              <w:rPr>
                <w:sz w:val="20"/>
              </w:rPr>
              <w:t>naţional</w:t>
            </w:r>
            <w:r>
              <w:rPr>
                <w:spacing w:val="1"/>
                <w:sz w:val="20"/>
              </w:rPr>
              <w:t xml:space="preserve"> </w:t>
            </w:r>
            <w:r>
              <w:rPr>
                <w:sz w:val="20"/>
              </w:rPr>
              <w:t>aplicabil,</w:t>
            </w:r>
            <w:r>
              <w:rPr>
                <w:spacing w:val="1"/>
                <w:sz w:val="20"/>
              </w:rPr>
              <w:t xml:space="preserve"> </w:t>
            </w:r>
            <w:r>
              <w:rPr>
                <w:sz w:val="20"/>
              </w:rPr>
              <w:t>indiferent</w:t>
            </w:r>
            <w:r>
              <w:rPr>
                <w:spacing w:val="1"/>
                <w:sz w:val="20"/>
              </w:rPr>
              <w:t xml:space="preserve"> </w:t>
            </w:r>
            <w:r>
              <w:rPr>
                <w:sz w:val="20"/>
              </w:rPr>
              <w:t>de</w:t>
            </w:r>
            <w:r>
              <w:rPr>
                <w:spacing w:val="1"/>
                <w:sz w:val="20"/>
              </w:rPr>
              <w:t xml:space="preserve"> </w:t>
            </w:r>
            <w:r>
              <w:rPr>
                <w:sz w:val="20"/>
              </w:rPr>
              <w:t>data</w:t>
            </w:r>
            <w:r>
              <w:rPr>
                <w:spacing w:val="1"/>
                <w:sz w:val="20"/>
              </w:rPr>
              <w:t xml:space="preserve"> </w:t>
            </w:r>
            <w:r>
              <w:rPr>
                <w:sz w:val="20"/>
              </w:rPr>
              <w:t>la</w:t>
            </w:r>
            <w:r>
              <w:rPr>
                <w:spacing w:val="61"/>
                <w:sz w:val="20"/>
              </w:rPr>
              <w:t xml:space="preserve"> </w:t>
            </w:r>
            <w:r>
              <w:rPr>
                <w:sz w:val="20"/>
              </w:rPr>
              <w:t>care</w:t>
            </w:r>
            <w:r>
              <w:rPr>
                <w:spacing w:val="1"/>
                <w:sz w:val="20"/>
              </w:rPr>
              <w:t xml:space="preserve"> </w:t>
            </w:r>
            <w:r>
              <w:rPr>
                <w:sz w:val="20"/>
              </w:rPr>
              <w:t>ajutoarele</w:t>
            </w:r>
            <w:r>
              <w:rPr>
                <w:spacing w:val="1"/>
                <w:sz w:val="20"/>
              </w:rPr>
              <w:t xml:space="preserve"> </w:t>
            </w:r>
            <w:r>
              <w:rPr>
                <w:sz w:val="20"/>
              </w:rPr>
              <w:t>de</w:t>
            </w:r>
            <w:r>
              <w:rPr>
                <w:spacing w:val="1"/>
                <w:sz w:val="20"/>
              </w:rPr>
              <w:t xml:space="preserve"> </w:t>
            </w:r>
            <w:r>
              <w:rPr>
                <w:sz w:val="20"/>
              </w:rPr>
              <w:t>minimis</w:t>
            </w:r>
            <w:r>
              <w:rPr>
                <w:spacing w:val="1"/>
                <w:sz w:val="20"/>
              </w:rPr>
              <w:t xml:space="preserve"> </w:t>
            </w:r>
            <w:r>
              <w:rPr>
                <w:sz w:val="20"/>
              </w:rPr>
              <w:t>se</w:t>
            </w:r>
            <w:r>
              <w:rPr>
                <w:spacing w:val="1"/>
                <w:sz w:val="20"/>
              </w:rPr>
              <w:t xml:space="preserve"> </w:t>
            </w:r>
            <w:r>
              <w:rPr>
                <w:sz w:val="20"/>
              </w:rPr>
              <w:t>plătesc</w:t>
            </w:r>
            <w:r>
              <w:rPr>
                <w:spacing w:val="1"/>
                <w:sz w:val="20"/>
              </w:rPr>
              <w:t xml:space="preserve"> </w:t>
            </w:r>
            <w:r>
              <w:rPr>
                <w:sz w:val="20"/>
              </w:rPr>
              <w:t>întreprinderii</w:t>
            </w:r>
            <w:r>
              <w:rPr>
                <w:spacing w:val="1"/>
                <w:sz w:val="20"/>
              </w:rPr>
              <w:t xml:space="preserve"> </w:t>
            </w:r>
            <w:r>
              <w:rPr>
                <w:sz w:val="20"/>
              </w:rPr>
              <w:t>respective</w:t>
            </w:r>
          </w:p>
          <w:p w14:paraId="4470A1FA" w14:textId="77777777" w:rsidR="00BD35D5" w:rsidRDefault="00000000">
            <w:pPr>
              <w:pStyle w:val="TableParagraph"/>
              <w:spacing w:before="4"/>
              <w:ind w:left="72" w:right="60"/>
              <w:jc w:val="both"/>
              <w:rPr>
                <w:sz w:val="20"/>
              </w:rPr>
            </w:pPr>
            <w:r>
              <w:rPr>
                <w:sz w:val="20"/>
              </w:rPr>
              <w:t>În</w:t>
            </w:r>
            <w:r>
              <w:rPr>
                <w:spacing w:val="1"/>
                <w:sz w:val="20"/>
              </w:rPr>
              <w:t xml:space="preserve"> </w:t>
            </w:r>
            <w:r>
              <w:rPr>
                <w:sz w:val="20"/>
              </w:rPr>
              <w:t>cazul</w:t>
            </w:r>
            <w:r>
              <w:rPr>
                <w:spacing w:val="1"/>
                <w:sz w:val="20"/>
              </w:rPr>
              <w:t xml:space="preserve"> </w:t>
            </w:r>
            <w:r>
              <w:rPr>
                <w:sz w:val="20"/>
              </w:rPr>
              <w:t>în</w:t>
            </w:r>
            <w:r>
              <w:rPr>
                <w:spacing w:val="1"/>
                <w:sz w:val="20"/>
              </w:rPr>
              <w:t xml:space="preserve"> </w:t>
            </w:r>
            <w:r>
              <w:rPr>
                <w:sz w:val="20"/>
              </w:rPr>
              <w:t>care,</w:t>
            </w:r>
            <w:r>
              <w:rPr>
                <w:spacing w:val="1"/>
                <w:sz w:val="20"/>
              </w:rPr>
              <w:t xml:space="preserve"> </w:t>
            </w:r>
            <w:r>
              <w:rPr>
                <w:sz w:val="20"/>
              </w:rPr>
              <w:t>în</w:t>
            </w:r>
            <w:r>
              <w:rPr>
                <w:spacing w:val="1"/>
                <w:sz w:val="20"/>
              </w:rPr>
              <w:t xml:space="preserve"> </w:t>
            </w:r>
            <w:r>
              <w:rPr>
                <w:sz w:val="20"/>
              </w:rPr>
              <w:t>procesul</w:t>
            </w:r>
            <w:r>
              <w:rPr>
                <w:spacing w:val="1"/>
                <w:sz w:val="20"/>
              </w:rPr>
              <w:t xml:space="preserve"> </w:t>
            </w:r>
            <w:r>
              <w:rPr>
                <w:sz w:val="20"/>
              </w:rPr>
              <w:t>de</w:t>
            </w:r>
            <w:r>
              <w:rPr>
                <w:spacing w:val="1"/>
                <w:sz w:val="20"/>
              </w:rPr>
              <w:t xml:space="preserve"> </w:t>
            </w:r>
            <w:r>
              <w:rPr>
                <w:sz w:val="20"/>
              </w:rPr>
              <w:t>verificare</w:t>
            </w:r>
            <w:r>
              <w:rPr>
                <w:spacing w:val="1"/>
                <w:sz w:val="20"/>
              </w:rPr>
              <w:t xml:space="preserve"> </w:t>
            </w:r>
            <w:r>
              <w:rPr>
                <w:sz w:val="20"/>
              </w:rPr>
              <w:t>a</w:t>
            </w:r>
            <w:r>
              <w:rPr>
                <w:spacing w:val="1"/>
                <w:sz w:val="20"/>
              </w:rPr>
              <w:t xml:space="preserve"> </w:t>
            </w:r>
            <w:r>
              <w:rPr>
                <w:sz w:val="20"/>
              </w:rPr>
              <w:t>documentelor</w:t>
            </w:r>
            <w:r>
              <w:rPr>
                <w:spacing w:val="1"/>
                <w:sz w:val="20"/>
              </w:rPr>
              <w:t xml:space="preserve"> </w:t>
            </w:r>
            <w:r>
              <w:rPr>
                <w:sz w:val="20"/>
              </w:rPr>
              <w:t>din</w:t>
            </w:r>
            <w:r>
              <w:rPr>
                <w:spacing w:val="1"/>
                <w:sz w:val="20"/>
              </w:rPr>
              <w:t xml:space="preserve"> </w:t>
            </w:r>
            <w:r>
              <w:rPr>
                <w:sz w:val="20"/>
              </w:rPr>
              <w:t>dosarul</w:t>
            </w:r>
            <w:r>
              <w:rPr>
                <w:spacing w:val="1"/>
                <w:sz w:val="20"/>
              </w:rPr>
              <w:t xml:space="preserve"> </w:t>
            </w:r>
            <w:r>
              <w:rPr>
                <w:sz w:val="20"/>
              </w:rPr>
              <w:t>Cererii</w:t>
            </w:r>
            <w:r>
              <w:rPr>
                <w:spacing w:val="1"/>
                <w:sz w:val="20"/>
              </w:rPr>
              <w:t xml:space="preserve"> </w:t>
            </w:r>
            <w:r>
              <w:rPr>
                <w:sz w:val="20"/>
              </w:rPr>
              <w:t>de</w:t>
            </w:r>
            <w:r>
              <w:rPr>
                <w:spacing w:val="1"/>
                <w:sz w:val="20"/>
              </w:rPr>
              <w:t xml:space="preserve"> </w:t>
            </w:r>
            <w:r>
              <w:rPr>
                <w:sz w:val="20"/>
              </w:rPr>
              <w:t>Finanțare,</w:t>
            </w:r>
            <w:r>
              <w:rPr>
                <w:spacing w:val="1"/>
                <w:sz w:val="20"/>
              </w:rPr>
              <w:t xml:space="preserve"> </w:t>
            </w:r>
            <w:r>
              <w:rPr>
                <w:sz w:val="20"/>
              </w:rPr>
              <w:t>se</w:t>
            </w:r>
            <w:r>
              <w:rPr>
                <w:spacing w:val="1"/>
                <w:sz w:val="20"/>
              </w:rPr>
              <w:t xml:space="preserve"> </w:t>
            </w:r>
            <w:r>
              <w:rPr>
                <w:sz w:val="20"/>
              </w:rPr>
              <w:t>constată</w:t>
            </w:r>
            <w:r>
              <w:rPr>
                <w:spacing w:val="1"/>
                <w:sz w:val="20"/>
              </w:rPr>
              <w:t xml:space="preserve"> </w:t>
            </w:r>
            <w:r>
              <w:rPr>
                <w:sz w:val="20"/>
              </w:rPr>
              <w:t>omisiuni</w:t>
            </w:r>
            <w:r>
              <w:rPr>
                <w:spacing w:val="1"/>
                <w:sz w:val="20"/>
              </w:rPr>
              <w:t xml:space="preserve"> </w:t>
            </w:r>
            <w:r>
              <w:rPr>
                <w:sz w:val="20"/>
              </w:rPr>
              <w:t>privind</w:t>
            </w:r>
            <w:r>
              <w:rPr>
                <w:spacing w:val="1"/>
                <w:sz w:val="20"/>
              </w:rPr>
              <w:t xml:space="preserve"> </w:t>
            </w:r>
            <w:r>
              <w:rPr>
                <w:sz w:val="20"/>
              </w:rPr>
              <w:t>bifarea</w:t>
            </w:r>
            <w:r>
              <w:rPr>
                <w:spacing w:val="1"/>
                <w:sz w:val="20"/>
              </w:rPr>
              <w:t xml:space="preserve"> </w:t>
            </w:r>
            <w:r>
              <w:rPr>
                <w:sz w:val="20"/>
              </w:rPr>
              <w:t>anumitor</w:t>
            </w:r>
            <w:r>
              <w:rPr>
                <w:spacing w:val="1"/>
                <w:sz w:val="20"/>
              </w:rPr>
              <w:t xml:space="preserve"> </w:t>
            </w:r>
            <w:r>
              <w:rPr>
                <w:sz w:val="20"/>
              </w:rPr>
              <w:t>casete</w:t>
            </w:r>
            <w:r>
              <w:rPr>
                <w:spacing w:val="1"/>
                <w:sz w:val="20"/>
              </w:rPr>
              <w:t xml:space="preserve"> </w:t>
            </w:r>
            <w:r>
              <w:rPr>
                <w:sz w:val="20"/>
              </w:rPr>
              <w:t>(inclusiv din Cererea de Finanțare sau Declaratiile pe</w:t>
            </w:r>
            <w:r>
              <w:rPr>
                <w:spacing w:val="1"/>
                <w:sz w:val="20"/>
              </w:rPr>
              <w:t xml:space="preserve"> </w:t>
            </w:r>
            <w:r>
              <w:rPr>
                <w:sz w:val="20"/>
              </w:rPr>
              <w:t>propria raspundere) sau omiterea semnării anumitor</w:t>
            </w:r>
            <w:r>
              <w:rPr>
                <w:spacing w:val="1"/>
                <w:sz w:val="20"/>
              </w:rPr>
              <w:t xml:space="preserve"> </w:t>
            </w:r>
            <w:r>
              <w:rPr>
                <w:sz w:val="20"/>
              </w:rPr>
              <w:t>pagini de către solicitant/ reprezentantul legal, iar din</w:t>
            </w:r>
            <w:r>
              <w:rPr>
                <w:spacing w:val="-58"/>
                <w:sz w:val="20"/>
              </w:rPr>
              <w:t xml:space="preserve"> </w:t>
            </w:r>
            <w:r>
              <w:rPr>
                <w:sz w:val="20"/>
              </w:rPr>
              <w:t>analiza</w:t>
            </w:r>
            <w:r>
              <w:rPr>
                <w:spacing w:val="1"/>
                <w:sz w:val="20"/>
              </w:rPr>
              <w:t xml:space="preserve"> </w:t>
            </w:r>
            <w:r>
              <w:rPr>
                <w:sz w:val="20"/>
              </w:rPr>
              <w:t>proiectului</w:t>
            </w:r>
            <w:r>
              <w:rPr>
                <w:spacing w:val="1"/>
                <w:sz w:val="20"/>
              </w:rPr>
              <w:t xml:space="preserve"> </w:t>
            </w:r>
            <w:r>
              <w:rPr>
                <w:sz w:val="20"/>
              </w:rPr>
              <w:t>expertul</w:t>
            </w:r>
            <w:r>
              <w:rPr>
                <w:spacing w:val="1"/>
                <w:sz w:val="20"/>
              </w:rPr>
              <w:t xml:space="preserve"> </w:t>
            </w:r>
            <w:r>
              <w:rPr>
                <w:sz w:val="20"/>
              </w:rPr>
              <w:t>constată</w:t>
            </w:r>
            <w:r>
              <w:rPr>
                <w:spacing w:val="1"/>
                <w:sz w:val="20"/>
              </w:rPr>
              <w:t xml:space="preserve"> </w:t>
            </w:r>
            <w:r>
              <w:rPr>
                <w:sz w:val="20"/>
              </w:rPr>
              <w:t>că</w:t>
            </w:r>
            <w:r>
              <w:rPr>
                <w:spacing w:val="61"/>
                <w:sz w:val="20"/>
              </w:rPr>
              <w:t xml:space="preserve"> </w:t>
            </w:r>
            <w:r>
              <w:rPr>
                <w:sz w:val="20"/>
              </w:rPr>
              <w:t>aceste</w:t>
            </w:r>
            <w:r>
              <w:rPr>
                <w:spacing w:val="1"/>
                <w:sz w:val="20"/>
              </w:rPr>
              <w:t xml:space="preserve"> </w:t>
            </w:r>
            <w:r>
              <w:rPr>
                <w:sz w:val="20"/>
              </w:rPr>
              <w:t>carențe sunt cauzate de anumite erori de formă sau</w:t>
            </w:r>
            <w:r>
              <w:rPr>
                <w:spacing w:val="1"/>
                <w:sz w:val="20"/>
              </w:rPr>
              <w:t xml:space="preserve"> </w:t>
            </w:r>
            <w:r>
              <w:rPr>
                <w:sz w:val="20"/>
              </w:rPr>
              <w:t>erori</w:t>
            </w:r>
            <w:r>
              <w:rPr>
                <w:spacing w:val="1"/>
                <w:sz w:val="20"/>
              </w:rPr>
              <w:t xml:space="preserve"> </w:t>
            </w:r>
            <w:r>
              <w:rPr>
                <w:sz w:val="20"/>
              </w:rPr>
              <w:t>materiale,</w:t>
            </w:r>
            <w:r>
              <w:rPr>
                <w:spacing w:val="1"/>
                <w:sz w:val="20"/>
              </w:rPr>
              <w:t xml:space="preserve"> </w:t>
            </w:r>
            <w:r>
              <w:rPr>
                <w:sz w:val="20"/>
              </w:rPr>
              <w:t>expertul</w:t>
            </w:r>
            <w:r>
              <w:rPr>
                <w:spacing w:val="1"/>
                <w:sz w:val="20"/>
              </w:rPr>
              <w:t xml:space="preserve"> </w:t>
            </w:r>
            <w:r>
              <w:rPr>
                <w:sz w:val="20"/>
              </w:rPr>
              <w:t>solicita</w:t>
            </w:r>
            <w:r>
              <w:rPr>
                <w:spacing w:val="1"/>
                <w:sz w:val="20"/>
              </w:rPr>
              <w:t xml:space="preserve"> </w:t>
            </w:r>
            <w:r>
              <w:rPr>
                <w:sz w:val="20"/>
              </w:rPr>
              <w:t>informatii</w:t>
            </w:r>
            <w:r>
              <w:rPr>
                <w:spacing w:val="1"/>
                <w:sz w:val="20"/>
              </w:rPr>
              <w:t xml:space="preserve"> </w:t>
            </w:r>
            <w:r>
              <w:rPr>
                <w:sz w:val="20"/>
              </w:rPr>
              <w:t>suplimentare.</w:t>
            </w:r>
          </w:p>
        </w:tc>
      </w:tr>
    </w:tbl>
    <w:p w14:paraId="7628831B" w14:textId="77777777" w:rsidR="00BD35D5" w:rsidRDefault="00000000">
      <w:pPr>
        <w:spacing w:before="2" w:line="208" w:lineRule="exact"/>
        <w:ind w:left="318"/>
        <w:rPr>
          <w:b/>
          <w:sz w:val="18"/>
        </w:rPr>
      </w:pPr>
      <w:r>
        <w:rPr>
          <w:b/>
          <w:sz w:val="18"/>
        </w:rPr>
        <w:t>Se</w:t>
      </w:r>
      <w:r>
        <w:rPr>
          <w:b/>
          <w:spacing w:val="-3"/>
          <w:sz w:val="18"/>
        </w:rPr>
        <w:t xml:space="preserve"> </w:t>
      </w:r>
      <w:r>
        <w:rPr>
          <w:b/>
          <w:sz w:val="18"/>
        </w:rPr>
        <w:t>va</w:t>
      </w:r>
      <w:r>
        <w:rPr>
          <w:b/>
          <w:spacing w:val="-5"/>
          <w:sz w:val="18"/>
        </w:rPr>
        <w:t xml:space="preserve"> </w:t>
      </w:r>
      <w:r>
        <w:rPr>
          <w:b/>
          <w:sz w:val="18"/>
        </w:rPr>
        <w:t>bifa</w:t>
      </w:r>
      <w:r>
        <w:rPr>
          <w:b/>
          <w:spacing w:val="-5"/>
          <w:sz w:val="18"/>
        </w:rPr>
        <w:t xml:space="preserve"> </w:t>
      </w:r>
      <w:r>
        <w:rPr>
          <w:b/>
          <w:sz w:val="18"/>
        </w:rPr>
        <w:t>caseta</w:t>
      </w:r>
      <w:r>
        <w:rPr>
          <w:b/>
          <w:spacing w:val="-5"/>
          <w:sz w:val="18"/>
        </w:rPr>
        <w:t xml:space="preserve"> </w:t>
      </w:r>
      <w:r>
        <w:rPr>
          <w:b/>
          <w:sz w:val="18"/>
        </w:rPr>
        <w:t>„DA”</w:t>
      </w:r>
      <w:r>
        <w:rPr>
          <w:b/>
          <w:spacing w:val="-6"/>
          <w:sz w:val="18"/>
        </w:rPr>
        <w:t xml:space="preserve"> </w:t>
      </w:r>
      <w:r>
        <w:rPr>
          <w:b/>
          <w:sz w:val="18"/>
        </w:rPr>
        <w:t>corespunzatoare</w:t>
      </w:r>
      <w:r>
        <w:rPr>
          <w:b/>
          <w:spacing w:val="-3"/>
          <w:sz w:val="18"/>
        </w:rPr>
        <w:t xml:space="preserve"> </w:t>
      </w:r>
      <w:r>
        <w:rPr>
          <w:b/>
          <w:sz w:val="18"/>
        </w:rPr>
        <w:t>categoriei</w:t>
      </w:r>
      <w:r>
        <w:rPr>
          <w:b/>
          <w:spacing w:val="-5"/>
          <w:sz w:val="18"/>
        </w:rPr>
        <w:t xml:space="preserve"> </w:t>
      </w:r>
      <w:r>
        <w:rPr>
          <w:b/>
          <w:sz w:val="18"/>
        </w:rPr>
        <w:t>in</w:t>
      </w:r>
      <w:r>
        <w:rPr>
          <w:b/>
          <w:spacing w:val="-6"/>
          <w:sz w:val="18"/>
        </w:rPr>
        <w:t xml:space="preserve"> </w:t>
      </w:r>
      <w:r>
        <w:rPr>
          <w:b/>
          <w:sz w:val="18"/>
        </w:rPr>
        <w:t>care</w:t>
      </w:r>
      <w:r>
        <w:rPr>
          <w:b/>
          <w:spacing w:val="-3"/>
          <w:sz w:val="18"/>
        </w:rPr>
        <w:t xml:space="preserve"> </w:t>
      </w:r>
      <w:r>
        <w:rPr>
          <w:b/>
          <w:sz w:val="18"/>
        </w:rPr>
        <w:t>se</w:t>
      </w:r>
      <w:r>
        <w:rPr>
          <w:b/>
          <w:spacing w:val="-2"/>
          <w:sz w:val="18"/>
        </w:rPr>
        <w:t xml:space="preserve"> </w:t>
      </w:r>
      <w:r>
        <w:rPr>
          <w:b/>
          <w:sz w:val="18"/>
        </w:rPr>
        <w:t>incadreaza</w:t>
      </w:r>
      <w:r>
        <w:rPr>
          <w:b/>
          <w:spacing w:val="-6"/>
          <w:sz w:val="18"/>
        </w:rPr>
        <w:t xml:space="preserve"> </w:t>
      </w:r>
      <w:r>
        <w:rPr>
          <w:b/>
          <w:sz w:val="18"/>
        </w:rPr>
        <w:t>solicitantul.</w:t>
      </w:r>
    </w:p>
    <w:p w14:paraId="0B3AA9D5" w14:textId="77777777" w:rsidR="00BD35D5" w:rsidRDefault="00000000">
      <w:pPr>
        <w:spacing w:line="242" w:lineRule="auto"/>
        <w:ind w:left="318" w:right="892"/>
        <w:rPr>
          <w:b/>
          <w:sz w:val="18"/>
        </w:rPr>
      </w:pPr>
      <w:r>
        <w:rPr>
          <w:b/>
          <w:sz w:val="18"/>
        </w:rPr>
        <w:t>Daca</w:t>
      </w:r>
      <w:r>
        <w:rPr>
          <w:b/>
          <w:spacing w:val="44"/>
          <w:sz w:val="18"/>
        </w:rPr>
        <w:t xml:space="preserve"> </w:t>
      </w:r>
      <w:r>
        <w:rPr>
          <w:b/>
          <w:sz w:val="18"/>
        </w:rPr>
        <w:t>in</w:t>
      </w:r>
      <w:r>
        <w:rPr>
          <w:b/>
          <w:spacing w:val="47"/>
          <w:sz w:val="18"/>
        </w:rPr>
        <w:t xml:space="preserve"> </w:t>
      </w:r>
      <w:r>
        <w:rPr>
          <w:b/>
          <w:sz w:val="18"/>
        </w:rPr>
        <w:t>urma</w:t>
      </w:r>
      <w:r>
        <w:rPr>
          <w:b/>
          <w:spacing w:val="44"/>
          <w:sz w:val="18"/>
        </w:rPr>
        <w:t xml:space="preserve"> </w:t>
      </w:r>
      <w:r>
        <w:rPr>
          <w:b/>
          <w:sz w:val="18"/>
        </w:rPr>
        <w:t>verificarii</w:t>
      </w:r>
      <w:r>
        <w:rPr>
          <w:b/>
          <w:spacing w:val="48"/>
          <w:sz w:val="18"/>
        </w:rPr>
        <w:t xml:space="preserve"> </w:t>
      </w:r>
      <w:r>
        <w:rPr>
          <w:b/>
          <w:sz w:val="18"/>
        </w:rPr>
        <w:t>documentelor</w:t>
      </w:r>
      <w:r>
        <w:rPr>
          <w:b/>
          <w:spacing w:val="49"/>
          <w:sz w:val="18"/>
        </w:rPr>
        <w:t xml:space="preserve"> </w:t>
      </w:r>
      <w:r>
        <w:rPr>
          <w:b/>
          <w:sz w:val="18"/>
        </w:rPr>
        <w:t>conform</w:t>
      </w:r>
      <w:r>
        <w:rPr>
          <w:b/>
          <w:spacing w:val="46"/>
          <w:sz w:val="18"/>
        </w:rPr>
        <w:t xml:space="preserve"> </w:t>
      </w:r>
      <w:r>
        <w:rPr>
          <w:b/>
          <w:sz w:val="18"/>
        </w:rPr>
        <w:t>metodologiei</w:t>
      </w:r>
      <w:r>
        <w:rPr>
          <w:b/>
          <w:spacing w:val="46"/>
          <w:sz w:val="18"/>
        </w:rPr>
        <w:t xml:space="preserve"> </w:t>
      </w:r>
      <w:r>
        <w:rPr>
          <w:b/>
          <w:sz w:val="18"/>
        </w:rPr>
        <w:t>se</w:t>
      </w:r>
      <w:r>
        <w:rPr>
          <w:b/>
          <w:spacing w:val="45"/>
          <w:sz w:val="18"/>
        </w:rPr>
        <w:t xml:space="preserve"> </w:t>
      </w:r>
      <w:r>
        <w:rPr>
          <w:b/>
          <w:sz w:val="18"/>
        </w:rPr>
        <w:t>constata</w:t>
      </w:r>
      <w:r>
        <w:rPr>
          <w:b/>
          <w:spacing w:val="44"/>
          <w:sz w:val="18"/>
        </w:rPr>
        <w:t xml:space="preserve"> </w:t>
      </w:r>
      <w:r>
        <w:rPr>
          <w:b/>
          <w:sz w:val="18"/>
        </w:rPr>
        <w:t>respectarea</w:t>
      </w:r>
      <w:r>
        <w:rPr>
          <w:b/>
          <w:spacing w:val="44"/>
          <w:sz w:val="18"/>
        </w:rPr>
        <w:t xml:space="preserve"> </w:t>
      </w:r>
      <w:r>
        <w:rPr>
          <w:b/>
          <w:sz w:val="18"/>
        </w:rPr>
        <w:t>conditiilor</w:t>
      </w:r>
      <w:r>
        <w:rPr>
          <w:b/>
          <w:spacing w:val="44"/>
          <w:sz w:val="18"/>
        </w:rPr>
        <w:t xml:space="preserve"> </w:t>
      </w:r>
      <w:r>
        <w:rPr>
          <w:b/>
          <w:sz w:val="18"/>
        </w:rPr>
        <w:t>impuse,</w:t>
      </w:r>
      <w:r>
        <w:rPr>
          <w:b/>
          <w:spacing w:val="-51"/>
          <w:sz w:val="18"/>
        </w:rPr>
        <w:t xml:space="preserve"> </w:t>
      </w:r>
      <w:r>
        <w:rPr>
          <w:b/>
          <w:sz w:val="18"/>
        </w:rPr>
        <w:t>expertul</w:t>
      </w:r>
      <w:r>
        <w:rPr>
          <w:b/>
          <w:spacing w:val="-4"/>
          <w:sz w:val="18"/>
        </w:rPr>
        <w:t xml:space="preserve"> </w:t>
      </w:r>
      <w:r>
        <w:rPr>
          <w:b/>
          <w:sz w:val="18"/>
        </w:rPr>
        <w:t>bifeaza</w:t>
      </w:r>
      <w:r>
        <w:rPr>
          <w:b/>
          <w:spacing w:val="-2"/>
          <w:sz w:val="18"/>
        </w:rPr>
        <w:t xml:space="preserve"> </w:t>
      </w:r>
      <w:r>
        <w:rPr>
          <w:b/>
          <w:sz w:val="18"/>
        </w:rPr>
        <w:t>„DA”</w:t>
      </w:r>
      <w:r>
        <w:rPr>
          <w:b/>
          <w:spacing w:val="-3"/>
          <w:sz w:val="18"/>
        </w:rPr>
        <w:t xml:space="preserve"> </w:t>
      </w:r>
      <w:r>
        <w:rPr>
          <w:b/>
          <w:sz w:val="18"/>
        </w:rPr>
        <w:t>pentru</w:t>
      </w:r>
      <w:r>
        <w:rPr>
          <w:b/>
          <w:spacing w:val="-4"/>
          <w:sz w:val="18"/>
        </w:rPr>
        <w:t xml:space="preserve"> </w:t>
      </w:r>
      <w:r>
        <w:rPr>
          <w:b/>
          <w:sz w:val="18"/>
        </w:rPr>
        <w:t>indeplinirea</w:t>
      </w:r>
      <w:r>
        <w:rPr>
          <w:b/>
          <w:spacing w:val="-3"/>
          <w:sz w:val="18"/>
        </w:rPr>
        <w:t xml:space="preserve"> </w:t>
      </w:r>
      <w:r>
        <w:rPr>
          <w:b/>
          <w:sz w:val="18"/>
        </w:rPr>
        <w:t>criteriului</w:t>
      </w:r>
      <w:r>
        <w:rPr>
          <w:b/>
          <w:spacing w:val="-4"/>
          <w:sz w:val="18"/>
        </w:rPr>
        <w:t xml:space="preserve"> </w:t>
      </w:r>
      <w:r>
        <w:rPr>
          <w:b/>
          <w:sz w:val="18"/>
        </w:rPr>
        <w:t>de</w:t>
      </w:r>
      <w:r>
        <w:rPr>
          <w:b/>
          <w:spacing w:val="-1"/>
          <w:sz w:val="18"/>
        </w:rPr>
        <w:t xml:space="preserve"> </w:t>
      </w:r>
      <w:r>
        <w:rPr>
          <w:b/>
          <w:sz w:val="18"/>
        </w:rPr>
        <w:t>eligibilitate.</w:t>
      </w:r>
    </w:p>
    <w:p w14:paraId="64921024" w14:textId="77777777" w:rsidR="00BD35D5" w:rsidRDefault="00000000">
      <w:pPr>
        <w:spacing w:before="1" w:line="237" w:lineRule="auto"/>
        <w:ind w:left="318" w:right="892"/>
        <w:rPr>
          <w:b/>
          <w:sz w:val="18"/>
        </w:rPr>
      </w:pPr>
      <w:r>
        <w:rPr>
          <w:b/>
          <w:sz w:val="18"/>
        </w:rPr>
        <w:t>In</w:t>
      </w:r>
      <w:r>
        <w:rPr>
          <w:b/>
          <w:spacing w:val="8"/>
          <w:sz w:val="18"/>
        </w:rPr>
        <w:t xml:space="preserve"> </w:t>
      </w:r>
      <w:r>
        <w:rPr>
          <w:b/>
          <w:sz w:val="18"/>
        </w:rPr>
        <w:t>caz</w:t>
      </w:r>
      <w:r>
        <w:rPr>
          <w:b/>
          <w:spacing w:val="11"/>
          <w:sz w:val="18"/>
        </w:rPr>
        <w:t xml:space="preserve"> </w:t>
      </w:r>
      <w:r>
        <w:rPr>
          <w:b/>
          <w:sz w:val="18"/>
        </w:rPr>
        <w:t>contrar</w:t>
      </w:r>
      <w:r>
        <w:rPr>
          <w:b/>
          <w:spacing w:val="10"/>
          <w:sz w:val="18"/>
        </w:rPr>
        <w:t xml:space="preserve"> </w:t>
      </w:r>
      <w:r>
        <w:rPr>
          <w:b/>
          <w:sz w:val="18"/>
        </w:rPr>
        <w:t>expertul</w:t>
      </w:r>
      <w:r>
        <w:rPr>
          <w:b/>
          <w:spacing w:val="9"/>
          <w:sz w:val="18"/>
        </w:rPr>
        <w:t xml:space="preserve"> </w:t>
      </w:r>
      <w:r>
        <w:rPr>
          <w:b/>
          <w:sz w:val="18"/>
        </w:rPr>
        <w:t>bifeaza</w:t>
      </w:r>
      <w:r>
        <w:rPr>
          <w:b/>
          <w:spacing w:val="10"/>
          <w:sz w:val="18"/>
        </w:rPr>
        <w:t xml:space="preserve"> </w:t>
      </w:r>
      <w:r>
        <w:rPr>
          <w:b/>
          <w:sz w:val="18"/>
        </w:rPr>
        <w:t>NU,</w:t>
      </w:r>
      <w:r>
        <w:rPr>
          <w:b/>
          <w:spacing w:val="7"/>
          <w:sz w:val="18"/>
        </w:rPr>
        <w:t xml:space="preserve"> </w:t>
      </w:r>
      <w:r>
        <w:rPr>
          <w:b/>
          <w:sz w:val="18"/>
        </w:rPr>
        <w:t>motiveaza</w:t>
      </w:r>
      <w:r>
        <w:rPr>
          <w:b/>
          <w:spacing w:val="10"/>
          <w:sz w:val="18"/>
        </w:rPr>
        <w:t xml:space="preserve"> </w:t>
      </w:r>
      <w:r>
        <w:rPr>
          <w:b/>
          <w:sz w:val="18"/>
        </w:rPr>
        <w:t>pozitia</w:t>
      </w:r>
      <w:r>
        <w:rPr>
          <w:b/>
          <w:spacing w:val="9"/>
          <w:sz w:val="18"/>
        </w:rPr>
        <w:t xml:space="preserve"> </w:t>
      </w:r>
      <w:r>
        <w:rPr>
          <w:b/>
          <w:sz w:val="18"/>
        </w:rPr>
        <w:t>lui</w:t>
      </w:r>
      <w:r>
        <w:rPr>
          <w:b/>
          <w:spacing w:val="5"/>
          <w:sz w:val="18"/>
        </w:rPr>
        <w:t xml:space="preserve"> </w:t>
      </w:r>
      <w:r>
        <w:rPr>
          <w:b/>
          <w:sz w:val="18"/>
        </w:rPr>
        <w:t>la</w:t>
      </w:r>
      <w:r>
        <w:rPr>
          <w:b/>
          <w:spacing w:val="10"/>
          <w:sz w:val="18"/>
        </w:rPr>
        <w:t xml:space="preserve"> </w:t>
      </w:r>
      <w:r>
        <w:rPr>
          <w:b/>
          <w:sz w:val="18"/>
        </w:rPr>
        <w:t>rubrica</w:t>
      </w:r>
      <w:r>
        <w:rPr>
          <w:b/>
          <w:spacing w:val="10"/>
          <w:sz w:val="18"/>
        </w:rPr>
        <w:t xml:space="preserve"> </w:t>
      </w:r>
      <w:r>
        <w:rPr>
          <w:b/>
          <w:sz w:val="18"/>
        </w:rPr>
        <w:t>Observatii,</w:t>
      </w:r>
      <w:r>
        <w:rPr>
          <w:b/>
          <w:spacing w:val="12"/>
          <w:sz w:val="18"/>
        </w:rPr>
        <w:t xml:space="preserve"> </w:t>
      </w:r>
      <w:r>
        <w:rPr>
          <w:b/>
          <w:sz w:val="18"/>
        </w:rPr>
        <w:t>iar</w:t>
      </w:r>
      <w:r>
        <w:rPr>
          <w:b/>
          <w:spacing w:val="9"/>
          <w:sz w:val="18"/>
        </w:rPr>
        <w:t xml:space="preserve"> </w:t>
      </w:r>
      <w:r>
        <w:rPr>
          <w:b/>
          <w:sz w:val="18"/>
        </w:rPr>
        <w:t>cererea</w:t>
      </w:r>
      <w:r>
        <w:rPr>
          <w:b/>
          <w:spacing w:val="10"/>
          <w:sz w:val="18"/>
        </w:rPr>
        <w:t xml:space="preserve"> </w:t>
      </w:r>
      <w:r>
        <w:rPr>
          <w:b/>
          <w:sz w:val="18"/>
        </w:rPr>
        <w:t>de</w:t>
      </w:r>
      <w:r>
        <w:rPr>
          <w:b/>
          <w:spacing w:val="12"/>
          <w:sz w:val="18"/>
        </w:rPr>
        <w:t xml:space="preserve"> </w:t>
      </w:r>
      <w:r>
        <w:rPr>
          <w:b/>
          <w:sz w:val="18"/>
        </w:rPr>
        <w:t>finantare</w:t>
      </w:r>
      <w:r>
        <w:rPr>
          <w:b/>
          <w:spacing w:val="11"/>
          <w:sz w:val="18"/>
        </w:rPr>
        <w:t xml:space="preserve"> </w:t>
      </w:r>
      <w:r>
        <w:rPr>
          <w:b/>
          <w:sz w:val="18"/>
        </w:rPr>
        <w:t>va</w:t>
      </w:r>
      <w:r>
        <w:rPr>
          <w:b/>
          <w:spacing w:val="10"/>
          <w:sz w:val="18"/>
        </w:rPr>
        <w:t xml:space="preserve"> </w:t>
      </w:r>
      <w:r>
        <w:rPr>
          <w:b/>
          <w:sz w:val="18"/>
        </w:rPr>
        <w:t>fi</w:t>
      </w:r>
      <w:r>
        <w:rPr>
          <w:b/>
          <w:spacing w:val="1"/>
          <w:sz w:val="18"/>
        </w:rPr>
        <w:t xml:space="preserve"> </w:t>
      </w:r>
      <w:r>
        <w:rPr>
          <w:b/>
          <w:sz w:val="18"/>
        </w:rPr>
        <w:t>declarata</w:t>
      </w:r>
      <w:r>
        <w:rPr>
          <w:b/>
          <w:spacing w:val="-5"/>
          <w:sz w:val="18"/>
        </w:rPr>
        <w:t xml:space="preserve"> </w:t>
      </w:r>
      <w:r>
        <w:rPr>
          <w:b/>
          <w:sz w:val="18"/>
        </w:rPr>
        <w:t>neeligibila. Se</w:t>
      </w:r>
      <w:r>
        <w:rPr>
          <w:b/>
          <w:spacing w:val="-1"/>
          <w:sz w:val="18"/>
        </w:rPr>
        <w:t xml:space="preserve"> </w:t>
      </w:r>
      <w:r>
        <w:rPr>
          <w:b/>
          <w:sz w:val="18"/>
        </w:rPr>
        <w:t>continua</w:t>
      </w:r>
      <w:r>
        <w:rPr>
          <w:b/>
          <w:spacing w:val="-3"/>
          <w:sz w:val="18"/>
        </w:rPr>
        <w:t xml:space="preserve"> </w:t>
      </w:r>
      <w:r>
        <w:rPr>
          <w:b/>
          <w:sz w:val="18"/>
        </w:rPr>
        <w:t>verificarea</w:t>
      </w:r>
      <w:r>
        <w:rPr>
          <w:b/>
          <w:spacing w:val="-3"/>
          <w:sz w:val="18"/>
        </w:rPr>
        <w:t xml:space="preserve"> </w:t>
      </w:r>
      <w:r>
        <w:rPr>
          <w:b/>
          <w:sz w:val="18"/>
        </w:rPr>
        <w:t>eligibilitatii.</w:t>
      </w:r>
    </w:p>
    <w:p w14:paraId="52822505" w14:textId="77777777" w:rsidR="00BD35D5" w:rsidRDefault="00BD35D5">
      <w:pPr>
        <w:pStyle w:val="BodyText"/>
        <w:rPr>
          <w:b/>
          <w:sz w:val="20"/>
        </w:rPr>
      </w:pPr>
    </w:p>
    <w:p w14:paraId="65D318E4" w14:textId="77777777" w:rsidR="00BD35D5" w:rsidRDefault="00BD35D5">
      <w:pPr>
        <w:pStyle w:val="BodyText"/>
        <w:rPr>
          <w:b/>
          <w:sz w:val="20"/>
        </w:rPr>
      </w:pPr>
    </w:p>
    <w:p w14:paraId="6E6EC821" w14:textId="77777777" w:rsidR="00BD35D5" w:rsidRDefault="00BD35D5">
      <w:pPr>
        <w:pStyle w:val="BodyText"/>
        <w:rPr>
          <w:b/>
          <w:sz w:val="20"/>
        </w:rPr>
      </w:pPr>
    </w:p>
    <w:p w14:paraId="2B008A02" w14:textId="77777777" w:rsidR="00BD35D5" w:rsidRDefault="00BD35D5">
      <w:pPr>
        <w:pStyle w:val="BodyText"/>
        <w:rPr>
          <w:b/>
          <w:sz w:val="20"/>
        </w:rPr>
      </w:pPr>
    </w:p>
    <w:p w14:paraId="4EBB377B" w14:textId="77777777" w:rsidR="00BD35D5" w:rsidRDefault="00BD35D5">
      <w:pPr>
        <w:pStyle w:val="BodyText"/>
        <w:rPr>
          <w:b/>
          <w:sz w:val="20"/>
        </w:rPr>
      </w:pPr>
    </w:p>
    <w:p w14:paraId="7F4C51D5" w14:textId="77777777" w:rsidR="00BD35D5" w:rsidRDefault="00000000">
      <w:pPr>
        <w:pStyle w:val="BodyText"/>
        <w:spacing w:before="11"/>
        <w:rPr>
          <w:b/>
          <w:sz w:val="13"/>
        </w:rPr>
      </w:pPr>
      <w:r>
        <w:pict w14:anchorId="0135F9A5">
          <v:shape id="_x0000_s1047" type="#_x0000_t202" style="position:absolute;margin-left:55.45pt;margin-top:9.3pt;width:471.1pt;height:25.45pt;z-index:-15725056;mso-wrap-distance-left:0;mso-wrap-distance-right:0;mso-position-horizontal-relative:page" fillcolor="#00afef" stroked="f">
            <v:textbox inset="0,0,0,0">
              <w:txbxContent>
                <w:p w14:paraId="23D95D98" w14:textId="77777777" w:rsidR="00BD35D5" w:rsidRDefault="00000000">
                  <w:pPr>
                    <w:ind w:left="28" w:right="270"/>
                    <w:rPr>
                      <w:b/>
                    </w:rPr>
                  </w:pPr>
                  <w:r>
                    <w:rPr>
                      <w:b/>
                    </w:rPr>
                    <w:t>EG2. Investiția trebuie să se încadreze în cel puțin unul din tipurile de sprijin prevăzute</w:t>
                  </w:r>
                  <w:r>
                    <w:rPr>
                      <w:b/>
                      <w:spacing w:val="-64"/>
                    </w:rPr>
                    <w:t xml:space="preserve"> </w:t>
                  </w:r>
                  <w:r>
                    <w:rPr>
                      <w:b/>
                    </w:rPr>
                    <w:t>prin</w:t>
                  </w:r>
                  <w:r>
                    <w:rPr>
                      <w:b/>
                      <w:spacing w:val="-4"/>
                    </w:rPr>
                    <w:t xml:space="preserve"> </w:t>
                  </w:r>
                  <w:r>
                    <w:rPr>
                      <w:b/>
                    </w:rPr>
                    <w:t>măsura</w:t>
                  </w:r>
                  <w:r>
                    <w:rPr>
                      <w:b/>
                      <w:spacing w:val="2"/>
                    </w:rPr>
                    <w:t xml:space="preserve"> </w:t>
                  </w:r>
                  <w:r>
                    <w:rPr>
                      <w:b/>
                    </w:rPr>
                    <w:t>M3/6A</w:t>
                  </w:r>
                </w:p>
              </w:txbxContent>
            </v:textbox>
            <w10:wrap type="topAndBottom" anchorx="page"/>
          </v:shape>
        </w:pict>
      </w:r>
    </w:p>
    <w:p w14:paraId="2DEC44A7" w14:textId="77777777" w:rsidR="00BD35D5" w:rsidRDefault="00BD35D5">
      <w:pPr>
        <w:rPr>
          <w:sz w:val="13"/>
        </w:rPr>
        <w:sectPr w:rsidR="00BD35D5">
          <w:headerReference w:type="default" r:id="rId28"/>
          <w:pgSz w:w="11910" w:h="16840"/>
          <w:pgMar w:top="680" w:right="300" w:bottom="280" w:left="820" w:header="0" w:footer="0" w:gutter="0"/>
          <w:cols w:space="720"/>
        </w:sectPr>
      </w:pPr>
    </w:p>
    <w:p w14:paraId="5C128046" w14:textId="77777777" w:rsidR="00BD35D5" w:rsidRDefault="00000000">
      <w:pPr>
        <w:pStyle w:val="BodyText"/>
        <w:ind w:left="591"/>
        <w:rPr>
          <w:sz w:val="20"/>
        </w:rPr>
      </w:pPr>
      <w:r>
        <w:rPr>
          <w:noProof/>
          <w:sz w:val="20"/>
        </w:rPr>
        <w:lastRenderedPageBreak/>
        <w:drawing>
          <wp:inline distT="0" distB="0" distL="0" distR="0" wp14:anchorId="0EB6EDE2" wp14:editId="1AD0C0C3">
            <wp:extent cx="5796836" cy="635793"/>
            <wp:effectExtent l="0" t="0" r="0" b="0"/>
            <wp:docPr id="3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1.png"/>
                    <pic:cNvPicPr/>
                  </pic:nvPicPr>
                  <pic:blipFill>
                    <a:blip r:embed="rId7" cstate="print"/>
                    <a:stretch>
                      <a:fillRect/>
                    </a:stretch>
                  </pic:blipFill>
                  <pic:spPr>
                    <a:xfrm>
                      <a:off x="0" y="0"/>
                      <a:ext cx="5796836" cy="635793"/>
                    </a:xfrm>
                    <a:prstGeom prst="rect">
                      <a:avLst/>
                    </a:prstGeom>
                  </pic:spPr>
                </pic:pic>
              </a:graphicData>
            </a:graphic>
          </wp:inline>
        </w:drawing>
      </w:r>
    </w:p>
    <w:p w14:paraId="4CCFF3D1" w14:textId="77777777" w:rsidR="00BD35D5" w:rsidRDefault="00000000">
      <w:pPr>
        <w:pStyle w:val="ListParagraph"/>
        <w:numPr>
          <w:ilvl w:val="2"/>
          <w:numId w:val="2"/>
        </w:numPr>
        <w:tabs>
          <w:tab w:val="left" w:pos="1313"/>
        </w:tabs>
        <w:spacing w:before="13" w:line="276" w:lineRule="auto"/>
        <w:ind w:right="833"/>
      </w:pPr>
      <w:r>
        <w:t>Activități de producție (ex: fabricarea produselor textile, îmbrăcăminte, articole de</w:t>
      </w:r>
      <w:r>
        <w:rPr>
          <w:spacing w:val="1"/>
        </w:rPr>
        <w:t xml:space="preserve"> </w:t>
      </w:r>
      <w:r>
        <w:t>marochinărie,</w:t>
      </w:r>
      <w:r>
        <w:rPr>
          <w:spacing w:val="1"/>
        </w:rPr>
        <w:t xml:space="preserve"> </w:t>
      </w:r>
      <w:r>
        <w:t>articole</w:t>
      </w:r>
      <w:r>
        <w:rPr>
          <w:spacing w:val="1"/>
        </w:rPr>
        <w:t xml:space="preserve"> </w:t>
      </w:r>
      <w:r>
        <w:t>de</w:t>
      </w:r>
      <w:r>
        <w:rPr>
          <w:spacing w:val="1"/>
        </w:rPr>
        <w:t xml:space="preserve"> </w:t>
      </w:r>
      <w:r>
        <w:t>hârtie</w:t>
      </w:r>
      <w:r>
        <w:rPr>
          <w:spacing w:val="1"/>
        </w:rPr>
        <w:t xml:space="preserve"> </w:t>
      </w:r>
      <w:r>
        <w:t>și</w:t>
      </w:r>
      <w:r>
        <w:rPr>
          <w:spacing w:val="1"/>
        </w:rPr>
        <w:t xml:space="preserve"> </w:t>
      </w:r>
      <w:r>
        <w:t>carton;</w:t>
      </w:r>
      <w:r>
        <w:rPr>
          <w:spacing w:val="1"/>
        </w:rPr>
        <w:t xml:space="preserve"> </w:t>
      </w:r>
      <w:r>
        <w:t>fabricarea</w:t>
      </w:r>
      <w:r>
        <w:rPr>
          <w:spacing w:val="1"/>
        </w:rPr>
        <w:t xml:space="preserve"> </w:t>
      </w:r>
      <w:r>
        <w:t>produselor</w:t>
      </w:r>
      <w:r>
        <w:rPr>
          <w:spacing w:val="1"/>
        </w:rPr>
        <w:t xml:space="preserve"> </w:t>
      </w:r>
      <w:r>
        <w:t>chimice,</w:t>
      </w:r>
      <w:r>
        <w:rPr>
          <w:spacing w:val="1"/>
        </w:rPr>
        <w:t xml:space="preserve"> </w:t>
      </w:r>
      <w:r>
        <w:t>farmaceutice; activități de prelucrare a produselor lemnoase; industrie metalurgică,</w:t>
      </w:r>
      <w:r>
        <w:rPr>
          <w:spacing w:val="1"/>
        </w:rPr>
        <w:t xml:space="preserve"> </w:t>
      </w:r>
      <w:r>
        <w:t>fabricare</w:t>
      </w:r>
      <w:r>
        <w:rPr>
          <w:spacing w:val="1"/>
        </w:rPr>
        <w:t xml:space="preserve"> </w:t>
      </w:r>
      <w:r>
        <w:t>construcții</w:t>
      </w:r>
      <w:r>
        <w:rPr>
          <w:spacing w:val="1"/>
        </w:rPr>
        <w:t xml:space="preserve"> </w:t>
      </w:r>
      <w:r>
        <w:t>metalice,</w:t>
      </w:r>
      <w:r>
        <w:rPr>
          <w:spacing w:val="1"/>
        </w:rPr>
        <w:t xml:space="preserve"> </w:t>
      </w:r>
      <w:r>
        <w:t>mașini,</w:t>
      </w:r>
      <w:r>
        <w:rPr>
          <w:spacing w:val="1"/>
        </w:rPr>
        <w:t xml:space="preserve"> </w:t>
      </w:r>
      <w:r>
        <w:t>utilaje</w:t>
      </w:r>
      <w:r>
        <w:rPr>
          <w:spacing w:val="1"/>
        </w:rPr>
        <w:t xml:space="preserve"> </w:t>
      </w:r>
      <w:r>
        <w:t>și</w:t>
      </w:r>
      <w:r>
        <w:rPr>
          <w:spacing w:val="1"/>
        </w:rPr>
        <w:t xml:space="preserve"> </w:t>
      </w:r>
      <w:r>
        <w:t>echipamente;</w:t>
      </w:r>
      <w:r>
        <w:rPr>
          <w:spacing w:val="1"/>
        </w:rPr>
        <w:t xml:space="preserve"> </w:t>
      </w:r>
      <w:r>
        <w:t>fabricare</w:t>
      </w:r>
      <w:r>
        <w:rPr>
          <w:spacing w:val="1"/>
        </w:rPr>
        <w:t xml:space="preserve"> </w:t>
      </w:r>
      <w:r>
        <w:t>produse</w:t>
      </w:r>
      <w:r>
        <w:rPr>
          <w:spacing w:val="1"/>
        </w:rPr>
        <w:t xml:space="preserve"> </w:t>
      </w:r>
      <w:r>
        <w:t>electrice,</w:t>
      </w:r>
      <w:r>
        <w:rPr>
          <w:spacing w:val="-1"/>
        </w:rPr>
        <w:t xml:space="preserve"> </w:t>
      </w:r>
      <w:r>
        <w:t>electronice, etc.);</w:t>
      </w:r>
    </w:p>
    <w:p w14:paraId="60C97277" w14:textId="77777777" w:rsidR="00BD35D5" w:rsidRDefault="00000000">
      <w:pPr>
        <w:pStyle w:val="ListParagraph"/>
        <w:numPr>
          <w:ilvl w:val="2"/>
          <w:numId w:val="2"/>
        </w:numPr>
        <w:tabs>
          <w:tab w:val="left" w:pos="1313"/>
        </w:tabs>
        <w:spacing w:before="1" w:line="276" w:lineRule="auto"/>
        <w:ind w:right="831"/>
      </w:pPr>
      <w:r>
        <w:t>Activități meșteșugărești (ex: activități de artizanat și alte activități tradiționale non-</w:t>
      </w:r>
      <w:r>
        <w:rPr>
          <w:spacing w:val="1"/>
        </w:rPr>
        <w:t xml:space="preserve"> </w:t>
      </w:r>
      <w:r>
        <w:t>agricole (ex: olărit, brodat, prelucrarea</w:t>
      </w:r>
      <w:r>
        <w:rPr>
          <w:spacing w:val="1"/>
        </w:rPr>
        <w:t xml:space="preserve"> </w:t>
      </w:r>
      <w:r>
        <w:t>manuală</w:t>
      </w:r>
      <w:r>
        <w:rPr>
          <w:spacing w:val="1"/>
        </w:rPr>
        <w:t xml:space="preserve"> </w:t>
      </w:r>
      <w:r>
        <w:t>a</w:t>
      </w:r>
      <w:r>
        <w:rPr>
          <w:spacing w:val="1"/>
        </w:rPr>
        <w:t xml:space="preserve"> </w:t>
      </w:r>
      <w:r>
        <w:t>fierului,</w:t>
      </w:r>
      <w:r>
        <w:rPr>
          <w:spacing w:val="66"/>
        </w:rPr>
        <w:t xml:space="preserve"> </w:t>
      </w:r>
      <w:r>
        <w:t>lânii, lemnului,</w:t>
      </w:r>
      <w:r>
        <w:rPr>
          <w:spacing w:val="66"/>
        </w:rPr>
        <w:t xml:space="preserve"> </w:t>
      </w:r>
      <w:r>
        <w:t>pielii</w:t>
      </w:r>
      <w:r>
        <w:rPr>
          <w:spacing w:val="1"/>
        </w:rPr>
        <w:t xml:space="preserve"> </w:t>
      </w:r>
      <w:r>
        <w:t>etc.);</w:t>
      </w:r>
    </w:p>
    <w:p w14:paraId="2B391B65" w14:textId="77777777" w:rsidR="00BD35D5" w:rsidRDefault="00000000">
      <w:pPr>
        <w:pStyle w:val="ListParagraph"/>
        <w:numPr>
          <w:ilvl w:val="2"/>
          <w:numId w:val="2"/>
        </w:numPr>
        <w:tabs>
          <w:tab w:val="left" w:pos="1313"/>
        </w:tabs>
        <w:spacing w:line="276" w:lineRule="auto"/>
        <w:ind w:right="830"/>
      </w:pPr>
      <w:r>
        <w:t>Furnizarea de servicii</w:t>
      </w:r>
      <w:r>
        <w:rPr>
          <w:vertAlign w:val="superscript"/>
        </w:rPr>
        <w:t>1</w:t>
      </w:r>
      <w:r>
        <w:t xml:space="preserve"> de ex: medicale, sociale, sanitar-veterinare; reparații mașini,</w:t>
      </w:r>
      <w:r>
        <w:rPr>
          <w:spacing w:val="1"/>
        </w:rPr>
        <w:t xml:space="preserve"> </w:t>
      </w:r>
      <w:r>
        <w:t>unelte, obiecte casnice, spalatorii; consultanță, contabilitate, juridice, audit; servicii</w:t>
      </w:r>
      <w:r>
        <w:rPr>
          <w:spacing w:val="1"/>
        </w:rPr>
        <w:t xml:space="preserve"> </w:t>
      </w:r>
      <w:r>
        <w:t>în tehnologia informației și servicii informatice; servicii tehnice, administrative etc.,</w:t>
      </w:r>
      <w:r>
        <w:rPr>
          <w:spacing w:val="1"/>
        </w:rPr>
        <w:t xml:space="preserve"> </w:t>
      </w:r>
      <w:r>
        <w:t>inclusiv construcții, amenajare teren, reconstrucții și/sau modernizarea spațiilor și</w:t>
      </w:r>
      <w:r>
        <w:rPr>
          <w:spacing w:val="1"/>
        </w:rPr>
        <w:t xml:space="preserve"> </w:t>
      </w:r>
      <w:r>
        <w:t>zonelor aferente</w:t>
      </w:r>
      <w:r>
        <w:rPr>
          <w:spacing w:val="-5"/>
        </w:rPr>
        <w:t xml:space="preserve"> </w:t>
      </w:r>
      <w:r>
        <w:t>desfășurării activităților,</w:t>
      </w:r>
      <w:r>
        <w:rPr>
          <w:spacing w:val="1"/>
        </w:rPr>
        <w:t xml:space="preserve"> </w:t>
      </w:r>
      <w:r>
        <w:t>etc.;</w:t>
      </w:r>
    </w:p>
    <w:p w14:paraId="48DCB534" w14:textId="77777777" w:rsidR="00BD35D5" w:rsidRDefault="00000000">
      <w:pPr>
        <w:pStyle w:val="ListParagraph"/>
        <w:numPr>
          <w:ilvl w:val="2"/>
          <w:numId w:val="2"/>
        </w:numPr>
        <w:tabs>
          <w:tab w:val="left" w:pos="1308"/>
        </w:tabs>
        <w:spacing w:line="242" w:lineRule="auto"/>
        <w:ind w:left="1307" w:right="829"/>
      </w:pPr>
      <w:r>
        <w:t>Activități turistice (ex: servicii de cazare in pensiuni si agropensiuni, servicii de cazare</w:t>
      </w:r>
      <w:r>
        <w:rPr>
          <w:spacing w:val="1"/>
        </w:rPr>
        <w:t xml:space="preserve"> </w:t>
      </w:r>
      <w:r>
        <w:t>în</w:t>
      </w:r>
      <w:r>
        <w:rPr>
          <w:spacing w:val="1"/>
        </w:rPr>
        <w:t xml:space="preserve"> </w:t>
      </w:r>
      <w:r>
        <w:t>parcuri</w:t>
      </w:r>
      <w:r>
        <w:rPr>
          <w:spacing w:val="1"/>
        </w:rPr>
        <w:t xml:space="preserve"> </w:t>
      </w:r>
      <w:r>
        <w:t>pentru</w:t>
      </w:r>
      <w:r>
        <w:rPr>
          <w:spacing w:val="1"/>
        </w:rPr>
        <w:t xml:space="preserve"> </w:t>
      </w:r>
      <w:r>
        <w:t>rulote,</w:t>
      </w:r>
      <w:r>
        <w:rPr>
          <w:spacing w:val="1"/>
        </w:rPr>
        <w:t xml:space="preserve"> </w:t>
      </w:r>
      <w:r>
        <w:t>camping</w:t>
      </w:r>
      <w:r>
        <w:rPr>
          <w:spacing w:val="1"/>
        </w:rPr>
        <w:t xml:space="preserve"> </w:t>
      </w:r>
      <w:r>
        <w:t>și</w:t>
      </w:r>
      <w:r>
        <w:rPr>
          <w:spacing w:val="1"/>
        </w:rPr>
        <w:t xml:space="preserve"> </w:t>
      </w:r>
      <w:r>
        <w:t>tabere,</w:t>
      </w:r>
      <w:r>
        <w:rPr>
          <w:spacing w:val="1"/>
        </w:rPr>
        <w:t xml:space="preserve"> </w:t>
      </w:r>
      <w:r>
        <w:t>servicii</w:t>
      </w:r>
      <w:r>
        <w:rPr>
          <w:spacing w:val="1"/>
        </w:rPr>
        <w:t xml:space="preserve"> </w:t>
      </w:r>
      <w:r>
        <w:t>turistice</w:t>
      </w:r>
      <w:r>
        <w:rPr>
          <w:spacing w:val="1"/>
        </w:rPr>
        <w:t xml:space="preserve"> </w:t>
      </w:r>
      <w:r>
        <w:t>de</w:t>
      </w:r>
      <w:r>
        <w:rPr>
          <w:spacing w:val="1"/>
        </w:rPr>
        <w:t xml:space="preserve"> </w:t>
      </w:r>
      <w:r>
        <w:t>agrement</w:t>
      </w:r>
      <w:r>
        <w:rPr>
          <w:spacing w:val="66"/>
        </w:rPr>
        <w:t xml:space="preserve"> </w:t>
      </w:r>
      <w:r>
        <w:t>și</w:t>
      </w:r>
      <w:r>
        <w:rPr>
          <w:spacing w:val="1"/>
        </w:rPr>
        <w:t xml:space="preserve"> </w:t>
      </w:r>
      <w:r>
        <w:t>alimentație</w:t>
      </w:r>
      <w:r>
        <w:rPr>
          <w:spacing w:val="-2"/>
        </w:rPr>
        <w:t xml:space="preserve"> </w:t>
      </w:r>
      <w:r>
        <w:t>publică, servicii</w:t>
      </w:r>
      <w:r>
        <w:rPr>
          <w:spacing w:val="-6"/>
        </w:rPr>
        <w:t xml:space="preserve"> </w:t>
      </w:r>
      <w:r>
        <w:t>de</w:t>
      </w:r>
      <w:r>
        <w:rPr>
          <w:spacing w:val="-1"/>
        </w:rPr>
        <w:t xml:space="preserve"> </w:t>
      </w:r>
      <w:r>
        <w:t>catering,</w:t>
      </w:r>
      <w:r>
        <w:rPr>
          <w:spacing w:val="-5"/>
        </w:rPr>
        <w:t xml:space="preserve"> </w:t>
      </w:r>
      <w:r>
        <w:t>servicii</w:t>
      </w:r>
      <w:r>
        <w:rPr>
          <w:spacing w:val="-6"/>
        </w:rPr>
        <w:t xml:space="preserve"> </w:t>
      </w:r>
      <w:r>
        <w:t>de</w:t>
      </w:r>
      <w:r>
        <w:rPr>
          <w:spacing w:val="-1"/>
        </w:rPr>
        <w:t xml:space="preserve"> </w:t>
      </w:r>
      <w:r>
        <w:t>ghidaj turistic, etc.);</w:t>
      </w:r>
    </w:p>
    <w:p w14:paraId="5620589E" w14:textId="77777777" w:rsidR="00BD35D5" w:rsidRDefault="00000000">
      <w:pPr>
        <w:pStyle w:val="ListParagraph"/>
        <w:numPr>
          <w:ilvl w:val="2"/>
          <w:numId w:val="2"/>
        </w:numPr>
        <w:tabs>
          <w:tab w:val="left" w:pos="1308"/>
        </w:tabs>
        <w:spacing w:line="250" w:lineRule="exact"/>
        <w:ind w:left="1307"/>
      </w:pPr>
      <w:r>
        <w:t>Fabricarea</w:t>
      </w:r>
      <w:r>
        <w:rPr>
          <w:spacing w:val="-1"/>
        </w:rPr>
        <w:t xml:space="preserve"> </w:t>
      </w:r>
      <w:r>
        <w:t>de</w:t>
      </w:r>
      <w:r>
        <w:rPr>
          <w:spacing w:val="-5"/>
        </w:rPr>
        <w:t xml:space="preserve"> </w:t>
      </w:r>
      <w:r>
        <w:t>peleți și</w:t>
      </w:r>
      <w:r>
        <w:rPr>
          <w:spacing w:val="-5"/>
        </w:rPr>
        <w:t xml:space="preserve"> </w:t>
      </w:r>
      <w:r>
        <w:t>brichete</w:t>
      </w:r>
      <w:r>
        <w:rPr>
          <w:spacing w:val="-5"/>
        </w:rPr>
        <w:t xml:space="preserve"> </w:t>
      </w:r>
      <w:r>
        <w:t>din</w:t>
      </w:r>
      <w:r>
        <w:rPr>
          <w:spacing w:val="-2"/>
        </w:rPr>
        <w:t xml:space="preserve"> </w:t>
      </w:r>
      <w:r>
        <w:t>biomasă.</w:t>
      </w:r>
    </w:p>
    <w:p w14:paraId="31F47F3D" w14:textId="77777777" w:rsidR="00BD35D5" w:rsidRDefault="00BD35D5">
      <w:pPr>
        <w:pStyle w:val="BodyText"/>
        <w:spacing w:before="7"/>
        <w:rPr>
          <w:sz w:val="23"/>
        </w:rPr>
      </w:pPr>
    </w:p>
    <w:p w14:paraId="0BC218D6" w14:textId="77777777" w:rsidR="00BD35D5" w:rsidRDefault="00000000">
      <w:pPr>
        <w:pStyle w:val="Heading2"/>
      </w:pPr>
      <w:r>
        <w:t>Se</w:t>
      </w:r>
      <w:r>
        <w:rPr>
          <w:spacing w:val="-3"/>
        </w:rPr>
        <w:t xml:space="preserve"> </w:t>
      </w:r>
      <w:r>
        <w:t>verifica</w:t>
      </w:r>
      <w:r>
        <w:rPr>
          <w:spacing w:val="-2"/>
        </w:rPr>
        <w:t xml:space="preserve"> </w:t>
      </w:r>
      <w:r>
        <w:t>conformitatea</w:t>
      </w:r>
      <w:r>
        <w:rPr>
          <w:spacing w:val="-2"/>
        </w:rPr>
        <w:t xml:space="preserve"> </w:t>
      </w:r>
      <w:r>
        <w:t>cu</w:t>
      </w:r>
      <w:r>
        <w:rPr>
          <w:spacing w:val="-2"/>
        </w:rPr>
        <w:t xml:space="preserve"> </w:t>
      </w:r>
      <w:r>
        <w:t>cel</w:t>
      </w:r>
      <w:r>
        <w:rPr>
          <w:spacing w:val="2"/>
        </w:rPr>
        <w:t xml:space="preserve"> </w:t>
      </w:r>
      <w:r>
        <w:t>puţin</w:t>
      </w:r>
      <w:r>
        <w:rPr>
          <w:spacing w:val="-1"/>
        </w:rPr>
        <w:t xml:space="preserve"> </w:t>
      </w:r>
      <w:r>
        <w:t>una</w:t>
      </w:r>
      <w:r>
        <w:rPr>
          <w:spacing w:val="2"/>
        </w:rPr>
        <w:t xml:space="preserve"> </w:t>
      </w:r>
      <w:r>
        <w:t>din</w:t>
      </w:r>
      <w:r>
        <w:rPr>
          <w:spacing w:val="-2"/>
        </w:rPr>
        <w:t xml:space="preserve"> </w:t>
      </w:r>
      <w:r>
        <w:t>acţiuni.</w:t>
      </w:r>
    </w:p>
    <w:p w14:paraId="303F7CC5" w14:textId="77777777" w:rsidR="00BD35D5" w:rsidRDefault="00BD35D5">
      <w:pPr>
        <w:pStyle w:val="BodyText"/>
        <w:spacing w:before="4"/>
        <w:rPr>
          <w:b/>
          <w:sz w:val="24"/>
        </w:rPr>
      </w:pPr>
    </w:p>
    <w:tbl>
      <w:tblPr>
        <w:tblW w:w="0" w:type="auto"/>
        <w:tblInd w:w="5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44"/>
        <w:gridCol w:w="5388"/>
      </w:tblGrid>
      <w:tr w:rsidR="00BD35D5" w14:paraId="49C27069" w14:textId="77777777">
        <w:trPr>
          <w:trHeight w:val="460"/>
        </w:trPr>
        <w:tc>
          <w:tcPr>
            <w:tcW w:w="4044" w:type="dxa"/>
            <w:shd w:val="clear" w:color="auto" w:fill="C0C0C0"/>
          </w:tcPr>
          <w:p w14:paraId="0EA25FCB" w14:textId="77777777" w:rsidR="00BD35D5" w:rsidRDefault="00BD35D5">
            <w:pPr>
              <w:pStyle w:val="TableParagraph"/>
              <w:spacing w:before="11"/>
              <w:rPr>
                <w:b/>
                <w:sz w:val="18"/>
              </w:rPr>
            </w:pPr>
          </w:p>
          <w:p w14:paraId="0641BA81" w14:textId="77777777" w:rsidR="00BD35D5" w:rsidRDefault="00000000">
            <w:pPr>
              <w:pStyle w:val="TableParagraph"/>
              <w:spacing w:line="220" w:lineRule="exact"/>
              <w:ind w:left="71"/>
              <w:rPr>
                <w:b/>
                <w:sz w:val="20"/>
              </w:rPr>
            </w:pPr>
            <w:r>
              <w:rPr>
                <w:b/>
                <w:sz w:val="20"/>
              </w:rPr>
              <w:t>DOCUMENTE</w:t>
            </w:r>
            <w:r>
              <w:rPr>
                <w:b/>
                <w:spacing w:val="56"/>
                <w:sz w:val="20"/>
              </w:rPr>
              <w:t xml:space="preserve"> </w:t>
            </w:r>
            <w:r>
              <w:rPr>
                <w:b/>
                <w:sz w:val="20"/>
              </w:rPr>
              <w:t>DE</w:t>
            </w:r>
            <w:r>
              <w:rPr>
                <w:b/>
                <w:spacing w:val="-3"/>
                <w:sz w:val="20"/>
              </w:rPr>
              <w:t xml:space="preserve"> </w:t>
            </w:r>
            <w:r>
              <w:rPr>
                <w:b/>
                <w:sz w:val="20"/>
              </w:rPr>
              <w:t>PREZENTAT</w:t>
            </w:r>
          </w:p>
        </w:tc>
        <w:tc>
          <w:tcPr>
            <w:tcW w:w="5388" w:type="dxa"/>
            <w:shd w:val="clear" w:color="auto" w:fill="C0C0C0"/>
          </w:tcPr>
          <w:p w14:paraId="229C8C7B" w14:textId="77777777" w:rsidR="00BD35D5" w:rsidRDefault="00BD35D5">
            <w:pPr>
              <w:pStyle w:val="TableParagraph"/>
              <w:spacing w:before="11"/>
              <w:rPr>
                <w:b/>
                <w:sz w:val="18"/>
              </w:rPr>
            </w:pPr>
          </w:p>
          <w:p w14:paraId="6AC60533" w14:textId="77777777" w:rsidR="00BD35D5" w:rsidRDefault="00000000">
            <w:pPr>
              <w:pStyle w:val="TableParagraph"/>
              <w:spacing w:line="220" w:lineRule="exact"/>
              <w:ind w:left="66"/>
              <w:rPr>
                <w:b/>
                <w:sz w:val="20"/>
              </w:rPr>
            </w:pPr>
            <w:r>
              <w:rPr>
                <w:b/>
                <w:sz w:val="20"/>
              </w:rPr>
              <w:t>PUNCTE</w:t>
            </w:r>
            <w:r>
              <w:rPr>
                <w:b/>
                <w:spacing w:val="-4"/>
                <w:sz w:val="20"/>
              </w:rPr>
              <w:t xml:space="preserve"> </w:t>
            </w:r>
            <w:r>
              <w:rPr>
                <w:b/>
                <w:sz w:val="20"/>
              </w:rPr>
              <w:t>DE</w:t>
            </w:r>
            <w:r>
              <w:rPr>
                <w:b/>
                <w:spacing w:val="1"/>
                <w:sz w:val="20"/>
              </w:rPr>
              <w:t xml:space="preserve"> </w:t>
            </w:r>
            <w:r>
              <w:rPr>
                <w:b/>
                <w:sz w:val="20"/>
              </w:rPr>
              <w:t>VERIFICAT</w:t>
            </w:r>
            <w:r>
              <w:rPr>
                <w:b/>
                <w:spacing w:val="-3"/>
                <w:sz w:val="20"/>
              </w:rPr>
              <w:t xml:space="preserve"> </w:t>
            </w:r>
            <w:r>
              <w:rPr>
                <w:b/>
                <w:sz w:val="20"/>
              </w:rPr>
              <w:t>ÎN</w:t>
            </w:r>
            <w:r>
              <w:rPr>
                <w:b/>
                <w:spacing w:val="-3"/>
                <w:sz w:val="20"/>
              </w:rPr>
              <w:t xml:space="preserve"> </w:t>
            </w:r>
            <w:r>
              <w:rPr>
                <w:b/>
                <w:sz w:val="20"/>
              </w:rPr>
              <w:t>DOCUMENTE</w:t>
            </w:r>
          </w:p>
        </w:tc>
      </w:tr>
      <w:tr w:rsidR="00BD35D5" w14:paraId="42673866" w14:textId="77777777">
        <w:trPr>
          <w:trHeight w:val="7201"/>
        </w:trPr>
        <w:tc>
          <w:tcPr>
            <w:tcW w:w="4044" w:type="dxa"/>
          </w:tcPr>
          <w:p w14:paraId="435F41CA" w14:textId="77777777" w:rsidR="00BD35D5" w:rsidRDefault="00000000">
            <w:pPr>
              <w:pStyle w:val="TableParagraph"/>
              <w:spacing w:line="237" w:lineRule="auto"/>
              <w:ind w:left="71"/>
              <w:rPr>
                <w:sz w:val="20"/>
              </w:rPr>
            </w:pPr>
            <w:r>
              <w:rPr>
                <w:b/>
                <w:sz w:val="20"/>
              </w:rPr>
              <w:t>Baza</w:t>
            </w:r>
            <w:r>
              <w:rPr>
                <w:b/>
                <w:spacing w:val="27"/>
                <w:sz w:val="20"/>
              </w:rPr>
              <w:t xml:space="preserve"> </w:t>
            </w:r>
            <w:r>
              <w:rPr>
                <w:b/>
                <w:sz w:val="20"/>
              </w:rPr>
              <w:t>de</w:t>
            </w:r>
            <w:r>
              <w:rPr>
                <w:b/>
                <w:spacing w:val="28"/>
                <w:sz w:val="20"/>
              </w:rPr>
              <w:t xml:space="preserve"> </w:t>
            </w:r>
            <w:r>
              <w:rPr>
                <w:b/>
                <w:sz w:val="20"/>
              </w:rPr>
              <w:t>date</w:t>
            </w:r>
            <w:r>
              <w:rPr>
                <w:b/>
                <w:spacing w:val="25"/>
                <w:sz w:val="20"/>
              </w:rPr>
              <w:t xml:space="preserve"> </w:t>
            </w:r>
            <w:r>
              <w:rPr>
                <w:sz w:val="20"/>
              </w:rPr>
              <w:t>a</w:t>
            </w:r>
            <w:r>
              <w:rPr>
                <w:spacing w:val="19"/>
                <w:sz w:val="20"/>
              </w:rPr>
              <w:t xml:space="preserve"> </w:t>
            </w:r>
            <w:r>
              <w:rPr>
                <w:sz w:val="20"/>
              </w:rPr>
              <w:t>serviciul</w:t>
            </w:r>
            <w:r>
              <w:rPr>
                <w:spacing w:val="18"/>
                <w:sz w:val="20"/>
              </w:rPr>
              <w:t xml:space="preserve"> </w:t>
            </w:r>
            <w:r>
              <w:rPr>
                <w:sz w:val="20"/>
              </w:rPr>
              <w:t>online</w:t>
            </w:r>
            <w:r>
              <w:rPr>
                <w:spacing w:val="25"/>
                <w:sz w:val="20"/>
              </w:rPr>
              <w:t xml:space="preserve"> </w:t>
            </w:r>
            <w:r>
              <w:rPr>
                <w:sz w:val="20"/>
              </w:rPr>
              <w:t>RECOM</w:t>
            </w:r>
            <w:r>
              <w:rPr>
                <w:spacing w:val="47"/>
                <w:sz w:val="20"/>
              </w:rPr>
              <w:t xml:space="preserve"> </w:t>
            </w:r>
            <w:r>
              <w:rPr>
                <w:sz w:val="20"/>
              </w:rPr>
              <w:t>a</w:t>
            </w:r>
            <w:r>
              <w:rPr>
                <w:spacing w:val="-58"/>
                <w:sz w:val="20"/>
              </w:rPr>
              <w:t xml:space="preserve"> </w:t>
            </w:r>
            <w:r>
              <w:rPr>
                <w:sz w:val="20"/>
              </w:rPr>
              <w:t>ONRC.</w:t>
            </w:r>
          </w:p>
          <w:p w14:paraId="386BAD76" w14:textId="77777777" w:rsidR="00BD35D5" w:rsidRDefault="00000000">
            <w:pPr>
              <w:pStyle w:val="TableParagraph"/>
              <w:tabs>
                <w:tab w:val="left" w:pos="2653"/>
              </w:tabs>
              <w:spacing w:line="242" w:lineRule="auto"/>
              <w:ind w:left="71" w:right="57"/>
              <w:rPr>
                <w:sz w:val="20"/>
              </w:rPr>
            </w:pPr>
            <w:r>
              <w:rPr>
                <w:b/>
                <w:sz w:val="20"/>
              </w:rPr>
              <w:t>Anexa</w:t>
            </w:r>
            <w:r>
              <w:rPr>
                <w:b/>
                <w:spacing w:val="68"/>
                <w:sz w:val="20"/>
              </w:rPr>
              <w:t xml:space="preserve"> </w:t>
            </w:r>
            <w:r>
              <w:rPr>
                <w:b/>
                <w:sz w:val="20"/>
              </w:rPr>
              <w:t>7</w:t>
            </w:r>
            <w:r>
              <w:rPr>
                <w:b/>
                <w:spacing w:val="77"/>
                <w:sz w:val="20"/>
              </w:rPr>
              <w:t xml:space="preserve"> </w:t>
            </w:r>
            <w:r>
              <w:rPr>
                <w:sz w:val="20"/>
              </w:rPr>
              <w:t>Lista</w:t>
            </w:r>
            <w:r>
              <w:rPr>
                <w:spacing w:val="64"/>
                <w:sz w:val="20"/>
              </w:rPr>
              <w:t xml:space="preserve"> </w:t>
            </w:r>
            <w:r>
              <w:rPr>
                <w:sz w:val="20"/>
              </w:rPr>
              <w:t>codurilor</w:t>
            </w:r>
            <w:r>
              <w:rPr>
                <w:sz w:val="20"/>
              </w:rPr>
              <w:tab/>
              <w:t>CAEN</w:t>
            </w:r>
            <w:r>
              <w:rPr>
                <w:spacing w:val="3"/>
                <w:sz w:val="20"/>
              </w:rPr>
              <w:t xml:space="preserve"> </w:t>
            </w:r>
            <w:r>
              <w:rPr>
                <w:sz w:val="20"/>
              </w:rPr>
              <w:t>eligibile</w:t>
            </w:r>
            <w:r>
              <w:rPr>
                <w:spacing w:val="-58"/>
                <w:sz w:val="20"/>
              </w:rPr>
              <w:t xml:space="preserve"> </w:t>
            </w:r>
            <w:r>
              <w:rPr>
                <w:sz w:val="20"/>
              </w:rPr>
              <w:t>pentru</w:t>
            </w:r>
            <w:r>
              <w:rPr>
                <w:spacing w:val="-4"/>
                <w:sz w:val="20"/>
              </w:rPr>
              <w:t xml:space="preserve"> </w:t>
            </w:r>
            <w:r>
              <w:rPr>
                <w:sz w:val="20"/>
              </w:rPr>
              <w:t>finantare</w:t>
            </w:r>
            <w:r>
              <w:rPr>
                <w:spacing w:val="-3"/>
                <w:sz w:val="20"/>
              </w:rPr>
              <w:t xml:space="preserve"> </w:t>
            </w:r>
            <w:r>
              <w:rPr>
                <w:sz w:val="20"/>
              </w:rPr>
              <w:t>in</w:t>
            </w:r>
            <w:r>
              <w:rPr>
                <w:spacing w:val="-1"/>
                <w:sz w:val="20"/>
              </w:rPr>
              <w:t xml:space="preserve"> </w:t>
            </w:r>
            <w:r>
              <w:rPr>
                <w:sz w:val="20"/>
              </w:rPr>
              <w:t>cadrul</w:t>
            </w:r>
            <w:r>
              <w:rPr>
                <w:spacing w:val="-1"/>
                <w:sz w:val="20"/>
              </w:rPr>
              <w:t xml:space="preserve"> </w:t>
            </w:r>
            <w:r>
              <w:rPr>
                <w:sz w:val="20"/>
              </w:rPr>
              <w:t>M3/6B</w:t>
            </w:r>
          </w:p>
          <w:p w14:paraId="15EA61DC" w14:textId="77777777" w:rsidR="00BD35D5" w:rsidRDefault="00000000">
            <w:pPr>
              <w:pStyle w:val="TableParagraph"/>
              <w:spacing w:line="237" w:lineRule="auto"/>
              <w:ind w:left="71"/>
              <w:rPr>
                <w:sz w:val="20"/>
              </w:rPr>
            </w:pPr>
            <w:r>
              <w:rPr>
                <w:b/>
                <w:sz w:val="20"/>
              </w:rPr>
              <w:t>Doc.1</w:t>
            </w:r>
            <w:r>
              <w:rPr>
                <w:b/>
                <w:spacing w:val="1"/>
                <w:sz w:val="20"/>
              </w:rPr>
              <w:t xml:space="preserve"> </w:t>
            </w:r>
            <w:r>
              <w:rPr>
                <w:sz w:val="20"/>
              </w:rPr>
              <w:t>Studiu de fezabilitate</w:t>
            </w:r>
            <w:r>
              <w:rPr>
                <w:spacing w:val="1"/>
                <w:sz w:val="20"/>
              </w:rPr>
              <w:t xml:space="preserve"> </w:t>
            </w:r>
            <w:r>
              <w:rPr>
                <w:sz w:val="20"/>
              </w:rPr>
              <w:t>sau Memoriul</w:t>
            </w:r>
            <w:r>
              <w:rPr>
                <w:spacing w:val="-58"/>
                <w:sz w:val="20"/>
              </w:rPr>
              <w:t xml:space="preserve"> </w:t>
            </w:r>
            <w:r>
              <w:rPr>
                <w:sz w:val="20"/>
              </w:rPr>
              <w:t>Justificativ</w:t>
            </w:r>
            <w:r>
              <w:rPr>
                <w:spacing w:val="4"/>
                <w:sz w:val="20"/>
              </w:rPr>
              <w:t xml:space="preserve"> </w:t>
            </w:r>
            <w:r>
              <w:rPr>
                <w:sz w:val="20"/>
              </w:rPr>
              <w:t>(Anexa</w:t>
            </w:r>
            <w:r>
              <w:rPr>
                <w:spacing w:val="1"/>
                <w:sz w:val="20"/>
              </w:rPr>
              <w:t xml:space="preserve"> </w:t>
            </w:r>
            <w:r>
              <w:rPr>
                <w:sz w:val="20"/>
              </w:rPr>
              <w:t>2)</w:t>
            </w:r>
          </w:p>
          <w:p w14:paraId="5BB8EE2A" w14:textId="77777777" w:rsidR="00BD35D5" w:rsidRDefault="00000000">
            <w:pPr>
              <w:pStyle w:val="TableParagraph"/>
              <w:ind w:left="71"/>
              <w:rPr>
                <w:sz w:val="20"/>
              </w:rPr>
            </w:pPr>
            <w:r>
              <w:rPr>
                <w:b/>
                <w:sz w:val="20"/>
              </w:rPr>
              <w:t>Doc</w:t>
            </w:r>
            <w:r>
              <w:rPr>
                <w:b/>
                <w:spacing w:val="2"/>
                <w:sz w:val="20"/>
              </w:rPr>
              <w:t xml:space="preserve"> </w:t>
            </w:r>
            <w:r>
              <w:rPr>
                <w:b/>
                <w:sz w:val="20"/>
              </w:rPr>
              <w:t>1.</w:t>
            </w:r>
            <w:r>
              <w:rPr>
                <w:b/>
                <w:spacing w:val="9"/>
                <w:sz w:val="20"/>
              </w:rPr>
              <w:t xml:space="preserve"> </w:t>
            </w:r>
            <w:r>
              <w:rPr>
                <w:b/>
                <w:sz w:val="20"/>
              </w:rPr>
              <w:t>b)</w:t>
            </w:r>
            <w:r>
              <w:rPr>
                <w:b/>
                <w:spacing w:val="-1"/>
                <w:sz w:val="20"/>
              </w:rPr>
              <w:t xml:space="preserve"> </w:t>
            </w:r>
            <w:r>
              <w:rPr>
                <w:sz w:val="20"/>
              </w:rPr>
              <w:t>Expertiza tehnică de</w:t>
            </w:r>
            <w:r>
              <w:rPr>
                <w:spacing w:val="1"/>
                <w:sz w:val="20"/>
              </w:rPr>
              <w:t xml:space="preserve"> </w:t>
            </w:r>
            <w:r>
              <w:rPr>
                <w:sz w:val="20"/>
              </w:rPr>
              <w:t>specialitate</w:t>
            </w:r>
            <w:r>
              <w:rPr>
                <w:spacing w:val="-57"/>
                <w:sz w:val="20"/>
              </w:rPr>
              <w:t xml:space="preserve"> </w:t>
            </w:r>
            <w:r>
              <w:rPr>
                <w:sz w:val="20"/>
              </w:rPr>
              <w:t>asupra construcţiei</w:t>
            </w:r>
            <w:r>
              <w:rPr>
                <w:spacing w:val="-4"/>
                <w:sz w:val="20"/>
              </w:rPr>
              <w:t xml:space="preserve"> </w:t>
            </w:r>
            <w:r>
              <w:rPr>
                <w:sz w:val="20"/>
              </w:rPr>
              <w:t>existente.</w:t>
            </w:r>
          </w:p>
          <w:p w14:paraId="6095B8C4" w14:textId="77777777" w:rsidR="00BD35D5" w:rsidRDefault="00000000">
            <w:pPr>
              <w:pStyle w:val="TableParagraph"/>
              <w:ind w:left="71"/>
              <w:rPr>
                <w:sz w:val="20"/>
              </w:rPr>
            </w:pPr>
            <w:r>
              <w:rPr>
                <w:b/>
                <w:sz w:val="20"/>
              </w:rPr>
              <w:t>Doc.</w:t>
            </w:r>
            <w:r>
              <w:rPr>
                <w:b/>
                <w:spacing w:val="20"/>
                <w:sz w:val="20"/>
              </w:rPr>
              <w:t xml:space="preserve"> </w:t>
            </w:r>
            <w:r>
              <w:rPr>
                <w:b/>
                <w:sz w:val="20"/>
              </w:rPr>
              <w:t>1.</w:t>
            </w:r>
            <w:r>
              <w:rPr>
                <w:b/>
                <w:spacing w:val="24"/>
                <w:sz w:val="20"/>
              </w:rPr>
              <w:t xml:space="preserve"> </w:t>
            </w:r>
            <w:r>
              <w:rPr>
                <w:b/>
                <w:sz w:val="20"/>
              </w:rPr>
              <w:t>c)</w:t>
            </w:r>
            <w:r>
              <w:rPr>
                <w:b/>
                <w:spacing w:val="19"/>
                <w:sz w:val="20"/>
              </w:rPr>
              <w:t xml:space="preserve"> </w:t>
            </w:r>
            <w:r>
              <w:rPr>
                <w:sz w:val="20"/>
              </w:rPr>
              <w:t>Raportul</w:t>
            </w:r>
            <w:r>
              <w:rPr>
                <w:spacing w:val="19"/>
                <w:sz w:val="20"/>
              </w:rPr>
              <w:t xml:space="preserve"> </w:t>
            </w:r>
            <w:r>
              <w:rPr>
                <w:sz w:val="20"/>
              </w:rPr>
              <w:t>privind</w:t>
            </w:r>
            <w:r>
              <w:rPr>
                <w:spacing w:val="19"/>
                <w:sz w:val="20"/>
              </w:rPr>
              <w:t xml:space="preserve"> </w:t>
            </w:r>
            <w:r>
              <w:rPr>
                <w:sz w:val="20"/>
              </w:rPr>
              <w:t>stadiul</w:t>
            </w:r>
            <w:r>
              <w:rPr>
                <w:spacing w:val="19"/>
                <w:sz w:val="20"/>
              </w:rPr>
              <w:t xml:space="preserve"> </w:t>
            </w:r>
            <w:r>
              <w:rPr>
                <w:sz w:val="20"/>
              </w:rPr>
              <w:t>fizic</w:t>
            </w:r>
            <w:r>
              <w:rPr>
                <w:spacing w:val="22"/>
                <w:sz w:val="20"/>
              </w:rPr>
              <w:t xml:space="preserve"> </w:t>
            </w:r>
            <w:r>
              <w:rPr>
                <w:sz w:val="20"/>
              </w:rPr>
              <w:t>al</w:t>
            </w:r>
            <w:r>
              <w:rPr>
                <w:spacing w:val="-57"/>
                <w:sz w:val="20"/>
              </w:rPr>
              <w:t xml:space="preserve"> </w:t>
            </w:r>
            <w:r>
              <w:rPr>
                <w:sz w:val="20"/>
              </w:rPr>
              <w:t>lucrărilor.</w:t>
            </w:r>
          </w:p>
        </w:tc>
        <w:tc>
          <w:tcPr>
            <w:tcW w:w="5388" w:type="dxa"/>
          </w:tcPr>
          <w:p w14:paraId="6ADE2C8A" w14:textId="77777777" w:rsidR="00BD35D5" w:rsidRDefault="00000000">
            <w:pPr>
              <w:pStyle w:val="TableParagraph"/>
              <w:ind w:left="66" w:right="57"/>
              <w:jc w:val="both"/>
              <w:rPr>
                <w:sz w:val="20"/>
              </w:rPr>
            </w:pPr>
            <w:r>
              <w:rPr>
                <w:sz w:val="20"/>
              </w:rPr>
              <w:t>Se va verifica in baza de date a Serviciului online RECOM</w:t>
            </w:r>
            <w:r>
              <w:rPr>
                <w:spacing w:val="1"/>
                <w:sz w:val="20"/>
              </w:rPr>
              <w:t xml:space="preserve"> </w:t>
            </w:r>
            <w:r>
              <w:rPr>
                <w:sz w:val="20"/>
              </w:rPr>
              <w:t>daca</w:t>
            </w:r>
            <w:r>
              <w:rPr>
                <w:spacing w:val="1"/>
                <w:sz w:val="20"/>
              </w:rPr>
              <w:t xml:space="preserve"> </w:t>
            </w:r>
            <w:r>
              <w:rPr>
                <w:sz w:val="20"/>
              </w:rPr>
              <w:t>solicitantul</w:t>
            </w:r>
            <w:r>
              <w:rPr>
                <w:spacing w:val="1"/>
                <w:sz w:val="20"/>
              </w:rPr>
              <w:t xml:space="preserve"> </w:t>
            </w:r>
            <w:r>
              <w:rPr>
                <w:sz w:val="20"/>
              </w:rPr>
              <w:t>este</w:t>
            </w:r>
            <w:r>
              <w:rPr>
                <w:spacing w:val="1"/>
                <w:sz w:val="20"/>
              </w:rPr>
              <w:t xml:space="preserve"> </w:t>
            </w:r>
            <w:r>
              <w:rPr>
                <w:sz w:val="20"/>
              </w:rPr>
              <w:t>inregistrat</w:t>
            </w:r>
            <w:r>
              <w:rPr>
                <w:spacing w:val="1"/>
                <w:sz w:val="20"/>
              </w:rPr>
              <w:t xml:space="preserve"> </w:t>
            </w:r>
            <w:r>
              <w:rPr>
                <w:sz w:val="20"/>
              </w:rPr>
              <w:t>cu</w:t>
            </w:r>
            <w:r>
              <w:rPr>
                <w:spacing w:val="1"/>
                <w:sz w:val="20"/>
              </w:rPr>
              <w:t xml:space="preserve"> </w:t>
            </w:r>
            <w:r>
              <w:rPr>
                <w:sz w:val="20"/>
              </w:rPr>
              <w:t>codul</w:t>
            </w:r>
            <w:r>
              <w:rPr>
                <w:spacing w:val="1"/>
                <w:sz w:val="20"/>
              </w:rPr>
              <w:t xml:space="preserve"> </w:t>
            </w:r>
            <w:r>
              <w:rPr>
                <w:sz w:val="20"/>
              </w:rPr>
              <w:t>CAEN</w:t>
            </w:r>
            <w:r>
              <w:rPr>
                <w:spacing w:val="1"/>
                <w:sz w:val="20"/>
              </w:rPr>
              <w:t xml:space="preserve"> </w:t>
            </w:r>
            <w:r>
              <w:rPr>
                <w:sz w:val="20"/>
              </w:rPr>
              <w:t>al</w:t>
            </w:r>
            <w:r>
              <w:rPr>
                <w:spacing w:val="1"/>
                <w:sz w:val="20"/>
              </w:rPr>
              <w:t xml:space="preserve"> </w:t>
            </w:r>
            <w:r>
              <w:rPr>
                <w:sz w:val="20"/>
              </w:rPr>
              <w:t>activitatii</w:t>
            </w:r>
            <w:r>
              <w:rPr>
                <w:spacing w:val="1"/>
                <w:sz w:val="20"/>
              </w:rPr>
              <w:t xml:space="preserve"> </w:t>
            </w:r>
            <w:r>
              <w:rPr>
                <w:sz w:val="20"/>
              </w:rPr>
              <w:t>care</w:t>
            </w:r>
            <w:r>
              <w:rPr>
                <w:spacing w:val="1"/>
                <w:sz w:val="20"/>
              </w:rPr>
              <w:t xml:space="preserve"> </w:t>
            </w:r>
            <w:r>
              <w:rPr>
                <w:sz w:val="20"/>
              </w:rPr>
              <w:t>se</w:t>
            </w:r>
            <w:r>
              <w:rPr>
                <w:spacing w:val="1"/>
                <w:sz w:val="20"/>
              </w:rPr>
              <w:t xml:space="preserve"> </w:t>
            </w:r>
            <w:r>
              <w:rPr>
                <w:sz w:val="20"/>
              </w:rPr>
              <w:t>propune</w:t>
            </w:r>
            <w:r>
              <w:rPr>
                <w:spacing w:val="1"/>
                <w:sz w:val="20"/>
              </w:rPr>
              <w:t xml:space="preserve"> </w:t>
            </w:r>
            <w:r>
              <w:rPr>
                <w:sz w:val="20"/>
              </w:rPr>
              <w:t>prin</w:t>
            </w:r>
            <w:r>
              <w:rPr>
                <w:spacing w:val="1"/>
                <w:sz w:val="20"/>
              </w:rPr>
              <w:t xml:space="preserve"> </w:t>
            </w:r>
            <w:r>
              <w:rPr>
                <w:sz w:val="20"/>
              </w:rPr>
              <w:t>proiect,</w:t>
            </w:r>
            <w:r>
              <w:rPr>
                <w:spacing w:val="1"/>
                <w:sz w:val="20"/>
              </w:rPr>
              <w:t xml:space="preserve"> </w:t>
            </w:r>
            <w:r>
              <w:rPr>
                <w:sz w:val="20"/>
              </w:rPr>
              <w:t>corelat</w:t>
            </w:r>
            <w:r>
              <w:rPr>
                <w:spacing w:val="1"/>
                <w:sz w:val="20"/>
              </w:rPr>
              <w:t xml:space="preserve"> </w:t>
            </w:r>
            <w:r>
              <w:rPr>
                <w:sz w:val="20"/>
              </w:rPr>
              <w:t>cu</w:t>
            </w:r>
            <w:r>
              <w:rPr>
                <w:spacing w:val="1"/>
                <w:sz w:val="20"/>
              </w:rPr>
              <w:t xml:space="preserve"> </w:t>
            </w:r>
            <w:r>
              <w:rPr>
                <w:sz w:val="20"/>
              </w:rPr>
              <w:t>activitatile descrise in cadrul Studiului de Fezabilitate si</w:t>
            </w:r>
            <w:r>
              <w:rPr>
                <w:spacing w:val="1"/>
                <w:sz w:val="20"/>
              </w:rPr>
              <w:t xml:space="preserve"> </w:t>
            </w:r>
            <w:r>
              <w:rPr>
                <w:sz w:val="20"/>
              </w:rPr>
              <w:t>cu activitatile prevăzute în CAEN Revizuit 2 si daca acesta</w:t>
            </w:r>
            <w:r>
              <w:rPr>
                <w:spacing w:val="-58"/>
                <w:sz w:val="20"/>
              </w:rPr>
              <w:t xml:space="preserve"> </w:t>
            </w:r>
            <w:r>
              <w:rPr>
                <w:sz w:val="20"/>
              </w:rPr>
              <w:t>se</w:t>
            </w:r>
            <w:r>
              <w:rPr>
                <w:spacing w:val="1"/>
                <w:sz w:val="20"/>
              </w:rPr>
              <w:t xml:space="preserve"> </w:t>
            </w:r>
            <w:r>
              <w:rPr>
                <w:sz w:val="20"/>
              </w:rPr>
              <w:t>regasește</w:t>
            </w:r>
            <w:r>
              <w:rPr>
                <w:spacing w:val="-2"/>
                <w:sz w:val="20"/>
              </w:rPr>
              <w:t xml:space="preserve"> </w:t>
            </w:r>
            <w:r>
              <w:rPr>
                <w:sz w:val="20"/>
              </w:rPr>
              <w:t>in</w:t>
            </w:r>
            <w:r>
              <w:rPr>
                <w:spacing w:val="-4"/>
                <w:sz w:val="20"/>
              </w:rPr>
              <w:t xml:space="preserve"> </w:t>
            </w:r>
            <w:r>
              <w:rPr>
                <w:sz w:val="20"/>
              </w:rPr>
              <w:t>Anexa</w:t>
            </w:r>
            <w:r>
              <w:rPr>
                <w:spacing w:val="-3"/>
                <w:sz w:val="20"/>
              </w:rPr>
              <w:t xml:space="preserve"> </w:t>
            </w:r>
            <w:r>
              <w:rPr>
                <w:sz w:val="20"/>
              </w:rPr>
              <w:t>7</w:t>
            </w:r>
            <w:r>
              <w:rPr>
                <w:spacing w:val="2"/>
                <w:sz w:val="20"/>
              </w:rPr>
              <w:t xml:space="preserve"> </w:t>
            </w:r>
            <w:r>
              <w:rPr>
                <w:sz w:val="20"/>
              </w:rPr>
              <w:t>la Ghidul</w:t>
            </w:r>
            <w:r>
              <w:rPr>
                <w:spacing w:val="-5"/>
                <w:sz w:val="20"/>
              </w:rPr>
              <w:t xml:space="preserve"> </w:t>
            </w:r>
            <w:r>
              <w:rPr>
                <w:sz w:val="20"/>
              </w:rPr>
              <w:t>solicitantului.</w:t>
            </w:r>
          </w:p>
          <w:p w14:paraId="685F9534" w14:textId="77777777" w:rsidR="00BD35D5" w:rsidRDefault="00000000">
            <w:pPr>
              <w:pStyle w:val="TableParagraph"/>
              <w:ind w:left="66" w:right="61"/>
              <w:jc w:val="both"/>
              <w:rPr>
                <w:sz w:val="20"/>
              </w:rPr>
            </w:pPr>
            <w:r>
              <w:rPr>
                <w:sz w:val="20"/>
              </w:rPr>
              <w:t>Expertul</w:t>
            </w:r>
            <w:r>
              <w:rPr>
                <w:spacing w:val="1"/>
                <w:sz w:val="20"/>
              </w:rPr>
              <w:t xml:space="preserve"> </w:t>
            </w:r>
            <w:r>
              <w:rPr>
                <w:sz w:val="20"/>
              </w:rPr>
              <w:t>va</w:t>
            </w:r>
            <w:r>
              <w:rPr>
                <w:spacing w:val="1"/>
                <w:sz w:val="20"/>
              </w:rPr>
              <w:t xml:space="preserve"> </w:t>
            </w:r>
            <w:r>
              <w:rPr>
                <w:sz w:val="20"/>
              </w:rPr>
              <w:t>verifica</w:t>
            </w:r>
            <w:r>
              <w:rPr>
                <w:spacing w:val="1"/>
                <w:sz w:val="20"/>
              </w:rPr>
              <w:t xml:space="preserve"> </w:t>
            </w:r>
            <w:r>
              <w:rPr>
                <w:sz w:val="20"/>
              </w:rPr>
              <w:t>daca</w:t>
            </w:r>
            <w:r>
              <w:rPr>
                <w:spacing w:val="1"/>
                <w:sz w:val="20"/>
              </w:rPr>
              <w:t xml:space="preserve"> </w:t>
            </w:r>
            <w:r>
              <w:rPr>
                <w:sz w:val="20"/>
              </w:rPr>
              <w:t>Studiul</w:t>
            </w:r>
            <w:r>
              <w:rPr>
                <w:spacing w:val="1"/>
                <w:sz w:val="20"/>
              </w:rPr>
              <w:t xml:space="preserve"> </w:t>
            </w:r>
            <w:r>
              <w:rPr>
                <w:sz w:val="20"/>
              </w:rPr>
              <w:t>de</w:t>
            </w:r>
            <w:r>
              <w:rPr>
                <w:spacing w:val="1"/>
                <w:sz w:val="20"/>
              </w:rPr>
              <w:t xml:space="preserve"> </w:t>
            </w:r>
            <w:r>
              <w:rPr>
                <w:sz w:val="20"/>
              </w:rPr>
              <w:t>Fezabilitate</w:t>
            </w:r>
            <w:r>
              <w:rPr>
                <w:spacing w:val="1"/>
                <w:sz w:val="20"/>
              </w:rPr>
              <w:t xml:space="preserve"> </w:t>
            </w:r>
            <w:r>
              <w:rPr>
                <w:sz w:val="20"/>
              </w:rPr>
              <w:t>este</w:t>
            </w:r>
            <w:r>
              <w:rPr>
                <w:spacing w:val="1"/>
                <w:sz w:val="20"/>
              </w:rPr>
              <w:t xml:space="preserve"> </w:t>
            </w:r>
            <w:r>
              <w:rPr>
                <w:sz w:val="20"/>
              </w:rPr>
              <w:t>prezentat</w:t>
            </w:r>
            <w:r>
              <w:rPr>
                <w:spacing w:val="1"/>
                <w:sz w:val="20"/>
              </w:rPr>
              <w:t xml:space="preserve"> </w:t>
            </w:r>
            <w:r>
              <w:rPr>
                <w:sz w:val="20"/>
              </w:rPr>
              <w:t>şi</w:t>
            </w:r>
            <w:r>
              <w:rPr>
                <w:spacing w:val="1"/>
                <w:sz w:val="20"/>
              </w:rPr>
              <w:t xml:space="preserve"> </w:t>
            </w:r>
            <w:r>
              <w:rPr>
                <w:sz w:val="20"/>
              </w:rPr>
              <w:t>completat</w:t>
            </w:r>
            <w:r>
              <w:rPr>
                <w:spacing w:val="1"/>
                <w:sz w:val="20"/>
              </w:rPr>
              <w:t xml:space="preserve"> </w:t>
            </w:r>
            <w:r>
              <w:rPr>
                <w:sz w:val="20"/>
              </w:rPr>
              <w:t>în</w:t>
            </w:r>
            <w:r>
              <w:rPr>
                <w:spacing w:val="1"/>
                <w:sz w:val="20"/>
              </w:rPr>
              <w:t xml:space="preserve"> </w:t>
            </w:r>
            <w:r>
              <w:rPr>
                <w:sz w:val="20"/>
              </w:rPr>
              <w:t>conformitate</w:t>
            </w:r>
            <w:r>
              <w:rPr>
                <w:spacing w:val="1"/>
                <w:sz w:val="20"/>
              </w:rPr>
              <w:t xml:space="preserve"> </w:t>
            </w:r>
            <w:r>
              <w:rPr>
                <w:sz w:val="20"/>
              </w:rPr>
              <w:t>cu</w:t>
            </w:r>
            <w:r>
              <w:rPr>
                <w:spacing w:val="1"/>
                <w:sz w:val="20"/>
              </w:rPr>
              <w:t xml:space="preserve"> </w:t>
            </w:r>
            <w:r>
              <w:rPr>
                <w:sz w:val="20"/>
              </w:rPr>
              <w:t>conţinutul</w:t>
            </w:r>
            <w:r>
              <w:rPr>
                <w:spacing w:val="1"/>
                <w:sz w:val="20"/>
              </w:rPr>
              <w:t xml:space="preserve"> </w:t>
            </w:r>
            <w:r>
              <w:rPr>
                <w:sz w:val="20"/>
              </w:rPr>
              <w:t>cadru prezentat</w:t>
            </w:r>
            <w:r>
              <w:rPr>
                <w:spacing w:val="-3"/>
                <w:sz w:val="20"/>
              </w:rPr>
              <w:t xml:space="preserve"> </w:t>
            </w:r>
            <w:r>
              <w:rPr>
                <w:sz w:val="20"/>
              </w:rPr>
              <w:t>în</w:t>
            </w:r>
            <w:r>
              <w:rPr>
                <w:spacing w:val="-4"/>
                <w:sz w:val="20"/>
              </w:rPr>
              <w:t xml:space="preserve"> </w:t>
            </w:r>
            <w:r>
              <w:rPr>
                <w:sz w:val="20"/>
              </w:rPr>
              <w:t>anexa la Ghidul</w:t>
            </w:r>
            <w:r>
              <w:rPr>
                <w:spacing w:val="-2"/>
                <w:sz w:val="20"/>
              </w:rPr>
              <w:t xml:space="preserve"> </w:t>
            </w:r>
            <w:r>
              <w:rPr>
                <w:sz w:val="20"/>
              </w:rPr>
              <w:t>solicitantului</w:t>
            </w:r>
          </w:p>
          <w:p w14:paraId="35EBDB76" w14:textId="77777777" w:rsidR="00BD35D5" w:rsidRDefault="00000000">
            <w:pPr>
              <w:pStyle w:val="TableParagraph"/>
              <w:spacing w:line="231" w:lineRule="exact"/>
              <w:ind w:left="66"/>
              <w:jc w:val="both"/>
              <w:rPr>
                <w:sz w:val="20"/>
              </w:rPr>
            </w:pPr>
            <w:r>
              <w:rPr>
                <w:sz w:val="20"/>
              </w:rPr>
              <w:t>(HG</w:t>
            </w:r>
            <w:r>
              <w:rPr>
                <w:spacing w:val="-3"/>
                <w:sz w:val="20"/>
              </w:rPr>
              <w:t xml:space="preserve"> </w:t>
            </w:r>
            <w:r>
              <w:rPr>
                <w:sz w:val="20"/>
              </w:rPr>
              <w:t>907/</w:t>
            </w:r>
            <w:r>
              <w:rPr>
                <w:spacing w:val="-1"/>
                <w:sz w:val="20"/>
              </w:rPr>
              <w:t xml:space="preserve"> </w:t>
            </w:r>
            <w:r>
              <w:rPr>
                <w:sz w:val="20"/>
              </w:rPr>
              <w:t>2016).</w:t>
            </w:r>
          </w:p>
          <w:p w14:paraId="344F031A" w14:textId="77777777" w:rsidR="00BD35D5" w:rsidRDefault="00000000">
            <w:pPr>
              <w:pStyle w:val="TableParagraph"/>
              <w:spacing w:line="231" w:lineRule="exact"/>
              <w:ind w:left="66"/>
              <w:jc w:val="both"/>
              <w:rPr>
                <w:sz w:val="20"/>
              </w:rPr>
            </w:pPr>
            <w:r>
              <w:rPr>
                <w:sz w:val="20"/>
              </w:rPr>
              <w:t>Se</w:t>
            </w:r>
            <w:r>
              <w:rPr>
                <w:spacing w:val="1"/>
                <w:sz w:val="20"/>
              </w:rPr>
              <w:t xml:space="preserve"> </w:t>
            </w:r>
            <w:r>
              <w:rPr>
                <w:sz w:val="20"/>
              </w:rPr>
              <w:t>va</w:t>
            </w:r>
            <w:r>
              <w:rPr>
                <w:spacing w:val="-5"/>
                <w:sz w:val="20"/>
              </w:rPr>
              <w:t xml:space="preserve"> </w:t>
            </w:r>
            <w:r>
              <w:rPr>
                <w:sz w:val="20"/>
              </w:rPr>
              <w:t>verifica:</w:t>
            </w:r>
          </w:p>
          <w:p w14:paraId="5636CFFD" w14:textId="77777777" w:rsidR="00BD35D5" w:rsidRDefault="00000000">
            <w:pPr>
              <w:pStyle w:val="TableParagraph"/>
              <w:ind w:left="66" w:right="59" w:firstLine="187"/>
              <w:jc w:val="both"/>
              <w:rPr>
                <w:sz w:val="20"/>
              </w:rPr>
            </w:pPr>
            <w:r>
              <w:rPr>
                <w:sz w:val="20"/>
              </w:rPr>
              <w:t>- menţionarea codului CAEN al firmei de consultanţă în</w:t>
            </w:r>
            <w:r>
              <w:rPr>
                <w:spacing w:val="1"/>
                <w:sz w:val="20"/>
              </w:rPr>
              <w:t xml:space="preserve"> </w:t>
            </w:r>
            <w:r>
              <w:rPr>
                <w:sz w:val="20"/>
              </w:rPr>
              <w:t>Studiul</w:t>
            </w:r>
            <w:r>
              <w:rPr>
                <w:spacing w:val="-1"/>
                <w:sz w:val="20"/>
              </w:rPr>
              <w:t xml:space="preserve"> </w:t>
            </w:r>
            <w:r>
              <w:rPr>
                <w:sz w:val="20"/>
              </w:rPr>
              <w:t>de</w:t>
            </w:r>
            <w:r>
              <w:rPr>
                <w:spacing w:val="-3"/>
                <w:sz w:val="20"/>
              </w:rPr>
              <w:t xml:space="preserve"> </w:t>
            </w:r>
            <w:r>
              <w:rPr>
                <w:sz w:val="20"/>
              </w:rPr>
              <w:t>fezabilitate.</w:t>
            </w:r>
          </w:p>
          <w:p w14:paraId="0FD60B0F" w14:textId="77777777" w:rsidR="00BD35D5" w:rsidRDefault="00000000">
            <w:pPr>
              <w:pStyle w:val="TableParagraph"/>
              <w:ind w:left="66" w:right="60"/>
              <w:jc w:val="both"/>
              <w:rPr>
                <w:sz w:val="20"/>
              </w:rPr>
            </w:pPr>
            <w:r>
              <w:rPr>
                <w:sz w:val="20"/>
              </w:rPr>
              <w:t>Numai</w:t>
            </w:r>
            <w:r>
              <w:rPr>
                <w:spacing w:val="1"/>
                <w:sz w:val="20"/>
              </w:rPr>
              <w:t xml:space="preserve"> </w:t>
            </w:r>
            <w:r>
              <w:rPr>
                <w:sz w:val="20"/>
              </w:rPr>
              <w:t>în</w:t>
            </w:r>
            <w:r>
              <w:rPr>
                <w:spacing w:val="1"/>
                <w:sz w:val="20"/>
              </w:rPr>
              <w:t xml:space="preserve"> </w:t>
            </w:r>
            <w:r>
              <w:rPr>
                <w:sz w:val="20"/>
              </w:rPr>
              <w:t>cazul</w:t>
            </w:r>
            <w:r>
              <w:rPr>
                <w:spacing w:val="1"/>
                <w:sz w:val="20"/>
              </w:rPr>
              <w:t xml:space="preserve"> </w:t>
            </w:r>
            <w:r>
              <w:rPr>
                <w:sz w:val="20"/>
              </w:rPr>
              <w:t>în</w:t>
            </w:r>
            <w:r>
              <w:rPr>
                <w:spacing w:val="1"/>
                <w:sz w:val="20"/>
              </w:rPr>
              <w:t xml:space="preserve"> </w:t>
            </w:r>
            <w:r>
              <w:rPr>
                <w:sz w:val="20"/>
              </w:rPr>
              <w:t>care</w:t>
            </w:r>
            <w:r>
              <w:rPr>
                <w:spacing w:val="1"/>
                <w:sz w:val="20"/>
              </w:rPr>
              <w:t xml:space="preserve"> </w:t>
            </w:r>
            <w:r>
              <w:rPr>
                <w:sz w:val="20"/>
              </w:rPr>
              <w:t>este</w:t>
            </w:r>
            <w:r>
              <w:rPr>
                <w:spacing w:val="1"/>
                <w:sz w:val="20"/>
              </w:rPr>
              <w:t xml:space="preserve"> </w:t>
            </w:r>
            <w:r>
              <w:rPr>
                <w:sz w:val="20"/>
              </w:rPr>
              <w:t>menţionat</w:t>
            </w:r>
            <w:r>
              <w:rPr>
                <w:spacing w:val="1"/>
                <w:sz w:val="20"/>
              </w:rPr>
              <w:t xml:space="preserve"> </w:t>
            </w:r>
            <w:r>
              <w:rPr>
                <w:sz w:val="20"/>
              </w:rPr>
              <w:t>codul CAEN</w:t>
            </w:r>
            <w:r>
              <w:rPr>
                <w:spacing w:val="1"/>
                <w:sz w:val="20"/>
              </w:rPr>
              <w:t xml:space="preserve"> </w:t>
            </w:r>
            <w:r>
              <w:rPr>
                <w:sz w:val="20"/>
              </w:rPr>
              <w:t>şi</w:t>
            </w:r>
            <w:r>
              <w:rPr>
                <w:spacing w:val="1"/>
                <w:sz w:val="20"/>
              </w:rPr>
              <w:t xml:space="preserve"> </w:t>
            </w:r>
            <w:r>
              <w:rPr>
                <w:sz w:val="20"/>
              </w:rPr>
              <w:t>datele de identificare ale firmei de consultanţă în Studiul</w:t>
            </w:r>
            <w:r>
              <w:rPr>
                <w:spacing w:val="1"/>
                <w:sz w:val="20"/>
              </w:rPr>
              <w:t xml:space="preserve"> </w:t>
            </w:r>
            <w:r>
              <w:rPr>
                <w:sz w:val="20"/>
              </w:rPr>
              <w:t>de</w:t>
            </w:r>
            <w:r>
              <w:rPr>
                <w:spacing w:val="1"/>
                <w:sz w:val="20"/>
              </w:rPr>
              <w:t xml:space="preserve"> </w:t>
            </w:r>
            <w:r>
              <w:rPr>
                <w:sz w:val="20"/>
              </w:rPr>
              <w:t>fezabilitate</w:t>
            </w:r>
            <w:r>
              <w:rPr>
                <w:spacing w:val="1"/>
                <w:sz w:val="20"/>
              </w:rPr>
              <w:t xml:space="preserve"> </w:t>
            </w:r>
            <w:r>
              <w:rPr>
                <w:sz w:val="20"/>
              </w:rPr>
              <w:t>cheltuielile</w:t>
            </w:r>
            <w:r>
              <w:rPr>
                <w:spacing w:val="1"/>
                <w:sz w:val="20"/>
              </w:rPr>
              <w:t xml:space="preserve"> </w:t>
            </w:r>
            <w:r>
              <w:rPr>
                <w:sz w:val="20"/>
              </w:rPr>
              <w:t>privind</w:t>
            </w:r>
            <w:r>
              <w:rPr>
                <w:spacing w:val="1"/>
                <w:sz w:val="20"/>
              </w:rPr>
              <w:t xml:space="preserve"> </w:t>
            </w:r>
            <w:r>
              <w:rPr>
                <w:sz w:val="20"/>
              </w:rPr>
              <w:t>consultanta</w:t>
            </w:r>
            <w:r>
              <w:rPr>
                <w:spacing w:val="1"/>
                <w:sz w:val="20"/>
              </w:rPr>
              <w:t xml:space="preserve"> </w:t>
            </w:r>
            <w:r>
              <w:rPr>
                <w:sz w:val="20"/>
              </w:rPr>
              <w:t>sunt</w:t>
            </w:r>
            <w:r>
              <w:rPr>
                <w:spacing w:val="1"/>
                <w:sz w:val="20"/>
              </w:rPr>
              <w:t xml:space="preserve"> </w:t>
            </w:r>
            <w:r>
              <w:rPr>
                <w:sz w:val="20"/>
              </w:rPr>
              <w:t>eligibile.</w:t>
            </w:r>
          </w:p>
          <w:p w14:paraId="2172F260" w14:textId="77777777" w:rsidR="00BD35D5" w:rsidRDefault="00000000">
            <w:pPr>
              <w:pStyle w:val="TableParagraph"/>
              <w:numPr>
                <w:ilvl w:val="0"/>
                <w:numId w:val="35"/>
              </w:numPr>
              <w:tabs>
                <w:tab w:val="left" w:pos="211"/>
              </w:tabs>
              <w:ind w:right="59" w:firstLine="0"/>
              <w:jc w:val="both"/>
              <w:rPr>
                <w:sz w:val="20"/>
              </w:rPr>
            </w:pPr>
            <w:r>
              <w:rPr>
                <w:sz w:val="20"/>
              </w:rPr>
              <w:t>daca devizul general şi devizele pe obiect sunt semnate</w:t>
            </w:r>
            <w:r>
              <w:rPr>
                <w:spacing w:val="1"/>
                <w:sz w:val="20"/>
              </w:rPr>
              <w:t xml:space="preserve"> </w:t>
            </w:r>
            <w:r>
              <w:rPr>
                <w:sz w:val="20"/>
              </w:rPr>
              <w:t>de</w:t>
            </w:r>
            <w:r>
              <w:rPr>
                <w:spacing w:val="1"/>
                <w:sz w:val="20"/>
              </w:rPr>
              <w:t xml:space="preserve"> </w:t>
            </w:r>
            <w:r>
              <w:rPr>
                <w:sz w:val="20"/>
              </w:rPr>
              <w:t>persoană</w:t>
            </w:r>
            <w:r>
              <w:rPr>
                <w:spacing w:val="1"/>
                <w:sz w:val="20"/>
              </w:rPr>
              <w:t xml:space="preserve"> </w:t>
            </w:r>
            <w:r>
              <w:rPr>
                <w:sz w:val="20"/>
              </w:rPr>
              <w:t>care</w:t>
            </w:r>
            <w:r>
              <w:rPr>
                <w:spacing w:val="1"/>
                <w:sz w:val="20"/>
              </w:rPr>
              <w:t xml:space="preserve"> </w:t>
            </w:r>
            <w:r>
              <w:rPr>
                <w:sz w:val="20"/>
              </w:rPr>
              <w:t>le-a</w:t>
            </w:r>
            <w:r>
              <w:rPr>
                <w:spacing w:val="1"/>
                <w:sz w:val="20"/>
              </w:rPr>
              <w:t xml:space="preserve"> </w:t>
            </w:r>
            <w:r>
              <w:rPr>
                <w:sz w:val="20"/>
              </w:rPr>
              <w:t>întocmit</w:t>
            </w:r>
            <w:r>
              <w:rPr>
                <w:spacing w:val="1"/>
                <w:sz w:val="20"/>
              </w:rPr>
              <w:t xml:space="preserve"> </w:t>
            </w:r>
            <w:r>
              <w:rPr>
                <w:sz w:val="20"/>
              </w:rPr>
              <w:t>şi</w:t>
            </w:r>
            <w:r>
              <w:rPr>
                <w:spacing w:val="1"/>
                <w:sz w:val="20"/>
              </w:rPr>
              <w:t xml:space="preserve"> </w:t>
            </w:r>
            <w:r>
              <w:rPr>
                <w:sz w:val="20"/>
              </w:rPr>
              <w:t>poarta</w:t>
            </w:r>
            <w:r>
              <w:rPr>
                <w:spacing w:val="1"/>
                <w:sz w:val="20"/>
              </w:rPr>
              <w:t xml:space="preserve"> </w:t>
            </w:r>
            <w:r>
              <w:rPr>
                <w:sz w:val="20"/>
              </w:rPr>
              <w:t>ştampila</w:t>
            </w:r>
            <w:r>
              <w:rPr>
                <w:spacing w:val="1"/>
                <w:sz w:val="20"/>
              </w:rPr>
              <w:t xml:space="preserve"> </w:t>
            </w:r>
            <w:r>
              <w:rPr>
                <w:sz w:val="20"/>
              </w:rPr>
              <w:t>elaboratorului</w:t>
            </w:r>
            <w:r>
              <w:rPr>
                <w:spacing w:val="1"/>
                <w:sz w:val="20"/>
              </w:rPr>
              <w:t xml:space="preserve"> </w:t>
            </w:r>
            <w:r>
              <w:rPr>
                <w:sz w:val="20"/>
              </w:rPr>
              <w:t>documentaţiei.</w:t>
            </w:r>
          </w:p>
          <w:p w14:paraId="51C921FE" w14:textId="77777777" w:rsidR="00BD35D5" w:rsidRDefault="00000000">
            <w:pPr>
              <w:pStyle w:val="TableParagraph"/>
              <w:numPr>
                <w:ilvl w:val="0"/>
                <w:numId w:val="35"/>
              </w:numPr>
              <w:tabs>
                <w:tab w:val="left" w:pos="249"/>
              </w:tabs>
              <w:ind w:right="57" w:firstLine="0"/>
              <w:jc w:val="both"/>
              <w:rPr>
                <w:sz w:val="20"/>
              </w:rPr>
            </w:pPr>
            <w:r>
              <w:rPr>
                <w:sz w:val="20"/>
              </w:rPr>
              <w:t>dacă s-a ataşat aşa – numita „foaie de capăt”, care</w:t>
            </w:r>
            <w:r>
              <w:rPr>
                <w:spacing w:val="1"/>
                <w:sz w:val="20"/>
              </w:rPr>
              <w:t xml:space="preserve"> </w:t>
            </w:r>
            <w:r>
              <w:rPr>
                <w:sz w:val="20"/>
              </w:rPr>
              <w:t>conţine</w:t>
            </w:r>
            <w:r>
              <w:rPr>
                <w:spacing w:val="1"/>
                <w:sz w:val="20"/>
              </w:rPr>
              <w:t xml:space="preserve"> </w:t>
            </w:r>
            <w:r>
              <w:rPr>
                <w:sz w:val="20"/>
              </w:rPr>
              <w:t>semnăturile</w:t>
            </w:r>
            <w:r>
              <w:rPr>
                <w:spacing w:val="1"/>
                <w:sz w:val="20"/>
              </w:rPr>
              <w:t xml:space="preserve"> </w:t>
            </w:r>
            <w:r>
              <w:rPr>
                <w:sz w:val="20"/>
              </w:rPr>
              <w:t>colectivului</w:t>
            </w:r>
            <w:r>
              <w:rPr>
                <w:spacing w:val="1"/>
                <w:sz w:val="20"/>
              </w:rPr>
              <w:t xml:space="preserve"> </w:t>
            </w:r>
            <w:r>
              <w:rPr>
                <w:sz w:val="20"/>
              </w:rPr>
              <w:t>format</w:t>
            </w:r>
            <w:r>
              <w:rPr>
                <w:spacing w:val="1"/>
                <w:sz w:val="20"/>
              </w:rPr>
              <w:t xml:space="preserve"> </w:t>
            </w:r>
            <w:r>
              <w:rPr>
                <w:sz w:val="20"/>
              </w:rPr>
              <w:t>din</w:t>
            </w:r>
            <w:r>
              <w:rPr>
                <w:spacing w:val="1"/>
                <w:sz w:val="20"/>
              </w:rPr>
              <w:t xml:space="preserve"> </w:t>
            </w:r>
            <w:r>
              <w:rPr>
                <w:sz w:val="20"/>
              </w:rPr>
              <w:t>specialişti</w:t>
            </w:r>
            <w:r>
              <w:rPr>
                <w:spacing w:val="1"/>
                <w:sz w:val="20"/>
              </w:rPr>
              <w:t xml:space="preserve"> </w:t>
            </w:r>
            <w:r>
              <w:rPr>
                <w:sz w:val="20"/>
              </w:rPr>
              <w:t>condus</w:t>
            </w:r>
            <w:r>
              <w:rPr>
                <w:spacing w:val="1"/>
                <w:sz w:val="20"/>
              </w:rPr>
              <w:t xml:space="preserve"> </w:t>
            </w:r>
            <w:r>
              <w:rPr>
                <w:sz w:val="20"/>
              </w:rPr>
              <w:t>de</w:t>
            </w:r>
            <w:r>
              <w:rPr>
                <w:spacing w:val="1"/>
                <w:sz w:val="20"/>
              </w:rPr>
              <w:t xml:space="preserve"> </w:t>
            </w:r>
            <w:r>
              <w:rPr>
                <w:sz w:val="20"/>
              </w:rPr>
              <w:t>un</w:t>
            </w:r>
            <w:r>
              <w:rPr>
                <w:spacing w:val="1"/>
                <w:sz w:val="20"/>
              </w:rPr>
              <w:t xml:space="preserve"> </w:t>
            </w:r>
            <w:r>
              <w:rPr>
                <w:sz w:val="20"/>
              </w:rPr>
              <w:t>şef</w:t>
            </w:r>
            <w:r>
              <w:rPr>
                <w:spacing w:val="1"/>
                <w:sz w:val="20"/>
              </w:rPr>
              <w:t xml:space="preserve"> </w:t>
            </w:r>
            <w:r>
              <w:rPr>
                <w:sz w:val="20"/>
              </w:rPr>
              <w:t>de</w:t>
            </w:r>
            <w:r>
              <w:rPr>
                <w:spacing w:val="1"/>
                <w:sz w:val="20"/>
              </w:rPr>
              <w:t xml:space="preserve"> </w:t>
            </w:r>
            <w:r>
              <w:rPr>
                <w:sz w:val="20"/>
              </w:rPr>
              <w:t>proiect</w:t>
            </w:r>
            <w:r>
              <w:rPr>
                <w:spacing w:val="1"/>
                <w:sz w:val="20"/>
              </w:rPr>
              <w:t xml:space="preserve"> </w:t>
            </w:r>
            <w:r>
              <w:rPr>
                <w:sz w:val="20"/>
              </w:rPr>
              <w:t>care</w:t>
            </w:r>
            <w:r>
              <w:rPr>
                <w:spacing w:val="1"/>
                <w:sz w:val="20"/>
              </w:rPr>
              <w:t xml:space="preserve"> </w:t>
            </w:r>
            <w:r>
              <w:rPr>
                <w:sz w:val="20"/>
              </w:rPr>
              <w:t>a</w:t>
            </w:r>
            <w:r>
              <w:rPr>
                <w:spacing w:val="1"/>
                <w:sz w:val="20"/>
              </w:rPr>
              <w:t xml:space="preserve"> </w:t>
            </w:r>
            <w:r>
              <w:rPr>
                <w:sz w:val="20"/>
              </w:rPr>
              <w:t>participat</w:t>
            </w:r>
            <w:r>
              <w:rPr>
                <w:spacing w:val="60"/>
                <w:sz w:val="20"/>
              </w:rPr>
              <w:t xml:space="preserve"> </w:t>
            </w:r>
            <w:r>
              <w:rPr>
                <w:sz w:val="20"/>
              </w:rPr>
              <w:t>la</w:t>
            </w:r>
            <w:r>
              <w:rPr>
                <w:spacing w:val="1"/>
                <w:sz w:val="20"/>
              </w:rPr>
              <w:t xml:space="preserve"> </w:t>
            </w:r>
            <w:r>
              <w:rPr>
                <w:sz w:val="20"/>
              </w:rPr>
              <w:t>elaborarea</w:t>
            </w:r>
            <w:r>
              <w:rPr>
                <w:spacing w:val="1"/>
                <w:sz w:val="20"/>
              </w:rPr>
              <w:t xml:space="preserve"> </w:t>
            </w:r>
            <w:r>
              <w:rPr>
                <w:sz w:val="20"/>
              </w:rPr>
              <w:t>documentaţiei</w:t>
            </w:r>
            <w:r>
              <w:rPr>
                <w:spacing w:val="1"/>
                <w:sz w:val="20"/>
              </w:rPr>
              <w:t xml:space="preserve"> </w:t>
            </w:r>
            <w:r>
              <w:rPr>
                <w:sz w:val="20"/>
              </w:rPr>
              <w:t>si</w:t>
            </w:r>
            <w:r>
              <w:rPr>
                <w:spacing w:val="1"/>
                <w:sz w:val="20"/>
              </w:rPr>
              <w:t xml:space="preserve"> </w:t>
            </w:r>
            <w:r>
              <w:rPr>
                <w:sz w:val="20"/>
              </w:rPr>
              <w:t>ştampila</w:t>
            </w:r>
            <w:r>
              <w:rPr>
                <w:spacing w:val="1"/>
                <w:sz w:val="20"/>
              </w:rPr>
              <w:t xml:space="preserve"> </w:t>
            </w:r>
            <w:r>
              <w:rPr>
                <w:sz w:val="20"/>
              </w:rPr>
              <w:t>elaboratorului</w:t>
            </w:r>
            <w:r>
              <w:rPr>
                <w:spacing w:val="1"/>
                <w:sz w:val="20"/>
              </w:rPr>
              <w:t xml:space="preserve"> </w:t>
            </w:r>
            <w:r>
              <w:rPr>
                <w:sz w:val="20"/>
              </w:rPr>
              <w:t>documentaţiei în</w:t>
            </w:r>
            <w:r>
              <w:rPr>
                <w:spacing w:val="-3"/>
                <w:sz w:val="20"/>
              </w:rPr>
              <w:t xml:space="preserve"> </w:t>
            </w:r>
            <w:r>
              <w:rPr>
                <w:sz w:val="20"/>
              </w:rPr>
              <w:t>integralitatea</w:t>
            </w:r>
            <w:r>
              <w:rPr>
                <w:spacing w:val="-4"/>
                <w:sz w:val="20"/>
              </w:rPr>
              <w:t xml:space="preserve"> </w:t>
            </w:r>
            <w:r>
              <w:rPr>
                <w:sz w:val="20"/>
              </w:rPr>
              <w:t>ei.</w:t>
            </w:r>
          </w:p>
          <w:p w14:paraId="2C29F44D" w14:textId="77777777" w:rsidR="00BD35D5" w:rsidRDefault="00000000">
            <w:pPr>
              <w:pStyle w:val="TableParagraph"/>
              <w:numPr>
                <w:ilvl w:val="0"/>
                <w:numId w:val="35"/>
              </w:numPr>
              <w:tabs>
                <w:tab w:val="left" w:pos="216"/>
              </w:tabs>
              <w:ind w:right="57" w:firstLine="0"/>
              <w:jc w:val="both"/>
              <w:rPr>
                <w:sz w:val="20"/>
              </w:rPr>
            </w:pPr>
            <w:r>
              <w:rPr>
                <w:sz w:val="20"/>
              </w:rPr>
              <w:t>daca s-au detaliat de asemenea, capitolul 3 – Cheltuieli</w:t>
            </w:r>
            <w:r>
              <w:rPr>
                <w:spacing w:val="1"/>
                <w:sz w:val="20"/>
              </w:rPr>
              <w:t xml:space="preserve"> </w:t>
            </w:r>
            <w:r>
              <w:rPr>
                <w:sz w:val="20"/>
              </w:rPr>
              <w:t>pentru</w:t>
            </w:r>
            <w:r>
              <w:rPr>
                <w:spacing w:val="1"/>
                <w:sz w:val="20"/>
              </w:rPr>
              <w:t xml:space="preserve"> </w:t>
            </w:r>
            <w:r>
              <w:rPr>
                <w:sz w:val="20"/>
              </w:rPr>
              <w:t>proiectare</w:t>
            </w:r>
            <w:r>
              <w:rPr>
                <w:spacing w:val="1"/>
                <w:sz w:val="20"/>
              </w:rPr>
              <w:t xml:space="preserve"> </w:t>
            </w:r>
            <w:r>
              <w:rPr>
                <w:sz w:val="20"/>
              </w:rPr>
              <w:t>şi</w:t>
            </w:r>
            <w:r>
              <w:rPr>
                <w:spacing w:val="1"/>
                <w:sz w:val="20"/>
              </w:rPr>
              <w:t xml:space="preserve"> </w:t>
            </w:r>
            <w:r>
              <w:rPr>
                <w:sz w:val="20"/>
              </w:rPr>
              <w:t>asistenţă</w:t>
            </w:r>
            <w:r>
              <w:rPr>
                <w:spacing w:val="1"/>
                <w:sz w:val="20"/>
              </w:rPr>
              <w:t xml:space="preserve"> </w:t>
            </w:r>
            <w:r>
              <w:rPr>
                <w:sz w:val="20"/>
              </w:rPr>
              <w:t>tehnică,</w:t>
            </w:r>
            <w:r>
              <w:rPr>
                <w:spacing w:val="1"/>
                <w:sz w:val="20"/>
              </w:rPr>
              <w:t xml:space="preserve"> </w:t>
            </w:r>
            <w:r>
              <w:rPr>
                <w:sz w:val="20"/>
              </w:rPr>
              <w:t>capitolul</w:t>
            </w:r>
            <w:r>
              <w:rPr>
                <w:spacing w:val="1"/>
                <w:sz w:val="20"/>
              </w:rPr>
              <w:t xml:space="preserve"> </w:t>
            </w:r>
            <w:r>
              <w:rPr>
                <w:sz w:val="20"/>
              </w:rPr>
              <w:t>4</w:t>
            </w:r>
            <w:r>
              <w:rPr>
                <w:spacing w:val="1"/>
                <w:sz w:val="20"/>
              </w:rPr>
              <w:t xml:space="preserve"> </w:t>
            </w:r>
            <w:r>
              <w:rPr>
                <w:sz w:val="20"/>
              </w:rPr>
              <w:t>-</w:t>
            </w:r>
            <w:r>
              <w:rPr>
                <w:spacing w:val="1"/>
                <w:sz w:val="20"/>
              </w:rPr>
              <w:t xml:space="preserve"> </w:t>
            </w:r>
            <w:r>
              <w:rPr>
                <w:sz w:val="20"/>
              </w:rPr>
              <w:t>Cheltuieli pentru investiţia de bază şi capitolul 5 – Alte</w:t>
            </w:r>
            <w:r>
              <w:rPr>
                <w:spacing w:val="1"/>
                <w:sz w:val="20"/>
              </w:rPr>
              <w:t xml:space="preserve"> </w:t>
            </w:r>
            <w:r>
              <w:rPr>
                <w:sz w:val="20"/>
              </w:rPr>
              <w:t>cheltuieli prin devize care să justifice în detaliu sumele</w:t>
            </w:r>
            <w:r>
              <w:rPr>
                <w:spacing w:val="1"/>
                <w:sz w:val="20"/>
              </w:rPr>
              <w:t xml:space="preserve"> </w:t>
            </w:r>
            <w:r>
              <w:rPr>
                <w:sz w:val="20"/>
              </w:rPr>
              <w:t>respective,</w:t>
            </w:r>
            <w:r>
              <w:rPr>
                <w:spacing w:val="13"/>
                <w:sz w:val="20"/>
              </w:rPr>
              <w:t xml:space="preserve"> </w:t>
            </w:r>
            <w:r>
              <w:rPr>
                <w:sz w:val="20"/>
              </w:rPr>
              <w:t>cât</w:t>
            </w:r>
            <w:r>
              <w:rPr>
                <w:spacing w:val="16"/>
                <w:sz w:val="20"/>
              </w:rPr>
              <w:t xml:space="preserve"> </w:t>
            </w:r>
            <w:r>
              <w:rPr>
                <w:sz w:val="20"/>
              </w:rPr>
              <w:t>şi</w:t>
            </w:r>
            <w:r>
              <w:rPr>
                <w:spacing w:val="20"/>
                <w:sz w:val="20"/>
              </w:rPr>
              <w:t xml:space="preserve"> </w:t>
            </w:r>
            <w:r>
              <w:rPr>
                <w:sz w:val="20"/>
              </w:rPr>
              <w:t>pentru</w:t>
            </w:r>
            <w:r>
              <w:rPr>
                <w:spacing w:val="15"/>
                <w:sz w:val="20"/>
              </w:rPr>
              <w:t xml:space="preserve"> </w:t>
            </w:r>
            <w:r>
              <w:rPr>
                <w:sz w:val="20"/>
              </w:rPr>
              <w:t>a</w:t>
            </w:r>
            <w:r>
              <w:rPr>
                <w:spacing w:val="19"/>
                <w:sz w:val="20"/>
              </w:rPr>
              <w:t xml:space="preserve"> </w:t>
            </w:r>
            <w:r>
              <w:rPr>
                <w:sz w:val="20"/>
              </w:rPr>
              <w:t>putea</w:t>
            </w:r>
            <w:r>
              <w:rPr>
                <w:spacing w:val="15"/>
                <w:sz w:val="20"/>
              </w:rPr>
              <w:t xml:space="preserve"> </w:t>
            </w:r>
            <w:r>
              <w:rPr>
                <w:sz w:val="20"/>
              </w:rPr>
              <w:t>fi</w:t>
            </w:r>
            <w:r>
              <w:rPr>
                <w:spacing w:val="15"/>
                <w:sz w:val="20"/>
              </w:rPr>
              <w:t xml:space="preserve"> </w:t>
            </w:r>
            <w:r>
              <w:rPr>
                <w:sz w:val="20"/>
              </w:rPr>
              <w:t>urmarite</w:t>
            </w:r>
            <w:r>
              <w:rPr>
                <w:spacing w:val="20"/>
                <w:sz w:val="20"/>
              </w:rPr>
              <w:t xml:space="preserve"> </w:t>
            </w:r>
            <w:r>
              <w:rPr>
                <w:sz w:val="20"/>
              </w:rPr>
              <w:t>în</w:t>
            </w:r>
            <w:r>
              <w:rPr>
                <w:spacing w:val="15"/>
                <w:sz w:val="20"/>
              </w:rPr>
              <w:t xml:space="preserve"> </w:t>
            </w:r>
            <w:r>
              <w:rPr>
                <w:sz w:val="20"/>
              </w:rPr>
              <w:t>etapa</w:t>
            </w:r>
            <w:r>
              <w:rPr>
                <w:spacing w:val="19"/>
                <w:sz w:val="20"/>
              </w:rPr>
              <w:t xml:space="preserve"> </w:t>
            </w:r>
            <w:r>
              <w:rPr>
                <w:sz w:val="20"/>
              </w:rPr>
              <w:t>de</w:t>
            </w:r>
          </w:p>
          <w:p w14:paraId="608DFE72" w14:textId="77777777" w:rsidR="00BD35D5" w:rsidRDefault="00000000">
            <w:pPr>
              <w:pStyle w:val="TableParagraph"/>
              <w:spacing w:line="220" w:lineRule="exact"/>
              <w:ind w:left="66"/>
              <w:jc w:val="both"/>
              <w:rPr>
                <w:sz w:val="20"/>
              </w:rPr>
            </w:pPr>
            <w:r>
              <w:rPr>
                <w:sz w:val="20"/>
              </w:rPr>
              <w:t>achiziţii</w:t>
            </w:r>
            <w:r>
              <w:rPr>
                <w:spacing w:val="-7"/>
                <w:sz w:val="20"/>
              </w:rPr>
              <w:t xml:space="preserve"> </w:t>
            </w:r>
            <w:r>
              <w:rPr>
                <w:sz w:val="20"/>
              </w:rPr>
              <w:t>şi</w:t>
            </w:r>
            <w:r>
              <w:rPr>
                <w:spacing w:val="-2"/>
                <w:sz w:val="20"/>
              </w:rPr>
              <w:t xml:space="preserve"> </w:t>
            </w:r>
            <w:r>
              <w:rPr>
                <w:sz w:val="20"/>
              </w:rPr>
              <w:t>autorizare</w:t>
            </w:r>
            <w:r>
              <w:rPr>
                <w:spacing w:val="-2"/>
                <w:sz w:val="20"/>
              </w:rPr>
              <w:t xml:space="preserve"> </w:t>
            </w:r>
            <w:r>
              <w:rPr>
                <w:sz w:val="20"/>
              </w:rPr>
              <w:t>plaţi.</w:t>
            </w:r>
          </w:p>
        </w:tc>
      </w:tr>
    </w:tbl>
    <w:p w14:paraId="0CEB8ADB" w14:textId="77777777" w:rsidR="00BD35D5" w:rsidRDefault="00000000">
      <w:pPr>
        <w:pStyle w:val="BodyText"/>
        <w:spacing w:before="9"/>
        <w:rPr>
          <w:b/>
          <w:sz w:val="12"/>
        </w:rPr>
      </w:pPr>
      <w:r>
        <w:pict w14:anchorId="557FA6A8">
          <v:rect id="_x0000_s1046" style="position:absolute;margin-left:70.6pt;margin-top:9.4pt;width:144.05pt;height:.5pt;z-index:-15724032;mso-wrap-distance-left:0;mso-wrap-distance-right:0;mso-position-horizontal-relative:page;mso-position-vertical-relative:text" fillcolor="black" stroked="f">
            <w10:wrap type="topAndBottom" anchorx="page"/>
          </v:rect>
        </w:pict>
      </w:r>
    </w:p>
    <w:p w14:paraId="433AB951" w14:textId="77777777" w:rsidR="00BD35D5" w:rsidRDefault="00000000">
      <w:pPr>
        <w:spacing w:before="82"/>
        <w:ind w:left="591" w:right="1049"/>
        <w:rPr>
          <w:rFonts w:ascii="Calibri" w:hAnsi="Calibri"/>
          <w:i/>
          <w:sz w:val="16"/>
        </w:rPr>
      </w:pPr>
      <w:r>
        <w:rPr>
          <w:rFonts w:ascii="Calibri" w:hAnsi="Calibri"/>
          <w:sz w:val="16"/>
          <w:vertAlign w:val="superscript"/>
        </w:rPr>
        <w:t>1</w:t>
      </w:r>
      <w:r>
        <w:rPr>
          <w:rFonts w:ascii="Calibri" w:hAnsi="Calibri"/>
          <w:i/>
          <w:sz w:val="16"/>
        </w:rPr>
        <w:t xml:space="preserve">În Anexa 7 la Ghidul solicitantului sunt cuprinse o serie de servicii, care prin natura lor, </w:t>
      </w:r>
      <w:r>
        <w:rPr>
          <w:rFonts w:ascii="Calibri" w:hAnsi="Calibri"/>
          <w:b/>
          <w:i/>
          <w:sz w:val="16"/>
        </w:rPr>
        <w:t xml:space="preserve">nu pot fi </w:t>
      </w:r>
      <w:r>
        <w:rPr>
          <w:rFonts w:ascii="Calibri" w:hAnsi="Calibri"/>
          <w:i/>
          <w:sz w:val="16"/>
        </w:rPr>
        <w:t xml:space="preserve">desfăşurate </w:t>
      </w:r>
      <w:r>
        <w:rPr>
          <w:rFonts w:ascii="Calibri" w:hAnsi="Calibri"/>
          <w:b/>
          <w:i/>
          <w:sz w:val="16"/>
        </w:rPr>
        <w:t>limitat doar în mediul rural</w:t>
      </w:r>
      <w:r>
        <w:rPr>
          <w:rFonts w:ascii="Calibri" w:hAnsi="Calibri"/>
          <w:i/>
          <w:sz w:val="16"/>
        </w:rPr>
        <w:t>, dar</w:t>
      </w:r>
      <w:r>
        <w:rPr>
          <w:rFonts w:ascii="Calibri" w:hAnsi="Calibri"/>
          <w:i/>
          <w:spacing w:val="-34"/>
          <w:sz w:val="16"/>
        </w:rPr>
        <w:t xml:space="preserve"> </w:t>
      </w:r>
      <w:r>
        <w:rPr>
          <w:rFonts w:ascii="Calibri" w:hAnsi="Calibri"/>
          <w:i/>
          <w:sz w:val="16"/>
        </w:rPr>
        <w:t>trebuie</w:t>
      </w:r>
      <w:r>
        <w:rPr>
          <w:rFonts w:ascii="Calibri" w:hAnsi="Calibri"/>
          <w:i/>
          <w:spacing w:val="-3"/>
          <w:sz w:val="16"/>
        </w:rPr>
        <w:t xml:space="preserve"> </w:t>
      </w:r>
      <w:r>
        <w:rPr>
          <w:rFonts w:ascii="Calibri" w:hAnsi="Calibri"/>
          <w:i/>
          <w:sz w:val="16"/>
        </w:rPr>
        <w:t>ca</w:t>
      </w:r>
      <w:r>
        <w:rPr>
          <w:rFonts w:ascii="Calibri" w:hAnsi="Calibri"/>
          <w:i/>
          <w:spacing w:val="1"/>
          <w:sz w:val="16"/>
        </w:rPr>
        <w:t xml:space="preserve"> </w:t>
      </w:r>
      <w:r>
        <w:rPr>
          <w:rFonts w:ascii="Calibri" w:hAnsi="Calibri"/>
          <w:i/>
          <w:sz w:val="16"/>
        </w:rPr>
        <w:t>acest</w:t>
      </w:r>
      <w:r>
        <w:rPr>
          <w:rFonts w:ascii="Calibri" w:hAnsi="Calibri"/>
          <w:i/>
          <w:spacing w:val="-4"/>
          <w:sz w:val="16"/>
        </w:rPr>
        <w:t xml:space="preserve"> </w:t>
      </w:r>
      <w:r>
        <w:rPr>
          <w:rFonts w:ascii="Calibri" w:hAnsi="Calibri"/>
          <w:i/>
          <w:sz w:val="16"/>
        </w:rPr>
        <w:t>tip</w:t>
      </w:r>
      <w:r>
        <w:rPr>
          <w:rFonts w:ascii="Calibri" w:hAnsi="Calibri"/>
          <w:i/>
          <w:spacing w:val="1"/>
          <w:sz w:val="16"/>
        </w:rPr>
        <w:t xml:space="preserve"> </w:t>
      </w:r>
      <w:r>
        <w:rPr>
          <w:rFonts w:ascii="Calibri" w:hAnsi="Calibri"/>
          <w:i/>
          <w:sz w:val="16"/>
        </w:rPr>
        <w:t>de</w:t>
      </w:r>
      <w:r>
        <w:rPr>
          <w:rFonts w:ascii="Calibri" w:hAnsi="Calibri"/>
          <w:i/>
          <w:spacing w:val="-2"/>
          <w:sz w:val="16"/>
        </w:rPr>
        <w:t xml:space="preserve"> </w:t>
      </w:r>
      <w:r>
        <w:rPr>
          <w:rFonts w:ascii="Calibri" w:hAnsi="Calibri"/>
          <w:i/>
          <w:sz w:val="16"/>
        </w:rPr>
        <w:t>servicii</w:t>
      </w:r>
      <w:r>
        <w:rPr>
          <w:rFonts w:ascii="Calibri" w:hAnsi="Calibri"/>
          <w:i/>
          <w:spacing w:val="-2"/>
          <w:sz w:val="16"/>
        </w:rPr>
        <w:t xml:space="preserve"> </w:t>
      </w:r>
      <w:r>
        <w:rPr>
          <w:rFonts w:ascii="Calibri" w:hAnsi="Calibri"/>
          <w:i/>
          <w:sz w:val="16"/>
        </w:rPr>
        <w:t>să</w:t>
      </w:r>
      <w:r>
        <w:rPr>
          <w:rFonts w:ascii="Calibri" w:hAnsi="Calibri"/>
          <w:i/>
          <w:spacing w:val="-4"/>
          <w:sz w:val="16"/>
        </w:rPr>
        <w:t xml:space="preserve"> </w:t>
      </w:r>
      <w:r>
        <w:rPr>
          <w:rFonts w:ascii="Calibri" w:hAnsi="Calibri"/>
          <w:i/>
          <w:sz w:val="16"/>
        </w:rPr>
        <w:t>corespundă</w:t>
      </w:r>
      <w:r>
        <w:rPr>
          <w:rFonts w:ascii="Calibri" w:hAnsi="Calibri"/>
          <w:i/>
          <w:spacing w:val="2"/>
          <w:sz w:val="16"/>
        </w:rPr>
        <w:t xml:space="preserve"> </w:t>
      </w:r>
      <w:r>
        <w:rPr>
          <w:rFonts w:ascii="Calibri" w:hAnsi="Calibri"/>
          <w:i/>
          <w:sz w:val="16"/>
        </w:rPr>
        <w:t>activităţilor</w:t>
      </w:r>
      <w:r>
        <w:rPr>
          <w:rFonts w:ascii="Calibri" w:hAnsi="Calibri"/>
          <w:i/>
          <w:spacing w:val="-5"/>
          <w:sz w:val="16"/>
        </w:rPr>
        <w:t xml:space="preserve"> </w:t>
      </w:r>
      <w:r>
        <w:rPr>
          <w:rFonts w:ascii="Calibri" w:hAnsi="Calibri"/>
          <w:i/>
          <w:sz w:val="16"/>
        </w:rPr>
        <w:t>susţinute</w:t>
      </w:r>
      <w:r>
        <w:rPr>
          <w:rFonts w:ascii="Calibri" w:hAnsi="Calibri"/>
          <w:i/>
          <w:spacing w:val="2"/>
          <w:sz w:val="16"/>
        </w:rPr>
        <w:t xml:space="preserve"> </w:t>
      </w:r>
      <w:r>
        <w:rPr>
          <w:rFonts w:ascii="Calibri" w:hAnsi="Calibri"/>
          <w:i/>
          <w:sz w:val="16"/>
        </w:rPr>
        <w:t>prin</w:t>
      </w:r>
      <w:r>
        <w:rPr>
          <w:rFonts w:ascii="Calibri" w:hAnsi="Calibri"/>
          <w:i/>
          <w:spacing w:val="1"/>
          <w:sz w:val="16"/>
        </w:rPr>
        <w:t xml:space="preserve"> </w:t>
      </w:r>
      <w:r>
        <w:rPr>
          <w:rFonts w:ascii="Calibri" w:hAnsi="Calibri"/>
          <w:i/>
          <w:sz w:val="16"/>
        </w:rPr>
        <w:t>sub-măsură</w:t>
      </w:r>
      <w:r>
        <w:rPr>
          <w:rFonts w:ascii="Calibri" w:hAnsi="Calibri"/>
          <w:i/>
          <w:spacing w:val="1"/>
          <w:sz w:val="16"/>
        </w:rPr>
        <w:t xml:space="preserve"> </w:t>
      </w:r>
      <w:r>
        <w:rPr>
          <w:rFonts w:ascii="Calibri" w:hAnsi="Calibri"/>
          <w:i/>
          <w:sz w:val="16"/>
        </w:rPr>
        <w:t>precum</w:t>
      </w:r>
      <w:r>
        <w:rPr>
          <w:rFonts w:ascii="Calibri" w:hAnsi="Calibri"/>
          <w:i/>
          <w:spacing w:val="-4"/>
          <w:sz w:val="16"/>
        </w:rPr>
        <w:t xml:space="preserve"> </w:t>
      </w:r>
      <w:r>
        <w:rPr>
          <w:rFonts w:ascii="Calibri" w:hAnsi="Calibri"/>
          <w:i/>
          <w:sz w:val="16"/>
        </w:rPr>
        <w:t>şi</w:t>
      </w:r>
      <w:r>
        <w:rPr>
          <w:rFonts w:ascii="Calibri" w:hAnsi="Calibri"/>
          <w:i/>
          <w:spacing w:val="-2"/>
          <w:sz w:val="16"/>
        </w:rPr>
        <w:t xml:space="preserve"> </w:t>
      </w:r>
      <w:r>
        <w:rPr>
          <w:rFonts w:ascii="Calibri" w:hAnsi="Calibri"/>
          <w:i/>
          <w:sz w:val="16"/>
        </w:rPr>
        <w:t>scopului</w:t>
      </w:r>
      <w:r>
        <w:rPr>
          <w:rFonts w:ascii="Calibri" w:hAnsi="Calibri"/>
          <w:i/>
          <w:spacing w:val="3"/>
          <w:sz w:val="16"/>
        </w:rPr>
        <w:t xml:space="preserve"> </w:t>
      </w:r>
      <w:r>
        <w:rPr>
          <w:rFonts w:ascii="Calibri" w:hAnsi="Calibri"/>
          <w:i/>
          <w:sz w:val="16"/>
        </w:rPr>
        <w:t>acesteia.</w:t>
      </w:r>
    </w:p>
    <w:p w14:paraId="3EE43663" w14:textId="77777777" w:rsidR="00BD35D5" w:rsidRDefault="00BD35D5">
      <w:pPr>
        <w:rPr>
          <w:rFonts w:ascii="Calibri" w:hAnsi="Calibri"/>
          <w:sz w:val="16"/>
        </w:rPr>
        <w:sectPr w:rsidR="00BD35D5">
          <w:headerReference w:type="default" r:id="rId29"/>
          <w:pgSz w:w="11910" w:h="16840"/>
          <w:pgMar w:top="680" w:right="300" w:bottom="280" w:left="820" w:header="0" w:footer="0" w:gutter="0"/>
          <w:cols w:space="720"/>
        </w:sectPr>
      </w:pP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43"/>
        <w:gridCol w:w="5388"/>
      </w:tblGrid>
      <w:tr w:rsidR="00BD35D5" w14:paraId="2FDDBFEE" w14:textId="77777777">
        <w:trPr>
          <w:trHeight w:val="12540"/>
        </w:trPr>
        <w:tc>
          <w:tcPr>
            <w:tcW w:w="4043" w:type="dxa"/>
          </w:tcPr>
          <w:p w14:paraId="54074543" w14:textId="77777777" w:rsidR="00BD35D5" w:rsidRDefault="00BD35D5">
            <w:pPr>
              <w:pStyle w:val="TableParagraph"/>
              <w:rPr>
                <w:rFonts w:ascii="Times New Roman"/>
                <w:sz w:val="20"/>
              </w:rPr>
            </w:pPr>
          </w:p>
        </w:tc>
        <w:tc>
          <w:tcPr>
            <w:tcW w:w="5388" w:type="dxa"/>
          </w:tcPr>
          <w:p w14:paraId="35F8F840" w14:textId="77777777" w:rsidR="00BD35D5" w:rsidRDefault="00000000">
            <w:pPr>
              <w:pStyle w:val="TableParagraph"/>
              <w:ind w:left="71" w:right="51"/>
              <w:jc w:val="both"/>
              <w:rPr>
                <w:sz w:val="20"/>
              </w:rPr>
            </w:pPr>
            <w:r>
              <w:rPr>
                <w:sz w:val="20"/>
              </w:rPr>
              <w:t>- şi daca în cadrul secţiunii– Parţile desenate sunt ataşate</w:t>
            </w:r>
            <w:r>
              <w:rPr>
                <w:spacing w:val="1"/>
                <w:sz w:val="20"/>
              </w:rPr>
              <w:t xml:space="preserve"> </w:t>
            </w:r>
            <w:r>
              <w:rPr>
                <w:sz w:val="20"/>
              </w:rPr>
              <w:t>planuri de amplasare în zona 1:25.000 – 1:5.000, planul</w:t>
            </w:r>
            <w:r>
              <w:rPr>
                <w:spacing w:val="1"/>
                <w:sz w:val="20"/>
              </w:rPr>
              <w:t xml:space="preserve"> </w:t>
            </w:r>
            <w:r>
              <w:rPr>
                <w:sz w:val="20"/>
              </w:rPr>
              <w:t>general 1:5.000 – 1:500, relevee, secţiuni etc., Planul de</w:t>
            </w:r>
            <w:r>
              <w:rPr>
                <w:spacing w:val="1"/>
                <w:sz w:val="20"/>
              </w:rPr>
              <w:t xml:space="preserve"> </w:t>
            </w:r>
            <w:r>
              <w:rPr>
                <w:sz w:val="20"/>
              </w:rPr>
              <w:t>amplasare a utilajelor pe fluxul tehnologic</w:t>
            </w:r>
            <w:r>
              <w:rPr>
                <w:spacing w:val="61"/>
                <w:sz w:val="20"/>
              </w:rPr>
              <w:t xml:space="preserve"> </w:t>
            </w:r>
            <w:r>
              <w:rPr>
                <w:sz w:val="20"/>
              </w:rPr>
              <w:t>se verifică</w:t>
            </w:r>
            <w:r>
              <w:rPr>
                <w:spacing w:val="1"/>
                <w:sz w:val="20"/>
              </w:rPr>
              <w:t xml:space="preserve"> </w:t>
            </w:r>
            <w:r>
              <w:rPr>
                <w:sz w:val="20"/>
              </w:rPr>
              <w:t>dacă</w:t>
            </w:r>
            <w:r>
              <w:rPr>
                <w:spacing w:val="1"/>
                <w:sz w:val="20"/>
              </w:rPr>
              <w:t xml:space="preserve"> </w:t>
            </w:r>
            <w:r>
              <w:rPr>
                <w:sz w:val="20"/>
              </w:rPr>
              <w:t>acestea</w:t>
            </w:r>
            <w:r>
              <w:rPr>
                <w:spacing w:val="1"/>
                <w:sz w:val="20"/>
              </w:rPr>
              <w:t xml:space="preserve"> </w:t>
            </w:r>
            <w:r>
              <w:rPr>
                <w:sz w:val="20"/>
              </w:rPr>
              <w:t>sunt</w:t>
            </w:r>
            <w:r>
              <w:rPr>
                <w:spacing w:val="1"/>
                <w:sz w:val="20"/>
              </w:rPr>
              <w:t xml:space="preserve"> </w:t>
            </w:r>
            <w:r>
              <w:rPr>
                <w:sz w:val="20"/>
              </w:rPr>
              <w:t>semnate,</w:t>
            </w:r>
            <w:r>
              <w:rPr>
                <w:spacing w:val="1"/>
                <w:sz w:val="20"/>
              </w:rPr>
              <w:t xml:space="preserve"> </w:t>
            </w:r>
            <w:r>
              <w:rPr>
                <w:sz w:val="20"/>
              </w:rPr>
              <w:t>ştampilate</w:t>
            </w:r>
            <w:r>
              <w:rPr>
                <w:spacing w:val="1"/>
                <w:sz w:val="20"/>
              </w:rPr>
              <w:t xml:space="preserve"> </w:t>
            </w:r>
            <w:r>
              <w:rPr>
                <w:sz w:val="20"/>
              </w:rPr>
              <w:t>de</w:t>
            </w:r>
            <w:r>
              <w:rPr>
                <w:spacing w:val="1"/>
                <w:sz w:val="20"/>
              </w:rPr>
              <w:t xml:space="preserve"> </w:t>
            </w:r>
            <w:r>
              <w:rPr>
                <w:sz w:val="20"/>
              </w:rPr>
              <w:t>către</w:t>
            </w:r>
            <w:r>
              <w:rPr>
                <w:spacing w:val="1"/>
                <w:sz w:val="20"/>
              </w:rPr>
              <w:t xml:space="preserve"> </w:t>
            </w:r>
            <w:r>
              <w:rPr>
                <w:sz w:val="20"/>
              </w:rPr>
              <w:t>elaborator</w:t>
            </w:r>
            <w:r>
              <w:rPr>
                <w:spacing w:val="-1"/>
                <w:sz w:val="20"/>
              </w:rPr>
              <w:t xml:space="preserve"> </w:t>
            </w:r>
            <w:r>
              <w:rPr>
                <w:sz w:val="20"/>
              </w:rPr>
              <w:t>în</w:t>
            </w:r>
            <w:r>
              <w:rPr>
                <w:spacing w:val="-3"/>
                <w:sz w:val="20"/>
              </w:rPr>
              <w:t xml:space="preserve"> </w:t>
            </w:r>
            <w:r>
              <w:rPr>
                <w:sz w:val="20"/>
              </w:rPr>
              <w:t>cartuşul indicator.</w:t>
            </w:r>
          </w:p>
          <w:p w14:paraId="2B589215" w14:textId="77777777" w:rsidR="00BD35D5" w:rsidRDefault="00BD35D5">
            <w:pPr>
              <w:pStyle w:val="TableParagraph"/>
              <w:spacing w:before="11"/>
              <w:rPr>
                <w:rFonts w:ascii="Calibri"/>
                <w:i/>
                <w:sz w:val="17"/>
              </w:rPr>
            </w:pPr>
          </w:p>
          <w:p w14:paraId="7FE8F981" w14:textId="77777777" w:rsidR="00BD35D5" w:rsidRDefault="00000000">
            <w:pPr>
              <w:pStyle w:val="TableParagraph"/>
              <w:ind w:left="71" w:right="56"/>
              <w:jc w:val="both"/>
              <w:rPr>
                <w:sz w:val="20"/>
              </w:rPr>
            </w:pPr>
            <w:r>
              <w:rPr>
                <w:sz w:val="20"/>
              </w:rPr>
              <w:t>În cazul în care solicitantul realizeaza în regie proprie</w:t>
            </w:r>
            <w:r>
              <w:rPr>
                <w:spacing w:val="1"/>
                <w:sz w:val="20"/>
              </w:rPr>
              <w:t xml:space="preserve"> </w:t>
            </w:r>
            <w:r>
              <w:rPr>
                <w:sz w:val="20"/>
              </w:rPr>
              <w:t>construcţiile în care va amplasa utilajele achiziţionate</w:t>
            </w:r>
            <w:r>
              <w:rPr>
                <w:spacing w:val="1"/>
                <w:sz w:val="20"/>
              </w:rPr>
              <w:t xml:space="preserve"> </w:t>
            </w:r>
            <w:r>
              <w:rPr>
                <w:sz w:val="20"/>
              </w:rPr>
              <w:t>prin</w:t>
            </w:r>
            <w:r>
              <w:rPr>
                <w:spacing w:val="1"/>
                <w:sz w:val="20"/>
              </w:rPr>
              <w:t xml:space="preserve"> </w:t>
            </w:r>
            <w:r>
              <w:rPr>
                <w:sz w:val="20"/>
              </w:rPr>
              <w:t>investiţia</w:t>
            </w:r>
            <w:r>
              <w:rPr>
                <w:spacing w:val="1"/>
                <w:sz w:val="20"/>
              </w:rPr>
              <w:t xml:space="preserve"> </w:t>
            </w:r>
            <w:r>
              <w:rPr>
                <w:sz w:val="20"/>
              </w:rPr>
              <w:t>FEADR,</w:t>
            </w:r>
            <w:r>
              <w:rPr>
                <w:spacing w:val="1"/>
                <w:sz w:val="20"/>
              </w:rPr>
              <w:t xml:space="preserve"> </w:t>
            </w:r>
            <w:r>
              <w:rPr>
                <w:sz w:val="20"/>
              </w:rPr>
              <w:t>dacă</w:t>
            </w:r>
            <w:r>
              <w:rPr>
                <w:spacing w:val="1"/>
                <w:sz w:val="20"/>
              </w:rPr>
              <w:t xml:space="preserve"> </w:t>
            </w:r>
            <w:r>
              <w:rPr>
                <w:sz w:val="20"/>
              </w:rPr>
              <w:t>cheltuielile</w:t>
            </w:r>
            <w:r>
              <w:rPr>
                <w:spacing w:val="1"/>
                <w:sz w:val="20"/>
              </w:rPr>
              <w:t xml:space="preserve"> </w:t>
            </w:r>
            <w:r>
              <w:rPr>
                <w:sz w:val="20"/>
              </w:rPr>
              <w:t>cu</w:t>
            </w:r>
            <w:r>
              <w:rPr>
                <w:spacing w:val="1"/>
                <w:sz w:val="20"/>
              </w:rPr>
              <w:t xml:space="preserve"> </w:t>
            </w:r>
            <w:r>
              <w:rPr>
                <w:sz w:val="20"/>
              </w:rPr>
              <w:t>realizarea</w:t>
            </w:r>
            <w:r>
              <w:rPr>
                <w:spacing w:val="1"/>
                <w:sz w:val="20"/>
              </w:rPr>
              <w:t xml:space="preserve"> </w:t>
            </w:r>
            <w:r>
              <w:rPr>
                <w:sz w:val="20"/>
              </w:rPr>
              <w:t>constructiei</w:t>
            </w:r>
            <w:r>
              <w:rPr>
                <w:spacing w:val="1"/>
                <w:sz w:val="20"/>
              </w:rPr>
              <w:t xml:space="preserve"> </w:t>
            </w:r>
            <w:r>
              <w:rPr>
                <w:sz w:val="20"/>
              </w:rPr>
              <w:t>sunt</w:t>
            </w:r>
            <w:r>
              <w:rPr>
                <w:spacing w:val="1"/>
                <w:sz w:val="20"/>
              </w:rPr>
              <w:t xml:space="preserve"> </w:t>
            </w:r>
            <w:r>
              <w:rPr>
                <w:sz w:val="20"/>
              </w:rPr>
              <w:t>trecute</w:t>
            </w:r>
            <w:r>
              <w:rPr>
                <w:spacing w:val="1"/>
                <w:sz w:val="20"/>
              </w:rPr>
              <w:t xml:space="preserve"> </w:t>
            </w:r>
            <w:r>
              <w:rPr>
                <w:sz w:val="20"/>
              </w:rPr>
              <w:t>în</w:t>
            </w:r>
            <w:r>
              <w:rPr>
                <w:spacing w:val="1"/>
                <w:sz w:val="20"/>
              </w:rPr>
              <w:t xml:space="preserve"> </w:t>
            </w:r>
            <w:r>
              <w:rPr>
                <w:sz w:val="20"/>
              </w:rPr>
              <w:t>coloana</w:t>
            </w:r>
            <w:r>
              <w:rPr>
                <w:spacing w:val="1"/>
                <w:sz w:val="20"/>
              </w:rPr>
              <w:t xml:space="preserve"> </w:t>
            </w:r>
            <w:r>
              <w:rPr>
                <w:sz w:val="20"/>
              </w:rPr>
              <w:t>„cheltuieli</w:t>
            </w:r>
            <w:r>
              <w:rPr>
                <w:spacing w:val="1"/>
                <w:sz w:val="20"/>
              </w:rPr>
              <w:t xml:space="preserve"> </w:t>
            </w:r>
            <w:r>
              <w:rPr>
                <w:sz w:val="20"/>
              </w:rPr>
              <w:t>neeligibile”,</w:t>
            </w:r>
            <w:r>
              <w:rPr>
                <w:spacing w:val="1"/>
                <w:sz w:val="20"/>
              </w:rPr>
              <w:t xml:space="preserve"> </w:t>
            </w:r>
            <w:r>
              <w:rPr>
                <w:sz w:val="20"/>
              </w:rPr>
              <w:t>au</w:t>
            </w:r>
            <w:r>
              <w:rPr>
                <w:spacing w:val="1"/>
                <w:sz w:val="20"/>
              </w:rPr>
              <w:t xml:space="preserve"> </w:t>
            </w:r>
            <w:r>
              <w:rPr>
                <w:sz w:val="20"/>
              </w:rPr>
              <w:t>certificat</w:t>
            </w:r>
            <w:r>
              <w:rPr>
                <w:spacing w:val="1"/>
                <w:sz w:val="20"/>
              </w:rPr>
              <w:t xml:space="preserve"> </w:t>
            </w:r>
            <w:r>
              <w:rPr>
                <w:sz w:val="20"/>
              </w:rPr>
              <w:t>de</w:t>
            </w:r>
            <w:r>
              <w:rPr>
                <w:spacing w:val="61"/>
                <w:sz w:val="20"/>
              </w:rPr>
              <w:t xml:space="preserve"> </w:t>
            </w:r>
            <w:r>
              <w:rPr>
                <w:sz w:val="20"/>
              </w:rPr>
              <w:t>urbanism</w:t>
            </w:r>
            <w:r>
              <w:rPr>
                <w:spacing w:val="61"/>
                <w:sz w:val="20"/>
              </w:rPr>
              <w:t xml:space="preserve"> </w:t>
            </w:r>
            <w:r>
              <w:rPr>
                <w:sz w:val="20"/>
              </w:rPr>
              <w:t>şi</w:t>
            </w:r>
            <w:r>
              <w:rPr>
                <w:spacing w:val="61"/>
                <w:sz w:val="20"/>
              </w:rPr>
              <w:t xml:space="preserve"> </w:t>
            </w:r>
            <w:r>
              <w:rPr>
                <w:sz w:val="20"/>
              </w:rPr>
              <w:t>sunt</w:t>
            </w:r>
            <w:r>
              <w:rPr>
                <w:spacing w:val="1"/>
                <w:sz w:val="20"/>
              </w:rPr>
              <w:t xml:space="preserve"> </w:t>
            </w:r>
            <w:r>
              <w:rPr>
                <w:sz w:val="20"/>
              </w:rPr>
              <w:t>menţionate</w:t>
            </w:r>
            <w:r>
              <w:rPr>
                <w:spacing w:val="-4"/>
                <w:sz w:val="20"/>
              </w:rPr>
              <w:t xml:space="preserve"> </w:t>
            </w:r>
            <w:r>
              <w:rPr>
                <w:sz w:val="20"/>
              </w:rPr>
              <w:t>în</w:t>
            </w:r>
            <w:r>
              <w:rPr>
                <w:spacing w:val="-1"/>
                <w:sz w:val="20"/>
              </w:rPr>
              <w:t xml:space="preserve"> </w:t>
            </w:r>
            <w:r>
              <w:rPr>
                <w:sz w:val="20"/>
              </w:rPr>
              <w:t>studiul</w:t>
            </w:r>
            <w:r>
              <w:rPr>
                <w:spacing w:val="-1"/>
                <w:sz w:val="20"/>
              </w:rPr>
              <w:t xml:space="preserve"> </w:t>
            </w:r>
            <w:r>
              <w:rPr>
                <w:sz w:val="20"/>
              </w:rPr>
              <w:t>de</w:t>
            </w:r>
            <w:r>
              <w:rPr>
                <w:spacing w:val="-3"/>
                <w:sz w:val="20"/>
              </w:rPr>
              <w:t xml:space="preserve"> </w:t>
            </w:r>
            <w:r>
              <w:rPr>
                <w:sz w:val="20"/>
              </w:rPr>
              <w:t>fezabilitate.</w:t>
            </w:r>
          </w:p>
          <w:p w14:paraId="27B8CDD0" w14:textId="77777777" w:rsidR="00BD35D5" w:rsidRDefault="00000000">
            <w:pPr>
              <w:pStyle w:val="TableParagraph"/>
              <w:spacing w:before="4"/>
              <w:ind w:left="71" w:right="55"/>
              <w:jc w:val="both"/>
              <w:rPr>
                <w:sz w:val="20"/>
              </w:rPr>
            </w:pPr>
            <w:r>
              <w:rPr>
                <w:sz w:val="20"/>
              </w:rPr>
              <w:t>În</w:t>
            </w:r>
            <w:r>
              <w:rPr>
                <w:spacing w:val="1"/>
                <w:sz w:val="20"/>
              </w:rPr>
              <w:t xml:space="preserve"> </w:t>
            </w:r>
            <w:r>
              <w:rPr>
                <w:sz w:val="20"/>
              </w:rPr>
              <w:t>cazul</w:t>
            </w:r>
            <w:r>
              <w:rPr>
                <w:spacing w:val="1"/>
                <w:sz w:val="20"/>
              </w:rPr>
              <w:t xml:space="preserve"> </w:t>
            </w:r>
            <w:r>
              <w:rPr>
                <w:sz w:val="20"/>
              </w:rPr>
              <w:t>în</w:t>
            </w:r>
            <w:r>
              <w:rPr>
                <w:spacing w:val="1"/>
                <w:sz w:val="20"/>
              </w:rPr>
              <w:t xml:space="preserve"> </w:t>
            </w:r>
            <w:r>
              <w:rPr>
                <w:sz w:val="20"/>
              </w:rPr>
              <w:t>care</w:t>
            </w:r>
            <w:r>
              <w:rPr>
                <w:spacing w:val="1"/>
                <w:sz w:val="20"/>
              </w:rPr>
              <w:t xml:space="preserve"> </w:t>
            </w:r>
            <w:r>
              <w:rPr>
                <w:sz w:val="20"/>
              </w:rPr>
              <w:t>investiţia</w:t>
            </w:r>
            <w:r>
              <w:rPr>
                <w:spacing w:val="1"/>
                <w:sz w:val="20"/>
              </w:rPr>
              <w:t xml:space="preserve"> </w:t>
            </w:r>
            <w:r>
              <w:rPr>
                <w:sz w:val="20"/>
              </w:rPr>
              <w:t>prevede</w:t>
            </w:r>
            <w:r>
              <w:rPr>
                <w:spacing w:val="1"/>
                <w:sz w:val="20"/>
              </w:rPr>
              <w:t xml:space="preserve"> </w:t>
            </w:r>
            <w:r>
              <w:rPr>
                <w:sz w:val="20"/>
              </w:rPr>
              <w:t>utilaje</w:t>
            </w:r>
            <w:r>
              <w:rPr>
                <w:spacing w:val="1"/>
                <w:sz w:val="20"/>
              </w:rPr>
              <w:t xml:space="preserve"> </w:t>
            </w:r>
            <w:r>
              <w:rPr>
                <w:sz w:val="20"/>
              </w:rPr>
              <w:t>cu</w:t>
            </w:r>
            <w:r>
              <w:rPr>
                <w:spacing w:val="1"/>
                <w:sz w:val="20"/>
              </w:rPr>
              <w:t xml:space="preserve"> </w:t>
            </w:r>
            <w:r>
              <w:rPr>
                <w:sz w:val="20"/>
              </w:rPr>
              <w:t>montaj,</w:t>
            </w:r>
            <w:r>
              <w:rPr>
                <w:spacing w:val="-58"/>
                <w:sz w:val="20"/>
              </w:rPr>
              <w:t xml:space="preserve"> </w:t>
            </w:r>
            <w:r>
              <w:rPr>
                <w:sz w:val="20"/>
              </w:rPr>
              <w:t>solicitantul este obligat să evidenţieze montajul acestora</w:t>
            </w:r>
            <w:r>
              <w:rPr>
                <w:spacing w:val="1"/>
                <w:sz w:val="20"/>
              </w:rPr>
              <w:t xml:space="preserve"> </w:t>
            </w:r>
            <w:r>
              <w:rPr>
                <w:sz w:val="20"/>
              </w:rPr>
              <w:t>în</w:t>
            </w:r>
            <w:r>
              <w:rPr>
                <w:spacing w:val="1"/>
                <w:sz w:val="20"/>
              </w:rPr>
              <w:t xml:space="preserve"> </w:t>
            </w:r>
            <w:r>
              <w:rPr>
                <w:sz w:val="20"/>
              </w:rPr>
              <w:t>capitolul 4.2.</w:t>
            </w:r>
            <w:r>
              <w:rPr>
                <w:spacing w:val="1"/>
                <w:sz w:val="20"/>
              </w:rPr>
              <w:t xml:space="preserve"> </w:t>
            </w:r>
            <w:r>
              <w:rPr>
                <w:sz w:val="20"/>
              </w:rPr>
              <w:t>Montaj utilaj tehnologic</w:t>
            </w:r>
            <w:r>
              <w:rPr>
                <w:spacing w:val="1"/>
                <w:sz w:val="20"/>
              </w:rPr>
              <w:t xml:space="preserve"> </w:t>
            </w:r>
            <w:r>
              <w:rPr>
                <w:sz w:val="20"/>
              </w:rPr>
              <w:t>din Bugetul</w:t>
            </w:r>
            <w:r>
              <w:rPr>
                <w:spacing w:val="1"/>
                <w:sz w:val="20"/>
              </w:rPr>
              <w:t xml:space="preserve"> </w:t>
            </w:r>
            <w:r>
              <w:rPr>
                <w:sz w:val="20"/>
              </w:rPr>
              <w:t>indicativ al Proiectului, chiar dacă montajul este inclus în</w:t>
            </w:r>
            <w:r>
              <w:rPr>
                <w:spacing w:val="-58"/>
                <w:sz w:val="20"/>
              </w:rPr>
              <w:t xml:space="preserve"> </w:t>
            </w:r>
            <w:r>
              <w:rPr>
                <w:sz w:val="20"/>
              </w:rPr>
              <w:t>oferta</w:t>
            </w:r>
            <w:r>
              <w:rPr>
                <w:spacing w:val="1"/>
                <w:sz w:val="20"/>
              </w:rPr>
              <w:t xml:space="preserve"> </w:t>
            </w:r>
            <w:r>
              <w:rPr>
                <w:sz w:val="20"/>
              </w:rPr>
              <w:t>utilajului</w:t>
            </w:r>
            <w:r>
              <w:rPr>
                <w:spacing w:val="1"/>
                <w:sz w:val="20"/>
              </w:rPr>
              <w:t xml:space="preserve"> </w:t>
            </w:r>
            <w:r>
              <w:rPr>
                <w:sz w:val="20"/>
              </w:rPr>
              <w:t>cu</w:t>
            </w:r>
            <w:r>
              <w:rPr>
                <w:spacing w:val="1"/>
                <w:sz w:val="20"/>
              </w:rPr>
              <w:t xml:space="preserve"> </w:t>
            </w:r>
            <w:r>
              <w:rPr>
                <w:sz w:val="20"/>
              </w:rPr>
              <w:t>valoare</w:t>
            </w:r>
            <w:r>
              <w:rPr>
                <w:spacing w:val="1"/>
                <w:sz w:val="20"/>
              </w:rPr>
              <w:t xml:space="preserve"> </w:t>
            </w:r>
            <w:r>
              <w:rPr>
                <w:sz w:val="20"/>
              </w:rPr>
              <w:t>distinctă</w:t>
            </w:r>
            <w:r>
              <w:rPr>
                <w:spacing w:val="1"/>
                <w:sz w:val="20"/>
              </w:rPr>
              <w:t xml:space="preserve"> </w:t>
            </w:r>
            <w:r>
              <w:rPr>
                <w:sz w:val="20"/>
              </w:rPr>
              <w:t>pentru</w:t>
            </w:r>
            <w:r>
              <w:rPr>
                <w:spacing w:val="1"/>
                <w:sz w:val="20"/>
              </w:rPr>
              <w:t xml:space="preserve"> </w:t>
            </w:r>
            <w:r>
              <w:rPr>
                <w:sz w:val="20"/>
              </w:rPr>
              <w:t>a</w:t>
            </w:r>
            <w:r>
              <w:rPr>
                <w:spacing w:val="61"/>
                <w:sz w:val="20"/>
              </w:rPr>
              <w:t xml:space="preserve"> </w:t>
            </w:r>
            <w:r>
              <w:rPr>
                <w:sz w:val="20"/>
              </w:rPr>
              <w:t>fi</w:t>
            </w:r>
            <w:r>
              <w:rPr>
                <w:spacing w:val="1"/>
                <w:sz w:val="20"/>
              </w:rPr>
              <w:t xml:space="preserve"> </w:t>
            </w:r>
            <w:r>
              <w:rPr>
                <w:sz w:val="20"/>
              </w:rPr>
              <w:t>considerat cheltuială eligibilă sau se realizeaza în regie</w:t>
            </w:r>
            <w:r>
              <w:rPr>
                <w:spacing w:val="1"/>
                <w:sz w:val="20"/>
              </w:rPr>
              <w:t xml:space="preserve"> </w:t>
            </w:r>
            <w:r>
              <w:rPr>
                <w:sz w:val="20"/>
              </w:rPr>
              <w:t>proprie (caz în care se va evidenţia în coloana „cheltuieli</w:t>
            </w:r>
            <w:r>
              <w:rPr>
                <w:spacing w:val="1"/>
                <w:sz w:val="20"/>
              </w:rPr>
              <w:t xml:space="preserve"> </w:t>
            </w:r>
            <w:r>
              <w:rPr>
                <w:sz w:val="20"/>
              </w:rPr>
              <w:t>neeligibile”).</w:t>
            </w:r>
          </w:p>
          <w:p w14:paraId="77BC7974" w14:textId="77777777" w:rsidR="00BD35D5" w:rsidRDefault="00000000">
            <w:pPr>
              <w:pStyle w:val="TableParagraph"/>
              <w:spacing w:before="1"/>
              <w:ind w:left="71" w:right="54"/>
              <w:jc w:val="both"/>
              <w:rPr>
                <w:sz w:val="20"/>
              </w:rPr>
            </w:pPr>
            <w:r>
              <w:rPr>
                <w:sz w:val="20"/>
              </w:rPr>
              <w:t>Pentru</w:t>
            </w:r>
            <w:r>
              <w:rPr>
                <w:spacing w:val="1"/>
                <w:sz w:val="20"/>
              </w:rPr>
              <w:t xml:space="preserve"> </w:t>
            </w:r>
            <w:r>
              <w:rPr>
                <w:sz w:val="20"/>
              </w:rPr>
              <w:t>servicii</w:t>
            </w:r>
            <w:r>
              <w:rPr>
                <w:spacing w:val="1"/>
                <w:sz w:val="20"/>
              </w:rPr>
              <w:t xml:space="preserve"> </w:t>
            </w:r>
            <w:r>
              <w:rPr>
                <w:sz w:val="20"/>
              </w:rPr>
              <w:t>se</w:t>
            </w:r>
            <w:r>
              <w:rPr>
                <w:spacing w:val="1"/>
                <w:sz w:val="20"/>
              </w:rPr>
              <w:t xml:space="preserve"> </w:t>
            </w:r>
            <w:r>
              <w:rPr>
                <w:sz w:val="20"/>
              </w:rPr>
              <w:t>vor</w:t>
            </w:r>
            <w:r>
              <w:rPr>
                <w:spacing w:val="1"/>
                <w:sz w:val="20"/>
              </w:rPr>
              <w:t xml:space="preserve"> </w:t>
            </w:r>
            <w:r>
              <w:rPr>
                <w:sz w:val="20"/>
              </w:rPr>
              <w:t>prezenta</w:t>
            </w:r>
            <w:r>
              <w:rPr>
                <w:spacing w:val="1"/>
                <w:sz w:val="20"/>
              </w:rPr>
              <w:t xml:space="preserve"> </w:t>
            </w:r>
            <w:r>
              <w:rPr>
                <w:sz w:val="20"/>
              </w:rPr>
              <w:t>devize</w:t>
            </w:r>
            <w:r>
              <w:rPr>
                <w:spacing w:val="1"/>
                <w:sz w:val="20"/>
              </w:rPr>
              <w:t xml:space="preserve"> </w:t>
            </w:r>
            <w:r>
              <w:rPr>
                <w:sz w:val="20"/>
              </w:rPr>
              <w:t>defalcate</w:t>
            </w:r>
            <w:r>
              <w:rPr>
                <w:spacing w:val="1"/>
                <w:sz w:val="20"/>
              </w:rPr>
              <w:t xml:space="preserve"> </w:t>
            </w:r>
            <w:r>
              <w:rPr>
                <w:sz w:val="20"/>
              </w:rPr>
              <w:t>cu</w:t>
            </w:r>
            <w:r>
              <w:rPr>
                <w:spacing w:val="1"/>
                <w:sz w:val="20"/>
              </w:rPr>
              <w:t xml:space="preserve"> </w:t>
            </w:r>
            <w:r>
              <w:rPr>
                <w:sz w:val="20"/>
              </w:rPr>
              <w:t>estimarea costurilor (nr. experti, ore/ expert, costuri/</w:t>
            </w:r>
            <w:r>
              <w:rPr>
                <w:spacing w:val="1"/>
                <w:sz w:val="20"/>
              </w:rPr>
              <w:t xml:space="preserve"> </w:t>
            </w:r>
            <w:r>
              <w:rPr>
                <w:sz w:val="20"/>
              </w:rPr>
              <w:t>ora). Pentru situaţiile în care valorile sunt nejustificate</w:t>
            </w:r>
            <w:r>
              <w:rPr>
                <w:spacing w:val="1"/>
                <w:sz w:val="20"/>
              </w:rPr>
              <w:t xml:space="preserve"> </w:t>
            </w:r>
            <w:r>
              <w:rPr>
                <w:sz w:val="20"/>
              </w:rPr>
              <w:t>prin numarul de experţi, prin numarul de ore prognozate</w:t>
            </w:r>
            <w:r>
              <w:rPr>
                <w:spacing w:val="1"/>
                <w:sz w:val="20"/>
              </w:rPr>
              <w:t xml:space="preserve"> </w:t>
            </w:r>
            <w:r>
              <w:rPr>
                <w:sz w:val="20"/>
              </w:rPr>
              <w:t>sau</w:t>
            </w:r>
            <w:r>
              <w:rPr>
                <w:spacing w:val="1"/>
                <w:sz w:val="20"/>
              </w:rPr>
              <w:t xml:space="preserve"> </w:t>
            </w:r>
            <w:r>
              <w:rPr>
                <w:sz w:val="20"/>
              </w:rPr>
              <w:t>prin</w:t>
            </w:r>
            <w:r>
              <w:rPr>
                <w:spacing w:val="1"/>
                <w:sz w:val="20"/>
              </w:rPr>
              <w:t xml:space="preserve"> </w:t>
            </w:r>
            <w:r>
              <w:rPr>
                <w:sz w:val="20"/>
              </w:rPr>
              <w:t>natura</w:t>
            </w:r>
            <w:r>
              <w:rPr>
                <w:spacing w:val="1"/>
                <w:sz w:val="20"/>
              </w:rPr>
              <w:t xml:space="preserve"> </w:t>
            </w:r>
            <w:r>
              <w:rPr>
                <w:sz w:val="20"/>
              </w:rPr>
              <w:t>investiţiei,</w:t>
            </w:r>
            <w:r>
              <w:rPr>
                <w:spacing w:val="1"/>
                <w:sz w:val="20"/>
              </w:rPr>
              <w:t xml:space="preserve"> </w:t>
            </w:r>
            <w:r>
              <w:rPr>
                <w:sz w:val="20"/>
              </w:rPr>
              <w:t>la</w:t>
            </w:r>
            <w:r>
              <w:rPr>
                <w:spacing w:val="1"/>
                <w:sz w:val="20"/>
              </w:rPr>
              <w:t xml:space="preserve"> </w:t>
            </w:r>
            <w:r>
              <w:rPr>
                <w:sz w:val="20"/>
              </w:rPr>
              <w:t>verificarea</w:t>
            </w:r>
            <w:r>
              <w:rPr>
                <w:spacing w:val="1"/>
                <w:sz w:val="20"/>
              </w:rPr>
              <w:t xml:space="preserve"> </w:t>
            </w:r>
            <w:r>
              <w:rPr>
                <w:sz w:val="20"/>
              </w:rPr>
              <w:t>proiectului,</w:t>
            </w:r>
            <w:r>
              <w:rPr>
                <w:spacing w:val="1"/>
                <w:sz w:val="20"/>
              </w:rPr>
              <w:t xml:space="preserve"> </w:t>
            </w:r>
            <w:r>
              <w:rPr>
                <w:sz w:val="20"/>
              </w:rPr>
              <w:t>acestea</w:t>
            </w:r>
            <w:r>
              <w:rPr>
                <w:spacing w:val="1"/>
                <w:sz w:val="20"/>
              </w:rPr>
              <w:t xml:space="preserve"> </w:t>
            </w:r>
            <w:r>
              <w:rPr>
                <w:sz w:val="20"/>
              </w:rPr>
              <w:t>pot</w:t>
            </w:r>
            <w:r>
              <w:rPr>
                <w:spacing w:val="-3"/>
                <w:sz w:val="20"/>
              </w:rPr>
              <w:t xml:space="preserve"> </w:t>
            </w:r>
            <w:r>
              <w:rPr>
                <w:sz w:val="20"/>
              </w:rPr>
              <w:t>fi</w:t>
            </w:r>
            <w:r>
              <w:rPr>
                <w:spacing w:val="-4"/>
                <w:sz w:val="20"/>
              </w:rPr>
              <w:t xml:space="preserve"> </w:t>
            </w:r>
            <w:r>
              <w:rPr>
                <w:sz w:val="20"/>
              </w:rPr>
              <w:t>reduse,</w:t>
            </w:r>
            <w:r>
              <w:rPr>
                <w:spacing w:val="-5"/>
                <w:sz w:val="20"/>
              </w:rPr>
              <w:t xml:space="preserve"> </w:t>
            </w:r>
            <w:r>
              <w:rPr>
                <w:sz w:val="20"/>
              </w:rPr>
              <w:t>cu</w:t>
            </w:r>
            <w:r>
              <w:rPr>
                <w:spacing w:val="-4"/>
                <w:sz w:val="20"/>
              </w:rPr>
              <w:t xml:space="preserve"> </w:t>
            </w:r>
            <w:r>
              <w:rPr>
                <w:sz w:val="20"/>
              </w:rPr>
              <w:t>informarea</w:t>
            </w:r>
            <w:r>
              <w:rPr>
                <w:spacing w:val="1"/>
                <w:sz w:val="20"/>
              </w:rPr>
              <w:t xml:space="preserve"> </w:t>
            </w:r>
            <w:r>
              <w:rPr>
                <w:sz w:val="20"/>
              </w:rPr>
              <w:t>solicitantului.</w:t>
            </w:r>
          </w:p>
          <w:p w14:paraId="148C4FA1" w14:textId="77777777" w:rsidR="00BD35D5" w:rsidRDefault="00000000">
            <w:pPr>
              <w:pStyle w:val="TableParagraph"/>
              <w:ind w:left="71" w:right="56"/>
              <w:jc w:val="both"/>
              <w:rPr>
                <w:sz w:val="20"/>
              </w:rPr>
            </w:pPr>
            <w:r>
              <w:rPr>
                <w:sz w:val="20"/>
              </w:rPr>
              <w:t>În</w:t>
            </w:r>
            <w:r>
              <w:rPr>
                <w:spacing w:val="1"/>
                <w:sz w:val="20"/>
              </w:rPr>
              <w:t xml:space="preserve"> </w:t>
            </w:r>
            <w:r>
              <w:rPr>
                <w:sz w:val="20"/>
              </w:rPr>
              <w:t>cazul</w:t>
            </w:r>
            <w:r>
              <w:rPr>
                <w:spacing w:val="1"/>
                <w:sz w:val="20"/>
              </w:rPr>
              <w:t xml:space="preserve"> </w:t>
            </w:r>
            <w:r>
              <w:rPr>
                <w:sz w:val="20"/>
              </w:rPr>
              <w:t>în</w:t>
            </w:r>
            <w:r>
              <w:rPr>
                <w:spacing w:val="1"/>
                <w:sz w:val="20"/>
              </w:rPr>
              <w:t xml:space="preserve"> </w:t>
            </w:r>
            <w:r>
              <w:rPr>
                <w:sz w:val="20"/>
              </w:rPr>
              <w:t>care</w:t>
            </w:r>
            <w:r>
              <w:rPr>
                <w:spacing w:val="1"/>
                <w:sz w:val="20"/>
              </w:rPr>
              <w:t xml:space="preserve"> </w:t>
            </w:r>
            <w:r>
              <w:rPr>
                <w:sz w:val="20"/>
              </w:rPr>
              <w:t>investiţia</w:t>
            </w:r>
            <w:r>
              <w:rPr>
                <w:spacing w:val="1"/>
                <w:sz w:val="20"/>
              </w:rPr>
              <w:t xml:space="preserve"> </w:t>
            </w:r>
            <w:r>
              <w:rPr>
                <w:sz w:val="20"/>
              </w:rPr>
              <w:t>cuprinde</w:t>
            </w:r>
            <w:r>
              <w:rPr>
                <w:spacing w:val="1"/>
                <w:sz w:val="20"/>
              </w:rPr>
              <w:t xml:space="preserve"> </w:t>
            </w:r>
            <w:r>
              <w:rPr>
                <w:sz w:val="20"/>
              </w:rPr>
              <w:t>cheltuieli</w:t>
            </w:r>
            <w:r>
              <w:rPr>
                <w:spacing w:val="61"/>
                <w:sz w:val="20"/>
              </w:rPr>
              <w:t xml:space="preserve"> </w:t>
            </w:r>
            <w:r>
              <w:rPr>
                <w:sz w:val="20"/>
              </w:rPr>
              <w:t>cu</w:t>
            </w:r>
            <w:r>
              <w:rPr>
                <w:spacing w:val="1"/>
                <w:sz w:val="20"/>
              </w:rPr>
              <w:t xml:space="preserve"> </w:t>
            </w:r>
            <w:r>
              <w:rPr>
                <w:sz w:val="20"/>
              </w:rPr>
              <w:t>construcţii</w:t>
            </w:r>
            <w:r>
              <w:rPr>
                <w:spacing w:val="1"/>
                <w:sz w:val="20"/>
              </w:rPr>
              <w:t xml:space="preserve"> </w:t>
            </w:r>
            <w:r>
              <w:rPr>
                <w:sz w:val="20"/>
              </w:rPr>
              <w:t>noi</w:t>
            </w:r>
            <w:r>
              <w:rPr>
                <w:spacing w:val="1"/>
                <w:sz w:val="20"/>
              </w:rPr>
              <w:t xml:space="preserve"> </w:t>
            </w:r>
            <w:r>
              <w:rPr>
                <w:sz w:val="20"/>
              </w:rPr>
              <w:t>sau</w:t>
            </w:r>
            <w:r>
              <w:rPr>
                <w:spacing w:val="1"/>
                <w:sz w:val="20"/>
              </w:rPr>
              <w:t xml:space="preserve"> </w:t>
            </w:r>
            <w:r>
              <w:rPr>
                <w:sz w:val="20"/>
              </w:rPr>
              <w:t>modernizari,</w:t>
            </w:r>
            <w:r>
              <w:rPr>
                <w:spacing w:val="1"/>
                <w:sz w:val="20"/>
              </w:rPr>
              <w:t xml:space="preserve"> </w:t>
            </w:r>
            <w:r>
              <w:rPr>
                <w:sz w:val="20"/>
              </w:rPr>
              <w:t>se</w:t>
            </w:r>
            <w:r>
              <w:rPr>
                <w:spacing w:val="1"/>
                <w:sz w:val="20"/>
              </w:rPr>
              <w:t xml:space="preserve"> </w:t>
            </w:r>
            <w:r>
              <w:rPr>
                <w:sz w:val="20"/>
              </w:rPr>
              <w:t>va prezenta calcul</w:t>
            </w:r>
            <w:r>
              <w:rPr>
                <w:spacing w:val="1"/>
                <w:sz w:val="20"/>
              </w:rPr>
              <w:t xml:space="preserve"> </w:t>
            </w:r>
            <w:r>
              <w:rPr>
                <w:sz w:val="20"/>
              </w:rPr>
              <w:t>pentru</w:t>
            </w:r>
            <w:r>
              <w:rPr>
                <w:spacing w:val="1"/>
                <w:sz w:val="20"/>
              </w:rPr>
              <w:t xml:space="preserve"> </w:t>
            </w:r>
            <w:r>
              <w:rPr>
                <w:sz w:val="20"/>
              </w:rPr>
              <w:t>investiţia</w:t>
            </w:r>
            <w:r>
              <w:rPr>
                <w:spacing w:val="1"/>
                <w:sz w:val="20"/>
              </w:rPr>
              <w:t xml:space="preserve"> </w:t>
            </w:r>
            <w:r>
              <w:rPr>
                <w:sz w:val="20"/>
              </w:rPr>
              <w:t>specifică</w:t>
            </w:r>
            <w:r>
              <w:rPr>
                <w:spacing w:val="1"/>
                <w:sz w:val="20"/>
              </w:rPr>
              <w:t xml:space="preserve"> </w:t>
            </w:r>
            <w:r>
              <w:rPr>
                <w:sz w:val="20"/>
              </w:rPr>
              <w:t>în</w:t>
            </w:r>
            <w:r>
              <w:rPr>
                <w:spacing w:val="1"/>
                <w:sz w:val="20"/>
              </w:rPr>
              <w:t xml:space="preserve"> </w:t>
            </w:r>
            <w:r>
              <w:rPr>
                <w:sz w:val="20"/>
              </w:rPr>
              <w:t>care</w:t>
            </w:r>
            <w:r>
              <w:rPr>
                <w:spacing w:val="1"/>
                <w:sz w:val="20"/>
              </w:rPr>
              <w:t xml:space="preserve"> </w:t>
            </w:r>
            <w:r>
              <w:rPr>
                <w:sz w:val="20"/>
              </w:rPr>
              <w:t>suma</w:t>
            </w:r>
            <w:r>
              <w:rPr>
                <w:spacing w:val="1"/>
                <w:sz w:val="20"/>
              </w:rPr>
              <w:t xml:space="preserve"> </w:t>
            </w:r>
            <w:r>
              <w:rPr>
                <w:sz w:val="20"/>
              </w:rPr>
              <w:t>tuturor</w:t>
            </w:r>
            <w:r>
              <w:rPr>
                <w:spacing w:val="1"/>
                <w:sz w:val="20"/>
              </w:rPr>
              <w:t xml:space="preserve"> </w:t>
            </w:r>
            <w:r>
              <w:rPr>
                <w:sz w:val="20"/>
              </w:rPr>
              <w:t>cheltuielilor cu construcţii şi</w:t>
            </w:r>
            <w:r>
              <w:rPr>
                <w:spacing w:val="60"/>
                <w:sz w:val="20"/>
              </w:rPr>
              <w:t xml:space="preserve"> </w:t>
            </w:r>
            <w:r>
              <w:rPr>
                <w:sz w:val="20"/>
              </w:rPr>
              <w:t>instalaţii se raportează la</w:t>
            </w:r>
            <w:r>
              <w:rPr>
                <w:spacing w:val="1"/>
                <w:sz w:val="20"/>
              </w:rPr>
              <w:t xml:space="preserve"> </w:t>
            </w:r>
            <w:r>
              <w:rPr>
                <w:sz w:val="20"/>
              </w:rPr>
              <w:t>mp de</w:t>
            </w:r>
            <w:r>
              <w:rPr>
                <w:spacing w:val="-3"/>
                <w:sz w:val="20"/>
              </w:rPr>
              <w:t xml:space="preserve"> </w:t>
            </w:r>
            <w:r>
              <w:rPr>
                <w:sz w:val="20"/>
              </w:rPr>
              <w:t>construcţie.</w:t>
            </w:r>
          </w:p>
          <w:p w14:paraId="65D789F6" w14:textId="77777777" w:rsidR="00BD35D5" w:rsidRDefault="00000000">
            <w:pPr>
              <w:pStyle w:val="TableParagraph"/>
              <w:ind w:left="71" w:right="49"/>
              <w:jc w:val="both"/>
              <w:rPr>
                <w:sz w:val="20"/>
              </w:rPr>
            </w:pPr>
            <w:r>
              <w:rPr>
                <w:sz w:val="20"/>
              </w:rPr>
              <w:t>În</w:t>
            </w:r>
            <w:r>
              <w:rPr>
                <w:spacing w:val="1"/>
                <w:sz w:val="20"/>
              </w:rPr>
              <w:t xml:space="preserve"> </w:t>
            </w:r>
            <w:r>
              <w:rPr>
                <w:sz w:val="20"/>
              </w:rPr>
              <w:t>cazul</w:t>
            </w:r>
            <w:r>
              <w:rPr>
                <w:spacing w:val="1"/>
                <w:sz w:val="20"/>
              </w:rPr>
              <w:t xml:space="preserve"> </w:t>
            </w:r>
            <w:r>
              <w:rPr>
                <w:sz w:val="20"/>
              </w:rPr>
              <w:t>proiectelor</w:t>
            </w:r>
            <w:r>
              <w:rPr>
                <w:spacing w:val="1"/>
                <w:sz w:val="20"/>
              </w:rPr>
              <w:t xml:space="preserve"> </w:t>
            </w:r>
            <w:r>
              <w:rPr>
                <w:sz w:val="20"/>
              </w:rPr>
              <w:t>care</w:t>
            </w:r>
            <w:r>
              <w:rPr>
                <w:spacing w:val="1"/>
                <w:sz w:val="20"/>
              </w:rPr>
              <w:t xml:space="preserve"> </w:t>
            </w:r>
            <w:r>
              <w:rPr>
                <w:sz w:val="20"/>
              </w:rPr>
              <w:t>prevăd</w:t>
            </w:r>
            <w:r>
              <w:rPr>
                <w:spacing w:val="61"/>
                <w:sz w:val="20"/>
              </w:rPr>
              <w:t xml:space="preserve"> </w:t>
            </w:r>
            <w:r>
              <w:rPr>
                <w:sz w:val="20"/>
              </w:rPr>
              <w:t>modernizarea/</w:t>
            </w:r>
            <w:r>
              <w:rPr>
                <w:spacing w:val="1"/>
                <w:sz w:val="20"/>
              </w:rPr>
              <w:t xml:space="preserve"> </w:t>
            </w:r>
            <w:r>
              <w:rPr>
                <w:sz w:val="20"/>
              </w:rPr>
              <w:t>finalizarea construcţiilor existente/ achiziţii de utilaje cu</w:t>
            </w:r>
            <w:r>
              <w:rPr>
                <w:spacing w:val="1"/>
                <w:sz w:val="20"/>
              </w:rPr>
              <w:t xml:space="preserve"> </w:t>
            </w:r>
            <w:r>
              <w:rPr>
                <w:sz w:val="20"/>
              </w:rPr>
              <w:t>montaj care schimbă regimul de exploatare a construcţiei</w:t>
            </w:r>
            <w:r>
              <w:rPr>
                <w:spacing w:val="-58"/>
                <w:sz w:val="20"/>
              </w:rPr>
              <w:t xml:space="preserve"> </w:t>
            </w:r>
            <w:r>
              <w:rPr>
                <w:sz w:val="20"/>
              </w:rPr>
              <w:t>existente,</w:t>
            </w:r>
            <w:r>
              <w:rPr>
                <w:spacing w:val="1"/>
                <w:sz w:val="20"/>
              </w:rPr>
              <w:t xml:space="preserve"> </w:t>
            </w:r>
            <w:r>
              <w:rPr>
                <w:sz w:val="20"/>
              </w:rPr>
              <w:t>se</w:t>
            </w:r>
            <w:r>
              <w:rPr>
                <w:spacing w:val="1"/>
                <w:sz w:val="20"/>
              </w:rPr>
              <w:t xml:space="preserve"> </w:t>
            </w:r>
            <w:r>
              <w:rPr>
                <w:sz w:val="20"/>
              </w:rPr>
              <w:t>ataşează</w:t>
            </w:r>
            <w:r>
              <w:rPr>
                <w:spacing w:val="1"/>
                <w:sz w:val="20"/>
              </w:rPr>
              <w:t xml:space="preserve"> </w:t>
            </w:r>
            <w:r>
              <w:rPr>
                <w:sz w:val="20"/>
              </w:rPr>
              <w:t>la</w:t>
            </w:r>
            <w:r>
              <w:rPr>
                <w:spacing w:val="1"/>
                <w:sz w:val="20"/>
              </w:rPr>
              <w:t xml:space="preserve"> </w:t>
            </w:r>
            <w:r>
              <w:rPr>
                <w:sz w:val="20"/>
              </w:rPr>
              <w:t>Studiul</w:t>
            </w:r>
            <w:r>
              <w:rPr>
                <w:spacing w:val="1"/>
                <w:sz w:val="20"/>
              </w:rPr>
              <w:t xml:space="preserve"> </w:t>
            </w:r>
            <w:r>
              <w:rPr>
                <w:sz w:val="20"/>
              </w:rPr>
              <w:t>de</w:t>
            </w:r>
            <w:r>
              <w:rPr>
                <w:spacing w:val="1"/>
                <w:sz w:val="20"/>
              </w:rPr>
              <w:t xml:space="preserve"> </w:t>
            </w:r>
            <w:r>
              <w:rPr>
                <w:sz w:val="20"/>
              </w:rPr>
              <w:t>fezabilitate,</w:t>
            </w:r>
            <w:r>
              <w:rPr>
                <w:spacing w:val="1"/>
                <w:sz w:val="20"/>
              </w:rPr>
              <w:t xml:space="preserve"> </w:t>
            </w:r>
            <w:r>
              <w:rPr>
                <w:sz w:val="20"/>
              </w:rPr>
              <w:t>obligatoriu</w:t>
            </w:r>
            <w:r>
              <w:rPr>
                <w:spacing w:val="1"/>
                <w:sz w:val="20"/>
              </w:rPr>
              <w:t xml:space="preserve"> </w:t>
            </w:r>
            <w:r>
              <w:rPr>
                <w:sz w:val="20"/>
              </w:rPr>
              <w:t>Expertiza</w:t>
            </w:r>
            <w:r>
              <w:rPr>
                <w:spacing w:val="1"/>
                <w:sz w:val="20"/>
              </w:rPr>
              <w:t xml:space="preserve"> </w:t>
            </w:r>
            <w:r>
              <w:rPr>
                <w:sz w:val="20"/>
              </w:rPr>
              <w:t>tehnică</w:t>
            </w:r>
            <w:r>
              <w:rPr>
                <w:spacing w:val="1"/>
                <w:sz w:val="20"/>
              </w:rPr>
              <w:t xml:space="preserve"> </w:t>
            </w:r>
            <w:r>
              <w:rPr>
                <w:sz w:val="20"/>
              </w:rPr>
              <w:t>de</w:t>
            </w:r>
            <w:r>
              <w:rPr>
                <w:spacing w:val="1"/>
                <w:sz w:val="20"/>
              </w:rPr>
              <w:t xml:space="preserve"> </w:t>
            </w:r>
            <w:r>
              <w:rPr>
                <w:sz w:val="20"/>
              </w:rPr>
              <w:t>specialitate</w:t>
            </w:r>
            <w:r>
              <w:rPr>
                <w:spacing w:val="1"/>
                <w:sz w:val="20"/>
              </w:rPr>
              <w:t xml:space="preserve"> </w:t>
            </w:r>
            <w:r>
              <w:rPr>
                <w:sz w:val="20"/>
              </w:rPr>
              <w:t>asupra</w:t>
            </w:r>
            <w:r>
              <w:rPr>
                <w:spacing w:val="1"/>
                <w:sz w:val="20"/>
              </w:rPr>
              <w:t xml:space="preserve"> </w:t>
            </w:r>
            <w:r>
              <w:rPr>
                <w:sz w:val="20"/>
              </w:rPr>
              <w:t>construcţiei existente. In cazul construcţiilor nefinalizate,</w:t>
            </w:r>
            <w:r>
              <w:rPr>
                <w:spacing w:val="-58"/>
                <w:sz w:val="20"/>
              </w:rPr>
              <w:t xml:space="preserve"> </w:t>
            </w:r>
            <w:r>
              <w:rPr>
                <w:sz w:val="20"/>
              </w:rPr>
              <w:t>la</w:t>
            </w:r>
            <w:r>
              <w:rPr>
                <w:spacing w:val="1"/>
                <w:sz w:val="20"/>
              </w:rPr>
              <w:t xml:space="preserve"> </w:t>
            </w:r>
            <w:r>
              <w:rPr>
                <w:sz w:val="20"/>
              </w:rPr>
              <w:t>Studiul</w:t>
            </w:r>
            <w:r>
              <w:rPr>
                <w:spacing w:val="1"/>
                <w:sz w:val="20"/>
              </w:rPr>
              <w:t xml:space="preserve"> </w:t>
            </w:r>
            <w:r>
              <w:rPr>
                <w:sz w:val="20"/>
              </w:rPr>
              <w:t>de</w:t>
            </w:r>
            <w:r>
              <w:rPr>
                <w:spacing w:val="1"/>
                <w:sz w:val="20"/>
              </w:rPr>
              <w:t xml:space="preserve"> </w:t>
            </w:r>
            <w:r>
              <w:rPr>
                <w:sz w:val="20"/>
              </w:rPr>
              <w:t>fezabilitate</w:t>
            </w:r>
            <w:r>
              <w:rPr>
                <w:spacing w:val="1"/>
                <w:sz w:val="20"/>
              </w:rPr>
              <w:t xml:space="preserve"> </w:t>
            </w:r>
            <w:r>
              <w:rPr>
                <w:sz w:val="20"/>
              </w:rPr>
              <w:t>se</w:t>
            </w:r>
            <w:r>
              <w:rPr>
                <w:spacing w:val="1"/>
                <w:sz w:val="20"/>
              </w:rPr>
              <w:t xml:space="preserve"> </w:t>
            </w:r>
            <w:r>
              <w:rPr>
                <w:sz w:val="20"/>
              </w:rPr>
              <w:t>ataşează</w:t>
            </w:r>
            <w:r>
              <w:rPr>
                <w:spacing w:val="1"/>
                <w:sz w:val="20"/>
              </w:rPr>
              <w:t xml:space="preserve"> </w:t>
            </w:r>
            <w:r>
              <w:rPr>
                <w:sz w:val="20"/>
              </w:rPr>
              <w:t>atât</w:t>
            </w:r>
            <w:r>
              <w:rPr>
                <w:spacing w:val="1"/>
                <w:sz w:val="20"/>
              </w:rPr>
              <w:t xml:space="preserve"> </w:t>
            </w:r>
            <w:r>
              <w:rPr>
                <w:sz w:val="20"/>
              </w:rPr>
              <w:t>Expertiza</w:t>
            </w:r>
            <w:r>
              <w:rPr>
                <w:spacing w:val="1"/>
                <w:sz w:val="20"/>
              </w:rPr>
              <w:t xml:space="preserve"> </w:t>
            </w:r>
            <w:r>
              <w:rPr>
                <w:sz w:val="20"/>
              </w:rPr>
              <w:t>tehnică de specialitate asupra construcţiei existente</w:t>
            </w:r>
            <w:r>
              <w:rPr>
                <w:spacing w:val="60"/>
                <w:sz w:val="20"/>
              </w:rPr>
              <w:t xml:space="preserve"> </w:t>
            </w:r>
            <w:r>
              <w:rPr>
                <w:sz w:val="20"/>
              </w:rPr>
              <w:t>cât</w:t>
            </w:r>
            <w:r>
              <w:rPr>
                <w:spacing w:val="1"/>
                <w:sz w:val="20"/>
              </w:rPr>
              <w:t xml:space="preserve"> </w:t>
            </w:r>
            <w:r>
              <w:rPr>
                <w:sz w:val="20"/>
              </w:rPr>
              <w:t>și</w:t>
            </w:r>
            <w:r>
              <w:rPr>
                <w:spacing w:val="1"/>
                <w:sz w:val="20"/>
              </w:rPr>
              <w:t xml:space="preserve"> </w:t>
            </w:r>
            <w:r>
              <w:rPr>
                <w:sz w:val="20"/>
              </w:rPr>
              <w:t>Raportul privind</w:t>
            </w:r>
            <w:r>
              <w:rPr>
                <w:spacing w:val="-3"/>
                <w:sz w:val="20"/>
              </w:rPr>
              <w:t xml:space="preserve"> </w:t>
            </w:r>
            <w:r>
              <w:rPr>
                <w:sz w:val="20"/>
              </w:rPr>
              <w:t>stadiul</w:t>
            </w:r>
            <w:r>
              <w:rPr>
                <w:spacing w:val="-6"/>
                <w:sz w:val="20"/>
              </w:rPr>
              <w:t xml:space="preserve"> </w:t>
            </w:r>
            <w:r>
              <w:rPr>
                <w:sz w:val="20"/>
              </w:rPr>
              <w:t>fizic</w:t>
            </w:r>
            <w:r>
              <w:rPr>
                <w:spacing w:val="-2"/>
                <w:sz w:val="20"/>
              </w:rPr>
              <w:t xml:space="preserve"> </w:t>
            </w:r>
            <w:r>
              <w:rPr>
                <w:sz w:val="20"/>
              </w:rPr>
              <w:t>al</w:t>
            </w:r>
            <w:r>
              <w:rPr>
                <w:spacing w:val="-1"/>
                <w:sz w:val="20"/>
              </w:rPr>
              <w:t xml:space="preserve"> </w:t>
            </w:r>
            <w:r>
              <w:rPr>
                <w:sz w:val="20"/>
              </w:rPr>
              <w:t>lucrărilor.</w:t>
            </w:r>
          </w:p>
          <w:p w14:paraId="18D47E3B" w14:textId="77777777" w:rsidR="00BD35D5" w:rsidRDefault="00000000">
            <w:pPr>
              <w:pStyle w:val="TableParagraph"/>
              <w:spacing w:line="231" w:lineRule="exact"/>
              <w:ind w:left="71"/>
              <w:rPr>
                <w:sz w:val="20"/>
              </w:rPr>
            </w:pPr>
            <w:r>
              <w:rPr>
                <w:sz w:val="20"/>
              </w:rPr>
              <w:t>Atentie!</w:t>
            </w:r>
          </w:p>
          <w:p w14:paraId="2AFB6B70" w14:textId="77777777" w:rsidR="00BD35D5" w:rsidRDefault="00000000">
            <w:pPr>
              <w:pStyle w:val="TableParagraph"/>
              <w:spacing w:before="3"/>
              <w:ind w:left="71" w:right="51"/>
              <w:jc w:val="both"/>
              <w:rPr>
                <w:sz w:val="20"/>
              </w:rPr>
            </w:pPr>
            <w:r>
              <w:rPr>
                <w:sz w:val="20"/>
              </w:rPr>
              <w:t>În situaţia în care</w:t>
            </w:r>
            <w:r>
              <w:rPr>
                <w:spacing w:val="1"/>
                <w:sz w:val="20"/>
              </w:rPr>
              <w:t xml:space="preserve"> </w:t>
            </w:r>
            <w:r>
              <w:rPr>
                <w:sz w:val="20"/>
              </w:rPr>
              <w:t>se regăsesc în Studiul de Fezabilitate</w:t>
            </w:r>
            <w:r>
              <w:rPr>
                <w:spacing w:val="1"/>
                <w:sz w:val="20"/>
              </w:rPr>
              <w:t xml:space="preserve"> </w:t>
            </w:r>
            <w:r>
              <w:rPr>
                <w:sz w:val="20"/>
              </w:rPr>
              <w:t>informaţii</w:t>
            </w:r>
            <w:r>
              <w:rPr>
                <w:spacing w:val="61"/>
                <w:sz w:val="20"/>
              </w:rPr>
              <w:t xml:space="preserve"> </w:t>
            </w:r>
            <w:r>
              <w:rPr>
                <w:sz w:val="20"/>
              </w:rPr>
              <w:t>identice din alte proiecte similare, care nu</w:t>
            </w:r>
            <w:r>
              <w:rPr>
                <w:spacing w:val="1"/>
                <w:sz w:val="20"/>
              </w:rPr>
              <w:t xml:space="preserve"> </w:t>
            </w:r>
            <w:r>
              <w:rPr>
                <w:sz w:val="20"/>
              </w:rPr>
              <w:t>sunt</w:t>
            </w:r>
            <w:r>
              <w:rPr>
                <w:spacing w:val="1"/>
                <w:sz w:val="20"/>
              </w:rPr>
              <w:t xml:space="preserve"> </w:t>
            </w:r>
            <w:r>
              <w:rPr>
                <w:sz w:val="20"/>
              </w:rPr>
              <w:t>specifice</w:t>
            </w:r>
            <w:r>
              <w:rPr>
                <w:spacing w:val="1"/>
                <w:sz w:val="20"/>
              </w:rPr>
              <w:t xml:space="preserve"> </w:t>
            </w:r>
            <w:r>
              <w:rPr>
                <w:sz w:val="20"/>
              </w:rPr>
              <w:t>proiectului</w:t>
            </w:r>
            <w:r>
              <w:rPr>
                <w:spacing w:val="1"/>
                <w:sz w:val="20"/>
              </w:rPr>
              <w:t xml:space="preserve"> </w:t>
            </w:r>
            <w:r>
              <w:rPr>
                <w:sz w:val="20"/>
              </w:rPr>
              <w:t>analizat,</w:t>
            </w:r>
            <w:r>
              <w:rPr>
                <w:spacing w:val="1"/>
                <w:sz w:val="20"/>
              </w:rPr>
              <w:t xml:space="preserve"> </w:t>
            </w:r>
            <w:r>
              <w:rPr>
                <w:sz w:val="20"/>
              </w:rPr>
              <w:t>se</w:t>
            </w:r>
            <w:r>
              <w:rPr>
                <w:spacing w:val="1"/>
                <w:sz w:val="20"/>
              </w:rPr>
              <w:t xml:space="preserve"> </w:t>
            </w:r>
            <w:r>
              <w:rPr>
                <w:sz w:val="20"/>
              </w:rPr>
              <w:t>poate</w:t>
            </w:r>
            <w:r>
              <w:rPr>
                <w:spacing w:val="1"/>
                <w:sz w:val="20"/>
              </w:rPr>
              <w:t xml:space="preserve"> </w:t>
            </w:r>
            <w:r>
              <w:rPr>
                <w:sz w:val="20"/>
              </w:rPr>
              <w:t>decide</w:t>
            </w:r>
            <w:r>
              <w:rPr>
                <w:spacing w:val="1"/>
                <w:sz w:val="20"/>
              </w:rPr>
              <w:t xml:space="preserve"> </w:t>
            </w:r>
            <w:r>
              <w:rPr>
                <w:sz w:val="20"/>
              </w:rPr>
              <w:t>diminuarea cheltuielilor de la cap.3 - Cheltuieli pentru</w:t>
            </w:r>
            <w:r>
              <w:rPr>
                <w:spacing w:val="1"/>
                <w:sz w:val="20"/>
              </w:rPr>
              <w:t xml:space="preserve"> </w:t>
            </w:r>
            <w:r>
              <w:rPr>
                <w:sz w:val="20"/>
              </w:rPr>
              <w:t>proiectare</w:t>
            </w:r>
            <w:r>
              <w:rPr>
                <w:spacing w:val="1"/>
                <w:sz w:val="20"/>
              </w:rPr>
              <w:t xml:space="preserve"> </w:t>
            </w:r>
            <w:r>
              <w:rPr>
                <w:sz w:val="20"/>
              </w:rPr>
              <w:t>şi</w:t>
            </w:r>
            <w:r>
              <w:rPr>
                <w:spacing w:val="1"/>
                <w:sz w:val="20"/>
              </w:rPr>
              <w:t xml:space="preserve"> </w:t>
            </w:r>
            <w:r>
              <w:rPr>
                <w:sz w:val="20"/>
              </w:rPr>
              <w:t>asistenţă</w:t>
            </w:r>
            <w:r>
              <w:rPr>
                <w:spacing w:val="1"/>
                <w:sz w:val="20"/>
              </w:rPr>
              <w:t xml:space="preserve"> </w:t>
            </w:r>
            <w:r>
              <w:rPr>
                <w:sz w:val="20"/>
              </w:rPr>
              <w:t>tehnică</w:t>
            </w:r>
            <w:r>
              <w:rPr>
                <w:spacing w:val="1"/>
                <w:sz w:val="20"/>
              </w:rPr>
              <w:t xml:space="preserve"> </w:t>
            </w:r>
            <w:r>
              <w:rPr>
                <w:b/>
                <w:sz w:val="20"/>
              </w:rPr>
              <w:t>sau</w:t>
            </w:r>
            <w:r>
              <w:rPr>
                <w:b/>
                <w:spacing w:val="1"/>
                <w:sz w:val="20"/>
              </w:rPr>
              <w:t xml:space="preserve"> </w:t>
            </w:r>
            <w:r>
              <w:rPr>
                <w:sz w:val="20"/>
              </w:rPr>
              <w:t>neeligibilitatea</w:t>
            </w:r>
            <w:r>
              <w:rPr>
                <w:spacing w:val="1"/>
                <w:sz w:val="20"/>
              </w:rPr>
              <w:t xml:space="preserve"> </w:t>
            </w:r>
            <w:r>
              <w:rPr>
                <w:sz w:val="20"/>
              </w:rPr>
              <w:t>cheltuielilor</w:t>
            </w:r>
            <w:r>
              <w:rPr>
                <w:spacing w:val="1"/>
                <w:sz w:val="20"/>
              </w:rPr>
              <w:t xml:space="preserve"> </w:t>
            </w:r>
            <w:r>
              <w:rPr>
                <w:sz w:val="20"/>
              </w:rPr>
              <w:t>capitolului</w:t>
            </w:r>
            <w:r>
              <w:rPr>
                <w:spacing w:val="1"/>
                <w:sz w:val="20"/>
              </w:rPr>
              <w:t xml:space="preserve"> </w:t>
            </w:r>
            <w:r>
              <w:rPr>
                <w:sz w:val="20"/>
              </w:rPr>
              <w:t>3,</w:t>
            </w:r>
            <w:r>
              <w:rPr>
                <w:spacing w:val="1"/>
                <w:sz w:val="20"/>
              </w:rPr>
              <w:t xml:space="preserve"> </w:t>
            </w:r>
            <w:r>
              <w:rPr>
                <w:sz w:val="20"/>
              </w:rPr>
              <w:t>dacă</w:t>
            </w:r>
            <w:r>
              <w:rPr>
                <w:spacing w:val="1"/>
                <w:sz w:val="20"/>
              </w:rPr>
              <w:t xml:space="preserve"> </w:t>
            </w:r>
            <w:r>
              <w:rPr>
                <w:sz w:val="20"/>
              </w:rPr>
              <w:t>nu</w:t>
            </w:r>
            <w:r>
              <w:rPr>
                <w:spacing w:val="1"/>
                <w:sz w:val="20"/>
              </w:rPr>
              <w:t xml:space="preserve"> </w:t>
            </w:r>
            <w:r>
              <w:rPr>
                <w:sz w:val="20"/>
              </w:rPr>
              <w:t>se</w:t>
            </w:r>
            <w:r>
              <w:rPr>
                <w:spacing w:val="1"/>
                <w:sz w:val="20"/>
              </w:rPr>
              <w:t xml:space="preserve"> </w:t>
            </w:r>
            <w:r>
              <w:rPr>
                <w:sz w:val="20"/>
              </w:rPr>
              <w:t>dovedeşte</w:t>
            </w:r>
            <w:r>
              <w:rPr>
                <w:spacing w:val="1"/>
                <w:sz w:val="20"/>
              </w:rPr>
              <w:t xml:space="preserve"> </w:t>
            </w:r>
            <w:r>
              <w:rPr>
                <w:sz w:val="20"/>
              </w:rPr>
              <w:t>o</w:t>
            </w:r>
            <w:r>
              <w:rPr>
                <w:spacing w:val="1"/>
                <w:sz w:val="20"/>
              </w:rPr>
              <w:t xml:space="preserve"> </w:t>
            </w:r>
            <w:r>
              <w:rPr>
                <w:sz w:val="20"/>
              </w:rPr>
              <w:t>particularizare</w:t>
            </w:r>
            <w:r>
              <w:rPr>
                <w:spacing w:val="-4"/>
                <w:sz w:val="20"/>
              </w:rPr>
              <w:t xml:space="preserve"> </w:t>
            </w:r>
            <w:r>
              <w:rPr>
                <w:sz w:val="20"/>
              </w:rPr>
              <w:t>la specificul proiectului.</w:t>
            </w:r>
          </w:p>
          <w:p w14:paraId="0A555E8A" w14:textId="77777777" w:rsidR="00BD35D5" w:rsidRDefault="00BD35D5">
            <w:pPr>
              <w:pStyle w:val="TableParagraph"/>
              <w:rPr>
                <w:rFonts w:ascii="Calibri"/>
                <w:i/>
                <w:sz w:val="19"/>
              </w:rPr>
            </w:pPr>
          </w:p>
          <w:p w14:paraId="0818861D" w14:textId="77777777" w:rsidR="00BD35D5" w:rsidRDefault="00000000">
            <w:pPr>
              <w:pStyle w:val="TableParagraph"/>
              <w:ind w:left="71" w:right="54"/>
              <w:jc w:val="both"/>
              <w:rPr>
                <w:sz w:val="20"/>
              </w:rPr>
            </w:pPr>
            <w:r>
              <w:rPr>
                <w:sz w:val="20"/>
              </w:rPr>
              <w:t>Pentru proiectele care propun doar achiziții simple sau</w:t>
            </w:r>
            <w:r>
              <w:rPr>
                <w:spacing w:val="1"/>
                <w:sz w:val="20"/>
              </w:rPr>
              <w:t xml:space="preserve"> </w:t>
            </w:r>
            <w:r>
              <w:rPr>
                <w:sz w:val="20"/>
              </w:rPr>
              <w:t>dotări,</w:t>
            </w:r>
            <w:r>
              <w:rPr>
                <w:spacing w:val="1"/>
                <w:sz w:val="20"/>
              </w:rPr>
              <w:t xml:space="preserve"> </w:t>
            </w:r>
            <w:r>
              <w:rPr>
                <w:sz w:val="20"/>
              </w:rPr>
              <w:t>se</w:t>
            </w:r>
            <w:r>
              <w:rPr>
                <w:spacing w:val="1"/>
                <w:sz w:val="20"/>
              </w:rPr>
              <w:t xml:space="preserve"> </w:t>
            </w:r>
            <w:r>
              <w:rPr>
                <w:sz w:val="20"/>
              </w:rPr>
              <w:t>va</w:t>
            </w:r>
            <w:r>
              <w:rPr>
                <w:spacing w:val="1"/>
                <w:sz w:val="20"/>
              </w:rPr>
              <w:t xml:space="preserve"> </w:t>
            </w:r>
            <w:r>
              <w:rPr>
                <w:sz w:val="20"/>
              </w:rPr>
              <w:t>verifica</w:t>
            </w:r>
            <w:r>
              <w:rPr>
                <w:spacing w:val="1"/>
                <w:sz w:val="20"/>
              </w:rPr>
              <w:t xml:space="preserve"> </w:t>
            </w:r>
            <w:r>
              <w:rPr>
                <w:sz w:val="20"/>
              </w:rPr>
              <w:t>informația</w:t>
            </w:r>
            <w:r>
              <w:rPr>
                <w:spacing w:val="1"/>
                <w:sz w:val="20"/>
              </w:rPr>
              <w:t xml:space="preserve"> </w:t>
            </w:r>
            <w:r>
              <w:rPr>
                <w:sz w:val="20"/>
              </w:rPr>
              <w:t>prezentată</w:t>
            </w:r>
            <w:r>
              <w:rPr>
                <w:spacing w:val="1"/>
                <w:sz w:val="20"/>
              </w:rPr>
              <w:t xml:space="preserve"> </w:t>
            </w:r>
            <w:r>
              <w:rPr>
                <w:sz w:val="20"/>
              </w:rPr>
              <w:t>în</w:t>
            </w:r>
            <w:r>
              <w:rPr>
                <w:spacing w:val="1"/>
                <w:sz w:val="20"/>
              </w:rPr>
              <w:t xml:space="preserve"> </w:t>
            </w:r>
            <w:r>
              <w:rPr>
                <w:sz w:val="20"/>
              </w:rPr>
              <w:t>cadrul</w:t>
            </w:r>
            <w:r>
              <w:rPr>
                <w:spacing w:val="1"/>
                <w:sz w:val="20"/>
              </w:rPr>
              <w:t xml:space="preserve"> </w:t>
            </w:r>
            <w:r>
              <w:rPr>
                <w:sz w:val="20"/>
              </w:rPr>
              <w:t>Memoriului</w:t>
            </w:r>
            <w:r>
              <w:rPr>
                <w:spacing w:val="-4"/>
                <w:sz w:val="20"/>
              </w:rPr>
              <w:t xml:space="preserve"> </w:t>
            </w:r>
            <w:r>
              <w:rPr>
                <w:sz w:val="20"/>
              </w:rPr>
              <w:t>Justificativ</w:t>
            </w:r>
            <w:r>
              <w:rPr>
                <w:spacing w:val="3"/>
                <w:sz w:val="20"/>
              </w:rPr>
              <w:t xml:space="preserve"> </w:t>
            </w:r>
            <w:r>
              <w:rPr>
                <w:sz w:val="20"/>
              </w:rPr>
              <w:t>(Anexa</w:t>
            </w:r>
            <w:r>
              <w:rPr>
                <w:spacing w:val="-4"/>
                <w:sz w:val="20"/>
              </w:rPr>
              <w:t xml:space="preserve"> </w:t>
            </w:r>
            <w:r>
              <w:rPr>
                <w:sz w:val="20"/>
              </w:rPr>
              <w:t>2)</w:t>
            </w:r>
          </w:p>
        </w:tc>
      </w:tr>
      <w:tr w:rsidR="00BD35D5" w14:paraId="4B73538A" w14:textId="77777777">
        <w:trPr>
          <w:trHeight w:val="1396"/>
        </w:trPr>
        <w:tc>
          <w:tcPr>
            <w:tcW w:w="4043" w:type="dxa"/>
          </w:tcPr>
          <w:p w14:paraId="6918EC8B" w14:textId="77777777" w:rsidR="00BD35D5" w:rsidRDefault="00000000">
            <w:pPr>
              <w:pStyle w:val="TableParagraph"/>
              <w:spacing w:line="242" w:lineRule="auto"/>
              <w:ind w:left="71" w:right="55"/>
              <w:jc w:val="both"/>
              <w:rPr>
                <w:sz w:val="20"/>
              </w:rPr>
            </w:pPr>
            <w:r>
              <w:rPr>
                <w:b/>
                <w:sz w:val="20"/>
              </w:rPr>
              <w:t>Doc.3</w:t>
            </w:r>
            <w:r>
              <w:rPr>
                <w:b/>
                <w:spacing w:val="1"/>
                <w:sz w:val="20"/>
              </w:rPr>
              <w:t xml:space="preserve"> </w:t>
            </w:r>
            <w:r>
              <w:rPr>
                <w:sz w:val="20"/>
              </w:rPr>
              <w:t>Documente</w:t>
            </w:r>
            <w:r>
              <w:rPr>
                <w:spacing w:val="1"/>
                <w:sz w:val="20"/>
              </w:rPr>
              <w:t xml:space="preserve"> </w:t>
            </w:r>
            <w:r>
              <w:rPr>
                <w:sz w:val="20"/>
              </w:rPr>
              <w:t>solicitate</w:t>
            </w:r>
            <w:r>
              <w:rPr>
                <w:spacing w:val="61"/>
                <w:sz w:val="20"/>
              </w:rPr>
              <w:t xml:space="preserve"> </w:t>
            </w:r>
            <w:r>
              <w:rPr>
                <w:sz w:val="20"/>
              </w:rPr>
              <w:t>pentru</w:t>
            </w:r>
            <w:r>
              <w:rPr>
                <w:spacing w:val="-58"/>
                <w:sz w:val="20"/>
              </w:rPr>
              <w:t xml:space="preserve"> </w:t>
            </w:r>
            <w:r>
              <w:rPr>
                <w:sz w:val="20"/>
              </w:rPr>
              <w:t>imobilul</w:t>
            </w:r>
            <w:r>
              <w:rPr>
                <w:spacing w:val="1"/>
                <w:sz w:val="20"/>
              </w:rPr>
              <w:t xml:space="preserve"> </w:t>
            </w:r>
            <w:r>
              <w:rPr>
                <w:sz w:val="20"/>
              </w:rPr>
              <w:t>(clădirile</w:t>
            </w:r>
            <w:r>
              <w:rPr>
                <w:spacing w:val="1"/>
                <w:sz w:val="20"/>
              </w:rPr>
              <w:t xml:space="preserve"> </w:t>
            </w:r>
            <w:r>
              <w:rPr>
                <w:sz w:val="20"/>
              </w:rPr>
              <w:t>şi/</w:t>
            </w:r>
            <w:r>
              <w:rPr>
                <w:spacing w:val="1"/>
                <w:sz w:val="20"/>
              </w:rPr>
              <w:t xml:space="preserve"> </w:t>
            </w:r>
            <w:r>
              <w:rPr>
                <w:sz w:val="20"/>
              </w:rPr>
              <w:t>sau</w:t>
            </w:r>
            <w:r>
              <w:rPr>
                <w:spacing w:val="1"/>
                <w:sz w:val="20"/>
              </w:rPr>
              <w:t xml:space="preserve"> </w:t>
            </w:r>
            <w:r>
              <w:rPr>
                <w:sz w:val="20"/>
              </w:rPr>
              <w:t>terenurile)</w:t>
            </w:r>
            <w:r>
              <w:rPr>
                <w:spacing w:val="1"/>
                <w:sz w:val="20"/>
              </w:rPr>
              <w:t xml:space="preserve"> </w:t>
            </w:r>
            <w:r>
              <w:rPr>
                <w:sz w:val="20"/>
              </w:rPr>
              <w:t>pe</w:t>
            </w:r>
            <w:r>
              <w:rPr>
                <w:spacing w:val="-58"/>
                <w:sz w:val="20"/>
              </w:rPr>
              <w:t xml:space="preserve"> </w:t>
            </w:r>
            <w:r>
              <w:rPr>
                <w:sz w:val="20"/>
              </w:rPr>
              <w:t>care sunt/ vor fi realizate investiţiile</w:t>
            </w:r>
            <w:r>
              <w:rPr>
                <w:spacing w:val="1"/>
                <w:sz w:val="20"/>
              </w:rPr>
              <w:t xml:space="preserve"> </w:t>
            </w:r>
            <w:r>
              <w:rPr>
                <w:sz w:val="20"/>
              </w:rPr>
              <w:t>in</w:t>
            </w:r>
            <w:r>
              <w:rPr>
                <w:spacing w:val="1"/>
                <w:sz w:val="20"/>
              </w:rPr>
              <w:t xml:space="preserve"> </w:t>
            </w:r>
            <w:r>
              <w:rPr>
                <w:sz w:val="20"/>
              </w:rPr>
              <w:t>functie</w:t>
            </w:r>
            <w:r>
              <w:rPr>
                <w:spacing w:val="-4"/>
                <w:sz w:val="20"/>
              </w:rPr>
              <w:t xml:space="preserve"> </w:t>
            </w:r>
            <w:r>
              <w:rPr>
                <w:sz w:val="20"/>
              </w:rPr>
              <w:t>de</w:t>
            </w:r>
            <w:r>
              <w:rPr>
                <w:spacing w:val="-3"/>
                <w:sz w:val="20"/>
              </w:rPr>
              <w:t xml:space="preserve"> </w:t>
            </w:r>
            <w:r>
              <w:rPr>
                <w:sz w:val="20"/>
              </w:rPr>
              <w:t>tipul proiectului:</w:t>
            </w:r>
          </w:p>
          <w:p w14:paraId="7C377D97" w14:textId="77777777" w:rsidR="00BD35D5" w:rsidRDefault="00BD35D5">
            <w:pPr>
              <w:pStyle w:val="TableParagraph"/>
              <w:spacing w:before="6"/>
              <w:rPr>
                <w:rFonts w:ascii="Calibri"/>
                <w:i/>
                <w:sz w:val="17"/>
              </w:rPr>
            </w:pPr>
          </w:p>
          <w:p w14:paraId="77D9F5AD" w14:textId="77777777" w:rsidR="00BD35D5" w:rsidRDefault="00000000">
            <w:pPr>
              <w:pStyle w:val="TableParagraph"/>
              <w:tabs>
                <w:tab w:val="left" w:pos="580"/>
                <w:tab w:val="left" w:pos="1400"/>
                <w:tab w:val="left" w:pos="2537"/>
                <w:tab w:val="left" w:pos="3156"/>
              </w:tabs>
              <w:spacing w:line="225" w:lineRule="exact"/>
              <w:ind w:left="71"/>
              <w:rPr>
                <w:sz w:val="20"/>
              </w:rPr>
            </w:pPr>
            <w:r>
              <w:rPr>
                <w:sz w:val="20"/>
              </w:rPr>
              <w:t>3.1</w:t>
            </w:r>
            <w:r>
              <w:rPr>
                <w:sz w:val="20"/>
              </w:rPr>
              <w:tab/>
              <w:t>Pentru</w:t>
            </w:r>
            <w:r>
              <w:rPr>
                <w:sz w:val="20"/>
              </w:rPr>
              <w:tab/>
              <w:t>proiectele</w:t>
            </w:r>
            <w:r>
              <w:rPr>
                <w:sz w:val="20"/>
              </w:rPr>
              <w:tab/>
              <w:t>care</w:t>
            </w:r>
            <w:r>
              <w:rPr>
                <w:sz w:val="20"/>
              </w:rPr>
              <w:tab/>
              <w:t>presupun</w:t>
            </w:r>
          </w:p>
        </w:tc>
        <w:tc>
          <w:tcPr>
            <w:tcW w:w="5388" w:type="dxa"/>
          </w:tcPr>
          <w:p w14:paraId="7FB2D65E" w14:textId="77777777" w:rsidR="00BD35D5" w:rsidRDefault="00000000">
            <w:pPr>
              <w:pStyle w:val="TableParagraph"/>
              <w:spacing w:line="242" w:lineRule="auto"/>
              <w:ind w:left="71" w:right="61"/>
              <w:jc w:val="both"/>
              <w:rPr>
                <w:sz w:val="20"/>
              </w:rPr>
            </w:pPr>
            <w:r>
              <w:rPr>
                <w:sz w:val="20"/>
              </w:rPr>
              <w:t>Se verifica dacă documentul prezentat face referire la</w:t>
            </w:r>
            <w:r>
              <w:rPr>
                <w:spacing w:val="1"/>
                <w:sz w:val="20"/>
              </w:rPr>
              <w:t xml:space="preserve"> </w:t>
            </w:r>
            <w:r>
              <w:rPr>
                <w:sz w:val="20"/>
              </w:rPr>
              <w:t>suprafata</w:t>
            </w:r>
            <w:r>
              <w:rPr>
                <w:spacing w:val="-5"/>
                <w:sz w:val="20"/>
              </w:rPr>
              <w:t xml:space="preserve"> </w:t>
            </w:r>
            <w:r>
              <w:rPr>
                <w:sz w:val="20"/>
              </w:rPr>
              <w:t>si</w:t>
            </w:r>
            <w:r>
              <w:rPr>
                <w:spacing w:val="-3"/>
                <w:sz w:val="20"/>
              </w:rPr>
              <w:t xml:space="preserve"> </w:t>
            </w:r>
            <w:r>
              <w:rPr>
                <w:sz w:val="20"/>
              </w:rPr>
              <w:t>localizarea</w:t>
            </w:r>
            <w:r>
              <w:rPr>
                <w:spacing w:val="2"/>
                <w:sz w:val="20"/>
              </w:rPr>
              <w:t xml:space="preserve"> </w:t>
            </w:r>
            <w:r>
              <w:rPr>
                <w:sz w:val="20"/>
              </w:rPr>
              <w:t>investitiei.</w:t>
            </w:r>
          </w:p>
          <w:p w14:paraId="0AD6E357" w14:textId="77777777" w:rsidR="00BD35D5" w:rsidRDefault="00000000">
            <w:pPr>
              <w:pStyle w:val="TableParagraph"/>
              <w:ind w:left="71" w:right="51"/>
              <w:jc w:val="both"/>
              <w:rPr>
                <w:sz w:val="20"/>
              </w:rPr>
            </w:pPr>
            <w:r>
              <w:rPr>
                <w:sz w:val="20"/>
              </w:rPr>
              <w:t>Se verifica daca informatiile cuprinse in doc. 3 sunt în</w:t>
            </w:r>
            <w:r>
              <w:rPr>
                <w:spacing w:val="1"/>
                <w:sz w:val="20"/>
              </w:rPr>
              <w:t xml:space="preserve"> </w:t>
            </w:r>
            <w:r>
              <w:rPr>
                <w:sz w:val="20"/>
              </w:rPr>
              <w:t>concordanţă cu cele din memoriul justificativ/ studiul de</w:t>
            </w:r>
            <w:r>
              <w:rPr>
                <w:spacing w:val="1"/>
                <w:sz w:val="20"/>
              </w:rPr>
              <w:t xml:space="preserve"> </w:t>
            </w:r>
            <w:r>
              <w:rPr>
                <w:sz w:val="20"/>
              </w:rPr>
              <w:t>fezabilitate.</w:t>
            </w:r>
          </w:p>
          <w:p w14:paraId="70DC3893" w14:textId="77777777" w:rsidR="00BD35D5" w:rsidRDefault="00000000">
            <w:pPr>
              <w:pStyle w:val="TableParagraph"/>
              <w:spacing w:line="225" w:lineRule="exact"/>
              <w:ind w:left="71"/>
              <w:jc w:val="both"/>
              <w:rPr>
                <w:sz w:val="20"/>
              </w:rPr>
            </w:pPr>
            <w:r>
              <w:rPr>
                <w:sz w:val="20"/>
              </w:rPr>
              <w:t>Se</w:t>
            </w:r>
            <w:r>
              <w:rPr>
                <w:spacing w:val="5"/>
                <w:sz w:val="20"/>
              </w:rPr>
              <w:t xml:space="preserve"> </w:t>
            </w:r>
            <w:r>
              <w:rPr>
                <w:sz w:val="20"/>
              </w:rPr>
              <w:t>verifică</w:t>
            </w:r>
            <w:r>
              <w:rPr>
                <w:spacing w:val="63"/>
                <w:sz w:val="20"/>
              </w:rPr>
              <w:t xml:space="preserve"> </w:t>
            </w:r>
            <w:r>
              <w:rPr>
                <w:sz w:val="20"/>
              </w:rPr>
              <w:t>daca</w:t>
            </w:r>
            <w:r>
              <w:rPr>
                <w:spacing w:val="64"/>
                <w:sz w:val="20"/>
              </w:rPr>
              <w:t xml:space="preserve"> </w:t>
            </w:r>
            <w:r>
              <w:rPr>
                <w:sz w:val="20"/>
              </w:rPr>
              <w:t>documentele</w:t>
            </w:r>
            <w:r>
              <w:rPr>
                <w:spacing w:val="65"/>
                <w:sz w:val="20"/>
              </w:rPr>
              <w:t xml:space="preserve"> </w:t>
            </w:r>
            <w:r>
              <w:rPr>
                <w:sz w:val="20"/>
              </w:rPr>
              <w:t>incheiate</w:t>
            </w:r>
            <w:r>
              <w:rPr>
                <w:spacing w:val="59"/>
                <w:sz w:val="20"/>
              </w:rPr>
              <w:t xml:space="preserve"> </w:t>
            </w:r>
            <w:r>
              <w:rPr>
                <w:sz w:val="20"/>
              </w:rPr>
              <w:t>la</w:t>
            </w:r>
            <w:r>
              <w:rPr>
                <w:spacing w:val="64"/>
                <w:sz w:val="20"/>
              </w:rPr>
              <w:t xml:space="preserve"> </w:t>
            </w:r>
            <w:r>
              <w:rPr>
                <w:sz w:val="20"/>
              </w:rPr>
              <w:t>notariat</w:t>
            </w:r>
            <w:r>
              <w:rPr>
                <w:spacing w:val="66"/>
                <w:sz w:val="20"/>
              </w:rPr>
              <w:t xml:space="preserve"> </w:t>
            </w:r>
            <w:r>
              <w:rPr>
                <w:sz w:val="20"/>
              </w:rPr>
              <w:t>in</w:t>
            </w:r>
          </w:p>
        </w:tc>
      </w:tr>
    </w:tbl>
    <w:p w14:paraId="2258C3F4" w14:textId="77777777" w:rsidR="00BD35D5" w:rsidRDefault="00BD35D5">
      <w:pPr>
        <w:spacing w:line="225" w:lineRule="exact"/>
        <w:jc w:val="both"/>
        <w:rPr>
          <w:sz w:val="20"/>
        </w:rPr>
        <w:sectPr w:rsidR="00BD35D5">
          <w:headerReference w:type="default" r:id="rId30"/>
          <w:pgSz w:w="11910" w:h="16840"/>
          <w:pgMar w:top="1720" w:right="300" w:bottom="280" w:left="820" w:header="706" w:footer="0" w:gutter="0"/>
          <w:cols w:space="720"/>
        </w:sectPr>
      </w:pPr>
    </w:p>
    <w:tbl>
      <w:tblPr>
        <w:tblW w:w="0" w:type="auto"/>
        <w:tblInd w:w="5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44"/>
        <w:gridCol w:w="5388"/>
      </w:tblGrid>
      <w:tr w:rsidR="00BD35D5" w14:paraId="37AC363A" w14:textId="77777777">
        <w:trPr>
          <w:trHeight w:val="13937"/>
        </w:trPr>
        <w:tc>
          <w:tcPr>
            <w:tcW w:w="4044" w:type="dxa"/>
          </w:tcPr>
          <w:p w14:paraId="426233EB" w14:textId="77777777" w:rsidR="00BD35D5" w:rsidRDefault="00000000">
            <w:pPr>
              <w:pStyle w:val="TableParagraph"/>
              <w:ind w:left="71" w:right="56"/>
              <w:jc w:val="both"/>
              <w:rPr>
                <w:sz w:val="20"/>
              </w:rPr>
            </w:pPr>
            <w:r>
              <w:rPr>
                <w:sz w:val="20"/>
              </w:rPr>
              <w:lastRenderedPageBreak/>
              <w:t>realizarea</w:t>
            </w:r>
            <w:r>
              <w:rPr>
                <w:spacing w:val="1"/>
                <w:sz w:val="20"/>
              </w:rPr>
              <w:t xml:space="preserve"> </w:t>
            </w:r>
            <w:r>
              <w:rPr>
                <w:sz w:val="20"/>
              </w:rPr>
              <w:t>de</w:t>
            </w:r>
            <w:r>
              <w:rPr>
                <w:spacing w:val="1"/>
                <w:sz w:val="20"/>
              </w:rPr>
              <w:t xml:space="preserve"> </w:t>
            </w:r>
            <w:r>
              <w:rPr>
                <w:sz w:val="20"/>
              </w:rPr>
              <w:t>lucrări</w:t>
            </w:r>
            <w:r>
              <w:rPr>
                <w:spacing w:val="1"/>
                <w:sz w:val="20"/>
              </w:rPr>
              <w:t xml:space="preserve"> </w:t>
            </w:r>
            <w:r>
              <w:rPr>
                <w:sz w:val="20"/>
              </w:rPr>
              <w:t>de</w:t>
            </w:r>
            <w:r>
              <w:rPr>
                <w:spacing w:val="1"/>
                <w:sz w:val="20"/>
              </w:rPr>
              <w:t xml:space="preserve"> </w:t>
            </w:r>
            <w:r>
              <w:rPr>
                <w:sz w:val="20"/>
              </w:rPr>
              <w:t>construcție</w:t>
            </w:r>
            <w:r>
              <w:rPr>
                <w:spacing w:val="1"/>
                <w:sz w:val="20"/>
              </w:rPr>
              <w:t xml:space="preserve"> </w:t>
            </w:r>
            <w:r>
              <w:rPr>
                <w:sz w:val="20"/>
              </w:rPr>
              <w:t>sau</w:t>
            </w:r>
            <w:r>
              <w:rPr>
                <w:spacing w:val="1"/>
                <w:sz w:val="20"/>
              </w:rPr>
              <w:t xml:space="preserve"> </w:t>
            </w:r>
            <w:r>
              <w:rPr>
                <w:sz w:val="20"/>
              </w:rPr>
              <w:t>achizitia</w:t>
            </w:r>
            <w:r>
              <w:rPr>
                <w:spacing w:val="1"/>
                <w:sz w:val="20"/>
              </w:rPr>
              <w:t xml:space="preserve"> </w:t>
            </w:r>
            <w:r>
              <w:rPr>
                <w:sz w:val="20"/>
              </w:rPr>
              <w:t>de</w:t>
            </w:r>
            <w:r>
              <w:rPr>
                <w:spacing w:val="1"/>
                <w:sz w:val="20"/>
              </w:rPr>
              <w:t xml:space="preserve"> </w:t>
            </w:r>
            <w:r>
              <w:rPr>
                <w:sz w:val="20"/>
              </w:rPr>
              <w:t>utilaje/echipamente</w:t>
            </w:r>
            <w:r>
              <w:rPr>
                <w:spacing w:val="1"/>
                <w:sz w:val="20"/>
              </w:rPr>
              <w:t xml:space="preserve"> </w:t>
            </w:r>
            <w:r>
              <w:rPr>
                <w:sz w:val="20"/>
              </w:rPr>
              <w:t>cu</w:t>
            </w:r>
            <w:r>
              <w:rPr>
                <w:spacing w:val="1"/>
                <w:sz w:val="20"/>
              </w:rPr>
              <w:t xml:space="preserve"> </w:t>
            </w:r>
            <w:r>
              <w:rPr>
                <w:sz w:val="20"/>
              </w:rPr>
              <w:t>montaj, se va prezenta înscrisul care să</w:t>
            </w:r>
            <w:r>
              <w:rPr>
                <w:spacing w:val="1"/>
                <w:sz w:val="20"/>
              </w:rPr>
              <w:t xml:space="preserve"> </w:t>
            </w:r>
            <w:r>
              <w:rPr>
                <w:sz w:val="20"/>
              </w:rPr>
              <w:t>certifice:</w:t>
            </w:r>
          </w:p>
          <w:p w14:paraId="4C6E94C3" w14:textId="77777777" w:rsidR="00BD35D5" w:rsidRDefault="00BD35D5">
            <w:pPr>
              <w:pStyle w:val="TableParagraph"/>
              <w:spacing w:before="3"/>
              <w:rPr>
                <w:rFonts w:ascii="Calibri"/>
                <w:i/>
                <w:sz w:val="18"/>
              </w:rPr>
            </w:pPr>
          </w:p>
          <w:p w14:paraId="494DE73D" w14:textId="77777777" w:rsidR="00BD35D5" w:rsidRDefault="00000000">
            <w:pPr>
              <w:pStyle w:val="TableParagraph"/>
              <w:numPr>
                <w:ilvl w:val="0"/>
                <w:numId w:val="34"/>
              </w:numPr>
              <w:tabs>
                <w:tab w:val="left" w:pos="792"/>
                <w:tab w:val="left" w:pos="793"/>
              </w:tabs>
              <w:spacing w:line="231" w:lineRule="exact"/>
              <w:ind w:hanging="722"/>
              <w:rPr>
                <w:sz w:val="20"/>
              </w:rPr>
            </w:pPr>
            <w:r>
              <w:rPr>
                <w:sz w:val="20"/>
              </w:rPr>
              <w:t>Dreptul</w:t>
            </w:r>
            <w:r>
              <w:rPr>
                <w:spacing w:val="-2"/>
                <w:sz w:val="20"/>
              </w:rPr>
              <w:t xml:space="preserve"> </w:t>
            </w:r>
            <w:r>
              <w:rPr>
                <w:sz w:val="20"/>
              </w:rPr>
              <w:t>de</w:t>
            </w:r>
            <w:r>
              <w:rPr>
                <w:spacing w:val="-5"/>
                <w:sz w:val="20"/>
              </w:rPr>
              <w:t xml:space="preserve"> </w:t>
            </w:r>
            <w:r>
              <w:rPr>
                <w:sz w:val="20"/>
              </w:rPr>
              <w:t>proprietate</w:t>
            </w:r>
            <w:r>
              <w:rPr>
                <w:spacing w:val="-4"/>
                <w:sz w:val="20"/>
              </w:rPr>
              <w:t xml:space="preserve"> </w:t>
            </w:r>
            <w:r>
              <w:rPr>
                <w:sz w:val="20"/>
              </w:rPr>
              <w:t>privată</w:t>
            </w:r>
          </w:p>
          <w:p w14:paraId="4CACE64D" w14:textId="77777777" w:rsidR="00BD35D5" w:rsidRDefault="00000000">
            <w:pPr>
              <w:pStyle w:val="TableParagraph"/>
              <w:numPr>
                <w:ilvl w:val="0"/>
                <w:numId w:val="34"/>
              </w:numPr>
              <w:tabs>
                <w:tab w:val="left" w:pos="792"/>
                <w:tab w:val="left" w:pos="793"/>
              </w:tabs>
              <w:spacing w:line="230" w:lineRule="exact"/>
              <w:ind w:hanging="722"/>
              <w:rPr>
                <w:sz w:val="20"/>
              </w:rPr>
            </w:pPr>
            <w:r>
              <w:rPr>
                <w:sz w:val="20"/>
              </w:rPr>
              <w:t>Dreptul</w:t>
            </w:r>
            <w:r>
              <w:rPr>
                <w:spacing w:val="-4"/>
                <w:sz w:val="20"/>
              </w:rPr>
              <w:t xml:space="preserve"> </w:t>
            </w:r>
            <w:r>
              <w:rPr>
                <w:sz w:val="20"/>
              </w:rPr>
              <w:t>de</w:t>
            </w:r>
            <w:r>
              <w:rPr>
                <w:spacing w:val="-6"/>
                <w:sz w:val="20"/>
              </w:rPr>
              <w:t xml:space="preserve"> </w:t>
            </w:r>
            <w:r>
              <w:rPr>
                <w:sz w:val="20"/>
              </w:rPr>
              <w:t>concesiune</w:t>
            </w:r>
          </w:p>
          <w:p w14:paraId="200BFB54" w14:textId="77777777" w:rsidR="00BD35D5" w:rsidRDefault="00000000">
            <w:pPr>
              <w:pStyle w:val="TableParagraph"/>
              <w:numPr>
                <w:ilvl w:val="0"/>
                <w:numId w:val="34"/>
              </w:numPr>
              <w:tabs>
                <w:tab w:val="left" w:pos="792"/>
                <w:tab w:val="left" w:pos="793"/>
              </w:tabs>
              <w:spacing w:line="231" w:lineRule="exact"/>
              <w:ind w:hanging="722"/>
              <w:rPr>
                <w:sz w:val="20"/>
              </w:rPr>
            </w:pPr>
            <w:r>
              <w:rPr>
                <w:sz w:val="20"/>
              </w:rPr>
              <w:t>Dreptul</w:t>
            </w:r>
            <w:r>
              <w:rPr>
                <w:spacing w:val="-1"/>
                <w:sz w:val="20"/>
              </w:rPr>
              <w:t xml:space="preserve"> </w:t>
            </w:r>
            <w:r>
              <w:rPr>
                <w:sz w:val="20"/>
              </w:rPr>
              <w:t>de</w:t>
            </w:r>
            <w:r>
              <w:rPr>
                <w:spacing w:val="-4"/>
                <w:sz w:val="20"/>
              </w:rPr>
              <w:t xml:space="preserve"> </w:t>
            </w:r>
            <w:r>
              <w:rPr>
                <w:sz w:val="20"/>
              </w:rPr>
              <w:t>superficie;</w:t>
            </w:r>
          </w:p>
          <w:p w14:paraId="06B599D0" w14:textId="77777777" w:rsidR="00BD35D5" w:rsidRDefault="00BD35D5">
            <w:pPr>
              <w:pStyle w:val="TableParagraph"/>
              <w:rPr>
                <w:rFonts w:ascii="Calibri"/>
                <w:i/>
              </w:rPr>
            </w:pPr>
          </w:p>
          <w:p w14:paraId="7FDA814C" w14:textId="77777777" w:rsidR="00BD35D5" w:rsidRDefault="00BD35D5">
            <w:pPr>
              <w:pStyle w:val="TableParagraph"/>
              <w:spacing w:before="4"/>
              <w:rPr>
                <w:rFonts w:ascii="Calibri"/>
                <w:i/>
                <w:sz w:val="16"/>
              </w:rPr>
            </w:pPr>
          </w:p>
          <w:p w14:paraId="7C9F3E69" w14:textId="77777777" w:rsidR="00BD35D5" w:rsidRDefault="00000000">
            <w:pPr>
              <w:pStyle w:val="TableParagraph"/>
              <w:spacing w:before="1"/>
              <w:ind w:left="71" w:right="56"/>
              <w:jc w:val="both"/>
              <w:rPr>
                <w:sz w:val="20"/>
              </w:rPr>
            </w:pPr>
            <w:r>
              <w:rPr>
                <w:sz w:val="20"/>
              </w:rPr>
              <w:t>3.2</w:t>
            </w:r>
            <w:r>
              <w:rPr>
                <w:spacing w:val="1"/>
                <w:sz w:val="20"/>
              </w:rPr>
              <w:t xml:space="preserve"> </w:t>
            </w:r>
            <w:r>
              <w:rPr>
                <w:sz w:val="20"/>
              </w:rPr>
              <w:t>Pentru</w:t>
            </w:r>
            <w:r>
              <w:rPr>
                <w:spacing w:val="1"/>
                <w:sz w:val="20"/>
              </w:rPr>
              <w:t xml:space="preserve"> </w:t>
            </w:r>
            <w:r>
              <w:rPr>
                <w:sz w:val="20"/>
              </w:rPr>
              <w:t>proiectele</w:t>
            </w:r>
            <w:r>
              <w:rPr>
                <w:spacing w:val="1"/>
                <w:sz w:val="20"/>
              </w:rPr>
              <w:t xml:space="preserve"> </w:t>
            </w:r>
            <w:r>
              <w:rPr>
                <w:sz w:val="20"/>
              </w:rPr>
              <w:t>care</w:t>
            </w:r>
            <w:r>
              <w:rPr>
                <w:spacing w:val="1"/>
                <w:sz w:val="20"/>
              </w:rPr>
              <w:t xml:space="preserve"> </w:t>
            </w:r>
            <w:r>
              <w:rPr>
                <w:sz w:val="20"/>
              </w:rPr>
              <w:t>propun</w:t>
            </w:r>
            <w:r>
              <w:rPr>
                <w:spacing w:val="1"/>
                <w:sz w:val="20"/>
              </w:rPr>
              <w:t xml:space="preserve"> </w:t>
            </w:r>
            <w:r>
              <w:rPr>
                <w:sz w:val="20"/>
              </w:rPr>
              <w:t>doar</w:t>
            </w:r>
            <w:r>
              <w:rPr>
                <w:spacing w:val="1"/>
                <w:sz w:val="20"/>
              </w:rPr>
              <w:t xml:space="preserve"> </w:t>
            </w:r>
            <w:r>
              <w:rPr>
                <w:sz w:val="20"/>
              </w:rPr>
              <w:t>dotare, achizitie de masini si/sau utilaje</w:t>
            </w:r>
            <w:r>
              <w:rPr>
                <w:spacing w:val="1"/>
                <w:sz w:val="20"/>
              </w:rPr>
              <w:t xml:space="preserve"> </w:t>
            </w:r>
            <w:r>
              <w:rPr>
                <w:sz w:val="20"/>
              </w:rPr>
              <w:t>fara</w:t>
            </w:r>
            <w:r>
              <w:rPr>
                <w:spacing w:val="1"/>
                <w:sz w:val="20"/>
              </w:rPr>
              <w:t xml:space="preserve"> </w:t>
            </w:r>
            <w:r>
              <w:rPr>
                <w:sz w:val="20"/>
              </w:rPr>
              <w:t>montaj</w:t>
            </w:r>
            <w:r>
              <w:rPr>
                <w:spacing w:val="1"/>
                <w:sz w:val="20"/>
              </w:rPr>
              <w:t xml:space="preserve"> </w:t>
            </w:r>
            <w:r>
              <w:rPr>
                <w:sz w:val="20"/>
              </w:rPr>
              <w:t>sau</w:t>
            </w:r>
            <w:r>
              <w:rPr>
                <w:spacing w:val="1"/>
                <w:sz w:val="20"/>
              </w:rPr>
              <w:t xml:space="preserve"> </w:t>
            </w:r>
            <w:r>
              <w:rPr>
                <w:sz w:val="20"/>
              </w:rPr>
              <w:t>al</w:t>
            </w:r>
            <w:r>
              <w:rPr>
                <w:spacing w:val="1"/>
                <w:sz w:val="20"/>
              </w:rPr>
              <w:t xml:space="preserve"> </w:t>
            </w:r>
            <w:r>
              <w:rPr>
                <w:sz w:val="20"/>
              </w:rPr>
              <w:t>caror</w:t>
            </w:r>
            <w:r>
              <w:rPr>
                <w:spacing w:val="1"/>
                <w:sz w:val="20"/>
              </w:rPr>
              <w:t xml:space="preserve"> </w:t>
            </w:r>
            <w:r>
              <w:rPr>
                <w:sz w:val="20"/>
              </w:rPr>
              <w:t>montaj</w:t>
            </w:r>
            <w:r>
              <w:rPr>
                <w:spacing w:val="61"/>
                <w:sz w:val="20"/>
              </w:rPr>
              <w:t xml:space="preserve"> </w:t>
            </w:r>
            <w:r>
              <w:rPr>
                <w:sz w:val="20"/>
              </w:rPr>
              <w:t>nu</w:t>
            </w:r>
            <w:r>
              <w:rPr>
                <w:spacing w:val="-58"/>
                <w:sz w:val="20"/>
              </w:rPr>
              <w:t xml:space="preserve"> </w:t>
            </w:r>
            <w:r>
              <w:rPr>
                <w:sz w:val="20"/>
              </w:rPr>
              <w:t>necesita</w:t>
            </w:r>
            <w:r>
              <w:rPr>
                <w:spacing w:val="1"/>
                <w:sz w:val="20"/>
              </w:rPr>
              <w:t xml:space="preserve"> </w:t>
            </w:r>
            <w:r>
              <w:rPr>
                <w:sz w:val="20"/>
              </w:rPr>
              <w:t>lucrari</w:t>
            </w:r>
            <w:r>
              <w:rPr>
                <w:spacing w:val="1"/>
                <w:sz w:val="20"/>
              </w:rPr>
              <w:t xml:space="preserve"> </w:t>
            </w:r>
            <w:r>
              <w:rPr>
                <w:sz w:val="20"/>
              </w:rPr>
              <w:t>de</w:t>
            </w:r>
            <w:r>
              <w:rPr>
                <w:spacing w:val="1"/>
                <w:sz w:val="20"/>
              </w:rPr>
              <w:t xml:space="preserve"> </w:t>
            </w:r>
            <w:r>
              <w:rPr>
                <w:sz w:val="20"/>
              </w:rPr>
              <w:t>constructii</w:t>
            </w:r>
            <w:r>
              <w:rPr>
                <w:spacing w:val="61"/>
                <w:sz w:val="20"/>
              </w:rPr>
              <w:t xml:space="preserve"> </w:t>
            </w:r>
            <w:r>
              <w:rPr>
                <w:sz w:val="20"/>
              </w:rPr>
              <w:t>si/sau</w:t>
            </w:r>
            <w:r>
              <w:rPr>
                <w:spacing w:val="1"/>
                <w:sz w:val="20"/>
              </w:rPr>
              <w:t xml:space="preserve"> </w:t>
            </w:r>
            <w:r>
              <w:rPr>
                <w:sz w:val="20"/>
              </w:rPr>
              <w:t>lucrari</w:t>
            </w:r>
            <w:r>
              <w:rPr>
                <w:spacing w:val="1"/>
                <w:sz w:val="20"/>
              </w:rPr>
              <w:t xml:space="preserve"> </w:t>
            </w:r>
            <w:r>
              <w:rPr>
                <w:sz w:val="20"/>
              </w:rPr>
              <w:t>de</w:t>
            </w:r>
            <w:r>
              <w:rPr>
                <w:spacing w:val="1"/>
                <w:sz w:val="20"/>
              </w:rPr>
              <w:t xml:space="preserve"> </w:t>
            </w:r>
            <w:r>
              <w:rPr>
                <w:sz w:val="20"/>
              </w:rPr>
              <w:t>interventii</w:t>
            </w:r>
            <w:r>
              <w:rPr>
                <w:spacing w:val="1"/>
                <w:sz w:val="20"/>
              </w:rPr>
              <w:t xml:space="preserve"> </w:t>
            </w:r>
            <w:r>
              <w:rPr>
                <w:sz w:val="20"/>
              </w:rPr>
              <w:t>asupra</w:t>
            </w:r>
            <w:r>
              <w:rPr>
                <w:spacing w:val="1"/>
                <w:sz w:val="20"/>
              </w:rPr>
              <w:t xml:space="preserve"> </w:t>
            </w:r>
            <w:r>
              <w:rPr>
                <w:sz w:val="20"/>
              </w:rPr>
              <w:t>instalatiilor</w:t>
            </w:r>
            <w:r>
              <w:rPr>
                <w:spacing w:val="-58"/>
                <w:sz w:val="20"/>
              </w:rPr>
              <w:t xml:space="preserve"> </w:t>
            </w:r>
            <w:r>
              <w:rPr>
                <w:sz w:val="20"/>
              </w:rPr>
              <w:t>existente</w:t>
            </w:r>
            <w:r>
              <w:rPr>
                <w:spacing w:val="1"/>
                <w:sz w:val="20"/>
              </w:rPr>
              <w:t xml:space="preserve"> </w:t>
            </w:r>
            <w:r>
              <w:rPr>
                <w:sz w:val="20"/>
              </w:rPr>
              <w:t>(electricitate,</w:t>
            </w:r>
            <w:r>
              <w:rPr>
                <w:spacing w:val="1"/>
                <w:sz w:val="20"/>
              </w:rPr>
              <w:t xml:space="preserve"> </w:t>
            </w:r>
            <w:r>
              <w:rPr>
                <w:sz w:val="20"/>
              </w:rPr>
              <w:t>apa,</w:t>
            </w:r>
            <w:r>
              <w:rPr>
                <w:spacing w:val="1"/>
                <w:sz w:val="20"/>
              </w:rPr>
              <w:t xml:space="preserve"> </w:t>
            </w:r>
            <w:r>
              <w:rPr>
                <w:sz w:val="20"/>
              </w:rPr>
              <w:t>canalizare,</w:t>
            </w:r>
            <w:r>
              <w:rPr>
                <w:spacing w:val="-58"/>
                <w:sz w:val="20"/>
              </w:rPr>
              <w:t xml:space="preserve"> </w:t>
            </w:r>
            <w:r>
              <w:rPr>
                <w:sz w:val="20"/>
              </w:rPr>
              <w:t>gaze,</w:t>
            </w:r>
            <w:r>
              <w:rPr>
                <w:spacing w:val="1"/>
                <w:sz w:val="20"/>
              </w:rPr>
              <w:t xml:space="preserve"> </w:t>
            </w:r>
            <w:r>
              <w:rPr>
                <w:sz w:val="20"/>
              </w:rPr>
              <w:t>ventilatie,</w:t>
            </w:r>
            <w:r>
              <w:rPr>
                <w:spacing w:val="1"/>
                <w:sz w:val="20"/>
              </w:rPr>
              <w:t xml:space="preserve"> </w:t>
            </w:r>
            <w:r>
              <w:rPr>
                <w:sz w:val="20"/>
              </w:rPr>
              <w:t>etc.),</w:t>
            </w:r>
            <w:r>
              <w:rPr>
                <w:spacing w:val="1"/>
                <w:sz w:val="20"/>
              </w:rPr>
              <w:t xml:space="preserve"> </w:t>
            </w:r>
            <w:r>
              <w:rPr>
                <w:sz w:val="20"/>
              </w:rPr>
              <w:t>se</w:t>
            </w:r>
            <w:r>
              <w:rPr>
                <w:spacing w:val="1"/>
                <w:sz w:val="20"/>
              </w:rPr>
              <w:t xml:space="preserve"> </w:t>
            </w:r>
            <w:r>
              <w:rPr>
                <w:sz w:val="20"/>
              </w:rPr>
              <w:t>vor</w:t>
            </w:r>
            <w:r>
              <w:rPr>
                <w:spacing w:val="1"/>
                <w:sz w:val="20"/>
              </w:rPr>
              <w:t xml:space="preserve"> </w:t>
            </w:r>
            <w:r>
              <w:rPr>
                <w:sz w:val="20"/>
              </w:rPr>
              <w:t>prezenta</w:t>
            </w:r>
            <w:r>
              <w:rPr>
                <w:spacing w:val="1"/>
                <w:sz w:val="20"/>
              </w:rPr>
              <w:t xml:space="preserve"> </w:t>
            </w:r>
            <w:r>
              <w:rPr>
                <w:sz w:val="20"/>
              </w:rPr>
              <w:t xml:space="preserve">înscrisuri </w:t>
            </w:r>
            <w:r>
              <w:rPr>
                <w:b/>
                <w:sz w:val="20"/>
              </w:rPr>
              <w:t>valabile pentru</w:t>
            </w:r>
            <w:r>
              <w:rPr>
                <w:b/>
                <w:spacing w:val="1"/>
                <w:sz w:val="20"/>
              </w:rPr>
              <w:t xml:space="preserve"> </w:t>
            </w:r>
            <w:r>
              <w:rPr>
                <w:b/>
                <w:sz w:val="20"/>
              </w:rPr>
              <w:t>o</w:t>
            </w:r>
            <w:r>
              <w:rPr>
                <w:b/>
                <w:spacing w:val="1"/>
                <w:sz w:val="20"/>
              </w:rPr>
              <w:t xml:space="preserve"> </w:t>
            </w:r>
            <w:r>
              <w:rPr>
                <w:b/>
                <w:sz w:val="20"/>
              </w:rPr>
              <w:t>perioadă de</w:t>
            </w:r>
            <w:r>
              <w:rPr>
                <w:b/>
                <w:spacing w:val="1"/>
                <w:sz w:val="20"/>
              </w:rPr>
              <w:t xml:space="preserve"> </w:t>
            </w:r>
            <w:r>
              <w:rPr>
                <w:b/>
                <w:sz w:val="20"/>
              </w:rPr>
              <w:t>cel</w:t>
            </w:r>
            <w:r>
              <w:rPr>
                <w:b/>
                <w:spacing w:val="1"/>
                <w:sz w:val="20"/>
              </w:rPr>
              <w:t xml:space="preserve"> </w:t>
            </w:r>
            <w:r>
              <w:rPr>
                <w:b/>
                <w:sz w:val="20"/>
              </w:rPr>
              <w:t>putin</w:t>
            </w:r>
            <w:r>
              <w:rPr>
                <w:b/>
                <w:spacing w:val="1"/>
                <w:sz w:val="20"/>
              </w:rPr>
              <w:t xml:space="preserve"> </w:t>
            </w:r>
            <w:r>
              <w:rPr>
                <w:b/>
                <w:sz w:val="20"/>
              </w:rPr>
              <w:t>10</w:t>
            </w:r>
            <w:r>
              <w:rPr>
                <w:b/>
                <w:spacing w:val="1"/>
                <w:sz w:val="20"/>
              </w:rPr>
              <w:t xml:space="preserve"> </w:t>
            </w:r>
            <w:r>
              <w:rPr>
                <w:b/>
                <w:sz w:val="20"/>
              </w:rPr>
              <w:t>ani</w:t>
            </w:r>
            <w:r>
              <w:rPr>
                <w:b/>
                <w:spacing w:val="1"/>
                <w:sz w:val="20"/>
              </w:rPr>
              <w:t xml:space="preserve"> </w:t>
            </w:r>
            <w:r>
              <w:rPr>
                <w:sz w:val="20"/>
              </w:rPr>
              <w:t>începând</w:t>
            </w:r>
            <w:r>
              <w:rPr>
                <w:spacing w:val="1"/>
                <w:sz w:val="20"/>
              </w:rPr>
              <w:t xml:space="preserve"> </w:t>
            </w:r>
            <w:r>
              <w:rPr>
                <w:sz w:val="20"/>
              </w:rPr>
              <w:t>cu</w:t>
            </w:r>
            <w:r>
              <w:rPr>
                <w:spacing w:val="61"/>
                <w:sz w:val="20"/>
              </w:rPr>
              <w:t xml:space="preserve"> </w:t>
            </w:r>
            <w:r>
              <w:rPr>
                <w:sz w:val="20"/>
              </w:rPr>
              <w:t>anul</w:t>
            </w:r>
            <w:r>
              <w:rPr>
                <w:spacing w:val="1"/>
                <w:sz w:val="20"/>
              </w:rPr>
              <w:t xml:space="preserve"> </w:t>
            </w:r>
            <w:r>
              <w:rPr>
                <w:sz w:val="20"/>
              </w:rPr>
              <w:t>depunerii</w:t>
            </w:r>
            <w:r>
              <w:rPr>
                <w:spacing w:val="1"/>
                <w:sz w:val="20"/>
              </w:rPr>
              <w:t xml:space="preserve"> </w:t>
            </w:r>
            <w:r>
              <w:rPr>
                <w:sz w:val="20"/>
              </w:rPr>
              <w:t>cererii</w:t>
            </w:r>
            <w:r>
              <w:rPr>
                <w:spacing w:val="1"/>
                <w:sz w:val="20"/>
              </w:rPr>
              <w:t xml:space="preserve"> </w:t>
            </w:r>
            <w:r>
              <w:rPr>
                <w:sz w:val="20"/>
              </w:rPr>
              <w:t>de</w:t>
            </w:r>
            <w:r>
              <w:rPr>
                <w:spacing w:val="1"/>
                <w:sz w:val="20"/>
              </w:rPr>
              <w:t xml:space="preserve"> </w:t>
            </w:r>
            <w:r>
              <w:rPr>
                <w:sz w:val="20"/>
              </w:rPr>
              <w:t>finanţare</w:t>
            </w:r>
            <w:r>
              <w:rPr>
                <w:spacing w:val="1"/>
                <w:sz w:val="20"/>
              </w:rPr>
              <w:t xml:space="preserve"> </w:t>
            </w:r>
            <w:r>
              <w:rPr>
                <w:sz w:val="20"/>
              </w:rPr>
              <w:t>care</w:t>
            </w:r>
            <w:r>
              <w:rPr>
                <w:spacing w:val="1"/>
                <w:sz w:val="20"/>
              </w:rPr>
              <w:t xml:space="preserve"> </w:t>
            </w:r>
            <w:r>
              <w:rPr>
                <w:sz w:val="20"/>
              </w:rPr>
              <w:t>să</w:t>
            </w:r>
            <w:r>
              <w:rPr>
                <w:spacing w:val="1"/>
                <w:sz w:val="20"/>
              </w:rPr>
              <w:t xml:space="preserve"> </w:t>
            </w:r>
            <w:r>
              <w:rPr>
                <w:sz w:val="20"/>
              </w:rPr>
              <w:t>certifice,</w:t>
            </w:r>
            <w:r>
              <w:rPr>
                <w:spacing w:val="-6"/>
                <w:sz w:val="20"/>
              </w:rPr>
              <w:t xml:space="preserve"> </w:t>
            </w:r>
            <w:r>
              <w:rPr>
                <w:sz w:val="20"/>
              </w:rPr>
              <w:t>după</w:t>
            </w:r>
            <w:r>
              <w:rPr>
                <w:spacing w:val="1"/>
                <w:sz w:val="20"/>
              </w:rPr>
              <w:t xml:space="preserve"> </w:t>
            </w:r>
            <w:r>
              <w:rPr>
                <w:sz w:val="20"/>
              </w:rPr>
              <w:t>caz:</w:t>
            </w:r>
          </w:p>
          <w:p w14:paraId="042A4174" w14:textId="77777777" w:rsidR="00BD35D5" w:rsidRDefault="00BD35D5">
            <w:pPr>
              <w:pStyle w:val="TableParagraph"/>
              <w:spacing w:before="10"/>
              <w:rPr>
                <w:rFonts w:ascii="Calibri"/>
                <w:i/>
                <w:sz w:val="18"/>
              </w:rPr>
            </w:pPr>
          </w:p>
          <w:p w14:paraId="641DA3A1" w14:textId="77777777" w:rsidR="00BD35D5" w:rsidRDefault="00000000">
            <w:pPr>
              <w:pStyle w:val="TableParagraph"/>
              <w:numPr>
                <w:ilvl w:val="0"/>
                <w:numId w:val="33"/>
              </w:numPr>
              <w:tabs>
                <w:tab w:val="left" w:pos="792"/>
                <w:tab w:val="left" w:pos="793"/>
              </w:tabs>
              <w:spacing w:line="231" w:lineRule="exact"/>
              <w:ind w:hanging="722"/>
              <w:rPr>
                <w:i/>
                <w:sz w:val="20"/>
              </w:rPr>
            </w:pPr>
            <w:r>
              <w:rPr>
                <w:i/>
                <w:sz w:val="20"/>
              </w:rPr>
              <w:t>dreptul</w:t>
            </w:r>
            <w:r>
              <w:rPr>
                <w:i/>
                <w:spacing w:val="-5"/>
                <w:sz w:val="20"/>
              </w:rPr>
              <w:t xml:space="preserve"> </w:t>
            </w:r>
            <w:r>
              <w:rPr>
                <w:i/>
                <w:sz w:val="20"/>
              </w:rPr>
              <w:t>de</w:t>
            </w:r>
            <w:r>
              <w:rPr>
                <w:i/>
                <w:spacing w:val="1"/>
                <w:sz w:val="20"/>
              </w:rPr>
              <w:t xml:space="preserve"> </w:t>
            </w:r>
            <w:r>
              <w:rPr>
                <w:i/>
                <w:sz w:val="20"/>
              </w:rPr>
              <w:t>proprietate</w:t>
            </w:r>
            <w:r>
              <w:rPr>
                <w:i/>
                <w:spacing w:val="-4"/>
                <w:sz w:val="20"/>
              </w:rPr>
              <w:t xml:space="preserve"> </w:t>
            </w:r>
            <w:r>
              <w:rPr>
                <w:i/>
                <w:sz w:val="20"/>
              </w:rPr>
              <w:t>privată,</w:t>
            </w:r>
          </w:p>
          <w:p w14:paraId="601B42EF" w14:textId="77777777" w:rsidR="00BD35D5" w:rsidRDefault="00000000">
            <w:pPr>
              <w:pStyle w:val="TableParagraph"/>
              <w:numPr>
                <w:ilvl w:val="0"/>
                <w:numId w:val="33"/>
              </w:numPr>
              <w:tabs>
                <w:tab w:val="left" w:pos="792"/>
                <w:tab w:val="left" w:pos="793"/>
              </w:tabs>
              <w:spacing w:line="231" w:lineRule="exact"/>
              <w:ind w:hanging="722"/>
              <w:rPr>
                <w:i/>
                <w:sz w:val="20"/>
              </w:rPr>
            </w:pPr>
            <w:r>
              <w:rPr>
                <w:i/>
                <w:sz w:val="20"/>
              </w:rPr>
              <w:t>dreptul</w:t>
            </w:r>
            <w:r>
              <w:rPr>
                <w:i/>
                <w:spacing w:val="-3"/>
                <w:sz w:val="20"/>
              </w:rPr>
              <w:t xml:space="preserve"> </w:t>
            </w:r>
            <w:r>
              <w:rPr>
                <w:i/>
                <w:sz w:val="20"/>
              </w:rPr>
              <w:t>de</w:t>
            </w:r>
            <w:r>
              <w:rPr>
                <w:i/>
                <w:spacing w:val="3"/>
                <w:sz w:val="20"/>
              </w:rPr>
              <w:t xml:space="preserve"> </w:t>
            </w:r>
            <w:r>
              <w:rPr>
                <w:i/>
                <w:sz w:val="20"/>
              </w:rPr>
              <w:t>concesiune,</w:t>
            </w:r>
          </w:p>
          <w:p w14:paraId="10E3B6CD" w14:textId="77777777" w:rsidR="00BD35D5" w:rsidRDefault="00000000">
            <w:pPr>
              <w:pStyle w:val="TableParagraph"/>
              <w:numPr>
                <w:ilvl w:val="0"/>
                <w:numId w:val="33"/>
              </w:numPr>
              <w:tabs>
                <w:tab w:val="left" w:pos="792"/>
                <w:tab w:val="left" w:pos="793"/>
              </w:tabs>
              <w:spacing w:before="3" w:line="231" w:lineRule="exact"/>
              <w:ind w:hanging="722"/>
              <w:rPr>
                <w:i/>
                <w:sz w:val="20"/>
              </w:rPr>
            </w:pPr>
            <w:r>
              <w:rPr>
                <w:i/>
                <w:sz w:val="20"/>
              </w:rPr>
              <w:t>dreptul</w:t>
            </w:r>
            <w:r>
              <w:rPr>
                <w:i/>
                <w:spacing w:val="-2"/>
                <w:sz w:val="20"/>
              </w:rPr>
              <w:t xml:space="preserve"> </w:t>
            </w:r>
            <w:r>
              <w:rPr>
                <w:i/>
                <w:sz w:val="20"/>
              </w:rPr>
              <w:t>de</w:t>
            </w:r>
            <w:r>
              <w:rPr>
                <w:i/>
                <w:spacing w:val="3"/>
                <w:sz w:val="20"/>
              </w:rPr>
              <w:t xml:space="preserve"> </w:t>
            </w:r>
            <w:r>
              <w:rPr>
                <w:i/>
                <w:sz w:val="20"/>
              </w:rPr>
              <w:t>superficie,</w:t>
            </w:r>
          </w:p>
          <w:p w14:paraId="0AE88023" w14:textId="77777777" w:rsidR="00BD35D5" w:rsidRDefault="00000000">
            <w:pPr>
              <w:pStyle w:val="TableParagraph"/>
              <w:numPr>
                <w:ilvl w:val="0"/>
                <w:numId w:val="33"/>
              </w:numPr>
              <w:tabs>
                <w:tab w:val="left" w:pos="792"/>
                <w:tab w:val="left" w:pos="793"/>
              </w:tabs>
              <w:spacing w:line="231" w:lineRule="exact"/>
              <w:ind w:hanging="722"/>
              <w:rPr>
                <w:sz w:val="20"/>
              </w:rPr>
            </w:pPr>
            <w:r>
              <w:rPr>
                <w:sz w:val="20"/>
              </w:rPr>
              <w:t>dreptul</w:t>
            </w:r>
            <w:r>
              <w:rPr>
                <w:spacing w:val="-2"/>
                <w:sz w:val="20"/>
              </w:rPr>
              <w:t xml:space="preserve"> </w:t>
            </w:r>
            <w:r>
              <w:rPr>
                <w:sz w:val="20"/>
              </w:rPr>
              <w:t>de</w:t>
            </w:r>
            <w:r>
              <w:rPr>
                <w:spacing w:val="1"/>
                <w:sz w:val="20"/>
              </w:rPr>
              <w:t xml:space="preserve"> </w:t>
            </w:r>
            <w:r>
              <w:rPr>
                <w:sz w:val="20"/>
              </w:rPr>
              <w:t>uzufruct;</w:t>
            </w:r>
          </w:p>
          <w:p w14:paraId="148871E5" w14:textId="77777777" w:rsidR="00BD35D5" w:rsidRDefault="00000000">
            <w:pPr>
              <w:pStyle w:val="TableParagraph"/>
              <w:numPr>
                <w:ilvl w:val="0"/>
                <w:numId w:val="33"/>
              </w:numPr>
              <w:tabs>
                <w:tab w:val="left" w:pos="792"/>
                <w:tab w:val="left" w:pos="793"/>
              </w:tabs>
              <w:spacing w:before="3"/>
              <w:ind w:left="71" w:right="745" w:firstLine="0"/>
              <w:rPr>
                <w:sz w:val="20"/>
              </w:rPr>
            </w:pPr>
            <w:r>
              <w:rPr>
                <w:sz w:val="20"/>
              </w:rPr>
              <w:t>dreptul de folosinţă cu titlu</w:t>
            </w:r>
            <w:r>
              <w:rPr>
                <w:spacing w:val="-58"/>
                <w:sz w:val="20"/>
              </w:rPr>
              <w:t xml:space="preserve"> </w:t>
            </w:r>
            <w:r>
              <w:rPr>
                <w:sz w:val="20"/>
              </w:rPr>
              <w:t>gratuit;</w:t>
            </w:r>
          </w:p>
          <w:p w14:paraId="518613FD" w14:textId="77777777" w:rsidR="00BD35D5" w:rsidRDefault="00000000">
            <w:pPr>
              <w:pStyle w:val="TableParagraph"/>
              <w:numPr>
                <w:ilvl w:val="0"/>
                <w:numId w:val="33"/>
              </w:numPr>
              <w:tabs>
                <w:tab w:val="left" w:pos="792"/>
                <w:tab w:val="left" w:pos="793"/>
              </w:tabs>
              <w:spacing w:line="229" w:lineRule="exact"/>
              <w:ind w:hanging="722"/>
              <w:rPr>
                <w:sz w:val="20"/>
              </w:rPr>
            </w:pPr>
            <w:r>
              <w:rPr>
                <w:sz w:val="20"/>
              </w:rPr>
              <w:t>împrumutul</w:t>
            </w:r>
            <w:r>
              <w:rPr>
                <w:spacing w:val="-2"/>
                <w:sz w:val="20"/>
              </w:rPr>
              <w:t xml:space="preserve"> </w:t>
            </w:r>
            <w:r>
              <w:rPr>
                <w:sz w:val="20"/>
              </w:rPr>
              <w:t>de</w:t>
            </w:r>
            <w:r>
              <w:rPr>
                <w:spacing w:val="-5"/>
                <w:sz w:val="20"/>
              </w:rPr>
              <w:t xml:space="preserve"> </w:t>
            </w:r>
            <w:r>
              <w:rPr>
                <w:sz w:val="20"/>
              </w:rPr>
              <w:t>folosință</w:t>
            </w:r>
            <w:r>
              <w:rPr>
                <w:spacing w:val="-5"/>
                <w:sz w:val="20"/>
              </w:rPr>
              <w:t xml:space="preserve"> </w:t>
            </w:r>
            <w:r>
              <w:rPr>
                <w:sz w:val="20"/>
              </w:rPr>
              <w:t>(comodat)</w:t>
            </w:r>
          </w:p>
          <w:p w14:paraId="1FB9BAC9" w14:textId="77777777" w:rsidR="00BD35D5" w:rsidRDefault="00000000">
            <w:pPr>
              <w:pStyle w:val="TableParagraph"/>
              <w:numPr>
                <w:ilvl w:val="0"/>
                <w:numId w:val="33"/>
              </w:numPr>
              <w:tabs>
                <w:tab w:val="left" w:pos="792"/>
                <w:tab w:val="left" w:pos="793"/>
              </w:tabs>
              <w:spacing w:before="3"/>
              <w:ind w:hanging="722"/>
              <w:rPr>
                <w:sz w:val="20"/>
              </w:rPr>
            </w:pPr>
            <w:r>
              <w:rPr>
                <w:sz w:val="20"/>
              </w:rPr>
              <w:t>dreptul</w:t>
            </w:r>
            <w:r>
              <w:rPr>
                <w:spacing w:val="-6"/>
                <w:sz w:val="20"/>
              </w:rPr>
              <w:t xml:space="preserve"> </w:t>
            </w:r>
            <w:r>
              <w:rPr>
                <w:sz w:val="20"/>
              </w:rPr>
              <w:t>de</w:t>
            </w:r>
            <w:r>
              <w:rPr>
                <w:spacing w:val="-5"/>
                <w:sz w:val="20"/>
              </w:rPr>
              <w:t xml:space="preserve"> </w:t>
            </w:r>
            <w:r>
              <w:rPr>
                <w:sz w:val="20"/>
              </w:rPr>
              <w:t>închiriere/locațiune</w:t>
            </w:r>
          </w:p>
          <w:p w14:paraId="333F7DBF" w14:textId="77777777" w:rsidR="00BD35D5" w:rsidRDefault="00BD35D5">
            <w:pPr>
              <w:pStyle w:val="TableParagraph"/>
              <w:rPr>
                <w:rFonts w:ascii="Calibri"/>
                <w:i/>
              </w:rPr>
            </w:pPr>
          </w:p>
          <w:p w14:paraId="25C7E23A" w14:textId="77777777" w:rsidR="00BD35D5" w:rsidRDefault="00BD35D5">
            <w:pPr>
              <w:pStyle w:val="TableParagraph"/>
              <w:rPr>
                <w:rFonts w:ascii="Calibri"/>
                <w:i/>
              </w:rPr>
            </w:pPr>
          </w:p>
          <w:p w14:paraId="003E9CBF" w14:textId="77777777" w:rsidR="00BD35D5" w:rsidRDefault="00BD35D5">
            <w:pPr>
              <w:pStyle w:val="TableParagraph"/>
              <w:rPr>
                <w:rFonts w:ascii="Calibri"/>
                <w:i/>
              </w:rPr>
            </w:pPr>
          </w:p>
          <w:p w14:paraId="7D0FFE69" w14:textId="77777777" w:rsidR="00BD35D5" w:rsidRDefault="00BD35D5">
            <w:pPr>
              <w:pStyle w:val="TableParagraph"/>
              <w:spacing w:before="1"/>
              <w:rPr>
                <w:rFonts w:ascii="Calibri"/>
                <w:i/>
                <w:sz w:val="29"/>
              </w:rPr>
            </w:pPr>
          </w:p>
          <w:p w14:paraId="699FF6BB" w14:textId="77777777" w:rsidR="00BD35D5" w:rsidRDefault="00000000">
            <w:pPr>
              <w:pStyle w:val="TableParagraph"/>
              <w:ind w:left="71" w:right="56"/>
              <w:jc w:val="both"/>
              <w:rPr>
                <w:i/>
                <w:sz w:val="20"/>
              </w:rPr>
            </w:pPr>
            <w:r>
              <w:rPr>
                <w:i/>
                <w:sz w:val="20"/>
              </w:rPr>
              <w:t>“În</w:t>
            </w:r>
            <w:r>
              <w:rPr>
                <w:i/>
                <w:spacing w:val="1"/>
                <w:sz w:val="20"/>
              </w:rPr>
              <w:t xml:space="preserve"> </w:t>
            </w:r>
            <w:r>
              <w:rPr>
                <w:i/>
                <w:sz w:val="20"/>
              </w:rPr>
              <w:t>cazul</w:t>
            </w:r>
            <w:r>
              <w:rPr>
                <w:i/>
                <w:spacing w:val="1"/>
                <w:sz w:val="20"/>
              </w:rPr>
              <w:t xml:space="preserve"> </w:t>
            </w:r>
            <w:r>
              <w:rPr>
                <w:i/>
                <w:sz w:val="20"/>
              </w:rPr>
              <w:t>solicitanţilor</w:t>
            </w:r>
            <w:r>
              <w:rPr>
                <w:i/>
                <w:spacing w:val="1"/>
                <w:sz w:val="20"/>
              </w:rPr>
              <w:t xml:space="preserve"> </w:t>
            </w:r>
            <w:r>
              <w:rPr>
                <w:i/>
                <w:sz w:val="20"/>
              </w:rPr>
              <w:t>Persoane</w:t>
            </w:r>
            <w:r>
              <w:rPr>
                <w:i/>
                <w:spacing w:val="1"/>
                <w:sz w:val="20"/>
              </w:rPr>
              <w:t xml:space="preserve"> </w:t>
            </w:r>
            <w:r>
              <w:rPr>
                <w:i/>
                <w:sz w:val="20"/>
              </w:rPr>
              <w:t>Fizice</w:t>
            </w:r>
            <w:r>
              <w:rPr>
                <w:i/>
                <w:spacing w:val="1"/>
                <w:sz w:val="20"/>
              </w:rPr>
              <w:t xml:space="preserve"> </w:t>
            </w:r>
            <w:r>
              <w:rPr>
                <w:i/>
                <w:sz w:val="20"/>
              </w:rPr>
              <w:t>Autorizate,</w:t>
            </w:r>
            <w:r>
              <w:rPr>
                <w:i/>
                <w:spacing w:val="1"/>
                <w:sz w:val="20"/>
              </w:rPr>
              <w:t xml:space="preserve"> </w:t>
            </w:r>
            <w:r>
              <w:rPr>
                <w:i/>
                <w:sz w:val="20"/>
              </w:rPr>
              <w:t>Intreprinderi</w:t>
            </w:r>
            <w:r>
              <w:rPr>
                <w:i/>
                <w:spacing w:val="1"/>
                <w:sz w:val="20"/>
              </w:rPr>
              <w:t xml:space="preserve"> </w:t>
            </w:r>
            <w:r>
              <w:rPr>
                <w:i/>
                <w:sz w:val="20"/>
              </w:rPr>
              <w:t>Individuale</w:t>
            </w:r>
            <w:r>
              <w:rPr>
                <w:i/>
                <w:spacing w:val="1"/>
                <w:sz w:val="20"/>
              </w:rPr>
              <w:t xml:space="preserve"> </w:t>
            </w:r>
            <w:r>
              <w:rPr>
                <w:i/>
                <w:sz w:val="20"/>
              </w:rPr>
              <w:t>sau</w:t>
            </w:r>
            <w:r>
              <w:rPr>
                <w:i/>
                <w:spacing w:val="-58"/>
                <w:sz w:val="20"/>
              </w:rPr>
              <w:t xml:space="preserve"> </w:t>
            </w:r>
            <w:r>
              <w:rPr>
                <w:i/>
                <w:sz w:val="20"/>
              </w:rPr>
              <w:t>Intreprinderi</w:t>
            </w:r>
            <w:r>
              <w:rPr>
                <w:i/>
                <w:spacing w:val="1"/>
                <w:sz w:val="20"/>
              </w:rPr>
              <w:t xml:space="preserve"> </w:t>
            </w:r>
            <w:r>
              <w:rPr>
                <w:i/>
                <w:sz w:val="20"/>
              </w:rPr>
              <w:t>Familiale,</w:t>
            </w:r>
            <w:r>
              <w:rPr>
                <w:i/>
                <w:spacing w:val="1"/>
                <w:sz w:val="20"/>
              </w:rPr>
              <w:t xml:space="preserve"> </w:t>
            </w:r>
            <w:r>
              <w:rPr>
                <w:i/>
                <w:sz w:val="20"/>
              </w:rPr>
              <w:t>care</w:t>
            </w:r>
            <w:r>
              <w:rPr>
                <w:i/>
                <w:spacing w:val="1"/>
                <w:sz w:val="20"/>
              </w:rPr>
              <w:t xml:space="preserve"> </w:t>
            </w:r>
            <w:r>
              <w:rPr>
                <w:i/>
                <w:sz w:val="20"/>
              </w:rPr>
              <w:t>deţin</w:t>
            </w:r>
            <w:r>
              <w:rPr>
                <w:i/>
                <w:spacing w:val="1"/>
                <w:sz w:val="20"/>
              </w:rPr>
              <w:t xml:space="preserve"> </w:t>
            </w:r>
            <w:r>
              <w:rPr>
                <w:i/>
                <w:sz w:val="20"/>
              </w:rPr>
              <w:t>în</w:t>
            </w:r>
            <w:r>
              <w:rPr>
                <w:i/>
                <w:spacing w:val="1"/>
                <w:sz w:val="20"/>
              </w:rPr>
              <w:t xml:space="preserve"> </w:t>
            </w:r>
            <w:r>
              <w:rPr>
                <w:i/>
                <w:sz w:val="20"/>
              </w:rPr>
              <w:t>proprietate terenul aferent investiţiei, în</w:t>
            </w:r>
            <w:r>
              <w:rPr>
                <w:i/>
                <w:spacing w:val="1"/>
                <w:sz w:val="20"/>
              </w:rPr>
              <w:t xml:space="preserve"> </w:t>
            </w:r>
            <w:r>
              <w:rPr>
                <w:i/>
                <w:sz w:val="20"/>
              </w:rPr>
              <w:t>calitate</w:t>
            </w:r>
            <w:r>
              <w:rPr>
                <w:i/>
                <w:spacing w:val="1"/>
                <w:sz w:val="20"/>
              </w:rPr>
              <w:t xml:space="preserve"> </w:t>
            </w:r>
            <w:r>
              <w:rPr>
                <w:i/>
                <w:sz w:val="20"/>
              </w:rPr>
              <w:t>de</w:t>
            </w:r>
            <w:r>
              <w:rPr>
                <w:i/>
                <w:spacing w:val="1"/>
                <w:sz w:val="20"/>
              </w:rPr>
              <w:t xml:space="preserve"> </w:t>
            </w:r>
            <w:r>
              <w:rPr>
                <w:i/>
                <w:sz w:val="20"/>
              </w:rPr>
              <w:t>persoane</w:t>
            </w:r>
            <w:r>
              <w:rPr>
                <w:i/>
                <w:spacing w:val="1"/>
                <w:sz w:val="20"/>
              </w:rPr>
              <w:t xml:space="preserve"> </w:t>
            </w:r>
            <w:r>
              <w:rPr>
                <w:i/>
                <w:sz w:val="20"/>
              </w:rPr>
              <w:t>fizice</w:t>
            </w:r>
            <w:r>
              <w:rPr>
                <w:i/>
                <w:spacing w:val="1"/>
                <w:sz w:val="20"/>
              </w:rPr>
              <w:t xml:space="preserve"> </w:t>
            </w:r>
            <w:r>
              <w:rPr>
                <w:i/>
                <w:sz w:val="20"/>
              </w:rPr>
              <w:t>împreună</w:t>
            </w:r>
            <w:r>
              <w:rPr>
                <w:i/>
                <w:spacing w:val="1"/>
                <w:sz w:val="20"/>
              </w:rPr>
              <w:t xml:space="preserve"> </w:t>
            </w:r>
            <w:r>
              <w:rPr>
                <w:i/>
                <w:sz w:val="20"/>
              </w:rPr>
              <w:t>cu</w:t>
            </w:r>
            <w:r>
              <w:rPr>
                <w:i/>
                <w:spacing w:val="-58"/>
                <w:sz w:val="20"/>
              </w:rPr>
              <w:t xml:space="preserve"> </w:t>
            </w:r>
            <w:r>
              <w:rPr>
                <w:i/>
                <w:sz w:val="20"/>
              </w:rPr>
              <w:t>soţul/soţia,</w:t>
            </w:r>
            <w:r>
              <w:rPr>
                <w:i/>
                <w:spacing w:val="1"/>
                <w:sz w:val="20"/>
              </w:rPr>
              <w:t xml:space="preserve"> </w:t>
            </w:r>
            <w:r>
              <w:rPr>
                <w:i/>
                <w:sz w:val="20"/>
              </w:rPr>
              <w:t>este</w:t>
            </w:r>
            <w:r>
              <w:rPr>
                <w:i/>
                <w:spacing w:val="1"/>
                <w:sz w:val="20"/>
              </w:rPr>
              <w:t xml:space="preserve"> </w:t>
            </w:r>
            <w:r>
              <w:rPr>
                <w:i/>
                <w:sz w:val="20"/>
              </w:rPr>
              <w:t>necesar</w:t>
            </w:r>
            <w:r>
              <w:rPr>
                <w:i/>
                <w:spacing w:val="1"/>
                <w:sz w:val="20"/>
              </w:rPr>
              <w:t xml:space="preserve"> </w:t>
            </w:r>
            <w:r>
              <w:rPr>
                <w:i/>
                <w:sz w:val="20"/>
              </w:rPr>
              <w:t>să</w:t>
            </w:r>
            <w:r>
              <w:rPr>
                <w:i/>
                <w:spacing w:val="1"/>
                <w:sz w:val="20"/>
              </w:rPr>
              <w:t xml:space="preserve"> </w:t>
            </w:r>
            <w:r>
              <w:rPr>
                <w:i/>
                <w:sz w:val="20"/>
              </w:rPr>
              <w:t>prezinte</w:t>
            </w:r>
            <w:r>
              <w:rPr>
                <w:i/>
                <w:spacing w:val="1"/>
                <w:sz w:val="20"/>
              </w:rPr>
              <w:t xml:space="preserve"> </w:t>
            </w:r>
            <w:r>
              <w:rPr>
                <w:i/>
                <w:sz w:val="20"/>
              </w:rPr>
              <w:t>la</w:t>
            </w:r>
            <w:r>
              <w:rPr>
                <w:i/>
                <w:spacing w:val="1"/>
                <w:sz w:val="20"/>
              </w:rPr>
              <w:t xml:space="preserve"> </w:t>
            </w:r>
            <w:r>
              <w:rPr>
                <w:i/>
                <w:sz w:val="20"/>
              </w:rPr>
              <w:t>depunerea</w:t>
            </w:r>
            <w:r>
              <w:rPr>
                <w:i/>
                <w:spacing w:val="1"/>
                <w:sz w:val="20"/>
              </w:rPr>
              <w:t xml:space="preserve"> </w:t>
            </w:r>
            <w:r>
              <w:rPr>
                <w:i/>
                <w:sz w:val="20"/>
              </w:rPr>
              <w:t>Cererii</w:t>
            </w:r>
            <w:r>
              <w:rPr>
                <w:i/>
                <w:spacing w:val="1"/>
                <w:sz w:val="20"/>
              </w:rPr>
              <w:t xml:space="preserve"> </w:t>
            </w:r>
            <w:r>
              <w:rPr>
                <w:i/>
                <w:sz w:val="20"/>
              </w:rPr>
              <w:t>de</w:t>
            </w:r>
            <w:r>
              <w:rPr>
                <w:i/>
                <w:spacing w:val="1"/>
                <w:sz w:val="20"/>
              </w:rPr>
              <w:t xml:space="preserve"> </w:t>
            </w:r>
            <w:r>
              <w:rPr>
                <w:i/>
                <w:sz w:val="20"/>
              </w:rPr>
              <w:t>Finanţare,</w:t>
            </w:r>
            <w:r>
              <w:rPr>
                <w:i/>
                <w:spacing w:val="1"/>
                <w:sz w:val="20"/>
              </w:rPr>
              <w:t xml:space="preserve"> </w:t>
            </w:r>
            <w:r>
              <w:rPr>
                <w:i/>
                <w:sz w:val="20"/>
              </w:rPr>
              <w:t>documentul</w:t>
            </w:r>
            <w:r>
              <w:rPr>
                <w:i/>
                <w:spacing w:val="1"/>
                <w:sz w:val="20"/>
              </w:rPr>
              <w:t xml:space="preserve"> </w:t>
            </w:r>
            <w:r>
              <w:rPr>
                <w:i/>
                <w:sz w:val="20"/>
              </w:rPr>
              <w:t>prin</w:t>
            </w:r>
            <w:r>
              <w:rPr>
                <w:i/>
                <w:spacing w:val="1"/>
                <w:sz w:val="20"/>
              </w:rPr>
              <w:t xml:space="preserve"> </w:t>
            </w:r>
            <w:r>
              <w:rPr>
                <w:i/>
                <w:sz w:val="20"/>
              </w:rPr>
              <w:t>care</w:t>
            </w:r>
            <w:r>
              <w:rPr>
                <w:i/>
                <w:spacing w:val="1"/>
                <w:sz w:val="20"/>
              </w:rPr>
              <w:t xml:space="preserve"> </w:t>
            </w:r>
            <w:r>
              <w:rPr>
                <w:i/>
                <w:sz w:val="20"/>
              </w:rPr>
              <w:t>a</w:t>
            </w:r>
            <w:r>
              <w:rPr>
                <w:i/>
                <w:spacing w:val="1"/>
                <w:sz w:val="20"/>
              </w:rPr>
              <w:t xml:space="preserve"> </w:t>
            </w:r>
            <w:r>
              <w:rPr>
                <w:i/>
                <w:sz w:val="20"/>
              </w:rPr>
              <w:t>fost</w:t>
            </w:r>
            <w:r>
              <w:rPr>
                <w:i/>
                <w:spacing w:val="1"/>
                <w:sz w:val="20"/>
              </w:rPr>
              <w:t xml:space="preserve"> </w:t>
            </w:r>
            <w:r>
              <w:rPr>
                <w:i/>
                <w:sz w:val="20"/>
              </w:rPr>
              <w:t>dobândit</w:t>
            </w:r>
            <w:r>
              <w:rPr>
                <w:i/>
                <w:spacing w:val="1"/>
                <w:sz w:val="20"/>
              </w:rPr>
              <w:t xml:space="preserve"> </w:t>
            </w:r>
            <w:r>
              <w:rPr>
                <w:i/>
                <w:sz w:val="20"/>
              </w:rPr>
              <w:t>terenul</w:t>
            </w:r>
            <w:r>
              <w:rPr>
                <w:i/>
                <w:spacing w:val="1"/>
                <w:sz w:val="20"/>
              </w:rPr>
              <w:t xml:space="preserve"> </w:t>
            </w:r>
            <w:r>
              <w:rPr>
                <w:i/>
                <w:sz w:val="20"/>
              </w:rPr>
              <w:t>de</w:t>
            </w:r>
            <w:r>
              <w:rPr>
                <w:i/>
                <w:spacing w:val="1"/>
                <w:sz w:val="20"/>
              </w:rPr>
              <w:t xml:space="preserve"> </w:t>
            </w:r>
            <w:r>
              <w:rPr>
                <w:i/>
                <w:sz w:val="20"/>
              </w:rPr>
              <w:t>persoana</w:t>
            </w:r>
            <w:r>
              <w:rPr>
                <w:i/>
                <w:spacing w:val="1"/>
                <w:sz w:val="20"/>
              </w:rPr>
              <w:t xml:space="preserve"> </w:t>
            </w:r>
            <w:r>
              <w:rPr>
                <w:i/>
                <w:sz w:val="20"/>
              </w:rPr>
              <w:t>fizică,</w:t>
            </w:r>
            <w:r>
              <w:rPr>
                <w:i/>
                <w:spacing w:val="1"/>
                <w:sz w:val="20"/>
              </w:rPr>
              <w:t xml:space="preserve"> </w:t>
            </w:r>
            <w:r>
              <w:rPr>
                <w:i/>
                <w:sz w:val="20"/>
              </w:rPr>
              <w:t>conform</w:t>
            </w:r>
            <w:r>
              <w:rPr>
                <w:i/>
                <w:spacing w:val="1"/>
                <w:sz w:val="20"/>
              </w:rPr>
              <w:t xml:space="preserve"> </w:t>
            </w:r>
            <w:r>
              <w:rPr>
                <w:i/>
                <w:sz w:val="20"/>
              </w:rPr>
              <w:t>documentelor</w:t>
            </w:r>
            <w:r>
              <w:rPr>
                <w:i/>
                <w:spacing w:val="1"/>
                <w:sz w:val="20"/>
              </w:rPr>
              <w:t xml:space="preserve"> </w:t>
            </w:r>
            <w:r>
              <w:rPr>
                <w:i/>
                <w:sz w:val="20"/>
              </w:rPr>
              <w:t>de</w:t>
            </w:r>
            <w:r>
              <w:rPr>
                <w:i/>
                <w:spacing w:val="1"/>
                <w:sz w:val="20"/>
              </w:rPr>
              <w:t xml:space="preserve"> </w:t>
            </w:r>
            <w:r>
              <w:rPr>
                <w:i/>
                <w:sz w:val="20"/>
              </w:rPr>
              <w:t>la</w:t>
            </w:r>
            <w:r>
              <w:rPr>
                <w:i/>
                <w:spacing w:val="1"/>
                <w:sz w:val="20"/>
              </w:rPr>
              <w:t xml:space="preserve"> </w:t>
            </w:r>
            <w:r>
              <w:rPr>
                <w:i/>
                <w:sz w:val="20"/>
              </w:rPr>
              <w:t>punctul</w:t>
            </w:r>
            <w:r>
              <w:rPr>
                <w:i/>
                <w:spacing w:val="1"/>
                <w:sz w:val="20"/>
              </w:rPr>
              <w:t xml:space="preserve"> </w:t>
            </w:r>
            <w:r>
              <w:rPr>
                <w:i/>
                <w:sz w:val="20"/>
              </w:rPr>
              <w:t>3.1,</w:t>
            </w:r>
            <w:r>
              <w:rPr>
                <w:i/>
                <w:spacing w:val="1"/>
                <w:sz w:val="20"/>
              </w:rPr>
              <w:t xml:space="preserve"> </w:t>
            </w:r>
            <w:r>
              <w:rPr>
                <w:i/>
                <w:sz w:val="20"/>
              </w:rPr>
              <w:t>cât</w:t>
            </w:r>
            <w:r>
              <w:rPr>
                <w:i/>
                <w:spacing w:val="1"/>
                <w:sz w:val="20"/>
              </w:rPr>
              <w:t xml:space="preserve"> </w:t>
            </w:r>
            <w:r>
              <w:rPr>
                <w:i/>
                <w:sz w:val="20"/>
              </w:rPr>
              <w:t>şi</w:t>
            </w:r>
            <w:r>
              <w:rPr>
                <w:i/>
                <w:spacing w:val="1"/>
                <w:sz w:val="20"/>
              </w:rPr>
              <w:t xml:space="preserve"> </w:t>
            </w:r>
            <w:r>
              <w:rPr>
                <w:i/>
                <w:sz w:val="20"/>
              </w:rPr>
              <w:t>declaraţia soţului/soţiei prin</w:t>
            </w:r>
            <w:r>
              <w:rPr>
                <w:i/>
                <w:spacing w:val="1"/>
                <w:sz w:val="20"/>
              </w:rPr>
              <w:t xml:space="preserve"> </w:t>
            </w:r>
            <w:r>
              <w:rPr>
                <w:i/>
                <w:sz w:val="20"/>
              </w:rPr>
              <w:t>care îşi dă</w:t>
            </w:r>
            <w:r>
              <w:rPr>
                <w:i/>
                <w:spacing w:val="1"/>
                <w:sz w:val="20"/>
              </w:rPr>
              <w:t xml:space="preserve"> </w:t>
            </w:r>
            <w:r>
              <w:rPr>
                <w:i/>
                <w:sz w:val="20"/>
              </w:rPr>
              <w:t>acordul</w:t>
            </w:r>
            <w:r>
              <w:rPr>
                <w:i/>
                <w:spacing w:val="1"/>
                <w:sz w:val="20"/>
              </w:rPr>
              <w:t xml:space="preserve"> </w:t>
            </w:r>
            <w:r>
              <w:rPr>
                <w:i/>
                <w:sz w:val="20"/>
              </w:rPr>
              <w:t>referitor</w:t>
            </w:r>
            <w:r>
              <w:rPr>
                <w:i/>
                <w:spacing w:val="1"/>
                <w:sz w:val="20"/>
              </w:rPr>
              <w:t xml:space="preserve"> </w:t>
            </w:r>
            <w:r>
              <w:rPr>
                <w:i/>
                <w:sz w:val="20"/>
              </w:rPr>
              <w:t>la</w:t>
            </w:r>
            <w:r>
              <w:rPr>
                <w:i/>
                <w:spacing w:val="1"/>
                <w:sz w:val="20"/>
              </w:rPr>
              <w:t xml:space="preserve"> </w:t>
            </w:r>
            <w:r>
              <w:rPr>
                <w:i/>
                <w:sz w:val="20"/>
              </w:rPr>
              <w:t>realizarea</w:t>
            </w:r>
            <w:r>
              <w:rPr>
                <w:i/>
                <w:spacing w:val="1"/>
                <w:sz w:val="20"/>
              </w:rPr>
              <w:t xml:space="preserve"> </w:t>
            </w:r>
            <w:r>
              <w:rPr>
                <w:i/>
                <w:sz w:val="20"/>
              </w:rPr>
              <w:t>şi</w:t>
            </w:r>
            <w:r>
              <w:rPr>
                <w:i/>
                <w:spacing w:val="1"/>
                <w:sz w:val="20"/>
              </w:rPr>
              <w:t xml:space="preserve"> </w:t>
            </w:r>
            <w:r>
              <w:rPr>
                <w:i/>
                <w:sz w:val="20"/>
              </w:rPr>
              <w:t>implementarea proiectului de către PFA, II</w:t>
            </w:r>
            <w:r>
              <w:rPr>
                <w:i/>
                <w:spacing w:val="-58"/>
                <w:sz w:val="20"/>
              </w:rPr>
              <w:t xml:space="preserve"> </w:t>
            </w:r>
            <w:r>
              <w:rPr>
                <w:i/>
                <w:sz w:val="20"/>
              </w:rPr>
              <w:t>sau IF, pe toată perioada de valabilitate a</w:t>
            </w:r>
            <w:r>
              <w:rPr>
                <w:i/>
                <w:spacing w:val="1"/>
                <w:sz w:val="20"/>
              </w:rPr>
              <w:t xml:space="preserve"> </w:t>
            </w:r>
            <w:r>
              <w:rPr>
                <w:i/>
                <w:sz w:val="20"/>
              </w:rPr>
              <w:t>contractului</w:t>
            </w:r>
            <w:r>
              <w:rPr>
                <w:i/>
                <w:spacing w:val="2"/>
                <w:sz w:val="20"/>
              </w:rPr>
              <w:t xml:space="preserve"> </w:t>
            </w:r>
            <w:r>
              <w:rPr>
                <w:i/>
                <w:sz w:val="20"/>
              </w:rPr>
              <w:t>cu</w:t>
            </w:r>
            <w:r>
              <w:rPr>
                <w:i/>
                <w:spacing w:val="-5"/>
                <w:sz w:val="20"/>
              </w:rPr>
              <w:t xml:space="preserve"> </w:t>
            </w:r>
            <w:r>
              <w:rPr>
                <w:i/>
                <w:sz w:val="20"/>
              </w:rPr>
              <w:t>AFIR.</w:t>
            </w:r>
          </w:p>
        </w:tc>
        <w:tc>
          <w:tcPr>
            <w:tcW w:w="5388" w:type="dxa"/>
          </w:tcPr>
          <w:p w14:paraId="38C96470" w14:textId="77777777" w:rsidR="00BD35D5" w:rsidRDefault="00000000">
            <w:pPr>
              <w:pStyle w:val="TableParagraph"/>
              <w:ind w:left="66" w:right="60"/>
              <w:jc w:val="both"/>
              <w:rPr>
                <w:sz w:val="20"/>
              </w:rPr>
            </w:pPr>
            <w:r>
              <w:rPr>
                <w:sz w:val="20"/>
              </w:rPr>
              <w:t>forma autentica certifica dreptul de proprietate sau după</w:t>
            </w:r>
            <w:r>
              <w:rPr>
                <w:spacing w:val="-58"/>
                <w:sz w:val="20"/>
              </w:rPr>
              <w:t xml:space="preserve"> </w:t>
            </w:r>
            <w:r>
              <w:rPr>
                <w:sz w:val="20"/>
              </w:rPr>
              <w:t>caz folosinta al terenului, pe o perioada de cel putin 10</w:t>
            </w:r>
            <w:r>
              <w:rPr>
                <w:spacing w:val="1"/>
                <w:sz w:val="20"/>
              </w:rPr>
              <w:t xml:space="preserve"> </w:t>
            </w:r>
            <w:r>
              <w:rPr>
                <w:sz w:val="20"/>
              </w:rPr>
              <w:t>ani începând cu anul depunerii cererii de finanţare, dacă</w:t>
            </w:r>
            <w:r>
              <w:rPr>
                <w:spacing w:val="1"/>
                <w:sz w:val="20"/>
              </w:rPr>
              <w:t xml:space="preserve"> </w:t>
            </w:r>
            <w:r>
              <w:rPr>
                <w:sz w:val="20"/>
              </w:rPr>
              <w:t>acesta</w:t>
            </w:r>
            <w:r>
              <w:rPr>
                <w:spacing w:val="-5"/>
                <w:sz w:val="20"/>
              </w:rPr>
              <w:t xml:space="preserve"> </w:t>
            </w:r>
            <w:r>
              <w:rPr>
                <w:sz w:val="20"/>
              </w:rPr>
              <w:t>se</w:t>
            </w:r>
            <w:r>
              <w:rPr>
                <w:spacing w:val="-3"/>
                <w:sz w:val="20"/>
              </w:rPr>
              <w:t xml:space="preserve"> </w:t>
            </w:r>
            <w:r>
              <w:rPr>
                <w:sz w:val="20"/>
              </w:rPr>
              <w:t>afla</w:t>
            </w:r>
            <w:r>
              <w:rPr>
                <w:spacing w:val="1"/>
                <w:sz w:val="20"/>
              </w:rPr>
              <w:t xml:space="preserve"> </w:t>
            </w:r>
            <w:r>
              <w:rPr>
                <w:sz w:val="20"/>
              </w:rPr>
              <w:t>in</w:t>
            </w:r>
            <w:r>
              <w:rPr>
                <w:spacing w:val="-3"/>
                <w:sz w:val="20"/>
              </w:rPr>
              <w:t xml:space="preserve"> </w:t>
            </w:r>
            <w:r>
              <w:rPr>
                <w:sz w:val="20"/>
              </w:rPr>
              <w:t>spatiul</w:t>
            </w:r>
            <w:r>
              <w:rPr>
                <w:spacing w:val="-5"/>
                <w:sz w:val="20"/>
              </w:rPr>
              <w:t xml:space="preserve"> </w:t>
            </w:r>
            <w:r>
              <w:rPr>
                <w:sz w:val="20"/>
              </w:rPr>
              <w:t>rural.</w:t>
            </w:r>
          </w:p>
          <w:p w14:paraId="211EE3DF" w14:textId="77777777" w:rsidR="00BD35D5" w:rsidRDefault="00000000">
            <w:pPr>
              <w:pStyle w:val="TableParagraph"/>
              <w:ind w:left="66" w:right="60"/>
              <w:jc w:val="both"/>
              <w:rPr>
                <w:sz w:val="20"/>
              </w:rPr>
            </w:pPr>
            <w:r>
              <w:rPr>
                <w:sz w:val="20"/>
              </w:rPr>
              <w:t>Cladirea</w:t>
            </w:r>
            <w:r>
              <w:rPr>
                <w:spacing w:val="1"/>
                <w:sz w:val="20"/>
              </w:rPr>
              <w:t xml:space="preserve"> </w:t>
            </w:r>
            <w:r>
              <w:rPr>
                <w:sz w:val="20"/>
              </w:rPr>
              <w:t>sau</w:t>
            </w:r>
            <w:r>
              <w:rPr>
                <w:spacing w:val="1"/>
                <w:sz w:val="20"/>
              </w:rPr>
              <w:t xml:space="preserve"> </w:t>
            </w:r>
            <w:r>
              <w:rPr>
                <w:sz w:val="20"/>
              </w:rPr>
              <w:t>terenul</w:t>
            </w:r>
            <w:r>
              <w:rPr>
                <w:spacing w:val="1"/>
                <w:sz w:val="20"/>
              </w:rPr>
              <w:t xml:space="preserve"> </w:t>
            </w:r>
            <w:r>
              <w:rPr>
                <w:sz w:val="20"/>
              </w:rPr>
              <w:t>destinat</w:t>
            </w:r>
            <w:r>
              <w:rPr>
                <w:spacing w:val="1"/>
                <w:sz w:val="20"/>
              </w:rPr>
              <w:t xml:space="preserve"> </w:t>
            </w:r>
            <w:r>
              <w:rPr>
                <w:sz w:val="20"/>
              </w:rPr>
              <w:t>investitiei</w:t>
            </w:r>
            <w:r>
              <w:rPr>
                <w:spacing w:val="1"/>
                <w:sz w:val="20"/>
              </w:rPr>
              <w:t xml:space="preserve"> </w:t>
            </w:r>
            <w:r>
              <w:rPr>
                <w:sz w:val="20"/>
              </w:rPr>
              <w:t>trebuie</w:t>
            </w:r>
            <w:r>
              <w:rPr>
                <w:spacing w:val="1"/>
                <w:sz w:val="20"/>
              </w:rPr>
              <w:t xml:space="preserve"> </w:t>
            </w:r>
            <w:r>
              <w:rPr>
                <w:sz w:val="20"/>
              </w:rPr>
              <w:t>sa</w:t>
            </w:r>
            <w:r>
              <w:rPr>
                <w:spacing w:val="1"/>
                <w:sz w:val="20"/>
              </w:rPr>
              <w:t xml:space="preserve"> </w:t>
            </w:r>
            <w:r>
              <w:rPr>
                <w:sz w:val="20"/>
              </w:rPr>
              <w:t>fie</w:t>
            </w:r>
            <w:r>
              <w:rPr>
                <w:spacing w:val="-58"/>
                <w:sz w:val="20"/>
              </w:rPr>
              <w:t xml:space="preserve"> </w:t>
            </w:r>
            <w:r>
              <w:rPr>
                <w:sz w:val="20"/>
              </w:rPr>
              <w:t>situat</w:t>
            </w:r>
            <w:r>
              <w:rPr>
                <w:spacing w:val="1"/>
                <w:sz w:val="20"/>
              </w:rPr>
              <w:t xml:space="preserve"> </w:t>
            </w:r>
            <w:r>
              <w:rPr>
                <w:sz w:val="20"/>
              </w:rPr>
              <w:t>in</w:t>
            </w:r>
            <w:r>
              <w:rPr>
                <w:spacing w:val="1"/>
                <w:sz w:val="20"/>
              </w:rPr>
              <w:t xml:space="preserve"> </w:t>
            </w:r>
            <w:r>
              <w:rPr>
                <w:sz w:val="20"/>
              </w:rPr>
              <w:t>spatiu</w:t>
            </w:r>
            <w:r>
              <w:rPr>
                <w:spacing w:val="1"/>
                <w:sz w:val="20"/>
              </w:rPr>
              <w:t xml:space="preserve"> </w:t>
            </w:r>
            <w:r>
              <w:rPr>
                <w:sz w:val="20"/>
              </w:rPr>
              <w:t>rural</w:t>
            </w:r>
            <w:r>
              <w:rPr>
                <w:spacing w:val="1"/>
                <w:sz w:val="20"/>
              </w:rPr>
              <w:t xml:space="preserve"> </w:t>
            </w:r>
            <w:r>
              <w:rPr>
                <w:sz w:val="20"/>
              </w:rPr>
              <w:t>si</w:t>
            </w:r>
            <w:r>
              <w:rPr>
                <w:spacing w:val="1"/>
                <w:sz w:val="20"/>
              </w:rPr>
              <w:t xml:space="preserve"> </w:t>
            </w:r>
            <w:r>
              <w:rPr>
                <w:sz w:val="20"/>
              </w:rPr>
              <w:t>sa</w:t>
            </w:r>
            <w:r>
              <w:rPr>
                <w:spacing w:val="1"/>
                <w:sz w:val="20"/>
              </w:rPr>
              <w:t xml:space="preserve"> </w:t>
            </w:r>
            <w:r>
              <w:rPr>
                <w:sz w:val="20"/>
              </w:rPr>
              <w:t>asigure</w:t>
            </w:r>
            <w:r>
              <w:rPr>
                <w:spacing w:val="1"/>
                <w:sz w:val="20"/>
              </w:rPr>
              <w:t xml:space="preserve"> </w:t>
            </w:r>
            <w:r>
              <w:rPr>
                <w:sz w:val="20"/>
              </w:rPr>
              <w:t>funcţionarea</w:t>
            </w:r>
            <w:r>
              <w:rPr>
                <w:spacing w:val="1"/>
                <w:sz w:val="20"/>
              </w:rPr>
              <w:t xml:space="preserve"> </w:t>
            </w:r>
            <w:r>
              <w:rPr>
                <w:sz w:val="20"/>
              </w:rPr>
              <w:t>independenta a investiţiei (spatiul este destinat exclusiv</w:t>
            </w:r>
            <w:r>
              <w:rPr>
                <w:spacing w:val="1"/>
                <w:sz w:val="20"/>
              </w:rPr>
              <w:t xml:space="preserve"> </w:t>
            </w:r>
            <w:r>
              <w:rPr>
                <w:sz w:val="20"/>
              </w:rPr>
              <w:t>pentru</w:t>
            </w:r>
            <w:r>
              <w:rPr>
                <w:spacing w:val="-4"/>
                <w:sz w:val="20"/>
              </w:rPr>
              <w:t xml:space="preserve"> </w:t>
            </w:r>
            <w:r>
              <w:rPr>
                <w:sz w:val="20"/>
              </w:rPr>
              <w:t>funcţionarea</w:t>
            </w:r>
            <w:r>
              <w:rPr>
                <w:spacing w:val="1"/>
                <w:sz w:val="20"/>
              </w:rPr>
              <w:t xml:space="preserve"> </w:t>
            </w:r>
            <w:r>
              <w:rPr>
                <w:sz w:val="20"/>
              </w:rPr>
              <w:t>acestor</w:t>
            </w:r>
            <w:r>
              <w:rPr>
                <w:spacing w:val="-1"/>
                <w:sz w:val="20"/>
              </w:rPr>
              <w:t xml:space="preserve"> </w:t>
            </w:r>
            <w:r>
              <w:rPr>
                <w:sz w:val="20"/>
              </w:rPr>
              <w:t>activitati).</w:t>
            </w:r>
          </w:p>
          <w:p w14:paraId="3918AAEB" w14:textId="77777777" w:rsidR="00BD35D5" w:rsidRDefault="00000000">
            <w:pPr>
              <w:pStyle w:val="TableParagraph"/>
              <w:ind w:left="66" w:right="61"/>
              <w:jc w:val="both"/>
              <w:rPr>
                <w:sz w:val="20"/>
              </w:rPr>
            </w:pPr>
            <w:r>
              <w:rPr>
                <w:sz w:val="20"/>
              </w:rPr>
              <w:t>3.1</w:t>
            </w:r>
            <w:r>
              <w:rPr>
                <w:spacing w:val="1"/>
                <w:sz w:val="20"/>
              </w:rPr>
              <w:t xml:space="preserve"> </w:t>
            </w:r>
            <w:r>
              <w:rPr>
                <w:sz w:val="20"/>
              </w:rPr>
              <w:t>Daca</w:t>
            </w:r>
            <w:r>
              <w:rPr>
                <w:spacing w:val="1"/>
                <w:sz w:val="20"/>
              </w:rPr>
              <w:t xml:space="preserve"> </w:t>
            </w:r>
            <w:r>
              <w:rPr>
                <w:sz w:val="20"/>
              </w:rPr>
              <w:t>proiectul</w:t>
            </w:r>
            <w:r>
              <w:rPr>
                <w:spacing w:val="1"/>
                <w:sz w:val="20"/>
              </w:rPr>
              <w:t xml:space="preserve"> </w:t>
            </w:r>
            <w:r>
              <w:rPr>
                <w:sz w:val="20"/>
              </w:rPr>
              <w:t>prevede</w:t>
            </w:r>
            <w:r>
              <w:rPr>
                <w:spacing w:val="1"/>
                <w:sz w:val="20"/>
              </w:rPr>
              <w:t xml:space="preserve"> </w:t>
            </w:r>
            <w:r>
              <w:rPr>
                <w:sz w:val="20"/>
              </w:rPr>
              <w:t>realizarea</w:t>
            </w:r>
            <w:r>
              <w:rPr>
                <w:spacing w:val="1"/>
                <w:sz w:val="20"/>
              </w:rPr>
              <w:t xml:space="preserve"> </w:t>
            </w:r>
            <w:r>
              <w:rPr>
                <w:sz w:val="20"/>
              </w:rPr>
              <w:t>de</w:t>
            </w:r>
            <w:r>
              <w:rPr>
                <w:spacing w:val="1"/>
                <w:sz w:val="20"/>
              </w:rPr>
              <w:t xml:space="preserve"> </w:t>
            </w:r>
            <w:r>
              <w:rPr>
                <w:sz w:val="20"/>
              </w:rPr>
              <w:t>lucrări</w:t>
            </w:r>
            <w:r>
              <w:rPr>
                <w:spacing w:val="1"/>
                <w:sz w:val="20"/>
              </w:rPr>
              <w:t xml:space="preserve"> </w:t>
            </w:r>
            <w:r>
              <w:rPr>
                <w:sz w:val="20"/>
              </w:rPr>
              <w:t>de</w:t>
            </w:r>
            <w:r>
              <w:rPr>
                <w:spacing w:val="1"/>
                <w:sz w:val="20"/>
              </w:rPr>
              <w:t xml:space="preserve"> </w:t>
            </w:r>
            <w:r>
              <w:rPr>
                <w:sz w:val="20"/>
              </w:rPr>
              <w:t>construcție</w:t>
            </w:r>
            <w:r>
              <w:rPr>
                <w:spacing w:val="1"/>
                <w:sz w:val="20"/>
              </w:rPr>
              <w:t xml:space="preserve"> </w:t>
            </w:r>
            <w:r>
              <w:rPr>
                <w:sz w:val="20"/>
              </w:rPr>
              <w:t>sau</w:t>
            </w:r>
            <w:r>
              <w:rPr>
                <w:spacing w:val="1"/>
                <w:sz w:val="20"/>
              </w:rPr>
              <w:t xml:space="preserve"> </w:t>
            </w:r>
            <w:r>
              <w:rPr>
                <w:sz w:val="20"/>
              </w:rPr>
              <w:t>achizitia</w:t>
            </w:r>
            <w:r>
              <w:rPr>
                <w:spacing w:val="1"/>
                <w:sz w:val="20"/>
              </w:rPr>
              <w:t xml:space="preserve"> </w:t>
            </w:r>
            <w:r>
              <w:rPr>
                <w:sz w:val="20"/>
              </w:rPr>
              <w:t>de</w:t>
            </w:r>
            <w:r>
              <w:rPr>
                <w:spacing w:val="1"/>
                <w:sz w:val="20"/>
              </w:rPr>
              <w:t xml:space="preserve"> </w:t>
            </w:r>
            <w:r>
              <w:rPr>
                <w:sz w:val="20"/>
              </w:rPr>
              <w:t>utilaje/echipamente</w:t>
            </w:r>
            <w:r>
              <w:rPr>
                <w:spacing w:val="1"/>
                <w:sz w:val="20"/>
              </w:rPr>
              <w:t xml:space="preserve"> </w:t>
            </w:r>
            <w:r>
              <w:rPr>
                <w:sz w:val="20"/>
              </w:rPr>
              <w:t>cu</w:t>
            </w:r>
            <w:r>
              <w:rPr>
                <w:spacing w:val="1"/>
                <w:sz w:val="20"/>
              </w:rPr>
              <w:t xml:space="preserve"> </w:t>
            </w:r>
            <w:r>
              <w:rPr>
                <w:sz w:val="20"/>
              </w:rPr>
              <w:t>montaj, se va prezenta înscrisul care să certifice, după</w:t>
            </w:r>
            <w:r>
              <w:rPr>
                <w:spacing w:val="1"/>
                <w:sz w:val="20"/>
              </w:rPr>
              <w:t xml:space="preserve"> </w:t>
            </w:r>
            <w:r>
              <w:rPr>
                <w:sz w:val="20"/>
              </w:rPr>
              <w:t>caz:</w:t>
            </w:r>
          </w:p>
          <w:p w14:paraId="0261C919" w14:textId="77777777" w:rsidR="00BD35D5" w:rsidRDefault="00000000">
            <w:pPr>
              <w:pStyle w:val="TableParagraph"/>
              <w:spacing w:line="242" w:lineRule="auto"/>
              <w:ind w:left="66" w:right="63"/>
              <w:jc w:val="both"/>
              <w:rPr>
                <w:sz w:val="20"/>
              </w:rPr>
            </w:pPr>
            <w:r>
              <w:rPr>
                <w:sz w:val="20"/>
              </w:rPr>
              <w:t>drept de proprietate privata , drept de concesiune, drept</w:t>
            </w:r>
            <w:r>
              <w:rPr>
                <w:spacing w:val="1"/>
                <w:sz w:val="20"/>
              </w:rPr>
              <w:t xml:space="preserve"> </w:t>
            </w:r>
            <w:r>
              <w:rPr>
                <w:sz w:val="20"/>
              </w:rPr>
              <w:t>de</w:t>
            </w:r>
            <w:r>
              <w:rPr>
                <w:spacing w:val="2"/>
                <w:sz w:val="20"/>
              </w:rPr>
              <w:t xml:space="preserve"> </w:t>
            </w:r>
            <w:r>
              <w:rPr>
                <w:sz w:val="20"/>
              </w:rPr>
              <w:t>superficie.</w:t>
            </w:r>
          </w:p>
          <w:p w14:paraId="7C6C81BF" w14:textId="77777777" w:rsidR="00BD35D5" w:rsidRDefault="00000000">
            <w:pPr>
              <w:pStyle w:val="TableParagraph"/>
              <w:numPr>
                <w:ilvl w:val="0"/>
                <w:numId w:val="32"/>
              </w:numPr>
              <w:tabs>
                <w:tab w:val="left" w:pos="427"/>
              </w:tabs>
              <w:ind w:right="57" w:firstLine="0"/>
              <w:jc w:val="both"/>
              <w:rPr>
                <w:sz w:val="20"/>
              </w:rPr>
            </w:pPr>
            <w:r>
              <w:rPr>
                <w:sz w:val="20"/>
              </w:rPr>
              <w:t>Actele</w:t>
            </w:r>
            <w:r>
              <w:rPr>
                <w:spacing w:val="1"/>
                <w:sz w:val="20"/>
              </w:rPr>
              <w:t xml:space="preserve"> </w:t>
            </w:r>
            <w:r>
              <w:rPr>
                <w:sz w:val="20"/>
              </w:rPr>
              <w:t>doveditoare</w:t>
            </w:r>
            <w:r>
              <w:rPr>
                <w:spacing w:val="1"/>
                <w:sz w:val="20"/>
              </w:rPr>
              <w:t xml:space="preserve"> </w:t>
            </w:r>
            <w:r>
              <w:rPr>
                <w:sz w:val="20"/>
              </w:rPr>
              <w:t>ale</w:t>
            </w:r>
            <w:r>
              <w:rPr>
                <w:spacing w:val="1"/>
                <w:sz w:val="20"/>
              </w:rPr>
              <w:t xml:space="preserve"> </w:t>
            </w:r>
            <w:r>
              <w:rPr>
                <w:sz w:val="20"/>
              </w:rPr>
              <w:t>dreptului</w:t>
            </w:r>
            <w:r>
              <w:rPr>
                <w:spacing w:val="1"/>
                <w:sz w:val="20"/>
              </w:rPr>
              <w:t xml:space="preserve"> </w:t>
            </w:r>
            <w:r>
              <w:rPr>
                <w:sz w:val="20"/>
              </w:rPr>
              <w:t>de</w:t>
            </w:r>
            <w:r>
              <w:rPr>
                <w:spacing w:val="1"/>
                <w:sz w:val="20"/>
              </w:rPr>
              <w:t xml:space="preserve"> </w:t>
            </w:r>
            <w:r>
              <w:rPr>
                <w:sz w:val="20"/>
              </w:rPr>
              <w:t>proprietate</w:t>
            </w:r>
            <w:r>
              <w:rPr>
                <w:spacing w:val="1"/>
                <w:sz w:val="20"/>
              </w:rPr>
              <w:t xml:space="preserve"> </w:t>
            </w:r>
            <w:r>
              <w:rPr>
                <w:sz w:val="20"/>
              </w:rPr>
              <w:t>privată,</w:t>
            </w:r>
            <w:r>
              <w:rPr>
                <w:spacing w:val="1"/>
                <w:sz w:val="20"/>
              </w:rPr>
              <w:t xml:space="preserve"> </w:t>
            </w:r>
            <w:r>
              <w:rPr>
                <w:sz w:val="20"/>
              </w:rPr>
              <w:t>reprezentate</w:t>
            </w:r>
            <w:r>
              <w:rPr>
                <w:spacing w:val="1"/>
                <w:sz w:val="20"/>
              </w:rPr>
              <w:t xml:space="preserve"> </w:t>
            </w:r>
            <w:r>
              <w:rPr>
                <w:sz w:val="20"/>
              </w:rPr>
              <w:t>de</w:t>
            </w:r>
            <w:r>
              <w:rPr>
                <w:spacing w:val="1"/>
                <w:sz w:val="20"/>
              </w:rPr>
              <w:t xml:space="preserve"> </w:t>
            </w:r>
            <w:r>
              <w:rPr>
                <w:sz w:val="20"/>
              </w:rPr>
              <w:t>înscrisurile</w:t>
            </w:r>
            <w:r>
              <w:rPr>
                <w:spacing w:val="1"/>
                <w:sz w:val="20"/>
              </w:rPr>
              <w:t xml:space="preserve"> </w:t>
            </w:r>
            <w:r>
              <w:rPr>
                <w:sz w:val="20"/>
              </w:rPr>
              <w:t>constatatoare</w:t>
            </w:r>
            <w:r>
              <w:rPr>
                <w:spacing w:val="1"/>
                <w:sz w:val="20"/>
              </w:rPr>
              <w:t xml:space="preserve"> </w:t>
            </w:r>
            <w:r>
              <w:rPr>
                <w:sz w:val="20"/>
              </w:rPr>
              <w:t>ale</w:t>
            </w:r>
            <w:r>
              <w:rPr>
                <w:spacing w:val="1"/>
                <w:sz w:val="20"/>
              </w:rPr>
              <w:t xml:space="preserve"> </w:t>
            </w:r>
            <w:r>
              <w:rPr>
                <w:sz w:val="20"/>
              </w:rPr>
              <w:t>unui act juridic civil, jurisdicțional sau administrativ cu</w:t>
            </w:r>
            <w:r>
              <w:rPr>
                <w:spacing w:val="1"/>
                <w:sz w:val="20"/>
              </w:rPr>
              <w:t xml:space="preserve"> </w:t>
            </w:r>
            <w:r>
              <w:rPr>
                <w:sz w:val="20"/>
              </w:rPr>
              <w:t>efect constitutiv translativ sau declarativ de proprietate,</w:t>
            </w:r>
            <w:r>
              <w:rPr>
                <w:spacing w:val="1"/>
                <w:sz w:val="20"/>
              </w:rPr>
              <w:t xml:space="preserve"> </w:t>
            </w:r>
            <w:r>
              <w:rPr>
                <w:sz w:val="20"/>
              </w:rPr>
              <w:t>precum:</w:t>
            </w:r>
          </w:p>
          <w:p w14:paraId="69BA6908" w14:textId="77777777" w:rsidR="00BD35D5" w:rsidRDefault="00000000">
            <w:pPr>
              <w:pStyle w:val="TableParagraph"/>
              <w:numPr>
                <w:ilvl w:val="1"/>
                <w:numId w:val="32"/>
              </w:numPr>
              <w:tabs>
                <w:tab w:val="left" w:pos="1085"/>
              </w:tabs>
              <w:ind w:right="60"/>
              <w:jc w:val="both"/>
              <w:rPr>
                <w:sz w:val="20"/>
              </w:rPr>
            </w:pPr>
            <w:r>
              <w:rPr>
                <w:sz w:val="20"/>
              </w:rPr>
              <w:t>Actele</w:t>
            </w:r>
            <w:r>
              <w:rPr>
                <w:spacing w:val="1"/>
                <w:sz w:val="20"/>
              </w:rPr>
              <w:t xml:space="preserve"> </w:t>
            </w:r>
            <w:r>
              <w:rPr>
                <w:sz w:val="20"/>
              </w:rPr>
              <w:t>juridice</w:t>
            </w:r>
            <w:r>
              <w:rPr>
                <w:spacing w:val="1"/>
                <w:sz w:val="20"/>
              </w:rPr>
              <w:t xml:space="preserve"> </w:t>
            </w:r>
            <w:r>
              <w:rPr>
                <w:sz w:val="20"/>
              </w:rPr>
              <w:t>translative</w:t>
            </w:r>
            <w:r>
              <w:rPr>
                <w:spacing w:val="1"/>
                <w:sz w:val="20"/>
              </w:rPr>
              <w:t xml:space="preserve"> </w:t>
            </w:r>
            <w:r>
              <w:rPr>
                <w:sz w:val="20"/>
              </w:rPr>
              <w:t>de</w:t>
            </w:r>
            <w:r>
              <w:rPr>
                <w:spacing w:val="1"/>
                <w:sz w:val="20"/>
              </w:rPr>
              <w:t xml:space="preserve"> </w:t>
            </w:r>
            <w:r>
              <w:rPr>
                <w:sz w:val="20"/>
              </w:rPr>
              <w:t>proprietate,</w:t>
            </w:r>
            <w:r>
              <w:rPr>
                <w:spacing w:val="1"/>
                <w:sz w:val="20"/>
              </w:rPr>
              <w:t xml:space="preserve"> </w:t>
            </w:r>
            <w:r>
              <w:rPr>
                <w:sz w:val="20"/>
              </w:rPr>
              <w:t>precum</w:t>
            </w:r>
            <w:r>
              <w:rPr>
                <w:spacing w:val="1"/>
                <w:sz w:val="20"/>
              </w:rPr>
              <w:t xml:space="preserve"> </w:t>
            </w:r>
            <w:r>
              <w:rPr>
                <w:sz w:val="20"/>
              </w:rPr>
              <w:t>contractele</w:t>
            </w:r>
            <w:r>
              <w:rPr>
                <w:spacing w:val="1"/>
                <w:sz w:val="20"/>
              </w:rPr>
              <w:t xml:space="preserve"> </w:t>
            </w:r>
            <w:r>
              <w:rPr>
                <w:sz w:val="20"/>
              </w:rPr>
              <w:t>de</w:t>
            </w:r>
            <w:r>
              <w:rPr>
                <w:spacing w:val="1"/>
                <w:sz w:val="20"/>
              </w:rPr>
              <w:t xml:space="preserve"> </w:t>
            </w:r>
            <w:r>
              <w:rPr>
                <w:sz w:val="20"/>
              </w:rPr>
              <w:t>vânzare-cumpărare,</w:t>
            </w:r>
            <w:r>
              <w:rPr>
                <w:spacing w:val="1"/>
                <w:sz w:val="20"/>
              </w:rPr>
              <w:t xml:space="preserve"> </w:t>
            </w:r>
            <w:r>
              <w:rPr>
                <w:sz w:val="20"/>
              </w:rPr>
              <w:t>donație,</w:t>
            </w:r>
            <w:r>
              <w:rPr>
                <w:spacing w:val="-1"/>
                <w:sz w:val="20"/>
              </w:rPr>
              <w:t xml:space="preserve"> </w:t>
            </w:r>
            <w:r>
              <w:rPr>
                <w:sz w:val="20"/>
              </w:rPr>
              <w:t>schimb,</w:t>
            </w:r>
            <w:r>
              <w:rPr>
                <w:spacing w:val="-1"/>
                <w:sz w:val="20"/>
              </w:rPr>
              <w:t xml:space="preserve"> </w:t>
            </w:r>
            <w:r>
              <w:rPr>
                <w:sz w:val="20"/>
              </w:rPr>
              <w:t>etc;</w:t>
            </w:r>
          </w:p>
          <w:p w14:paraId="2F5C575C" w14:textId="77777777" w:rsidR="00BD35D5" w:rsidRDefault="00000000">
            <w:pPr>
              <w:pStyle w:val="TableParagraph"/>
              <w:numPr>
                <w:ilvl w:val="1"/>
                <w:numId w:val="32"/>
              </w:numPr>
              <w:tabs>
                <w:tab w:val="left" w:pos="1085"/>
              </w:tabs>
              <w:ind w:right="63"/>
              <w:jc w:val="both"/>
              <w:rPr>
                <w:sz w:val="20"/>
              </w:rPr>
            </w:pPr>
            <w:r>
              <w:rPr>
                <w:sz w:val="20"/>
              </w:rPr>
              <w:t>Actele</w:t>
            </w:r>
            <w:r>
              <w:rPr>
                <w:spacing w:val="1"/>
                <w:sz w:val="20"/>
              </w:rPr>
              <w:t xml:space="preserve"> </w:t>
            </w:r>
            <w:r>
              <w:rPr>
                <w:sz w:val="20"/>
              </w:rPr>
              <w:t>juridice</w:t>
            </w:r>
            <w:r>
              <w:rPr>
                <w:spacing w:val="1"/>
                <w:sz w:val="20"/>
              </w:rPr>
              <w:t xml:space="preserve"> </w:t>
            </w:r>
            <w:r>
              <w:rPr>
                <w:sz w:val="20"/>
              </w:rPr>
              <w:t>declarative</w:t>
            </w:r>
            <w:r>
              <w:rPr>
                <w:spacing w:val="1"/>
                <w:sz w:val="20"/>
              </w:rPr>
              <w:t xml:space="preserve"> </w:t>
            </w:r>
            <w:r>
              <w:rPr>
                <w:sz w:val="20"/>
              </w:rPr>
              <w:t>de</w:t>
            </w:r>
            <w:r>
              <w:rPr>
                <w:spacing w:val="1"/>
                <w:sz w:val="20"/>
              </w:rPr>
              <w:t xml:space="preserve"> </w:t>
            </w:r>
            <w:r>
              <w:rPr>
                <w:sz w:val="20"/>
              </w:rPr>
              <w:t>proprietate,</w:t>
            </w:r>
            <w:r>
              <w:rPr>
                <w:spacing w:val="1"/>
                <w:sz w:val="20"/>
              </w:rPr>
              <w:t xml:space="preserve"> </w:t>
            </w:r>
            <w:r>
              <w:rPr>
                <w:sz w:val="20"/>
              </w:rPr>
              <w:t>precum împărțeala</w:t>
            </w:r>
            <w:r>
              <w:rPr>
                <w:spacing w:val="-5"/>
                <w:sz w:val="20"/>
              </w:rPr>
              <w:t xml:space="preserve"> </w:t>
            </w:r>
            <w:r>
              <w:rPr>
                <w:sz w:val="20"/>
              </w:rPr>
              <w:t>judiciară</w:t>
            </w:r>
            <w:r>
              <w:rPr>
                <w:spacing w:val="-6"/>
                <w:sz w:val="20"/>
              </w:rPr>
              <w:t xml:space="preserve"> </w:t>
            </w:r>
            <w:r>
              <w:rPr>
                <w:sz w:val="20"/>
              </w:rPr>
              <w:t>sau</w:t>
            </w:r>
            <w:r>
              <w:rPr>
                <w:spacing w:val="-4"/>
                <w:sz w:val="20"/>
              </w:rPr>
              <w:t xml:space="preserve"> </w:t>
            </w:r>
            <w:r>
              <w:rPr>
                <w:sz w:val="20"/>
              </w:rPr>
              <w:t>tranzacția;</w:t>
            </w:r>
          </w:p>
          <w:p w14:paraId="04903D24" w14:textId="77777777" w:rsidR="00BD35D5" w:rsidRDefault="00000000">
            <w:pPr>
              <w:pStyle w:val="TableParagraph"/>
              <w:numPr>
                <w:ilvl w:val="1"/>
                <w:numId w:val="32"/>
              </w:numPr>
              <w:tabs>
                <w:tab w:val="left" w:pos="1085"/>
              </w:tabs>
              <w:ind w:right="59"/>
              <w:jc w:val="both"/>
              <w:rPr>
                <w:sz w:val="20"/>
              </w:rPr>
            </w:pPr>
            <w:r>
              <w:rPr>
                <w:sz w:val="20"/>
              </w:rPr>
              <w:t>Actele</w:t>
            </w:r>
            <w:r>
              <w:rPr>
                <w:spacing w:val="1"/>
                <w:sz w:val="20"/>
              </w:rPr>
              <w:t xml:space="preserve"> </w:t>
            </w:r>
            <w:r>
              <w:rPr>
                <w:sz w:val="20"/>
              </w:rPr>
              <w:t>jurisdicționale</w:t>
            </w:r>
            <w:r>
              <w:rPr>
                <w:spacing w:val="1"/>
                <w:sz w:val="20"/>
              </w:rPr>
              <w:t xml:space="preserve"> </w:t>
            </w:r>
            <w:r>
              <w:rPr>
                <w:sz w:val="20"/>
              </w:rPr>
              <w:t>declarative,</w:t>
            </w:r>
            <w:r>
              <w:rPr>
                <w:spacing w:val="1"/>
                <w:sz w:val="20"/>
              </w:rPr>
              <w:t xml:space="preserve"> </w:t>
            </w:r>
            <w:r>
              <w:rPr>
                <w:sz w:val="20"/>
              </w:rPr>
              <w:t>precum</w:t>
            </w:r>
            <w:r>
              <w:rPr>
                <w:spacing w:val="1"/>
                <w:sz w:val="20"/>
              </w:rPr>
              <w:t xml:space="preserve"> </w:t>
            </w:r>
            <w:r>
              <w:rPr>
                <w:sz w:val="20"/>
              </w:rPr>
              <w:t>hotărârile</w:t>
            </w:r>
            <w:r>
              <w:rPr>
                <w:spacing w:val="1"/>
                <w:sz w:val="20"/>
              </w:rPr>
              <w:t xml:space="preserve"> </w:t>
            </w:r>
            <w:r>
              <w:rPr>
                <w:sz w:val="20"/>
              </w:rPr>
              <w:t>judecătorești</w:t>
            </w:r>
            <w:r>
              <w:rPr>
                <w:spacing w:val="1"/>
                <w:sz w:val="20"/>
              </w:rPr>
              <w:t xml:space="preserve"> </w:t>
            </w:r>
            <w:r>
              <w:rPr>
                <w:sz w:val="20"/>
              </w:rPr>
              <w:t>cu</w:t>
            </w:r>
            <w:r>
              <w:rPr>
                <w:spacing w:val="1"/>
                <w:sz w:val="20"/>
              </w:rPr>
              <w:t xml:space="preserve"> </w:t>
            </w:r>
            <w:r>
              <w:rPr>
                <w:sz w:val="20"/>
              </w:rPr>
              <w:t>putere</w:t>
            </w:r>
            <w:r>
              <w:rPr>
                <w:spacing w:val="1"/>
                <w:sz w:val="20"/>
              </w:rPr>
              <w:t xml:space="preserve"> </w:t>
            </w:r>
            <w:r>
              <w:rPr>
                <w:sz w:val="20"/>
              </w:rPr>
              <w:t>de</w:t>
            </w:r>
            <w:r>
              <w:rPr>
                <w:spacing w:val="1"/>
                <w:sz w:val="20"/>
              </w:rPr>
              <w:t xml:space="preserve"> </w:t>
            </w:r>
            <w:r>
              <w:rPr>
                <w:sz w:val="20"/>
              </w:rPr>
              <w:t>res-</w:t>
            </w:r>
            <w:r>
              <w:rPr>
                <w:spacing w:val="1"/>
                <w:sz w:val="20"/>
              </w:rPr>
              <w:t xml:space="preserve"> </w:t>
            </w:r>
            <w:r>
              <w:rPr>
                <w:sz w:val="20"/>
              </w:rPr>
              <w:t>judecata,</w:t>
            </w:r>
            <w:r>
              <w:rPr>
                <w:spacing w:val="1"/>
                <w:sz w:val="20"/>
              </w:rPr>
              <w:t xml:space="preserve"> </w:t>
            </w:r>
            <w:r>
              <w:rPr>
                <w:sz w:val="20"/>
              </w:rPr>
              <w:t>de</w:t>
            </w:r>
            <w:r>
              <w:rPr>
                <w:spacing w:val="1"/>
                <w:sz w:val="20"/>
              </w:rPr>
              <w:t xml:space="preserve"> </w:t>
            </w:r>
            <w:r>
              <w:rPr>
                <w:sz w:val="20"/>
              </w:rPr>
              <w:t>partaj,</w:t>
            </w:r>
            <w:r>
              <w:rPr>
                <w:spacing w:val="1"/>
                <w:sz w:val="20"/>
              </w:rPr>
              <w:t xml:space="preserve"> </w:t>
            </w:r>
            <w:r>
              <w:rPr>
                <w:sz w:val="20"/>
              </w:rPr>
              <w:t>de</w:t>
            </w:r>
            <w:r>
              <w:rPr>
                <w:spacing w:val="1"/>
                <w:sz w:val="20"/>
              </w:rPr>
              <w:t xml:space="preserve"> </w:t>
            </w:r>
            <w:r>
              <w:rPr>
                <w:sz w:val="20"/>
              </w:rPr>
              <w:t>constatare</w:t>
            </w:r>
            <w:r>
              <w:rPr>
                <w:spacing w:val="1"/>
                <w:sz w:val="20"/>
              </w:rPr>
              <w:t xml:space="preserve"> </w:t>
            </w:r>
            <w:r>
              <w:rPr>
                <w:sz w:val="20"/>
              </w:rPr>
              <w:t>a</w:t>
            </w:r>
            <w:r>
              <w:rPr>
                <w:spacing w:val="-58"/>
                <w:sz w:val="20"/>
              </w:rPr>
              <w:t xml:space="preserve"> </w:t>
            </w:r>
            <w:r>
              <w:rPr>
                <w:sz w:val="20"/>
              </w:rPr>
              <w:t>uzucapiunii</w:t>
            </w:r>
            <w:r>
              <w:rPr>
                <w:spacing w:val="1"/>
                <w:sz w:val="20"/>
              </w:rPr>
              <w:t xml:space="preserve"> </w:t>
            </w:r>
            <w:r>
              <w:rPr>
                <w:sz w:val="20"/>
              </w:rPr>
              <w:t>imobiliare,</w:t>
            </w:r>
            <w:r>
              <w:rPr>
                <w:spacing w:val="-5"/>
                <w:sz w:val="20"/>
              </w:rPr>
              <w:t xml:space="preserve"> </w:t>
            </w:r>
            <w:r>
              <w:rPr>
                <w:sz w:val="20"/>
              </w:rPr>
              <w:t>etc.</w:t>
            </w:r>
          </w:p>
          <w:p w14:paraId="2C8643F4" w14:textId="77777777" w:rsidR="00BD35D5" w:rsidRDefault="00000000">
            <w:pPr>
              <w:pStyle w:val="TableParagraph"/>
              <w:numPr>
                <w:ilvl w:val="1"/>
                <w:numId w:val="32"/>
              </w:numPr>
              <w:tabs>
                <w:tab w:val="left" w:pos="1085"/>
              </w:tabs>
              <w:spacing w:line="242" w:lineRule="auto"/>
              <w:ind w:right="61"/>
              <w:jc w:val="both"/>
              <w:rPr>
                <w:sz w:val="20"/>
              </w:rPr>
            </w:pPr>
            <w:r>
              <w:rPr>
                <w:sz w:val="20"/>
              </w:rPr>
              <w:t>Actele jurisdicționale, precum ordonanțele de</w:t>
            </w:r>
            <w:r>
              <w:rPr>
                <w:spacing w:val="1"/>
                <w:sz w:val="20"/>
              </w:rPr>
              <w:t xml:space="preserve"> </w:t>
            </w:r>
            <w:r>
              <w:rPr>
                <w:sz w:val="20"/>
              </w:rPr>
              <w:t>adjudecare;</w:t>
            </w:r>
          </w:p>
          <w:p w14:paraId="35E9B21F" w14:textId="77777777" w:rsidR="00BD35D5" w:rsidRDefault="00000000">
            <w:pPr>
              <w:pStyle w:val="TableParagraph"/>
              <w:numPr>
                <w:ilvl w:val="0"/>
                <w:numId w:val="32"/>
              </w:numPr>
              <w:tabs>
                <w:tab w:val="left" w:pos="331"/>
                <w:tab w:val="left" w:pos="1145"/>
                <w:tab w:val="left" w:pos="1203"/>
                <w:tab w:val="left" w:pos="2671"/>
                <w:tab w:val="left" w:pos="2917"/>
                <w:tab w:val="left" w:pos="3558"/>
                <w:tab w:val="left" w:pos="3982"/>
                <w:tab w:val="left" w:pos="4691"/>
              </w:tabs>
              <w:ind w:right="58" w:firstLine="0"/>
              <w:rPr>
                <w:sz w:val="20"/>
              </w:rPr>
            </w:pPr>
            <w:r>
              <w:rPr>
                <w:sz w:val="20"/>
              </w:rPr>
              <w:t>Contract</w:t>
            </w:r>
            <w:r>
              <w:rPr>
                <w:spacing w:val="15"/>
                <w:sz w:val="20"/>
              </w:rPr>
              <w:t xml:space="preserve"> </w:t>
            </w:r>
            <w:r>
              <w:rPr>
                <w:sz w:val="20"/>
              </w:rPr>
              <w:t>de</w:t>
            </w:r>
            <w:r>
              <w:rPr>
                <w:spacing w:val="14"/>
                <w:sz w:val="20"/>
              </w:rPr>
              <w:t xml:space="preserve"> </w:t>
            </w:r>
            <w:r>
              <w:rPr>
                <w:sz w:val="20"/>
              </w:rPr>
              <w:t>concesiune</w:t>
            </w:r>
            <w:r>
              <w:rPr>
                <w:spacing w:val="14"/>
                <w:sz w:val="20"/>
              </w:rPr>
              <w:t xml:space="preserve"> </w:t>
            </w:r>
            <w:r>
              <w:rPr>
                <w:sz w:val="20"/>
              </w:rPr>
              <w:t>trebuie</w:t>
            </w:r>
            <w:r>
              <w:rPr>
                <w:spacing w:val="15"/>
                <w:sz w:val="20"/>
              </w:rPr>
              <w:t xml:space="preserve"> </w:t>
            </w:r>
            <w:r>
              <w:rPr>
                <w:sz w:val="20"/>
              </w:rPr>
              <w:t>să</w:t>
            </w:r>
            <w:r>
              <w:rPr>
                <w:spacing w:val="14"/>
                <w:sz w:val="20"/>
              </w:rPr>
              <w:t xml:space="preserve"> </w:t>
            </w:r>
            <w:r>
              <w:rPr>
                <w:sz w:val="20"/>
              </w:rPr>
              <w:t>acopere</w:t>
            </w:r>
            <w:r>
              <w:rPr>
                <w:spacing w:val="10"/>
                <w:sz w:val="20"/>
              </w:rPr>
              <w:t xml:space="preserve"> </w:t>
            </w:r>
            <w:r>
              <w:rPr>
                <w:sz w:val="20"/>
              </w:rPr>
              <w:t>o</w:t>
            </w:r>
            <w:r>
              <w:rPr>
                <w:spacing w:val="21"/>
                <w:sz w:val="20"/>
              </w:rPr>
              <w:t xml:space="preserve"> </w:t>
            </w:r>
            <w:r>
              <w:rPr>
                <w:sz w:val="20"/>
              </w:rPr>
              <w:t>perioadă</w:t>
            </w:r>
            <w:r>
              <w:rPr>
                <w:spacing w:val="-57"/>
                <w:sz w:val="20"/>
              </w:rPr>
              <w:t xml:space="preserve"> </w:t>
            </w:r>
            <w:r>
              <w:rPr>
                <w:sz w:val="20"/>
              </w:rPr>
              <w:t>de</w:t>
            </w:r>
            <w:r>
              <w:rPr>
                <w:spacing w:val="13"/>
                <w:sz w:val="20"/>
              </w:rPr>
              <w:t xml:space="preserve"> </w:t>
            </w:r>
            <w:r>
              <w:rPr>
                <w:sz w:val="20"/>
              </w:rPr>
              <w:t>cel</w:t>
            </w:r>
            <w:r>
              <w:rPr>
                <w:spacing w:val="12"/>
                <w:sz w:val="20"/>
              </w:rPr>
              <w:t xml:space="preserve"> </w:t>
            </w:r>
            <w:r>
              <w:rPr>
                <w:sz w:val="20"/>
              </w:rPr>
              <w:t>puțin</w:t>
            </w:r>
            <w:r>
              <w:rPr>
                <w:spacing w:val="11"/>
                <w:sz w:val="20"/>
              </w:rPr>
              <w:t xml:space="preserve"> </w:t>
            </w:r>
            <w:r>
              <w:rPr>
                <w:sz w:val="20"/>
              </w:rPr>
              <w:t>10</w:t>
            </w:r>
            <w:r>
              <w:rPr>
                <w:spacing w:val="14"/>
                <w:sz w:val="20"/>
              </w:rPr>
              <w:t xml:space="preserve"> </w:t>
            </w:r>
            <w:r>
              <w:rPr>
                <w:sz w:val="20"/>
              </w:rPr>
              <w:t>ani</w:t>
            </w:r>
            <w:r>
              <w:rPr>
                <w:spacing w:val="14"/>
                <w:sz w:val="20"/>
              </w:rPr>
              <w:t xml:space="preserve"> </w:t>
            </w:r>
            <w:r>
              <w:rPr>
                <w:sz w:val="20"/>
              </w:rPr>
              <w:t>începând</w:t>
            </w:r>
            <w:r>
              <w:rPr>
                <w:spacing w:val="7"/>
                <w:sz w:val="20"/>
              </w:rPr>
              <w:t xml:space="preserve"> </w:t>
            </w:r>
            <w:r>
              <w:rPr>
                <w:sz w:val="20"/>
              </w:rPr>
              <w:t>cu</w:t>
            </w:r>
            <w:r>
              <w:rPr>
                <w:spacing w:val="14"/>
                <w:sz w:val="20"/>
              </w:rPr>
              <w:t xml:space="preserve"> </w:t>
            </w:r>
            <w:r>
              <w:rPr>
                <w:sz w:val="20"/>
              </w:rPr>
              <w:t>anul</w:t>
            </w:r>
            <w:r>
              <w:rPr>
                <w:spacing w:val="12"/>
                <w:sz w:val="20"/>
              </w:rPr>
              <w:t xml:space="preserve"> </w:t>
            </w:r>
            <w:r>
              <w:rPr>
                <w:sz w:val="20"/>
              </w:rPr>
              <w:t>depunerii</w:t>
            </w:r>
            <w:r>
              <w:rPr>
                <w:spacing w:val="9"/>
                <w:sz w:val="20"/>
              </w:rPr>
              <w:t xml:space="preserve"> </w:t>
            </w:r>
            <w:r>
              <w:rPr>
                <w:sz w:val="20"/>
              </w:rPr>
              <w:t>cererii</w:t>
            </w:r>
            <w:r>
              <w:rPr>
                <w:spacing w:val="14"/>
                <w:sz w:val="20"/>
              </w:rPr>
              <w:t xml:space="preserve"> </w:t>
            </w:r>
            <w:r>
              <w:rPr>
                <w:sz w:val="20"/>
              </w:rPr>
              <w:t>de</w:t>
            </w:r>
            <w:r>
              <w:rPr>
                <w:spacing w:val="-58"/>
                <w:sz w:val="20"/>
              </w:rPr>
              <w:t xml:space="preserve"> </w:t>
            </w:r>
            <w:r>
              <w:rPr>
                <w:sz w:val="20"/>
              </w:rPr>
              <w:t>finanţare,</w:t>
            </w:r>
            <w:r>
              <w:rPr>
                <w:sz w:val="20"/>
              </w:rPr>
              <w:tab/>
            </w:r>
            <w:r>
              <w:rPr>
                <w:sz w:val="20"/>
              </w:rPr>
              <w:tab/>
              <w:t>corespunzătoare</w:t>
            </w:r>
            <w:r>
              <w:rPr>
                <w:sz w:val="20"/>
              </w:rPr>
              <w:tab/>
              <w:t>asigurării</w:t>
            </w:r>
            <w:r>
              <w:rPr>
                <w:sz w:val="20"/>
              </w:rPr>
              <w:tab/>
            </w:r>
            <w:r>
              <w:rPr>
                <w:spacing w:val="-1"/>
                <w:sz w:val="20"/>
              </w:rPr>
              <w:t>sustenabilității</w:t>
            </w:r>
            <w:r>
              <w:rPr>
                <w:spacing w:val="-58"/>
                <w:sz w:val="20"/>
              </w:rPr>
              <w:t xml:space="preserve"> </w:t>
            </w:r>
            <w:r>
              <w:rPr>
                <w:sz w:val="20"/>
              </w:rPr>
              <w:t>investiției</w:t>
            </w:r>
            <w:r>
              <w:rPr>
                <w:spacing w:val="32"/>
                <w:sz w:val="20"/>
              </w:rPr>
              <w:t xml:space="preserve"> </w:t>
            </w:r>
            <w:r>
              <w:rPr>
                <w:sz w:val="20"/>
              </w:rPr>
              <w:t>şi</w:t>
            </w:r>
            <w:r>
              <w:rPr>
                <w:spacing w:val="32"/>
                <w:sz w:val="20"/>
              </w:rPr>
              <w:t xml:space="preserve"> </w:t>
            </w:r>
            <w:r>
              <w:rPr>
                <w:sz w:val="20"/>
              </w:rPr>
              <w:t>care</w:t>
            </w:r>
            <w:r>
              <w:rPr>
                <w:spacing w:val="28"/>
                <w:sz w:val="20"/>
              </w:rPr>
              <w:t xml:space="preserve"> </w:t>
            </w:r>
            <w:r>
              <w:rPr>
                <w:sz w:val="20"/>
              </w:rPr>
              <w:t>oferă</w:t>
            </w:r>
            <w:r>
              <w:rPr>
                <w:spacing w:val="31"/>
                <w:sz w:val="20"/>
              </w:rPr>
              <w:t xml:space="preserve"> </w:t>
            </w:r>
            <w:r>
              <w:rPr>
                <w:sz w:val="20"/>
              </w:rPr>
              <w:t>dreptul</w:t>
            </w:r>
            <w:r>
              <w:rPr>
                <w:spacing w:val="31"/>
                <w:sz w:val="20"/>
              </w:rPr>
              <w:t xml:space="preserve"> </w:t>
            </w:r>
            <w:r>
              <w:rPr>
                <w:sz w:val="20"/>
              </w:rPr>
              <w:t>titularului</w:t>
            </w:r>
            <w:r>
              <w:rPr>
                <w:spacing w:val="32"/>
                <w:sz w:val="20"/>
              </w:rPr>
              <w:t xml:space="preserve"> </w:t>
            </w:r>
            <w:r>
              <w:rPr>
                <w:sz w:val="20"/>
              </w:rPr>
              <w:t>de</w:t>
            </w:r>
            <w:r>
              <w:rPr>
                <w:spacing w:val="28"/>
                <w:sz w:val="20"/>
              </w:rPr>
              <w:t xml:space="preserve"> </w:t>
            </w:r>
            <w:r>
              <w:rPr>
                <w:sz w:val="20"/>
              </w:rPr>
              <w:t>a</w:t>
            </w:r>
            <w:r>
              <w:rPr>
                <w:spacing w:val="32"/>
                <w:sz w:val="20"/>
              </w:rPr>
              <w:t xml:space="preserve"> </w:t>
            </w:r>
            <w:r>
              <w:rPr>
                <w:sz w:val="20"/>
              </w:rPr>
              <w:t>executa</w:t>
            </w:r>
            <w:r>
              <w:rPr>
                <w:spacing w:val="-58"/>
                <w:sz w:val="20"/>
              </w:rPr>
              <w:t xml:space="preserve"> </w:t>
            </w:r>
            <w:r>
              <w:rPr>
                <w:sz w:val="20"/>
              </w:rPr>
              <w:t>lucrările de construcție prevăzute prin proiect, în copie.</w:t>
            </w:r>
            <w:r>
              <w:rPr>
                <w:spacing w:val="1"/>
                <w:sz w:val="20"/>
              </w:rPr>
              <w:t xml:space="preserve"> </w:t>
            </w:r>
            <w:r>
              <w:rPr>
                <w:sz w:val="20"/>
              </w:rPr>
              <w:t>In</w:t>
            </w:r>
            <w:r>
              <w:rPr>
                <w:spacing w:val="33"/>
                <w:sz w:val="20"/>
              </w:rPr>
              <w:t xml:space="preserve"> </w:t>
            </w:r>
            <w:r>
              <w:rPr>
                <w:sz w:val="20"/>
              </w:rPr>
              <w:t>cazul</w:t>
            </w:r>
            <w:r>
              <w:rPr>
                <w:spacing w:val="31"/>
                <w:sz w:val="20"/>
              </w:rPr>
              <w:t xml:space="preserve"> </w:t>
            </w:r>
            <w:r>
              <w:rPr>
                <w:sz w:val="20"/>
              </w:rPr>
              <w:t>dreptului</w:t>
            </w:r>
            <w:r>
              <w:rPr>
                <w:spacing w:val="33"/>
                <w:sz w:val="20"/>
              </w:rPr>
              <w:t xml:space="preserve"> </w:t>
            </w:r>
            <w:r>
              <w:rPr>
                <w:sz w:val="20"/>
              </w:rPr>
              <w:t>de</w:t>
            </w:r>
            <w:r>
              <w:rPr>
                <w:spacing w:val="28"/>
                <w:sz w:val="20"/>
              </w:rPr>
              <w:t xml:space="preserve"> </w:t>
            </w:r>
            <w:r>
              <w:rPr>
                <w:sz w:val="20"/>
              </w:rPr>
              <w:t>folosinţă</w:t>
            </w:r>
            <w:r>
              <w:rPr>
                <w:spacing w:val="32"/>
                <w:sz w:val="20"/>
              </w:rPr>
              <w:t xml:space="preserve"> </w:t>
            </w:r>
            <w:r>
              <w:rPr>
                <w:sz w:val="20"/>
              </w:rPr>
              <w:t>prin</w:t>
            </w:r>
            <w:r>
              <w:rPr>
                <w:spacing w:val="37"/>
                <w:sz w:val="20"/>
              </w:rPr>
              <w:t xml:space="preserve"> </w:t>
            </w:r>
            <w:r>
              <w:rPr>
                <w:sz w:val="20"/>
              </w:rPr>
              <w:t>concesionare</w:t>
            </w:r>
            <w:r>
              <w:rPr>
                <w:spacing w:val="33"/>
                <w:sz w:val="20"/>
              </w:rPr>
              <w:t xml:space="preserve"> </w:t>
            </w:r>
            <w:r>
              <w:rPr>
                <w:sz w:val="20"/>
              </w:rPr>
              <w:t>pentru</w:t>
            </w:r>
            <w:r>
              <w:rPr>
                <w:spacing w:val="-58"/>
                <w:sz w:val="20"/>
              </w:rPr>
              <w:t xml:space="preserve"> </w:t>
            </w:r>
            <w:r>
              <w:rPr>
                <w:sz w:val="20"/>
              </w:rPr>
              <w:t>cladiri,</w:t>
            </w:r>
            <w:r>
              <w:rPr>
                <w:spacing w:val="11"/>
                <w:sz w:val="20"/>
              </w:rPr>
              <w:t xml:space="preserve"> </w:t>
            </w:r>
            <w:r>
              <w:rPr>
                <w:sz w:val="20"/>
              </w:rPr>
              <w:t>contractul</w:t>
            </w:r>
            <w:r>
              <w:rPr>
                <w:spacing w:val="8"/>
                <w:sz w:val="20"/>
              </w:rPr>
              <w:t xml:space="preserve"> </w:t>
            </w:r>
            <w:r>
              <w:rPr>
                <w:sz w:val="20"/>
              </w:rPr>
              <w:t>de</w:t>
            </w:r>
            <w:r>
              <w:rPr>
                <w:spacing w:val="10"/>
                <w:sz w:val="20"/>
              </w:rPr>
              <w:t xml:space="preserve"> </w:t>
            </w:r>
            <w:r>
              <w:rPr>
                <w:sz w:val="20"/>
              </w:rPr>
              <w:t>concesiune</w:t>
            </w:r>
            <w:r>
              <w:rPr>
                <w:spacing w:val="10"/>
                <w:sz w:val="20"/>
              </w:rPr>
              <w:t xml:space="preserve"> </w:t>
            </w:r>
            <w:r>
              <w:rPr>
                <w:sz w:val="20"/>
              </w:rPr>
              <w:t>va</w:t>
            </w:r>
            <w:r>
              <w:rPr>
                <w:spacing w:val="9"/>
                <w:sz w:val="20"/>
              </w:rPr>
              <w:t xml:space="preserve"> </w:t>
            </w:r>
            <w:r>
              <w:rPr>
                <w:sz w:val="20"/>
              </w:rPr>
              <w:t>fi</w:t>
            </w:r>
            <w:r>
              <w:rPr>
                <w:spacing w:val="9"/>
                <w:sz w:val="20"/>
              </w:rPr>
              <w:t xml:space="preserve"> </w:t>
            </w:r>
            <w:r>
              <w:rPr>
                <w:sz w:val="20"/>
              </w:rPr>
              <w:t>însoțit</w:t>
            </w:r>
            <w:r>
              <w:rPr>
                <w:spacing w:val="11"/>
                <w:sz w:val="20"/>
              </w:rPr>
              <w:t xml:space="preserve"> </w:t>
            </w:r>
            <w:r>
              <w:rPr>
                <w:sz w:val="20"/>
              </w:rPr>
              <w:t>de</w:t>
            </w:r>
            <w:r>
              <w:rPr>
                <w:spacing w:val="5"/>
                <w:sz w:val="20"/>
              </w:rPr>
              <w:t xml:space="preserve"> </w:t>
            </w:r>
            <w:r>
              <w:rPr>
                <w:sz w:val="20"/>
              </w:rPr>
              <w:t>o</w:t>
            </w:r>
            <w:r>
              <w:rPr>
                <w:spacing w:val="11"/>
                <w:sz w:val="20"/>
              </w:rPr>
              <w:t xml:space="preserve"> </w:t>
            </w:r>
            <w:r>
              <w:rPr>
                <w:sz w:val="20"/>
              </w:rPr>
              <w:t>adresa</w:t>
            </w:r>
            <w:r>
              <w:rPr>
                <w:spacing w:val="-57"/>
                <w:sz w:val="20"/>
              </w:rPr>
              <w:t xml:space="preserve"> </w:t>
            </w:r>
            <w:r>
              <w:rPr>
                <w:sz w:val="20"/>
              </w:rPr>
              <w:t>emisă</w:t>
            </w:r>
            <w:r>
              <w:rPr>
                <w:spacing w:val="44"/>
                <w:sz w:val="20"/>
              </w:rPr>
              <w:t xml:space="preserve"> </w:t>
            </w:r>
            <w:r>
              <w:rPr>
                <w:sz w:val="20"/>
              </w:rPr>
              <w:t>de</w:t>
            </w:r>
            <w:r>
              <w:rPr>
                <w:spacing w:val="45"/>
                <w:sz w:val="20"/>
              </w:rPr>
              <w:t xml:space="preserve"> </w:t>
            </w:r>
            <w:r>
              <w:rPr>
                <w:sz w:val="20"/>
              </w:rPr>
              <w:t>concedent</w:t>
            </w:r>
            <w:r>
              <w:rPr>
                <w:spacing w:val="46"/>
                <w:sz w:val="20"/>
              </w:rPr>
              <w:t xml:space="preserve"> </w:t>
            </w:r>
            <w:r>
              <w:rPr>
                <w:sz w:val="20"/>
              </w:rPr>
              <w:t>care</w:t>
            </w:r>
            <w:r>
              <w:rPr>
                <w:spacing w:val="50"/>
                <w:sz w:val="20"/>
              </w:rPr>
              <w:t xml:space="preserve"> </w:t>
            </w:r>
            <w:r>
              <w:rPr>
                <w:sz w:val="20"/>
              </w:rPr>
              <w:t>să</w:t>
            </w:r>
            <w:r>
              <w:rPr>
                <w:spacing w:val="49"/>
                <w:sz w:val="20"/>
              </w:rPr>
              <w:t xml:space="preserve"> </w:t>
            </w:r>
            <w:r>
              <w:rPr>
                <w:sz w:val="20"/>
              </w:rPr>
              <w:t>specifice</w:t>
            </w:r>
            <w:r>
              <w:rPr>
                <w:spacing w:val="45"/>
                <w:sz w:val="20"/>
              </w:rPr>
              <w:t xml:space="preserve"> </w:t>
            </w:r>
            <w:r>
              <w:rPr>
                <w:sz w:val="20"/>
              </w:rPr>
              <w:t>dacă</w:t>
            </w:r>
            <w:r>
              <w:rPr>
                <w:spacing w:val="44"/>
                <w:sz w:val="20"/>
              </w:rPr>
              <w:t xml:space="preserve"> </w:t>
            </w:r>
            <w:r>
              <w:rPr>
                <w:sz w:val="20"/>
              </w:rPr>
              <w:t>pentru</w:t>
            </w:r>
            <w:r>
              <w:rPr>
                <w:spacing w:val="-58"/>
                <w:sz w:val="20"/>
              </w:rPr>
              <w:t xml:space="preserve"> </w:t>
            </w:r>
            <w:r>
              <w:rPr>
                <w:sz w:val="20"/>
              </w:rPr>
              <w:t>clădirea</w:t>
            </w:r>
            <w:r>
              <w:rPr>
                <w:sz w:val="20"/>
              </w:rPr>
              <w:tab/>
              <w:t>concesionată</w:t>
            </w:r>
            <w:r>
              <w:rPr>
                <w:sz w:val="20"/>
              </w:rPr>
              <w:tab/>
              <w:t>există</w:t>
            </w:r>
            <w:r>
              <w:rPr>
                <w:sz w:val="20"/>
              </w:rPr>
              <w:tab/>
              <w:t>solicitări</w:t>
            </w:r>
            <w:r>
              <w:rPr>
                <w:sz w:val="20"/>
              </w:rPr>
              <w:tab/>
              <w:t>privind</w:t>
            </w:r>
            <w:r>
              <w:rPr>
                <w:spacing w:val="-58"/>
                <w:sz w:val="20"/>
              </w:rPr>
              <w:t xml:space="preserve"> </w:t>
            </w:r>
            <w:r>
              <w:rPr>
                <w:sz w:val="20"/>
              </w:rPr>
              <w:t>retrocedarea.</w:t>
            </w:r>
          </w:p>
          <w:p w14:paraId="616317DE" w14:textId="77777777" w:rsidR="00BD35D5" w:rsidRDefault="00000000">
            <w:pPr>
              <w:pStyle w:val="TableParagraph"/>
              <w:ind w:left="66" w:right="62"/>
              <w:jc w:val="both"/>
              <w:rPr>
                <w:sz w:val="20"/>
              </w:rPr>
            </w:pPr>
            <w:r>
              <w:rPr>
                <w:sz w:val="20"/>
              </w:rPr>
              <w:t>In cazul dreptului de folosinţă prin concesionare pentru</w:t>
            </w:r>
            <w:r>
              <w:rPr>
                <w:spacing w:val="1"/>
                <w:sz w:val="20"/>
              </w:rPr>
              <w:t xml:space="preserve"> </w:t>
            </w:r>
            <w:r>
              <w:rPr>
                <w:sz w:val="20"/>
              </w:rPr>
              <w:t>terenuri,</w:t>
            </w:r>
            <w:r>
              <w:rPr>
                <w:spacing w:val="1"/>
                <w:sz w:val="20"/>
              </w:rPr>
              <w:t xml:space="preserve"> </w:t>
            </w:r>
            <w:r>
              <w:rPr>
                <w:sz w:val="20"/>
              </w:rPr>
              <w:t>contractul</w:t>
            </w:r>
            <w:r>
              <w:rPr>
                <w:spacing w:val="1"/>
                <w:sz w:val="20"/>
              </w:rPr>
              <w:t xml:space="preserve"> </w:t>
            </w:r>
            <w:r>
              <w:rPr>
                <w:sz w:val="20"/>
              </w:rPr>
              <w:t>de</w:t>
            </w:r>
            <w:r>
              <w:rPr>
                <w:spacing w:val="1"/>
                <w:sz w:val="20"/>
              </w:rPr>
              <w:t xml:space="preserve"> </w:t>
            </w:r>
            <w:r>
              <w:rPr>
                <w:sz w:val="20"/>
              </w:rPr>
              <w:t>concesiune</w:t>
            </w:r>
            <w:r>
              <w:rPr>
                <w:spacing w:val="1"/>
                <w:sz w:val="20"/>
              </w:rPr>
              <w:t xml:space="preserve"> </w:t>
            </w:r>
            <w:r>
              <w:rPr>
                <w:sz w:val="20"/>
              </w:rPr>
              <w:t>va</w:t>
            </w:r>
            <w:r>
              <w:rPr>
                <w:spacing w:val="1"/>
                <w:sz w:val="20"/>
              </w:rPr>
              <w:t xml:space="preserve"> </w:t>
            </w:r>
            <w:r>
              <w:rPr>
                <w:sz w:val="20"/>
              </w:rPr>
              <w:t>fi</w:t>
            </w:r>
            <w:r>
              <w:rPr>
                <w:spacing w:val="1"/>
                <w:sz w:val="20"/>
              </w:rPr>
              <w:t xml:space="preserve"> </w:t>
            </w:r>
            <w:r>
              <w:rPr>
                <w:sz w:val="20"/>
              </w:rPr>
              <w:t>însoțit</w:t>
            </w:r>
            <w:r>
              <w:rPr>
                <w:spacing w:val="1"/>
                <w:sz w:val="20"/>
              </w:rPr>
              <w:t xml:space="preserve"> </w:t>
            </w:r>
            <w:r>
              <w:rPr>
                <w:sz w:val="20"/>
              </w:rPr>
              <w:t>de</w:t>
            </w:r>
            <w:r>
              <w:rPr>
                <w:spacing w:val="60"/>
                <w:sz w:val="20"/>
              </w:rPr>
              <w:t xml:space="preserve"> </w:t>
            </w:r>
            <w:r>
              <w:rPr>
                <w:sz w:val="20"/>
              </w:rPr>
              <w:t>o</w:t>
            </w:r>
            <w:r>
              <w:rPr>
                <w:spacing w:val="1"/>
                <w:sz w:val="20"/>
              </w:rPr>
              <w:t xml:space="preserve"> </w:t>
            </w:r>
            <w:r>
              <w:rPr>
                <w:sz w:val="20"/>
              </w:rPr>
              <w:t>adresă</w:t>
            </w:r>
            <w:r>
              <w:rPr>
                <w:spacing w:val="1"/>
                <w:sz w:val="20"/>
              </w:rPr>
              <w:t xml:space="preserve"> </w:t>
            </w:r>
            <w:r>
              <w:rPr>
                <w:sz w:val="20"/>
              </w:rPr>
              <w:t>emisă</w:t>
            </w:r>
            <w:r>
              <w:rPr>
                <w:spacing w:val="1"/>
                <w:sz w:val="20"/>
              </w:rPr>
              <w:t xml:space="preserve"> </w:t>
            </w:r>
            <w:r>
              <w:rPr>
                <w:sz w:val="20"/>
              </w:rPr>
              <w:t>de</w:t>
            </w:r>
            <w:r>
              <w:rPr>
                <w:spacing w:val="-4"/>
                <w:sz w:val="20"/>
              </w:rPr>
              <w:t xml:space="preserve"> </w:t>
            </w:r>
            <w:r>
              <w:rPr>
                <w:sz w:val="20"/>
              </w:rPr>
              <w:t>concedent</w:t>
            </w:r>
            <w:r>
              <w:rPr>
                <w:spacing w:val="-2"/>
                <w:sz w:val="20"/>
              </w:rPr>
              <w:t xml:space="preserve"> </w:t>
            </w:r>
            <w:r>
              <w:rPr>
                <w:sz w:val="20"/>
              </w:rPr>
              <w:t>care</w:t>
            </w:r>
            <w:r>
              <w:rPr>
                <w:spacing w:val="-4"/>
                <w:sz w:val="20"/>
              </w:rPr>
              <w:t xml:space="preserve"> </w:t>
            </w:r>
            <w:r>
              <w:rPr>
                <w:sz w:val="20"/>
              </w:rPr>
              <w:t>să</w:t>
            </w:r>
            <w:r>
              <w:rPr>
                <w:spacing w:val="-3"/>
                <w:sz w:val="20"/>
              </w:rPr>
              <w:t xml:space="preserve"> </w:t>
            </w:r>
            <w:r>
              <w:rPr>
                <w:sz w:val="20"/>
              </w:rPr>
              <w:t>specifice:</w:t>
            </w:r>
          </w:p>
          <w:p w14:paraId="319779DD" w14:textId="77777777" w:rsidR="00BD35D5" w:rsidRDefault="00000000">
            <w:pPr>
              <w:pStyle w:val="TableParagraph"/>
              <w:numPr>
                <w:ilvl w:val="0"/>
                <w:numId w:val="31"/>
              </w:numPr>
              <w:tabs>
                <w:tab w:val="left" w:pos="254"/>
              </w:tabs>
              <w:ind w:right="57" w:firstLine="0"/>
              <w:jc w:val="both"/>
              <w:rPr>
                <w:sz w:val="20"/>
              </w:rPr>
            </w:pPr>
            <w:r>
              <w:rPr>
                <w:sz w:val="20"/>
              </w:rPr>
              <w:t>suprafaţa concesionată la zi - dacă pentru suprafaţa</w:t>
            </w:r>
            <w:r>
              <w:rPr>
                <w:spacing w:val="1"/>
                <w:sz w:val="20"/>
              </w:rPr>
              <w:t xml:space="preserve"> </w:t>
            </w:r>
            <w:r>
              <w:rPr>
                <w:sz w:val="20"/>
              </w:rPr>
              <w:t>concesionată</w:t>
            </w:r>
            <w:r>
              <w:rPr>
                <w:spacing w:val="1"/>
                <w:sz w:val="20"/>
              </w:rPr>
              <w:t xml:space="preserve"> </w:t>
            </w:r>
            <w:r>
              <w:rPr>
                <w:sz w:val="20"/>
              </w:rPr>
              <w:t>există</w:t>
            </w:r>
            <w:r>
              <w:rPr>
                <w:spacing w:val="1"/>
                <w:sz w:val="20"/>
              </w:rPr>
              <w:t xml:space="preserve"> </w:t>
            </w:r>
            <w:r>
              <w:rPr>
                <w:sz w:val="20"/>
              </w:rPr>
              <w:t>solicitări</w:t>
            </w:r>
            <w:r>
              <w:rPr>
                <w:spacing w:val="1"/>
                <w:sz w:val="20"/>
              </w:rPr>
              <w:t xml:space="preserve"> </w:t>
            </w:r>
            <w:r>
              <w:rPr>
                <w:sz w:val="20"/>
              </w:rPr>
              <w:t>privind</w:t>
            </w:r>
            <w:r>
              <w:rPr>
                <w:spacing w:val="1"/>
                <w:sz w:val="20"/>
              </w:rPr>
              <w:t xml:space="preserve"> </w:t>
            </w:r>
            <w:r>
              <w:rPr>
                <w:sz w:val="20"/>
              </w:rPr>
              <w:t>retrocedarea</w:t>
            </w:r>
            <w:r>
              <w:rPr>
                <w:spacing w:val="1"/>
                <w:sz w:val="20"/>
              </w:rPr>
              <w:t xml:space="preserve"> </w:t>
            </w:r>
            <w:r>
              <w:rPr>
                <w:sz w:val="20"/>
              </w:rPr>
              <w:t>sau</w:t>
            </w:r>
            <w:r>
              <w:rPr>
                <w:spacing w:val="1"/>
                <w:sz w:val="20"/>
              </w:rPr>
              <w:t xml:space="preserve"> </w:t>
            </w:r>
            <w:r>
              <w:rPr>
                <w:sz w:val="20"/>
              </w:rPr>
              <w:t>diminuarea</w:t>
            </w:r>
            <w:r>
              <w:rPr>
                <w:spacing w:val="1"/>
                <w:sz w:val="20"/>
              </w:rPr>
              <w:t xml:space="preserve"> </w:t>
            </w:r>
            <w:r>
              <w:rPr>
                <w:sz w:val="20"/>
              </w:rPr>
              <w:t>şi</w:t>
            </w:r>
            <w:r>
              <w:rPr>
                <w:spacing w:val="1"/>
                <w:sz w:val="20"/>
              </w:rPr>
              <w:t xml:space="preserve"> </w:t>
            </w:r>
            <w:r>
              <w:rPr>
                <w:sz w:val="20"/>
              </w:rPr>
              <w:t>dacă</w:t>
            </w:r>
            <w:r>
              <w:rPr>
                <w:spacing w:val="1"/>
                <w:sz w:val="20"/>
              </w:rPr>
              <w:t xml:space="preserve"> </w:t>
            </w:r>
            <w:r>
              <w:rPr>
                <w:sz w:val="20"/>
              </w:rPr>
              <w:t>da,</w:t>
            </w:r>
            <w:r>
              <w:rPr>
                <w:spacing w:val="1"/>
                <w:sz w:val="20"/>
              </w:rPr>
              <w:t xml:space="preserve"> </w:t>
            </w:r>
            <w:r>
              <w:rPr>
                <w:sz w:val="20"/>
              </w:rPr>
              <w:t>să</w:t>
            </w:r>
            <w:r>
              <w:rPr>
                <w:spacing w:val="1"/>
                <w:sz w:val="20"/>
              </w:rPr>
              <w:t xml:space="preserve"> </w:t>
            </w:r>
            <w:r>
              <w:rPr>
                <w:sz w:val="20"/>
              </w:rPr>
              <w:t>se</w:t>
            </w:r>
            <w:r>
              <w:rPr>
                <w:spacing w:val="1"/>
                <w:sz w:val="20"/>
              </w:rPr>
              <w:t xml:space="preserve"> </w:t>
            </w:r>
            <w:r>
              <w:rPr>
                <w:sz w:val="20"/>
              </w:rPr>
              <w:t>menţioneze</w:t>
            </w:r>
            <w:r>
              <w:rPr>
                <w:spacing w:val="1"/>
                <w:sz w:val="20"/>
              </w:rPr>
              <w:t xml:space="preserve"> </w:t>
            </w:r>
            <w:r>
              <w:rPr>
                <w:sz w:val="20"/>
              </w:rPr>
              <w:t>care</w:t>
            </w:r>
            <w:r>
              <w:rPr>
                <w:spacing w:val="1"/>
                <w:sz w:val="20"/>
              </w:rPr>
              <w:t xml:space="preserve"> </w:t>
            </w:r>
            <w:r>
              <w:rPr>
                <w:sz w:val="20"/>
              </w:rPr>
              <w:t>este</w:t>
            </w:r>
            <w:r>
              <w:rPr>
                <w:spacing w:val="1"/>
                <w:sz w:val="20"/>
              </w:rPr>
              <w:t xml:space="preserve"> </w:t>
            </w:r>
            <w:r>
              <w:rPr>
                <w:sz w:val="20"/>
              </w:rPr>
              <w:t>suprafaţa</w:t>
            </w:r>
            <w:r>
              <w:rPr>
                <w:spacing w:val="-5"/>
                <w:sz w:val="20"/>
              </w:rPr>
              <w:t xml:space="preserve"> </w:t>
            </w:r>
            <w:r>
              <w:rPr>
                <w:sz w:val="20"/>
              </w:rPr>
              <w:t>supusă</w:t>
            </w:r>
            <w:r>
              <w:rPr>
                <w:spacing w:val="-3"/>
                <w:sz w:val="20"/>
              </w:rPr>
              <w:t xml:space="preserve"> </w:t>
            </w:r>
            <w:r>
              <w:rPr>
                <w:sz w:val="20"/>
              </w:rPr>
              <w:t>acestui</w:t>
            </w:r>
            <w:r>
              <w:rPr>
                <w:spacing w:val="2"/>
                <w:sz w:val="20"/>
              </w:rPr>
              <w:t xml:space="preserve"> </w:t>
            </w:r>
            <w:r>
              <w:rPr>
                <w:sz w:val="20"/>
              </w:rPr>
              <w:t>proces;</w:t>
            </w:r>
          </w:p>
          <w:p w14:paraId="1B2AE170" w14:textId="77777777" w:rsidR="00BD35D5" w:rsidRDefault="00000000">
            <w:pPr>
              <w:pStyle w:val="TableParagraph"/>
              <w:numPr>
                <w:ilvl w:val="0"/>
                <w:numId w:val="31"/>
              </w:numPr>
              <w:tabs>
                <w:tab w:val="left" w:pos="201"/>
              </w:tabs>
              <w:ind w:right="59" w:firstLine="0"/>
              <w:jc w:val="both"/>
              <w:rPr>
                <w:sz w:val="20"/>
              </w:rPr>
            </w:pPr>
            <w:r>
              <w:rPr>
                <w:sz w:val="20"/>
              </w:rPr>
              <w:t>situaţia privind respectarea clauzelor contractuale, dacă</w:t>
            </w:r>
            <w:r>
              <w:rPr>
                <w:spacing w:val="-58"/>
                <w:sz w:val="20"/>
              </w:rPr>
              <w:t xml:space="preserve"> </w:t>
            </w:r>
            <w:r>
              <w:rPr>
                <w:sz w:val="20"/>
              </w:rPr>
              <w:t>este în graficul de realizare a investiţiilor prevăzute în</w:t>
            </w:r>
            <w:r>
              <w:rPr>
                <w:spacing w:val="1"/>
                <w:sz w:val="20"/>
              </w:rPr>
              <w:t xml:space="preserve"> </w:t>
            </w:r>
            <w:r>
              <w:rPr>
                <w:sz w:val="20"/>
              </w:rPr>
              <w:t>contract, dacă concesionarul şi-a respectat graficul de</w:t>
            </w:r>
            <w:r>
              <w:rPr>
                <w:spacing w:val="1"/>
                <w:sz w:val="20"/>
              </w:rPr>
              <w:t xml:space="preserve"> </w:t>
            </w:r>
            <w:r>
              <w:rPr>
                <w:sz w:val="20"/>
              </w:rPr>
              <w:t>plată a</w:t>
            </w:r>
            <w:r>
              <w:rPr>
                <w:spacing w:val="1"/>
                <w:sz w:val="20"/>
              </w:rPr>
              <w:t xml:space="preserve"> </w:t>
            </w:r>
            <w:r>
              <w:rPr>
                <w:sz w:val="20"/>
              </w:rPr>
              <w:t>redevenţei</w:t>
            </w:r>
            <w:r>
              <w:rPr>
                <w:spacing w:val="-3"/>
                <w:sz w:val="20"/>
              </w:rPr>
              <w:t xml:space="preserve"> </w:t>
            </w:r>
            <w:r>
              <w:rPr>
                <w:sz w:val="20"/>
              </w:rPr>
              <w:t>şi</w:t>
            </w:r>
            <w:r>
              <w:rPr>
                <w:spacing w:val="-3"/>
                <w:sz w:val="20"/>
              </w:rPr>
              <w:t xml:space="preserve"> </w:t>
            </w:r>
            <w:r>
              <w:rPr>
                <w:sz w:val="20"/>
              </w:rPr>
              <w:t>alte</w:t>
            </w:r>
            <w:r>
              <w:rPr>
                <w:spacing w:val="-4"/>
                <w:sz w:val="20"/>
              </w:rPr>
              <w:t xml:space="preserve"> </w:t>
            </w:r>
            <w:r>
              <w:rPr>
                <w:sz w:val="20"/>
              </w:rPr>
              <w:t>clauze</w:t>
            </w:r>
          </w:p>
          <w:p w14:paraId="57174A78" w14:textId="77777777" w:rsidR="00BD35D5" w:rsidRDefault="00BD35D5">
            <w:pPr>
              <w:pStyle w:val="TableParagraph"/>
              <w:spacing w:before="9"/>
              <w:rPr>
                <w:rFonts w:ascii="Calibri"/>
                <w:i/>
                <w:sz w:val="17"/>
              </w:rPr>
            </w:pPr>
          </w:p>
          <w:p w14:paraId="3390D40E" w14:textId="77777777" w:rsidR="00BD35D5" w:rsidRDefault="00000000">
            <w:pPr>
              <w:pStyle w:val="TableParagraph"/>
              <w:ind w:left="66" w:right="60"/>
              <w:jc w:val="both"/>
              <w:rPr>
                <w:sz w:val="20"/>
              </w:rPr>
            </w:pPr>
            <w:r>
              <w:rPr>
                <w:sz w:val="20"/>
              </w:rPr>
              <w:t>c) Contract de</w:t>
            </w:r>
            <w:r>
              <w:rPr>
                <w:spacing w:val="1"/>
                <w:sz w:val="20"/>
              </w:rPr>
              <w:t xml:space="preserve"> </w:t>
            </w:r>
            <w:r>
              <w:rPr>
                <w:sz w:val="20"/>
              </w:rPr>
              <w:t>superficie trebuie</w:t>
            </w:r>
            <w:r>
              <w:rPr>
                <w:spacing w:val="1"/>
                <w:sz w:val="20"/>
              </w:rPr>
              <w:t xml:space="preserve"> </w:t>
            </w:r>
            <w:r>
              <w:rPr>
                <w:sz w:val="20"/>
              </w:rPr>
              <w:t>să</w:t>
            </w:r>
            <w:r>
              <w:rPr>
                <w:spacing w:val="1"/>
                <w:sz w:val="20"/>
              </w:rPr>
              <w:t xml:space="preserve"> </w:t>
            </w:r>
            <w:r>
              <w:rPr>
                <w:sz w:val="20"/>
              </w:rPr>
              <w:t>acopere o</w:t>
            </w:r>
            <w:r>
              <w:rPr>
                <w:spacing w:val="60"/>
                <w:sz w:val="20"/>
              </w:rPr>
              <w:t xml:space="preserve"> </w:t>
            </w:r>
            <w:r>
              <w:rPr>
                <w:sz w:val="20"/>
              </w:rPr>
              <w:t>perioadă</w:t>
            </w:r>
            <w:r>
              <w:rPr>
                <w:spacing w:val="-58"/>
                <w:sz w:val="20"/>
              </w:rPr>
              <w:t xml:space="preserve"> </w:t>
            </w:r>
            <w:r>
              <w:rPr>
                <w:sz w:val="20"/>
              </w:rPr>
              <w:t>de cel puțin 10 ani începând cu anul depunerii cererii de</w:t>
            </w:r>
            <w:r>
              <w:rPr>
                <w:spacing w:val="1"/>
                <w:sz w:val="20"/>
              </w:rPr>
              <w:t xml:space="preserve"> </w:t>
            </w:r>
            <w:r>
              <w:rPr>
                <w:sz w:val="20"/>
              </w:rPr>
              <w:t>finanţare,</w:t>
            </w:r>
            <w:r>
              <w:rPr>
                <w:spacing w:val="1"/>
                <w:sz w:val="20"/>
              </w:rPr>
              <w:t xml:space="preserve"> </w:t>
            </w:r>
            <w:r>
              <w:rPr>
                <w:sz w:val="20"/>
              </w:rPr>
              <w:t>corespunzătoare</w:t>
            </w:r>
            <w:r>
              <w:rPr>
                <w:spacing w:val="1"/>
                <w:sz w:val="20"/>
              </w:rPr>
              <w:t xml:space="preserve"> </w:t>
            </w:r>
            <w:r>
              <w:rPr>
                <w:sz w:val="20"/>
              </w:rPr>
              <w:t>asigurării</w:t>
            </w:r>
            <w:r>
              <w:rPr>
                <w:spacing w:val="1"/>
                <w:sz w:val="20"/>
              </w:rPr>
              <w:t xml:space="preserve"> </w:t>
            </w:r>
            <w:r>
              <w:rPr>
                <w:sz w:val="20"/>
              </w:rPr>
              <w:t>sustenabilității</w:t>
            </w:r>
            <w:r>
              <w:rPr>
                <w:spacing w:val="1"/>
                <w:sz w:val="20"/>
              </w:rPr>
              <w:t xml:space="preserve"> </w:t>
            </w:r>
            <w:r>
              <w:rPr>
                <w:sz w:val="20"/>
              </w:rPr>
              <w:t>investiției şi care oferă dreptul titularului de a executa</w:t>
            </w:r>
            <w:r>
              <w:rPr>
                <w:spacing w:val="1"/>
                <w:sz w:val="20"/>
              </w:rPr>
              <w:t xml:space="preserve"> </w:t>
            </w:r>
            <w:r>
              <w:rPr>
                <w:sz w:val="20"/>
              </w:rPr>
              <w:t>lucrările</w:t>
            </w:r>
            <w:r>
              <w:rPr>
                <w:spacing w:val="-1"/>
                <w:sz w:val="20"/>
              </w:rPr>
              <w:t xml:space="preserve"> </w:t>
            </w:r>
            <w:r>
              <w:rPr>
                <w:sz w:val="20"/>
              </w:rPr>
              <w:t>de</w:t>
            </w:r>
            <w:r>
              <w:rPr>
                <w:spacing w:val="-5"/>
                <w:sz w:val="20"/>
              </w:rPr>
              <w:t xml:space="preserve"> </w:t>
            </w:r>
            <w:r>
              <w:rPr>
                <w:sz w:val="20"/>
              </w:rPr>
              <w:t>construcție</w:t>
            </w:r>
            <w:r>
              <w:rPr>
                <w:spacing w:val="-5"/>
                <w:sz w:val="20"/>
              </w:rPr>
              <w:t xml:space="preserve"> </w:t>
            </w:r>
            <w:r>
              <w:rPr>
                <w:sz w:val="20"/>
              </w:rPr>
              <w:t>prevăzute prin proiect,</w:t>
            </w:r>
            <w:r>
              <w:rPr>
                <w:spacing w:val="-3"/>
                <w:sz w:val="20"/>
              </w:rPr>
              <w:t xml:space="preserve"> </w:t>
            </w:r>
            <w:r>
              <w:rPr>
                <w:sz w:val="20"/>
              </w:rPr>
              <w:t>în</w:t>
            </w:r>
            <w:r>
              <w:rPr>
                <w:spacing w:val="-5"/>
                <w:sz w:val="20"/>
              </w:rPr>
              <w:t xml:space="preserve"> </w:t>
            </w:r>
            <w:r>
              <w:rPr>
                <w:sz w:val="20"/>
              </w:rPr>
              <w:t>copie.</w:t>
            </w:r>
          </w:p>
          <w:p w14:paraId="5623FD98" w14:textId="77777777" w:rsidR="00BD35D5" w:rsidRDefault="00BD35D5">
            <w:pPr>
              <w:pStyle w:val="TableParagraph"/>
              <w:spacing w:before="7"/>
              <w:rPr>
                <w:rFonts w:ascii="Calibri"/>
                <w:i/>
                <w:sz w:val="18"/>
              </w:rPr>
            </w:pPr>
          </w:p>
          <w:p w14:paraId="3DC48843" w14:textId="77777777" w:rsidR="00BD35D5" w:rsidRDefault="00000000">
            <w:pPr>
              <w:pStyle w:val="TableParagraph"/>
              <w:spacing w:line="230" w:lineRule="exact"/>
              <w:ind w:left="66" w:right="58"/>
              <w:jc w:val="both"/>
              <w:rPr>
                <w:b/>
                <w:sz w:val="20"/>
              </w:rPr>
            </w:pPr>
            <w:r>
              <w:rPr>
                <w:sz w:val="20"/>
              </w:rPr>
              <w:t>Documentele de la punctele a, b si c de mai sus vor fi</w:t>
            </w:r>
            <w:r>
              <w:rPr>
                <w:spacing w:val="1"/>
                <w:sz w:val="20"/>
              </w:rPr>
              <w:t xml:space="preserve"> </w:t>
            </w:r>
            <w:r>
              <w:rPr>
                <w:sz w:val="20"/>
              </w:rPr>
              <w:t>însoțite</w:t>
            </w:r>
            <w:r>
              <w:rPr>
                <w:spacing w:val="13"/>
                <w:sz w:val="20"/>
              </w:rPr>
              <w:t xml:space="preserve"> </w:t>
            </w:r>
            <w:r>
              <w:rPr>
                <w:sz w:val="20"/>
              </w:rPr>
              <w:t>de</w:t>
            </w:r>
            <w:r>
              <w:rPr>
                <w:spacing w:val="19"/>
                <w:sz w:val="20"/>
              </w:rPr>
              <w:t xml:space="preserve"> </w:t>
            </w:r>
            <w:r>
              <w:rPr>
                <w:b/>
                <w:sz w:val="20"/>
              </w:rPr>
              <w:t>documente</w:t>
            </w:r>
            <w:r>
              <w:rPr>
                <w:b/>
                <w:spacing w:val="12"/>
                <w:sz w:val="20"/>
              </w:rPr>
              <w:t xml:space="preserve"> </w:t>
            </w:r>
            <w:r>
              <w:rPr>
                <w:b/>
                <w:sz w:val="20"/>
              </w:rPr>
              <w:t>cadastrale</w:t>
            </w:r>
            <w:r>
              <w:rPr>
                <w:b/>
                <w:spacing w:val="17"/>
                <w:sz w:val="20"/>
              </w:rPr>
              <w:t xml:space="preserve"> </w:t>
            </w:r>
            <w:r>
              <w:rPr>
                <w:b/>
                <w:sz w:val="20"/>
              </w:rPr>
              <w:t>şi</w:t>
            </w:r>
            <w:r>
              <w:rPr>
                <w:b/>
                <w:spacing w:val="20"/>
                <w:sz w:val="20"/>
              </w:rPr>
              <w:t xml:space="preserve"> </w:t>
            </w:r>
            <w:r>
              <w:rPr>
                <w:b/>
                <w:sz w:val="20"/>
              </w:rPr>
              <w:t>documente</w:t>
            </w:r>
            <w:r>
              <w:rPr>
                <w:b/>
                <w:spacing w:val="18"/>
                <w:sz w:val="20"/>
              </w:rPr>
              <w:t xml:space="preserve"> </w:t>
            </w:r>
            <w:r>
              <w:rPr>
                <w:b/>
                <w:sz w:val="20"/>
              </w:rPr>
              <w:t>privind</w:t>
            </w:r>
          </w:p>
        </w:tc>
      </w:tr>
    </w:tbl>
    <w:p w14:paraId="64A91846" w14:textId="77777777" w:rsidR="00BD35D5" w:rsidRDefault="00BD35D5">
      <w:pPr>
        <w:spacing w:line="230" w:lineRule="exact"/>
        <w:jc w:val="both"/>
        <w:rPr>
          <w:sz w:val="20"/>
        </w:rPr>
        <w:sectPr w:rsidR="00BD35D5">
          <w:pgSz w:w="11910" w:h="16840"/>
          <w:pgMar w:top="1720" w:right="300" w:bottom="280" w:left="820" w:header="706" w:footer="0" w:gutter="0"/>
          <w:cols w:space="720"/>
        </w:sectPr>
      </w:pP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43"/>
        <w:gridCol w:w="5388"/>
      </w:tblGrid>
      <w:tr w:rsidR="00BD35D5" w14:paraId="6638FF41" w14:textId="77777777">
        <w:trPr>
          <w:trHeight w:val="12540"/>
        </w:trPr>
        <w:tc>
          <w:tcPr>
            <w:tcW w:w="4043" w:type="dxa"/>
          </w:tcPr>
          <w:p w14:paraId="46152107" w14:textId="77777777" w:rsidR="00BD35D5" w:rsidRDefault="00BD35D5">
            <w:pPr>
              <w:pStyle w:val="TableParagraph"/>
              <w:rPr>
                <w:rFonts w:ascii="Times New Roman"/>
                <w:sz w:val="20"/>
              </w:rPr>
            </w:pPr>
          </w:p>
        </w:tc>
        <w:tc>
          <w:tcPr>
            <w:tcW w:w="5388" w:type="dxa"/>
          </w:tcPr>
          <w:p w14:paraId="33A0DD17" w14:textId="77777777" w:rsidR="00BD35D5" w:rsidRDefault="00000000">
            <w:pPr>
              <w:pStyle w:val="TableParagraph"/>
              <w:ind w:left="71" w:right="51"/>
              <w:jc w:val="both"/>
              <w:rPr>
                <w:sz w:val="20"/>
              </w:rPr>
            </w:pPr>
            <w:r>
              <w:rPr>
                <w:b/>
                <w:sz w:val="20"/>
              </w:rPr>
              <w:t>înscrierea imobilelor în</w:t>
            </w:r>
            <w:r>
              <w:rPr>
                <w:b/>
                <w:spacing w:val="1"/>
                <w:sz w:val="20"/>
              </w:rPr>
              <w:t xml:space="preserve"> </w:t>
            </w:r>
            <w:r>
              <w:rPr>
                <w:b/>
                <w:sz w:val="20"/>
              </w:rPr>
              <w:t>evidențele de cadastru și carte</w:t>
            </w:r>
            <w:r>
              <w:rPr>
                <w:b/>
                <w:spacing w:val="-58"/>
                <w:sz w:val="20"/>
              </w:rPr>
              <w:t xml:space="preserve"> </w:t>
            </w:r>
            <w:r>
              <w:rPr>
                <w:b/>
                <w:sz w:val="20"/>
              </w:rPr>
              <w:t>funciară</w:t>
            </w:r>
            <w:r>
              <w:rPr>
                <w:b/>
                <w:spacing w:val="1"/>
                <w:sz w:val="20"/>
              </w:rPr>
              <w:t xml:space="preserve"> </w:t>
            </w:r>
            <w:r>
              <w:rPr>
                <w:b/>
                <w:sz w:val="20"/>
              </w:rPr>
              <w:t>(extras</w:t>
            </w:r>
            <w:r>
              <w:rPr>
                <w:b/>
                <w:spacing w:val="1"/>
                <w:sz w:val="20"/>
              </w:rPr>
              <w:t xml:space="preserve"> </w:t>
            </w:r>
            <w:r>
              <w:rPr>
                <w:b/>
                <w:sz w:val="20"/>
              </w:rPr>
              <w:t>de carte funciară</w:t>
            </w:r>
            <w:r>
              <w:rPr>
                <w:b/>
                <w:spacing w:val="60"/>
                <w:sz w:val="20"/>
              </w:rPr>
              <w:t xml:space="preserve"> </w:t>
            </w:r>
            <w:r>
              <w:rPr>
                <w:b/>
                <w:sz w:val="20"/>
              </w:rPr>
              <w:t>pentru</w:t>
            </w:r>
            <w:r>
              <w:rPr>
                <w:b/>
                <w:spacing w:val="60"/>
                <w:sz w:val="20"/>
              </w:rPr>
              <w:t xml:space="preserve"> </w:t>
            </w:r>
            <w:r>
              <w:rPr>
                <w:b/>
                <w:sz w:val="20"/>
              </w:rPr>
              <w:t>informare</w:t>
            </w:r>
            <w:r>
              <w:rPr>
                <w:b/>
                <w:spacing w:val="1"/>
                <w:sz w:val="20"/>
              </w:rPr>
              <w:t xml:space="preserve"> </w:t>
            </w:r>
            <w:r>
              <w:rPr>
                <w:b/>
                <w:sz w:val="20"/>
              </w:rPr>
              <w:t>din</w:t>
            </w:r>
            <w:r>
              <w:rPr>
                <w:b/>
                <w:spacing w:val="1"/>
                <w:sz w:val="20"/>
              </w:rPr>
              <w:t xml:space="preserve"> </w:t>
            </w:r>
            <w:r>
              <w:rPr>
                <w:b/>
                <w:sz w:val="20"/>
              </w:rPr>
              <w:t>care</w:t>
            </w:r>
            <w:r>
              <w:rPr>
                <w:b/>
                <w:spacing w:val="1"/>
                <w:sz w:val="20"/>
              </w:rPr>
              <w:t xml:space="preserve"> </w:t>
            </w:r>
            <w:r>
              <w:rPr>
                <w:b/>
                <w:sz w:val="20"/>
              </w:rPr>
              <w:t>să</w:t>
            </w:r>
            <w:r>
              <w:rPr>
                <w:b/>
                <w:spacing w:val="1"/>
                <w:sz w:val="20"/>
              </w:rPr>
              <w:t xml:space="preserve"> </w:t>
            </w:r>
            <w:r>
              <w:rPr>
                <w:b/>
                <w:sz w:val="20"/>
              </w:rPr>
              <w:t>rezulte</w:t>
            </w:r>
            <w:r>
              <w:rPr>
                <w:b/>
                <w:spacing w:val="1"/>
                <w:sz w:val="20"/>
              </w:rPr>
              <w:t xml:space="preserve"> </w:t>
            </w:r>
            <w:r>
              <w:rPr>
                <w:b/>
                <w:sz w:val="20"/>
              </w:rPr>
              <w:t>inscrierea</w:t>
            </w:r>
            <w:r>
              <w:rPr>
                <w:b/>
                <w:spacing w:val="1"/>
                <w:sz w:val="20"/>
              </w:rPr>
              <w:t xml:space="preserve"> </w:t>
            </w:r>
            <w:r>
              <w:rPr>
                <w:b/>
                <w:sz w:val="20"/>
              </w:rPr>
              <w:t>dreptului</w:t>
            </w:r>
            <w:r>
              <w:rPr>
                <w:b/>
                <w:spacing w:val="1"/>
                <w:sz w:val="20"/>
              </w:rPr>
              <w:t xml:space="preserve"> </w:t>
            </w:r>
            <w:r>
              <w:rPr>
                <w:b/>
                <w:sz w:val="20"/>
              </w:rPr>
              <w:t>în</w:t>
            </w:r>
            <w:r>
              <w:rPr>
                <w:b/>
                <w:spacing w:val="1"/>
                <w:sz w:val="20"/>
              </w:rPr>
              <w:t xml:space="preserve"> </w:t>
            </w:r>
            <w:r>
              <w:rPr>
                <w:b/>
                <w:sz w:val="20"/>
              </w:rPr>
              <w:t>cartea</w:t>
            </w:r>
            <w:r>
              <w:rPr>
                <w:b/>
                <w:spacing w:val="1"/>
                <w:sz w:val="20"/>
              </w:rPr>
              <w:t xml:space="preserve"> </w:t>
            </w:r>
            <w:r>
              <w:rPr>
                <w:b/>
                <w:sz w:val="20"/>
              </w:rPr>
              <w:t>funciară, precum și încheierea de carte funciară emisă</w:t>
            </w:r>
            <w:r>
              <w:rPr>
                <w:b/>
                <w:spacing w:val="1"/>
                <w:sz w:val="20"/>
              </w:rPr>
              <w:t xml:space="preserve"> </w:t>
            </w:r>
            <w:r>
              <w:rPr>
                <w:b/>
                <w:sz w:val="20"/>
              </w:rPr>
              <w:t>de</w:t>
            </w:r>
            <w:r>
              <w:rPr>
                <w:b/>
                <w:spacing w:val="1"/>
                <w:sz w:val="20"/>
              </w:rPr>
              <w:t xml:space="preserve"> </w:t>
            </w:r>
            <w:r>
              <w:rPr>
                <w:b/>
                <w:sz w:val="20"/>
              </w:rPr>
              <w:t>OCPI),</w:t>
            </w:r>
            <w:r>
              <w:rPr>
                <w:b/>
                <w:spacing w:val="1"/>
                <w:sz w:val="20"/>
              </w:rPr>
              <w:t xml:space="preserve"> </w:t>
            </w:r>
            <w:r>
              <w:rPr>
                <w:sz w:val="20"/>
              </w:rPr>
              <w:t>în termen</w:t>
            </w:r>
            <w:r>
              <w:rPr>
                <w:spacing w:val="1"/>
                <w:sz w:val="20"/>
              </w:rPr>
              <w:t xml:space="preserve"> </w:t>
            </w:r>
            <w:r>
              <w:rPr>
                <w:sz w:val="20"/>
              </w:rPr>
              <w:t>de valabilitate</w:t>
            </w:r>
            <w:r>
              <w:rPr>
                <w:spacing w:val="1"/>
                <w:sz w:val="20"/>
              </w:rPr>
              <w:t xml:space="preserve"> </w:t>
            </w:r>
            <w:r>
              <w:rPr>
                <w:sz w:val="20"/>
              </w:rPr>
              <w:t>la data depunerii</w:t>
            </w:r>
            <w:r>
              <w:rPr>
                <w:spacing w:val="1"/>
                <w:sz w:val="20"/>
              </w:rPr>
              <w:t xml:space="preserve"> </w:t>
            </w:r>
            <w:r>
              <w:rPr>
                <w:sz w:val="20"/>
              </w:rPr>
              <w:t>(emis</w:t>
            </w:r>
            <w:r>
              <w:rPr>
                <w:spacing w:val="-2"/>
                <w:sz w:val="20"/>
              </w:rPr>
              <w:t xml:space="preserve"> </w:t>
            </w:r>
            <w:r>
              <w:rPr>
                <w:sz w:val="20"/>
              </w:rPr>
              <w:t>cu</w:t>
            </w:r>
            <w:r>
              <w:rPr>
                <w:spacing w:val="-6"/>
                <w:sz w:val="20"/>
              </w:rPr>
              <w:t xml:space="preserve"> </w:t>
            </w:r>
            <w:r>
              <w:rPr>
                <w:sz w:val="20"/>
              </w:rPr>
              <w:t>maxim</w:t>
            </w:r>
            <w:r>
              <w:rPr>
                <w:spacing w:val="-6"/>
                <w:sz w:val="20"/>
              </w:rPr>
              <w:t xml:space="preserve"> </w:t>
            </w:r>
            <w:r>
              <w:rPr>
                <w:sz w:val="20"/>
              </w:rPr>
              <w:t>30</w:t>
            </w:r>
            <w:r>
              <w:rPr>
                <w:spacing w:val="-6"/>
                <w:sz w:val="20"/>
              </w:rPr>
              <w:t xml:space="preserve"> </w:t>
            </w:r>
            <w:r>
              <w:rPr>
                <w:sz w:val="20"/>
              </w:rPr>
              <w:t>de</w:t>
            </w:r>
            <w:r>
              <w:rPr>
                <w:spacing w:val="-1"/>
                <w:sz w:val="20"/>
              </w:rPr>
              <w:t xml:space="preserve"> </w:t>
            </w:r>
            <w:r>
              <w:rPr>
                <w:sz w:val="20"/>
              </w:rPr>
              <w:t>zile</w:t>
            </w:r>
            <w:r>
              <w:rPr>
                <w:spacing w:val="-5"/>
                <w:sz w:val="20"/>
              </w:rPr>
              <w:t xml:space="preserve"> </w:t>
            </w:r>
            <w:r>
              <w:rPr>
                <w:sz w:val="20"/>
              </w:rPr>
              <w:t>înaintea</w:t>
            </w:r>
            <w:r>
              <w:rPr>
                <w:spacing w:val="-2"/>
                <w:sz w:val="20"/>
              </w:rPr>
              <w:t xml:space="preserve"> </w:t>
            </w:r>
            <w:r>
              <w:rPr>
                <w:sz w:val="20"/>
              </w:rPr>
              <w:t>depunerii</w:t>
            </w:r>
            <w:r>
              <w:rPr>
                <w:spacing w:val="-1"/>
                <w:sz w:val="20"/>
              </w:rPr>
              <w:t xml:space="preserve"> </w:t>
            </w:r>
            <w:r>
              <w:rPr>
                <w:sz w:val="20"/>
              </w:rPr>
              <w:t>proiectului)</w:t>
            </w:r>
          </w:p>
          <w:p w14:paraId="3D4E8323" w14:textId="77777777" w:rsidR="00BD35D5" w:rsidRDefault="00BD35D5">
            <w:pPr>
              <w:pStyle w:val="TableParagraph"/>
              <w:spacing w:before="11"/>
              <w:rPr>
                <w:rFonts w:ascii="Calibri"/>
                <w:i/>
                <w:sz w:val="17"/>
              </w:rPr>
            </w:pPr>
          </w:p>
          <w:p w14:paraId="0809B002" w14:textId="77777777" w:rsidR="00BD35D5" w:rsidRDefault="00000000">
            <w:pPr>
              <w:pStyle w:val="TableParagraph"/>
              <w:ind w:left="71" w:right="51"/>
              <w:jc w:val="both"/>
              <w:rPr>
                <w:sz w:val="20"/>
              </w:rPr>
            </w:pPr>
            <w:r>
              <w:rPr>
                <w:sz w:val="20"/>
              </w:rPr>
              <w:t>3.2 Daca proiectul prevede doar dotare, si nu necesita</w:t>
            </w:r>
            <w:r>
              <w:rPr>
                <w:spacing w:val="1"/>
                <w:sz w:val="20"/>
              </w:rPr>
              <w:t xml:space="preserve"> </w:t>
            </w:r>
            <w:r>
              <w:rPr>
                <w:sz w:val="20"/>
              </w:rPr>
              <w:t>lucrari de constructii si/sau lucrari de interventii asupra</w:t>
            </w:r>
            <w:r>
              <w:rPr>
                <w:spacing w:val="1"/>
                <w:sz w:val="20"/>
              </w:rPr>
              <w:t xml:space="preserve"> </w:t>
            </w:r>
            <w:r>
              <w:rPr>
                <w:sz w:val="20"/>
              </w:rPr>
              <w:t>instalatiilor existente se vor prezenta înscrisuri valabile</w:t>
            </w:r>
            <w:r>
              <w:rPr>
                <w:spacing w:val="1"/>
                <w:sz w:val="20"/>
              </w:rPr>
              <w:t xml:space="preserve"> </w:t>
            </w:r>
            <w:r>
              <w:rPr>
                <w:sz w:val="20"/>
              </w:rPr>
              <w:t xml:space="preserve">pentru o perioadă de </w:t>
            </w:r>
            <w:r>
              <w:rPr>
                <w:b/>
                <w:sz w:val="20"/>
              </w:rPr>
              <w:t xml:space="preserve">cel putin 10 ani </w:t>
            </w:r>
            <w:r>
              <w:rPr>
                <w:sz w:val="20"/>
              </w:rPr>
              <w:t>începând cu anul</w:t>
            </w:r>
            <w:r>
              <w:rPr>
                <w:spacing w:val="1"/>
                <w:sz w:val="20"/>
              </w:rPr>
              <w:t xml:space="preserve"> </w:t>
            </w:r>
            <w:r>
              <w:rPr>
                <w:sz w:val="20"/>
              </w:rPr>
              <w:t>depunerii cererii de finanţare care să certifice, după caz:</w:t>
            </w:r>
            <w:r>
              <w:rPr>
                <w:spacing w:val="1"/>
                <w:sz w:val="20"/>
              </w:rPr>
              <w:t xml:space="preserve"> </w:t>
            </w:r>
            <w:r>
              <w:rPr>
                <w:sz w:val="20"/>
              </w:rPr>
              <w:t>dreptul de proprietate privată, dreptul de concesiune,</w:t>
            </w:r>
            <w:r>
              <w:rPr>
                <w:spacing w:val="1"/>
                <w:sz w:val="20"/>
              </w:rPr>
              <w:t xml:space="preserve"> </w:t>
            </w:r>
            <w:r>
              <w:rPr>
                <w:sz w:val="20"/>
              </w:rPr>
              <w:t>dreptul de</w:t>
            </w:r>
            <w:r>
              <w:rPr>
                <w:spacing w:val="1"/>
                <w:sz w:val="20"/>
              </w:rPr>
              <w:t xml:space="preserve"> </w:t>
            </w:r>
            <w:r>
              <w:rPr>
                <w:sz w:val="20"/>
              </w:rPr>
              <w:t>superficie, dreptul de uzufruct; dreptul de</w:t>
            </w:r>
            <w:r>
              <w:rPr>
                <w:spacing w:val="1"/>
                <w:sz w:val="20"/>
              </w:rPr>
              <w:t xml:space="preserve"> </w:t>
            </w:r>
            <w:r>
              <w:rPr>
                <w:sz w:val="20"/>
              </w:rPr>
              <w:t>folosinţă</w:t>
            </w:r>
            <w:r>
              <w:rPr>
                <w:spacing w:val="1"/>
                <w:sz w:val="20"/>
              </w:rPr>
              <w:t xml:space="preserve"> </w:t>
            </w:r>
            <w:r>
              <w:rPr>
                <w:sz w:val="20"/>
              </w:rPr>
              <w:t>cu</w:t>
            </w:r>
            <w:r>
              <w:rPr>
                <w:spacing w:val="1"/>
                <w:sz w:val="20"/>
              </w:rPr>
              <w:t xml:space="preserve"> </w:t>
            </w:r>
            <w:r>
              <w:rPr>
                <w:sz w:val="20"/>
              </w:rPr>
              <w:t>titlu</w:t>
            </w:r>
            <w:r>
              <w:rPr>
                <w:spacing w:val="1"/>
                <w:sz w:val="20"/>
              </w:rPr>
              <w:t xml:space="preserve"> </w:t>
            </w:r>
            <w:r>
              <w:rPr>
                <w:sz w:val="20"/>
              </w:rPr>
              <w:t>gratuit;</w:t>
            </w:r>
            <w:r>
              <w:rPr>
                <w:spacing w:val="1"/>
                <w:sz w:val="20"/>
              </w:rPr>
              <w:t xml:space="preserve"> </w:t>
            </w:r>
            <w:r>
              <w:rPr>
                <w:sz w:val="20"/>
              </w:rPr>
              <w:t>împrumutul</w:t>
            </w:r>
            <w:r>
              <w:rPr>
                <w:spacing w:val="1"/>
                <w:sz w:val="20"/>
              </w:rPr>
              <w:t xml:space="preserve"> </w:t>
            </w:r>
            <w:r>
              <w:rPr>
                <w:sz w:val="20"/>
              </w:rPr>
              <w:t>de</w:t>
            </w:r>
            <w:r>
              <w:rPr>
                <w:spacing w:val="1"/>
                <w:sz w:val="20"/>
              </w:rPr>
              <w:t xml:space="preserve"> </w:t>
            </w:r>
            <w:r>
              <w:rPr>
                <w:sz w:val="20"/>
              </w:rPr>
              <w:t>folosință</w:t>
            </w:r>
            <w:r>
              <w:rPr>
                <w:spacing w:val="1"/>
                <w:sz w:val="20"/>
              </w:rPr>
              <w:t xml:space="preserve"> </w:t>
            </w:r>
            <w:r>
              <w:rPr>
                <w:sz w:val="20"/>
              </w:rPr>
              <w:t>(comodat), dreptul de închiriere/locațiune (ex : Contract</w:t>
            </w:r>
            <w:r>
              <w:rPr>
                <w:spacing w:val="1"/>
                <w:sz w:val="20"/>
              </w:rPr>
              <w:t xml:space="preserve"> </w:t>
            </w:r>
            <w:r>
              <w:rPr>
                <w:sz w:val="20"/>
              </w:rPr>
              <w:t>de</w:t>
            </w:r>
            <w:r>
              <w:rPr>
                <w:spacing w:val="1"/>
                <w:sz w:val="20"/>
              </w:rPr>
              <w:t xml:space="preserve"> </w:t>
            </w:r>
            <w:r>
              <w:rPr>
                <w:sz w:val="20"/>
              </w:rPr>
              <w:t>cesiune,</w:t>
            </w:r>
            <w:r>
              <w:rPr>
                <w:spacing w:val="1"/>
                <w:sz w:val="20"/>
              </w:rPr>
              <w:t xml:space="preserve"> </w:t>
            </w:r>
            <w:r>
              <w:rPr>
                <w:sz w:val="20"/>
              </w:rPr>
              <w:t>contract</w:t>
            </w:r>
            <w:r>
              <w:rPr>
                <w:spacing w:val="1"/>
                <w:sz w:val="20"/>
              </w:rPr>
              <w:t xml:space="preserve"> </w:t>
            </w:r>
            <w:r>
              <w:rPr>
                <w:sz w:val="20"/>
              </w:rPr>
              <w:t>de</w:t>
            </w:r>
            <w:r>
              <w:rPr>
                <w:spacing w:val="1"/>
                <w:sz w:val="20"/>
              </w:rPr>
              <w:t xml:space="preserve"> </w:t>
            </w:r>
            <w:r>
              <w:rPr>
                <w:sz w:val="20"/>
              </w:rPr>
              <w:t>concesiune,</w:t>
            </w:r>
            <w:r>
              <w:rPr>
                <w:spacing w:val="1"/>
                <w:sz w:val="20"/>
              </w:rPr>
              <w:t xml:space="preserve"> </w:t>
            </w:r>
            <w:r>
              <w:rPr>
                <w:sz w:val="20"/>
              </w:rPr>
              <w:t>contract</w:t>
            </w:r>
            <w:r>
              <w:rPr>
                <w:spacing w:val="1"/>
                <w:sz w:val="20"/>
              </w:rPr>
              <w:t xml:space="preserve"> </w:t>
            </w:r>
            <w:r>
              <w:rPr>
                <w:sz w:val="20"/>
              </w:rPr>
              <w:t>de</w:t>
            </w:r>
            <w:r>
              <w:rPr>
                <w:spacing w:val="1"/>
                <w:sz w:val="20"/>
              </w:rPr>
              <w:t xml:space="preserve"> </w:t>
            </w:r>
            <w:r>
              <w:rPr>
                <w:sz w:val="20"/>
              </w:rPr>
              <w:t>locațiune/închiriere,</w:t>
            </w:r>
            <w:r>
              <w:rPr>
                <w:spacing w:val="-1"/>
                <w:sz w:val="20"/>
              </w:rPr>
              <w:t xml:space="preserve"> </w:t>
            </w:r>
            <w:r>
              <w:rPr>
                <w:sz w:val="20"/>
              </w:rPr>
              <w:t>contract</w:t>
            </w:r>
            <w:r>
              <w:rPr>
                <w:spacing w:val="-3"/>
                <w:sz w:val="20"/>
              </w:rPr>
              <w:t xml:space="preserve"> </w:t>
            </w:r>
            <w:r>
              <w:rPr>
                <w:sz w:val="20"/>
              </w:rPr>
              <w:t>de</w:t>
            </w:r>
            <w:r>
              <w:rPr>
                <w:spacing w:val="-3"/>
                <w:sz w:val="20"/>
              </w:rPr>
              <w:t xml:space="preserve"> </w:t>
            </w:r>
            <w:r>
              <w:rPr>
                <w:sz w:val="20"/>
              </w:rPr>
              <w:t>comodat.)</w:t>
            </w:r>
          </w:p>
          <w:p w14:paraId="76B1EB7B" w14:textId="77777777" w:rsidR="00BD35D5" w:rsidRDefault="00000000">
            <w:pPr>
              <w:pStyle w:val="TableParagraph"/>
              <w:spacing w:before="5"/>
              <w:ind w:left="71" w:right="58"/>
              <w:jc w:val="both"/>
              <w:rPr>
                <w:sz w:val="20"/>
              </w:rPr>
            </w:pPr>
            <w:r>
              <w:rPr>
                <w:sz w:val="20"/>
              </w:rPr>
              <w:t>Înscrisurile</w:t>
            </w:r>
            <w:r>
              <w:rPr>
                <w:spacing w:val="1"/>
                <w:sz w:val="20"/>
              </w:rPr>
              <w:t xml:space="preserve"> </w:t>
            </w:r>
            <w:r>
              <w:rPr>
                <w:sz w:val="20"/>
              </w:rPr>
              <w:t>menționate</w:t>
            </w:r>
            <w:r>
              <w:rPr>
                <w:spacing w:val="1"/>
                <w:sz w:val="20"/>
              </w:rPr>
              <w:t xml:space="preserve"> </w:t>
            </w:r>
            <w:r>
              <w:rPr>
                <w:sz w:val="20"/>
              </w:rPr>
              <w:t>la</w:t>
            </w:r>
            <w:r>
              <w:rPr>
                <w:spacing w:val="1"/>
                <w:sz w:val="20"/>
              </w:rPr>
              <w:t xml:space="preserve"> </w:t>
            </w:r>
            <w:r>
              <w:rPr>
                <w:sz w:val="20"/>
              </w:rPr>
              <w:t>punctul</w:t>
            </w:r>
            <w:r>
              <w:rPr>
                <w:spacing w:val="1"/>
                <w:sz w:val="20"/>
              </w:rPr>
              <w:t xml:space="preserve"> </w:t>
            </w:r>
            <w:r>
              <w:rPr>
                <w:sz w:val="20"/>
              </w:rPr>
              <w:t>3.2</w:t>
            </w:r>
            <w:r>
              <w:rPr>
                <w:spacing w:val="1"/>
                <w:sz w:val="20"/>
              </w:rPr>
              <w:t xml:space="preserve"> </w:t>
            </w:r>
            <w:r>
              <w:rPr>
                <w:sz w:val="20"/>
              </w:rPr>
              <w:t>se</w:t>
            </w:r>
            <w:r>
              <w:rPr>
                <w:spacing w:val="1"/>
                <w:sz w:val="20"/>
              </w:rPr>
              <w:t xml:space="preserve"> </w:t>
            </w:r>
            <w:r>
              <w:rPr>
                <w:sz w:val="20"/>
              </w:rPr>
              <w:t>vor</w:t>
            </w:r>
            <w:r>
              <w:rPr>
                <w:spacing w:val="1"/>
                <w:sz w:val="20"/>
              </w:rPr>
              <w:t xml:space="preserve"> </w:t>
            </w:r>
            <w:r>
              <w:rPr>
                <w:sz w:val="20"/>
              </w:rPr>
              <w:t>depune</w:t>
            </w:r>
            <w:r>
              <w:rPr>
                <w:spacing w:val="1"/>
                <w:sz w:val="20"/>
              </w:rPr>
              <w:t xml:space="preserve"> </w:t>
            </w:r>
            <w:r>
              <w:rPr>
                <w:sz w:val="20"/>
              </w:rPr>
              <w:t>respectand</w:t>
            </w:r>
            <w:r>
              <w:rPr>
                <w:spacing w:val="-5"/>
                <w:sz w:val="20"/>
              </w:rPr>
              <w:t xml:space="preserve"> </w:t>
            </w:r>
            <w:r>
              <w:rPr>
                <w:sz w:val="20"/>
              </w:rPr>
              <w:t>una</w:t>
            </w:r>
            <w:r>
              <w:rPr>
                <w:spacing w:val="-4"/>
                <w:sz w:val="20"/>
              </w:rPr>
              <w:t xml:space="preserve"> </w:t>
            </w:r>
            <w:r>
              <w:rPr>
                <w:sz w:val="20"/>
              </w:rPr>
              <w:t>dintre</w:t>
            </w:r>
            <w:r>
              <w:rPr>
                <w:spacing w:val="-3"/>
                <w:sz w:val="20"/>
              </w:rPr>
              <w:t xml:space="preserve"> </w:t>
            </w:r>
            <w:r>
              <w:rPr>
                <w:sz w:val="20"/>
              </w:rPr>
              <w:t>cele</w:t>
            </w:r>
            <w:r>
              <w:rPr>
                <w:spacing w:val="2"/>
                <w:sz w:val="20"/>
              </w:rPr>
              <w:t xml:space="preserve"> </w:t>
            </w:r>
            <w:r>
              <w:rPr>
                <w:sz w:val="20"/>
              </w:rPr>
              <w:t>2</w:t>
            </w:r>
            <w:r>
              <w:rPr>
                <w:spacing w:val="-3"/>
                <w:sz w:val="20"/>
              </w:rPr>
              <w:t xml:space="preserve"> </w:t>
            </w:r>
            <w:r>
              <w:rPr>
                <w:sz w:val="20"/>
              </w:rPr>
              <w:t>condiţii</w:t>
            </w:r>
            <w:r>
              <w:rPr>
                <w:spacing w:val="1"/>
                <w:sz w:val="20"/>
              </w:rPr>
              <w:t xml:space="preserve"> </w:t>
            </w:r>
            <w:r>
              <w:rPr>
                <w:sz w:val="20"/>
              </w:rPr>
              <w:t>(situaţii)</w:t>
            </w:r>
            <w:r>
              <w:rPr>
                <w:spacing w:val="-5"/>
                <w:sz w:val="20"/>
              </w:rPr>
              <w:t xml:space="preserve"> </w:t>
            </w:r>
            <w:r>
              <w:rPr>
                <w:sz w:val="20"/>
              </w:rPr>
              <w:t>de</w:t>
            </w:r>
            <w:r>
              <w:rPr>
                <w:spacing w:val="-3"/>
                <w:sz w:val="20"/>
              </w:rPr>
              <w:t xml:space="preserve"> </w:t>
            </w:r>
            <w:r>
              <w:rPr>
                <w:sz w:val="20"/>
              </w:rPr>
              <w:t>mai</w:t>
            </w:r>
            <w:r>
              <w:rPr>
                <w:spacing w:val="-3"/>
                <w:sz w:val="20"/>
              </w:rPr>
              <w:t xml:space="preserve"> </w:t>
            </w:r>
            <w:r>
              <w:rPr>
                <w:sz w:val="20"/>
              </w:rPr>
              <w:t>jos:</w:t>
            </w:r>
          </w:p>
          <w:p w14:paraId="22A3B4B6" w14:textId="77777777" w:rsidR="00BD35D5" w:rsidRDefault="00000000">
            <w:pPr>
              <w:pStyle w:val="TableParagraph"/>
              <w:numPr>
                <w:ilvl w:val="0"/>
                <w:numId w:val="30"/>
              </w:numPr>
              <w:tabs>
                <w:tab w:val="left" w:pos="326"/>
              </w:tabs>
              <w:spacing w:line="229" w:lineRule="exact"/>
              <w:jc w:val="both"/>
              <w:rPr>
                <w:sz w:val="20"/>
              </w:rPr>
            </w:pPr>
            <w:r>
              <w:rPr>
                <w:sz w:val="20"/>
              </w:rPr>
              <w:t>vor</w:t>
            </w:r>
            <w:r>
              <w:rPr>
                <w:spacing w:val="-7"/>
                <w:sz w:val="20"/>
              </w:rPr>
              <w:t xml:space="preserve"> </w:t>
            </w:r>
            <w:r>
              <w:rPr>
                <w:sz w:val="20"/>
              </w:rPr>
              <w:t>fi însoțite</w:t>
            </w:r>
            <w:r>
              <w:rPr>
                <w:spacing w:val="1"/>
                <w:sz w:val="20"/>
              </w:rPr>
              <w:t xml:space="preserve"> </w:t>
            </w:r>
            <w:r>
              <w:rPr>
                <w:sz w:val="20"/>
              </w:rPr>
              <w:t>de:</w:t>
            </w:r>
          </w:p>
          <w:p w14:paraId="7D587AA9" w14:textId="77777777" w:rsidR="00BD35D5" w:rsidRDefault="00000000">
            <w:pPr>
              <w:pStyle w:val="TableParagraph"/>
              <w:spacing w:before="3"/>
              <w:ind w:left="71" w:right="52"/>
              <w:jc w:val="both"/>
              <w:rPr>
                <w:sz w:val="20"/>
              </w:rPr>
            </w:pPr>
            <w:r>
              <w:rPr>
                <w:sz w:val="20"/>
              </w:rPr>
              <w:t>-Documente cadastrale şi documente privind înscrierea</w:t>
            </w:r>
            <w:r>
              <w:rPr>
                <w:spacing w:val="1"/>
                <w:sz w:val="20"/>
              </w:rPr>
              <w:t xml:space="preserve"> </w:t>
            </w:r>
            <w:r>
              <w:rPr>
                <w:sz w:val="20"/>
              </w:rPr>
              <w:t>imobilelor</w:t>
            </w:r>
            <w:r>
              <w:rPr>
                <w:spacing w:val="61"/>
                <w:sz w:val="20"/>
              </w:rPr>
              <w:t xml:space="preserve"> </w:t>
            </w:r>
            <w:r>
              <w:rPr>
                <w:sz w:val="20"/>
              </w:rPr>
              <w:t>în</w:t>
            </w:r>
            <w:r>
              <w:rPr>
                <w:spacing w:val="61"/>
                <w:sz w:val="20"/>
              </w:rPr>
              <w:t xml:space="preserve"> </w:t>
            </w:r>
            <w:r>
              <w:rPr>
                <w:sz w:val="20"/>
              </w:rPr>
              <w:t>evidențele</w:t>
            </w:r>
            <w:r>
              <w:rPr>
                <w:spacing w:val="61"/>
                <w:sz w:val="20"/>
              </w:rPr>
              <w:t xml:space="preserve"> </w:t>
            </w:r>
            <w:r>
              <w:rPr>
                <w:sz w:val="20"/>
              </w:rPr>
              <w:t xml:space="preserve">de  </w:t>
            </w:r>
            <w:r>
              <w:rPr>
                <w:spacing w:val="1"/>
                <w:sz w:val="20"/>
              </w:rPr>
              <w:t xml:space="preserve"> </w:t>
            </w:r>
            <w:r>
              <w:rPr>
                <w:sz w:val="20"/>
              </w:rPr>
              <w:t xml:space="preserve">cadastru  </w:t>
            </w:r>
            <w:r>
              <w:rPr>
                <w:spacing w:val="1"/>
                <w:sz w:val="20"/>
              </w:rPr>
              <w:t xml:space="preserve"> </w:t>
            </w:r>
            <w:r>
              <w:rPr>
                <w:sz w:val="20"/>
              </w:rPr>
              <w:t xml:space="preserve">și  </w:t>
            </w:r>
            <w:r>
              <w:rPr>
                <w:spacing w:val="1"/>
                <w:sz w:val="20"/>
              </w:rPr>
              <w:t xml:space="preserve"> </w:t>
            </w:r>
            <w:r>
              <w:rPr>
                <w:sz w:val="20"/>
              </w:rPr>
              <w:t>carte</w:t>
            </w:r>
            <w:r>
              <w:rPr>
                <w:spacing w:val="1"/>
                <w:sz w:val="20"/>
              </w:rPr>
              <w:t xml:space="preserve"> </w:t>
            </w:r>
            <w:r>
              <w:rPr>
                <w:sz w:val="20"/>
              </w:rPr>
              <w:t>funciară</w:t>
            </w:r>
            <w:r>
              <w:rPr>
                <w:spacing w:val="1"/>
                <w:sz w:val="20"/>
              </w:rPr>
              <w:t xml:space="preserve"> </w:t>
            </w:r>
            <w:r>
              <w:rPr>
                <w:sz w:val="20"/>
              </w:rPr>
              <w:t>(extras de carte funciară pentru informare din</w:t>
            </w:r>
            <w:r>
              <w:rPr>
                <w:spacing w:val="1"/>
                <w:sz w:val="20"/>
              </w:rPr>
              <w:t xml:space="preserve"> </w:t>
            </w:r>
            <w:r>
              <w:rPr>
                <w:sz w:val="20"/>
              </w:rPr>
              <w:t>care să rezulte</w:t>
            </w:r>
            <w:r>
              <w:rPr>
                <w:spacing w:val="1"/>
                <w:sz w:val="20"/>
              </w:rPr>
              <w:t xml:space="preserve"> </w:t>
            </w:r>
            <w:r>
              <w:rPr>
                <w:sz w:val="20"/>
              </w:rPr>
              <w:t>inscrierea dreptului în cartea funciară,</w:t>
            </w:r>
            <w:r>
              <w:rPr>
                <w:spacing w:val="1"/>
                <w:sz w:val="20"/>
              </w:rPr>
              <w:t xml:space="preserve"> </w:t>
            </w:r>
            <w:r>
              <w:rPr>
                <w:sz w:val="20"/>
              </w:rPr>
              <w:t>precum și încheierea de carte funciară emisă de OCPI), în</w:t>
            </w:r>
            <w:r>
              <w:rPr>
                <w:spacing w:val="-58"/>
                <w:sz w:val="20"/>
              </w:rPr>
              <w:t xml:space="preserve"> </w:t>
            </w:r>
            <w:r>
              <w:rPr>
                <w:sz w:val="20"/>
              </w:rPr>
              <w:t>termen de valabilitate la data depunerii (emis cu maxim</w:t>
            </w:r>
            <w:r>
              <w:rPr>
                <w:spacing w:val="1"/>
                <w:sz w:val="20"/>
              </w:rPr>
              <w:t xml:space="preserve"> </w:t>
            </w:r>
            <w:r>
              <w:rPr>
                <w:sz w:val="20"/>
              </w:rPr>
              <w:t>30 de</w:t>
            </w:r>
            <w:r>
              <w:rPr>
                <w:spacing w:val="1"/>
                <w:sz w:val="20"/>
              </w:rPr>
              <w:t xml:space="preserve"> </w:t>
            </w:r>
            <w:r>
              <w:rPr>
                <w:sz w:val="20"/>
              </w:rPr>
              <w:t>zile</w:t>
            </w:r>
            <w:r>
              <w:rPr>
                <w:spacing w:val="2"/>
                <w:sz w:val="20"/>
              </w:rPr>
              <w:t xml:space="preserve"> </w:t>
            </w:r>
            <w:r>
              <w:rPr>
                <w:sz w:val="20"/>
              </w:rPr>
              <w:t>înaintea</w:t>
            </w:r>
            <w:r>
              <w:rPr>
                <w:spacing w:val="1"/>
                <w:sz w:val="20"/>
              </w:rPr>
              <w:t xml:space="preserve"> </w:t>
            </w:r>
            <w:r>
              <w:rPr>
                <w:sz w:val="20"/>
              </w:rPr>
              <w:t>depunerii</w:t>
            </w:r>
            <w:r>
              <w:rPr>
                <w:spacing w:val="1"/>
                <w:sz w:val="20"/>
              </w:rPr>
              <w:t xml:space="preserve"> </w:t>
            </w:r>
            <w:r>
              <w:rPr>
                <w:sz w:val="20"/>
              </w:rPr>
              <w:t>proiectului)</w:t>
            </w:r>
          </w:p>
          <w:p w14:paraId="4666AFB6" w14:textId="77777777" w:rsidR="00BD35D5" w:rsidRDefault="00000000">
            <w:pPr>
              <w:pStyle w:val="TableParagraph"/>
              <w:spacing w:line="229" w:lineRule="exact"/>
              <w:ind w:left="71"/>
              <w:rPr>
                <w:sz w:val="20"/>
              </w:rPr>
            </w:pPr>
            <w:r>
              <w:rPr>
                <w:sz w:val="20"/>
              </w:rPr>
              <w:t>SAU</w:t>
            </w:r>
          </w:p>
          <w:p w14:paraId="6C6FBEF1" w14:textId="77777777" w:rsidR="00BD35D5" w:rsidRDefault="00000000">
            <w:pPr>
              <w:pStyle w:val="TableParagraph"/>
              <w:numPr>
                <w:ilvl w:val="0"/>
                <w:numId w:val="30"/>
              </w:numPr>
              <w:tabs>
                <w:tab w:val="left" w:pos="404"/>
              </w:tabs>
              <w:spacing w:before="3"/>
              <w:ind w:left="71" w:right="53" w:firstLine="0"/>
              <w:jc w:val="both"/>
              <w:rPr>
                <w:sz w:val="20"/>
              </w:rPr>
            </w:pPr>
            <w:r>
              <w:rPr>
                <w:sz w:val="20"/>
              </w:rPr>
              <w:t>vor fi incheiate în formă autentică de către un notar</w:t>
            </w:r>
            <w:r>
              <w:rPr>
                <w:spacing w:val="1"/>
                <w:sz w:val="20"/>
              </w:rPr>
              <w:t xml:space="preserve"> </w:t>
            </w:r>
            <w:r>
              <w:rPr>
                <w:sz w:val="20"/>
              </w:rPr>
              <w:t>public sau emise de o autoritate publica sau dobandite</w:t>
            </w:r>
            <w:r>
              <w:rPr>
                <w:spacing w:val="1"/>
                <w:sz w:val="20"/>
              </w:rPr>
              <w:t xml:space="preserve"> </w:t>
            </w:r>
            <w:r>
              <w:rPr>
                <w:sz w:val="20"/>
              </w:rPr>
              <w:t>printr-o</w:t>
            </w:r>
            <w:r>
              <w:rPr>
                <w:spacing w:val="3"/>
                <w:sz w:val="20"/>
              </w:rPr>
              <w:t xml:space="preserve"> </w:t>
            </w:r>
            <w:r>
              <w:rPr>
                <w:sz w:val="20"/>
              </w:rPr>
              <w:t>hotarare</w:t>
            </w:r>
            <w:r>
              <w:rPr>
                <w:spacing w:val="1"/>
                <w:sz w:val="20"/>
              </w:rPr>
              <w:t xml:space="preserve"> </w:t>
            </w:r>
            <w:r>
              <w:rPr>
                <w:sz w:val="20"/>
              </w:rPr>
              <w:t>judecatoreasca.</w:t>
            </w:r>
          </w:p>
          <w:p w14:paraId="15FD1DFD" w14:textId="77777777" w:rsidR="00BD35D5" w:rsidRDefault="00000000">
            <w:pPr>
              <w:pStyle w:val="TableParagraph"/>
              <w:ind w:left="71" w:right="50" w:firstLine="62"/>
              <w:jc w:val="both"/>
              <w:rPr>
                <w:sz w:val="20"/>
              </w:rPr>
            </w:pPr>
            <w:r>
              <w:rPr>
                <w:sz w:val="20"/>
              </w:rPr>
              <w:t>În situatia în care amplasamentul pe care se execută</w:t>
            </w:r>
            <w:r>
              <w:rPr>
                <w:spacing w:val="1"/>
                <w:sz w:val="20"/>
              </w:rPr>
              <w:t xml:space="preserve"> </w:t>
            </w:r>
            <w:r>
              <w:rPr>
                <w:sz w:val="20"/>
              </w:rPr>
              <w:t>investiţia nu este liber de sarcini (gajat pentru un credit),</w:t>
            </w:r>
            <w:r>
              <w:rPr>
                <w:spacing w:val="-58"/>
                <w:sz w:val="20"/>
              </w:rPr>
              <w:t xml:space="preserve"> </w:t>
            </w:r>
            <w:r>
              <w:rPr>
                <w:sz w:val="20"/>
              </w:rPr>
              <w:t>se</w:t>
            </w:r>
            <w:r>
              <w:rPr>
                <w:spacing w:val="1"/>
                <w:sz w:val="20"/>
              </w:rPr>
              <w:t xml:space="preserve"> </w:t>
            </w:r>
            <w:r>
              <w:rPr>
                <w:sz w:val="20"/>
              </w:rPr>
              <w:t>verifică</w:t>
            </w:r>
            <w:r>
              <w:rPr>
                <w:spacing w:val="1"/>
                <w:sz w:val="20"/>
              </w:rPr>
              <w:t xml:space="preserve"> </w:t>
            </w:r>
            <w:r>
              <w:rPr>
                <w:sz w:val="20"/>
              </w:rPr>
              <w:t>acordul</w:t>
            </w:r>
            <w:r>
              <w:rPr>
                <w:spacing w:val="1"/>
                <w:sz w:val="20"/>
              </w:rPr>
              <w:t xml:space="preserve"> </w:t>
            </w:r>
            <w:r>
              <w:rPr>
                <w:sz w:val="20"/>
              </w:rPr>
              <w:t>bancii</w:t>
            </w:r>
            <w:r>
              <w:rPr>
                <w:spacing w:val="1"/>
                <w:sz w:val="20"/>
              </w:rPr>
              <w:t xml:space="preserve"> </w:t>
            </w:r>
            <w:r>
              <w:rPr>
                <w:sz w:val="20"/>
              </w:rPr>
              <w:t>privind</w:t>
            </w:r>
            <w:r>
              <w:rPr>
                <w:spacing w:val="1"/>
                <w:sz w:val="20"/>
              </w:rPr>
              <w:t xml:space="preserve"> </w:t>
            </w:r>
            <w:r>
              <w:rPr>
                <w:sz w:val="20"/>
              </w:rPr>
              <w:t>executia</w:t>
            </w:r>
            <w:r>
              <w:rPr>
                <w:spacing w:val="1"/>
                <w:sz w:val="20"/>
              </w:rPr>
              <w:t xml:space="preserve"> </w:t>
            </w:r>
            <w:r>
              <w:rPr>
                <w:sz w:val="20"/>
              </w:rPr>
              <w:t>investiţiei,</w:t>
            </w:r>
            <w:r>
              <w:rPr>
                <w:spacing w:val="1"/>
                <w:sz w:val="20"/>
              </w:rPr>
              <w:t xml:space="preserve"> </w:t>
            </w:r>
            <w:r>
              <w:rPr>
                <w:sz w:val="20"/>
              </w:rPr>
              <w:t>precum şi respectarea de căte solicitant a graficului de</w:t>
            </w:r>
            <w:r>
              <w:rPr>
                <w:spacing w:val="1"/>
                <w:sz w:val="20"/>
              </w:rPr>
              <w:t xml:space="preserve"> </w:t>
            </w:r>
            <w:r>
              <w:rPr>
                <w:sz w:val="20"/>
              </w:rPr>
              <w:t>rambursare</w:t>
            </w:r>
            <w:r>
              <w:rPr>
                <w:spacing w:val="1"/>
                <w:sz w:val="20"/>
              </w:rPr>
              <w:t xml:space="preserve"> </w:t>
            </w:r>
            <w:r>
              <w:rPr>
                <w:sz w:val="20"/>
              </w:rPr>
              <w:t>a</w:t>
            </w:r>
            <w:r>
              <w:rPr>
                <w:spacing w:val="1"/>
                <w:sz w:val="20"/>
              </w:rPr>
              <w:t xml:space="preserve"> </w:t>
            </w:r>
            <w:r>
              <w:rPr>
                <w:sz w:val="20"/>
              </w:rPr>
              <w:t>creditului.</w:t>
            </w:r>
            <w:r>
              <w:rPr>
                <w:spacing w:val="1"/>
                <w:sz w:val="20"/>
              </w:rPr>
              <w:t xml:space="preserve"> </w:t>
            </w:r>
            <w:r>
              <w:rPr>
                <w:sz w:val="20"/>
              </w:rPr>
              <w:t>Daca</w:t>
            </w:r>
            <w:r>
              <w:rPr>
                <w:spacing w:val="1"/>
                <w:sz w:val="20"/>
              </w:rPr>
              <w:t xml:space="preserve"> </w:t>
            </w:r>
            <w:r>
              <w:rPr>
                <w:sz w:val="20"/>
              </w:rPr>
              <w:t>solicitantul</w:t>
            </w:r>
            <w:r>
              <w:rPr>
                <w:spacing w:val="1"/>
                <w:sz w:val="20"/>
              </w:rPr>
              <w:t xml:space="preserve"> </w:t>
            </w:r>
            <w:r>
              <w:rPr>
                <w:sz w:val="20"/>
              </w:rPr>
              <w:t>nu</w:t>
            </w:r>
            <w:r>
              <w:rPr>
                <w:spacing w:val="1"/>
                <w:sz w:val="20"/>
              </w:rPr>
              <w:t xml:space="preserve"> </w:t>
            </w:r>
            <w:r>
              <w:rPr>
                <w:sz w:val="20"/>
              </w:rPr>
              <w:t>a atasat</w:t>
            </w:r>
            <w:r>
              <w:rPr>
                <w:spacing w:val="1"/>
                <w:sz w:val="20"/>
              </w:rPr>
              <w:t xml:space="preserve"> </w:t>
            </w:r>
            <w:r>
              <w:rPr>
                <w:sz w:val="20"/>
              </w:rPr>
              <w:t>aceste documente expertul le va solicita prin informatii</w:t>
            </w:r>
            <w:r>
              <w:rPr>
                <w:spacing w:val="1"/>
                <w:sz w:val="20"/>
              </w:rPr>
              <w:t xml:space="preserve"> </w:t>
            </w:r>
            <w:r>
              <w:rPr>
                <w:sz w:val="20"/>
              </w:rPr>
              <w:t>suplimentare.</w:t>
            </w:r>
          </w:p>
          <w:p w14:paraId="2A741EE5" w14:textId="77777777" w:rsidR="00BD35D5" w:rsidRDefault="00BD35D5">
            <w:pPr>
              <w:pStyle w:val="TableParagraph"/>
              <w:spacing w:before="12"/>
              <w:rPr>
                <w:rFonts w:ascii="Calibri"/>
                <w:i/>
                <w:sz w:val="18"/>
              </w:rPr>
            </w:pPr>
          </w:p>
          <w:p w14:paraId="43D20292" w14:textId="77777777" w:rsidR="00BD35D5" w:rsidRDefault="00000000">
            <w:pPr>
              <w:pStyle w:val="TableParagraph"/>
              <w:ind w:left="71" w:right="50"/>
              <w:jc w:val="both"/>
              <w:rPr>
                <w:sz w:val="20"/>
              </w:rPr>
            </w:pPr>
            <w:r>
              <w:rPr>
                <w:sz w:val="20"/>
              </w:rPr>
              <w:t>În</w:t>
            </w:r>
            <w:r>
              <w:rPr>
                <w:spacing w:val="1"/>
                <w:sz w:val="20"/>
              </w:rPr>
              <w:t xml:space="preserve"> </w:t>
            </w:r>
            <w:r>
              <w:rPr>
                <w:sz w:val="20"/>
              </w:rPr>
              <w:t>cazul</w:t>
            </w:r>
            <w:r>
              <w:rPr>
                <w:spacing w:val="1"/>
                <w:sz w:val="20"/>
              </w:rPr>
              <w:t xml:space="preserve"> </w:t>
            </w:r>
            <w:r>
              <w:rPr>
                <w:sz w:val="20"/>
              </w:rPr>
              <w:t>solicitanţilor</w:t>
            </w:r>
            <w:r>
              <w:rPr>
                <w:spacing w:val="1"/>
                <w:sz w:val="20"/>
              </w:rPr>
              <w:t xml:space="preserve"> </w:t>
            </w:r>
            <w:r>
              <w:rPr>
                <w:sz w:val="20"/>
              </w:rPr>
              <w:t>Persoane</w:t>
            </w:r>
            <w:r>
              <w:rPr>
                <w:spacing w:val="1"/>
                <w:sz w:val="20"/>
              </w:rPr>
              <w:t xml:space="preserve"> </w:t>
            </w:r>
            <w:r>
              <w:rPr>
                <w:sz w:val="20"/>
              </w:rPr>
              <w:t>Fizice</w:t>
            </w:r>
            <w:r>
              <w:rPr>
                <w:spacing w:val="1"/>
                <w:sz w:val="20"/>
              </w:rPr>
              <w:t xml:space="preserve"> </w:t>
            </w:r>
            <w:r>
              <w:rPr>
                <w:sz w:val="20"/>
              </w:rPr>
              <w:t>Autorizate,</w:t>
            </w:r>
            <w:r>
              <w:rPr>
                <w:spacing w:val="1"/>
                <w:sz w:val="20"/>
              </w:rPr>
              <w:t xml:space="preserve"> </w:t>
            </w:r>
            <w:r>
              <w:rPr>
                <w:sz w:val="20"/>
              </w:rPr>
              <w:t>Intreprinderi Individuale sau Intreprinderi Familiale, care</w:t>
            </w:r>
            <w:r>
              <w:rPr>
                <w:spacing w:val="1"/>
                <w:sz w:val="20"/>
              </w:rPr>
              <w:t xml:space="preserve"> </w:t>
            </w:r>
            <w:r>
              <w:rPr>
                <w:sz w:val="20"/>
              </w:rPr>
              <w:t>deţin în proprietate terenul aferent investiţiei, în calitate</w:t>
            </w:r>
            <w:r>
              <w:rPr>
                <w:spacing w:val="-58"/>
                <w:sz w:val="20"/>
              </w:rPr>
              <w:t xml:space="preserve"> </w:t>
            </w:r>
            <w:r>
              <w:rPr>
                <w:sz w:val="20"/>
              </w:rPr>
              <w:t>de persoane fizice împreună cu soţul/soţia, se verifica</w:t>
            </w:r>
            <w:r>
              <w:rPr>
                <w:spacing w:val="1"/>
                <w:sz w:val="20"/>
              </w:rPr>
              <w:t xml:space="preserve"> </w:t>
            </w:r>
            <w:r>
              <w:rPr>
                <w:sz w:val="20"/>
              </w:rPr>
              <w:t>la’’Alte</w:t>
            </w:r>
            <w:r>
              <w:rPr>
                <w:spacing w:val="1"/>
                <w:sz w:val="20"/>
              </w:rPr>
              <w:t xml:space="preserve"> </w:t>
            </w:r>
            <w:r>
              <w:rPr>
                <w:sz w:val="20"/>
              </w:rPr>
              <w:t>documente’’,</w:t>
            </w:r>
            <w:r>
              <w:rPr>
                <w:spacing w:val="1"/>
                <w:sz w:val="20"/>
              </w:rPr>
              <w:t xml:space="preserve"> </w:t>
            </w:r>
            <w:r>
              <w:rPr>
                <w:sz w:val="20"/>
              </w:rPr>
              <w:t>documentul</w:t>
            </w:r>
            <w:r>
              <w:rPr>
                <w:spacing w:val="1"/>
                <w:sz w:val="20"/>
              </w:rPr>
              <w:t xml:space="preserve"> </w:t>
            </w:r>
            <w:r>
              <w:rPr>
                <w:sz w:val="20"/>
              </w:rPr>
              <w:t>prin</w:t>
            </w:r>
            <w:r>
              <w:rPr>
                <w:spacing w:val="1"/>
                <w:sz w:val="20"/>
              </w:rPr>
              <w:t xml:space="preserve"> </w:t>
            </w:r>
            <w:r>
              <w:rPr>
                <w:sz w:val="20"/>
              </w:rPr>
              <w:t>care</w:t>
            </w:r>
            <w:r>
              <w:rPr>
                <w:spacing w:val="1"/>
                <w:sz w:val="20"/>
              </w:rPr>
              <w:t xml:space="preserve"> </w:t>
            </w:r>
            <w:r>
              <w:rPr>
                <w:sz w:val="20"/>
              </w:rPr>
              <w:t>a</w:t>
            </w:r>
            <w:r>
              <w:rPr>
                <w:spacing w:val="1"/>
                <w:sz w:val="20"/>
              </w:rPr>
              <w:t xml:space="preserve"> </w:t>
            </w:r>
            <w:r>
              <w:rPr>
                <w:sz w:val="20"/>
              </w:rPr>
              <w:t>fost</w:t>
            </w:r>
            <w:r>
              <w:rPr>
                <w:spacing w:val="1"/>
                <w:sz w:val="20"/>
              </w:rPr>
              <w:t xml:space="preserve"> </w:t>
            </w:r>
            <w:r>
              <w:rPr>
                <w:sz w:val="20"/>
              </w:rPr>
              <w:t>dobândit</w:t>
            </w:r>
            <w:r>
              <w:rPr>
                <w:spacing w:val="1"/>
                <w:sz w:val="20"/>
              </w:rPr>
              <w:t xml:space="preserve"> </w:t>
            </w:r>
            <w:r>
              <w:rPr>
                <w:sz w:val="20"/>
              </w:rPr>
              <w:t>terenul</w:t>
            </w:r>
            <w:r>
              <w:rPr>
                <w:spacing w:val="1"/>
                <w:sz w:val="20"/>
              </w:rPr>
              <w:t xml:space="preserve"> </w:t>
            </w:r>
            <w:r>
              <w:rPr>
                <w:sz w:val="20"/>
              </w:rPr>
              <w:t>de</w:t>
            </w:r>
            <w:r>
              <w:rPr>
                <w:spacing w:val="1"/>
                <w:sz w:val="20"/>
              </w:rPr>
              <w:t xml:space="preserve"> </w:t>
            </w:r>
            <w:r>
              <w:rPr>
                <w:sz w:val="20"/>
              </w:rPr>
              <w:t>persoana</w:t>
            </w:r>
            <w:r>
              <w:rPr>
                <w:spacing w:val="1"/>
                <w:sz w:val="20"/>
              </w:rPr>
              <w:t xml:space="preserve"> </w:t>
            </w:r>
            <w:r>
              <w:rPr>
                <w:sz w:val="20"/>
              </w:rPr>
              <w:t>fizică,</w:t>
            </w:r>
            <w:r>
              <w:rPr>
                <w:spacing w:val="1"/>
                <w:sz w:val="20"/>
              </w:rPr>
              <w:t xml:space="preserve"> </w:t>
            </w:r>
            <w:r>
              <w:rPr>
                <w:sz w:val="20"/>
              </w:rPr>
              <w:t>conform</w:t>
            </w:r>
            <w:r>
              <w:rPr>
                <w:spacing w:val="1"/>
                <w:sz w:val="20"/>
              </w:rPr>
              <w:t xml:space="preserve"> </w:t>
            </w:r>
            <w:r>
              <w:rPr>
                <w:sz w:val="20"/>
              </w:rPr>
              <w:t>documentelor</w:t>
            </w:r>
            <w:r>
              <w:rPr>
                <w:spacing w:val="1"/>
                <w:sz w:val="20"/>
              </w:rPr>
              <w:t xml:space="preserve"> </w:t>
            </w:r>
            <w:r>
              <w:rPr>
                <w:sz w:val="20"/>
              </w:rPr>
              <w:t>de</w:t>
            </w:r>
            <w:r>
              <w:rPr>
                <w:spacing w:val="1"/>
                <w:sz w:val="20"/>
              </w:rPr>
              <w:t xml:space="preserve"> </w:t>
            </w:r>
            <w:r>
              <w:rPr>
                <w:sz w:val="20"/>
              </w:rPr>
              <w:t>la</w:t>
            </w:r>
            <w:r>
              <w:rPr>
                <w:spacing w:val="1"/>
                <w:sz w:val="20"/>
              </w:rPr>
              <w:t xml:space="preserve"> </w:t>
            </w:r>
            <w:r>
              <w:rPr>
                <w:sz w:val="20"/>
              </w:rPr>
              <w:t>punctul</w:t>
            </w:r>
            <w:r>
              <w:rPr>
                <w:spacing w:val="1"/>
                <w:sz w:val="20"/>
              </w:rPr>
              <w:t xml:space="preserve"> </w:t>
            </w:r>
            <w:r>
              <w:rPr>
                <w:sz w:val="20"/>
              </w:rPr>
              <w:t>3.1,</w:t>
            </w:r>
            <w:r>
              <w:rPr>
                <w:spacing w:val="1"/>
                <w:sz w:val="20"/>
              </w:rPr>
              <w:t xml:space="preserve"> </w:t>
            </w:r>
            <w:r>
              <w:rPr>
                <w:sz w:val="20"/>
              </w:rPr>
              <w:t>cât</w:t>
            </w:r>
            <w:r>
              <w:rPr>
                <w:spacing w:val="1"/>
                <w:sz w:val="20"/>
              </w:rPr>
              <w:t xml:space="preserve"> </w:t>
            </w:r>
            <w:r>
              <w:rPr>
                <w:sz w:val="20"/>
              </w:rPr>
              <w:t>şi</w:t>
            </w:r>
            <w:r>
              <w:rPr>
                <w:spacing w:val="1"/>
                <w:sz w:val="20"/>
              </w:rPr>
              <w:t xml:space="preserve"> </w:t>
            </w:r>
            <w:r>
              <w:rPr>
                <w:sz w:val="20"/>
              </w:rPr>
              <w:t>declaraţia</w:t>
            </w:r>
            <w:r>
              <w:rPr>
                <w:spacing w:val="1"/>
                <w:sz w:val="20"/>
              </w:rPr>
              <w:t xml:space="preserve"> </w:t>
            </w:r>
            <w:r>
              <w:rPr>
                <w:sz w:val="20"/>
              </w:rPr>
              <w:t>soţului/soţiei</w:t>
            </w:r>
            <w:r>
              <w:rPr>
                <w:spacing w:val="1"/>
                <w:sz w:val="20"/>
              </w:rPr>
              <w:t xml:space="preserve"> </w:t>
            </w:r>
            <w:r>
              <w:rPr>
                <w:sz w:val="20"/>
              </w:rPr>
              <w:t>prin</w:t>
            </w:r>
            <w:r>
              <w:rPr>
                <w:spacing w:val="1"/>
                <w:sz w:val="20"/>
              </w:rPr>
              <w:t xml:space="preserve"> </w:t>
            </w:r>
            <w:r>
              <w:rPr>
                <w:sz w:val="20"/>
              </w:rPr>
              <w:t>care</w:t>
            </w:r>
            <w:r>
              <w:rPr>
                <w:spacing w:val="1"/>
                <w:sz w:val="20"/>
              </w:rPr>
              <w:t xml:space="preserve"> </w:t>
            </w:r>
            <w:r>
              <w:rPr>
                <w:sz w:val="20"/>
              </w:rPr>
              <w:t>îşi</w:t>
            </w:r>
            <w:r>
              <w:rPr>
                <w:spacing w:val="1"/>
                <w:sz w:val="20"/>
              </w:rPr>
              <w:t xml:space="preserve"> </w:t>
            </w:r>
            <w:r>
              <w:rPr>
                <w:sz w:val="20"/>
              </w:rPr>
              <w:t>dă</w:t>
            </w:r>
            <w:r>
              <w:rPr>
                <w:spacing w:val="1"/>
                <w:sz w:val="20"/>
              </w:rPr>
              <w:t xml:space="preserve"> </w:t>
            </w:r>
            <w:r>
              <w:rPr>
                <w:sz w:val="20"/>
              </w:rPr>
              <w:t>acordul</w:t>
            </w:r>
            <w:r>
              <w:rPr>
                <w:spacing w:val="1"/>
                <w:sz w:val="20"/>
              </w:rPr>
              <w:t xml:space="preserve"> </w:t>
            </w:r>
            <w:r>
              <w:rPr>
                <w:sz w:val="20"/>
              </w:rPr>
              <w:t>referitor</w:t>
            </w:r>
            <w:r>
              <w:rPr>
                <w:spacing w:val="1"/>
                <w:sz w:val="20"/>
              </w:rPr>
              <w:t xml:space="preserve"> </w:t>
            </w:r>
            <w:r>
              <w:rPr>
                <w:sz w:val="20"/>
              </w:rPr>
              <w:t>la</w:t>
            </w:r>
            <w:r>
              <w:rPr>
                <w:spacing w:val="-58"/>
                <w:sz w:val="20"/>
              </w:rPr>
              <w:t xml:space="preserve"> </w:t>
            </w:r>
            <w:r>
              <w:rPr>
                <w:sz w:val="20"/>
              </w:rPr>
              <w:t>realizarea şi implementarea proiectului de către PFA, II</w:t>
            </w:r>
            <w:r>
              <w:rPr>
                <w:spacing w:val="1"/>
                <w:sz w:val="20"/>
              </w:rPr>
              <w:t xml:space="preserve"> </w:t>
            </w:r>
            <w:r>
              <w:rPr>
                <w:sz w:val="20"/>
              </w:rPr>
              <w:t>sau IF, pe toată perioada de valabilitate a contractului cu</w:t>
            </w:r>
            <w:r>
              <w:rPr>
                <w:spacing w:val="-58"/>
                <w:sz w:val="20"/>
              </w:rPr>
              <w:t xml:space="preserve"> </w:t>
            </w:r>
            <w:r>
              <w:rPr>
                <w:sz w:val="20"/>
              </w:rPr>
              <w:t>AFIR.</w:t>
            </w:r>
          </w:p>
          <w:p w14:paraId="6AB96A89" w14:textId="77777777" w:rsidR="00BD35D5" w:rsidRDefault="00000000">
            <w:pPr>
              <w:pStyle w:val="TableParagraph"/>
              <w:spacing w:line="242" w:lineRule="auto"/>
              <w:ind w:left="71" w:firstLine="62"/>
              <w:rPr>
                <w:sz w:val="20"/>
              </w:rPr>
            </w:pPr>
            <w:r>
              <w:rPr>
                <w:sz w:val="20"/>
              </w:rPr>
              <w:t>Ambele</w:t>
            </w:r>
            <w:r>
              <w:rPr>
                <w:spacing w:val="20"/>
                <w:sz w:val="20"/>
              </w:rPr>
              <w:t xml:space="preserve"> </w:t>
            </w:r>
            <w:r>
              <w:rPr>
                <w:sz w:val="20"/>
              </w:rPr>
              <w:t>documente</w:t>
            </w:r>
            <w:r>
              <w:rPr>
                <w:spacing w:val="20"/>
                <w:sz w:val="20"/>
              </w:rPr>
              <w:t xml:space="preserve"> </w:t>
            </w:r>
            <w:r>
              <w:rPr>
                <w:sz w:val="20"/>
              </w:rPr>
              <w:t>vor</w:t>
            </w:r>
            <w:r>
              <w:rPr>
                <w:spacing w:val="23"/>
                <w:sz w:val="20"/>
              </w:rPr>
              <w:t xml:space="preserve"> </w:t>
            </w:r>
            <w:r>
              <w:rPr>
                <w:sz w:val="20"/>
              </w:rPr>
              <w:t>fi</w:t>
            </w:r>
            <w:r>
              <w:rPr>
                <w:spacing w:val="20"/>
                <w:sz w:val="20"/>
              </w:rPr>
              <w:t xml:space="preserve"> </w:t>
            </w:r>
            <w:r>
              <w:rPr>
                <w:sz w:val="20"/>
              </w:rPr>
              <w:t>încheiate</w:t>
            </w:r>
            <w:r>
              <w:rPr>
                <w:spacing w:val="25"/>
                <w:sz w:val="20"/>
              </w:rPr>
              <w:t xml:space="preserve"> </w:t>
            </w:r>
            <w:r>
              <w:rPr>
                <w:sz w:val="20"/>
              </w:rPr>
              <w:t>la</w:t>
            </w:r>
            <w:r>
              <w:rPr>
                <w:spacing w:val="24"/>
                <w:sz w:val="20"/>
              </w:rPr>
              <w:t xml:space="preserve"> </w:t>
            </w:r>
            <w:r>
              <w:rPr>
                <w:sz w:val="20"/>
              </w:rPr>
              <w:t>notariat</w:t>
            </w:r>
            <w:r>
              <w:rPr>
                <w:spacing w:val="26"/>
                <w:sz w:val="20"/>
              </w:rPr>
              <w:t xml:space="preserve"> </w:t>
            </w:r>
            <w:r>
              <w:rPr>
                <w:sz w:val="20"/>
              </w:rPr>
              <w:t>în</w:t>
            </w:r>
            <w:r>
              <w:rPr>
                <w:spacing w:val="20"/>
                <w:sz w:val="20"/>
              </w:rPr>
              <w:t xml:space="preserve"> </w:t>
            </w:r>
            <w:r>
              <w:rPr>
                <w:sz w:val="20"/>
              </w:rPr>
              <w:t>formă</w:t>
            </w:r>
            <w:r>
              <w:rPr>
                <w:spacing w:val="-57"/>
                <w:sz w:val="20"/>
              </w:rPr>
              <w:t xml:space="preserve"> </w:t>
            </w:r>
            <w:r>
              <w:rPr>
                <w:sz w:val="20"/>
              </w:rPr>
              <w:t>autentică.</w:t>
            </w:r>
          </w:p>
        </w:tc>
      </w:tr>
      <w:tr w:rsidR="00BD35D5" w14:paraId="5944FB79" w14:textId="77777777">
        <w:trPr>
          <w:trHeight w:val="1396"/>
        </w:trPr>
        <w:tc>
          <w:tcPr>
            <w:tcW w:w="4043" w:type="dxa"/>
          </w:tcPr>
          <w:p w14:paraId="33A559A0" w14:textId="77777777" w:rsidR="00BD35D5" w:rsidRDefault="00000000">
            <w:pPr>
              <w:pStyle w:val="TableParagraph"/>
              <w:ind w:left="71" w:right="56"/>
              <w:jc w:val="both"/>
              <w:rPr>
                <w:sz w:val="20"/>
              </w:rPr>
            </w:pPr>
            <w:r>
              <w:rPr>
                <w:b/>
                <w:sz w:val="20"/>
              </w:rPr>
              <w:t xml:space="preserve">14. </w:t>
            </w:r>
            <w:r>
              <w:rPr>
                <w:sz w:val="20"/>
              </w:rPr>
              <w:t>Certificat de urbanism sau autorizaţie</w:t>
            </w:r>
            <w:r>
              <w:rPr>
                <w:spacing w:val="1"/>
                <w:sz w:val="20"/>
              </w:rPr>
              <w:t xml:space="preserve"> </w:t>
            </w:r>
            <w:r>
              <w:rPr>
                <w:sz w:val="20"/>
              </w:rPr>
              <w:t>de construire pentru proiecte care prevăd</w:t>
            </w:r>
            <w:r>
              <w:rPr>
                <w:spacing w:val="1"/>
                <w:sz w:val="20"/>
              </w:rPr>
              <w:t xml:space="preserve"> </w:t>
            </w:r>
            <w:r>
              <w:rPr>
                <w:sz w:val="20"/>
              </w:rPr>
              <w:t>construcţii</w:t>
            </w:r>
            <w:r>
              <w:rPr>
                <w:spacing w:val="1"/>
                <w:sz w:val="20"/>
              </w:rPr>
              <w:t xml:space="preserve"> </w:t>
            </w:r>
            <w:r>
              <w:rPr>
                <w:sz w:val="20"/>
              </w:rPr>
              <w:t>(noi,</w:t>
            </w:r>
            <w:r>
              <w:rPr>
                <w:spacing w:val="1"/>
                <w:sz w:val="20"/>
              </w:rPr>
              <w:t xml:space="preserve"> </w:t>
            </w:r>
            <w:r>
              <w:rPr>
                <w:sz w:val="20"/>
              </w:rPr>
              <w:t>extinderi</w:t>
            </w:r>
            <w:r>
              <w:rPr>
                <w:spacing w:val="61"/>
                <w:sz w:val="20"/>
              </w:rPr>
              <w:t xml:space="preserve"> </w:t>
            </w:r>
            <w:r>
              <w:rPr>
                <w:sz w:val="20"/>
              </w:rPr>
              <w:t>sau</w:t>
            </w:r>
            <w:r>
              <w:rPr>
                <w:spacing w:val="1"/>
                <w:sz w:val="20"/>
              </w:rPr>
              <w:t xml:space="preserve"> </w:t>
            </w:r>
            <w:r>
              <w:rPr>
                <w:sz w:val="20"/>
              </w:rPr>
              <w:t>modernizări). Certificatul de urbanism nu</w:t>
            </w:r>
            <w:r>
              <w:rPr>
                <w:spacing w:val="1"/>
                <w:sz w:val="20"/>
              </w:rPr>
              <w:t xml:space="preserve"> </w:t>
            </w:r>
            <w:r>
              <w:rPr>
                <w:sz w:val="20"/>
              </w:rPr>
              <w:t>trebuie</w:t>
            </w:r>
            <w:r>
              <w:rPr>
                <w:spacing w:val="53"/>
                <w:sz w:val="20"/>
              </w:rPr>
              <w:t xml:space="preserve"> </w:t>
            </w:r>
            <w:r>
              <w:rPr>
                <w:sz w:val="20"/>
              </w:rPr>
              <w:t>însoţit</w:t>
            </w:r>
            <w:r>
              <w:rPr>
                <w:spacing w:val="58"/>
                <w:sz w:val="20"/>
              </w:rPr>
              <w:t xml:space="preserve"> </w:t>
            </w:r>
            <w:r>
              <w:rPr>
                <w:sz w:val="20"/>
              </w:rPr>
              <w:t>de</w:t>
            </w:r>
            <w:r>
              <w:rPr>
                <w:spacing w:val="53"/>
                <w:sz w:val="20"/>
              </w:rPr>
              <w:t xml:space="preserve"> </w:t>
            </w:r>
            <w:r>
              <w:rPr>
                <w:sz w:val="20"/>
              </w:rPr>
              <w:t>avizele</w:t>
            </w:r>
            <w:r>
              <w:rPr>
                <w:spacing w:val="52"/>
                <w:sz w:val="20"/>
              </w:rPr>
              <w:t xml:space="preserve"> </w:t>
            </w:r>
            <w:r>
              <w:rPr>
                <w:sz w:val="20"/>
              </w:rPr>
              <w:t>mentionate</w:t>
            </w:r>
            <w:r>
              <w:rPr>
                <w:spacing w:val="53"/>
                <w:sz w:val="20"/>
              </w:rPr>
              <w:t xml:space="preserve"> </w:t>
            </w:r>
            <w:r>
              <w:rPr>
                <w:sz w:val="20"/>
              </w:rPr>
              <w:t>ca</w:t>
            </w:r>
          </w:p>
          <w:p w14:paraId="696C1003" w14:textId="77777777" w:rsidR="00BD35D5" w:rsidRDefault="00000000">
            <w:pPr>
              <w:pStyle w:val="TableParagraph"/>
              <w:spacing w:line="225" w:lineRule="exact"/>
              <w:ind w:left="71"/>
              <w:jc w:val="both"/>
              <w:rPr>
                <w:sz w:val="20"/>
              </w:rPr>
            </w:pPr>
            <w:r>
              <w:rPr>
                <w:sz w:val="20"/>
              </w:rPr>
              <w:t>necesare</w:t>
            </w:r>
            <w:r>
              <w:rPr>
                <w:spacing w:val="-5"/>
                <w:sz w:val="20"/>
              </w:rPr>
              <w:t xml:space="preserve"> </w:t>
            </w:r>
            <w:r>
              <w:rPr>
                <w:sz w:val="20"/>
              </w:rPr>
              <w:t>fazei</w:t>
            </w:r>
            <w:r>
              <w:rPr>
                <w:spacing w:val="-4"/>
                <w:sz w:val="20"/>
              </w:rPr>
              <w:t xml:space="preserve"> </w:t>
            </w:r>
            <w:r>
              <w:rPr>
                <w:sz w:val="20"/>
              </w:rPr>
              <w:t>urmatoare de</w:t>
            </w:r>
            <w:r>
              <w:rPr>
                <w:spacing w:val="-5"/>
                <w:sz w:val="20"/>
              </w:rPr>
              <w:t xml:space="preserve"> </w:t>
            </w:r>
            <w:r>
              <w:rPr>
                <w:sz w:val="20"/>
              </w:rPr>
              <w:t>autorizare.</w:t>
            </w:r>
          </w:p>
        </w:tc>
        <w:tc>
          <w:tcPr>
            <w:tcW w:w="5388" w:type="dxa"/>
          </w:tcPr>
          <w:p w14:paraId="71AF2877" w14:textId="77777777" w:rsidR="00BD35D5" w:rsidRDefault="00000000">
            <w:pPr>
              <w:pStyle w:val="TableParagraph"/>
              <w:tabs>
                <w:tab w:val="left" w:pos="1491"/>
                <w:tab w:val="left" w:pos="2383"/>
                <w:tab w:val="left" w:pos="3045"/>
                <w:tab w:val="left" w:pos="4043"/>
              </w:tabs>
              <w:spacing w:line="242" w:lineRule="auto"/>
              <w:ind w:left="71" w:right="56"/>
              <w:rPr>
                <w:sz w:val="20"/>
              </w:rPr>
            </w:pPr>
            <w:r>
              <w:rPr>
                <w:sz w:val="20"/>
              </w:rPr>
              <w:t>Documentele</w:t>
            </w:r>
            <w:r>
              <w:rPr>
                <w:sz w:val="20"/>
              </w:rPr>
              <w:tab/>
              <w:t>trebuie</w:t>
            </w:r>
            <w:r>
              <w:rPr>
                <w:sz w:val="20"/>
              </w:rPr>
              <w:tab/>
              <w:t>sa</w:t>
            </w:r>
            <w:r>
              <w:rPr>
                <w:sz w:val="20"/>
              </w:rPr>
              <w:tab/>
              <w:t>certifice</w:t>
            </w:r>
            <w:r>
              <w:rPr>
                <w:sz w:val="20"/>
              </w:rPr>
              <w:tab/>
            </w:r>
            <w:r>
              <w:rPr>
                <w:spacing w:val="-1"/>
                <w:sz w:val="20"/>
              </w:rPr>
              <w:t>conformitatea</w:t>
            </w:r>
            <w:r>
              <w:rPr>
                <w:spacing w:val="-58"/>
                <w:sz w:val="20"/>
              </w:rPr>
              <w:t xml:space="preserve"> </w:t>
            </w:r>
            <w:r>
              <w:rPr>
                <w:sz w:val="20"/>
              </w:rPr>
              <w:t>activitatii</w:t>
            </w:r>
            <w:r>
              <w:rPr>
                <w:spacing w:val="-4"/>
                <w:sz w:val="20"/>
              </w:rPr>
              <w:t xml:space="preserve"> </w:t>
            </w:r>
            <w:r>
              <w:rPr>
                <w:sz w:val="20"/>
              </w:rPr>
              <w:t>propuse</w:t>
            </w:r>
            <w:r>
              <w:rPr>
                <w:spacing w:val="-5"/>
                <w:sz w:val="20"/>
              </w:rPr>
              <w:t xml:space="preserve"> </w:t>
            </w:r>
            <w:r>
              <w:rPr>
                <w:sz w:val="20"/>
              </w:rPr>
              <w:t>prin</w:t>
            </w:r>
            <w:r>
              <w:rPr>
                <w:spacing w:val="1"/>
                <w:sz w:val="20"/>
              </w:rPr>
              <w:t xml:space="preserve"> </w:t>
            </w:r>
            <w:r>
              <w:rPr>
                <w:sz w:val="20"/>
              </w:rPr>
              <w:t>proiect</w:t>
            </w:r>
            <w:r>
              <w:rPr>
                <w:spacing w:val="3"/>
                <w:sz w:val="20"/>
              </w:rPr>
              <w:t xml:space="preserve"> </w:t>
            </w:r>
            <w:r>
              <w:rPr>
                <w:sz w:val="20"/>
              </w:rPr>
              <w:t>cu legislatia</w:t>
            </w:r>
            <w:r>
              <w:rPr>
                <w:spacing w:val="-4"/>
                <w:sz w:val="20"/>
              </w:rPr>
              <w:t xml:space="preserve"> </w:t>
            </w:r>
            <w:r>
              <w:rPr>
                <w:sz w:val="20"/>
              </w:rPr>
              <w:t>in</w:t>
            </w:r>
            <w:r>
              <w:rPr>
                <w:spacing w:val="-5"/>
                <w:sz w:val="20"/>
              </w:rPr>
              <w:t xml:space="preserve"> </w:t>
            </w:r>
            <w:r>
              <w:rPr>
                <w:sz w:val="20"/>
              </w:rPr>
              <w:t>vigoare.</w:t>
            </w:r>
          </w:p>
          <w:p w14:paraId="67B05437" w14:textId="77777777" w:rsidR="00BD35D5" w:rsidRDefault="00000000">
            <w:pPr>
              <w:pStyle w:val="TableParagraph"/>
              <w:spacing w:line="242" w:lineRule="auto"/>
              <w:ind w:left="71"/>
              <w:rPr>
                <w:sz w:val="20"/>
              </w:rPr>
            </w:pPr>
            <w:r>
              <w:rPr>
                <w:b/>
                <w:sz w:val="20"/>
              </w:rPr>
              <w:t>Doc.3</w:t>
            </w:r>
            <w:r>
              <w:rPr>
                <w:b/>
                <w:spacing w:val="8"/>
                <w:sz w:val="20"/>
              </w:rPr>
              <w:t xml:space="preserve"> </w:t>
            </w:r>
            <w:r>
              <w:rPr>
                <w:sz w:val="20"/>
              </w:rPr>
              <w:t>şi</w:t>
            </w:r>
            <w:r>
              <w:rPr>
                <w:spacing w:val="2"/>
                <w:sz w:val="20"/>
              </w:rPr>
              <w:t xml:space="preserve"> </w:t>
            </w:r>
            <w:r>
              <w:rPr>
                <w:b/>
                <w:sz w:val="20"/>
              </w:rPr>
              <w:t>doc.14</w:t>
            </w:r>
            <w:r>
              <w:rPr>
                <w:b/>
                <w:spacing w:val="4"/>
                <w:sz w:val="20"/>
              </w:rPr>
              <w:t xml:space="preserve"> </w:t>
            </w:r>
            <w:r>
              <w:rPr>
                <w:sz w:val="20"/>
              </w:rPr>
              <w:t>Daca</w:t>
            </w:r>
            <w:r>
              <w:rPr>
                <w:spacing w:val="2"/>
                <w:sz w:val="20"/>
              </w:rPr>
              <w:t xml:space="preserve"> </w:t>
            </w:r>
            <w:r>
              <w:rPr>
                <w:sz w:val="20"/>
              </w:rPr>
              <w:t>proiectul</w:t>
            </w:r>
            <w:r>
              <w:rPr>
                <w:spacing w:val="5"/>
                <w:sz w:val="20"/>
              </w:rPr>
              <w:t xml:space="preserve"> </w:t>
            </w:r>
            <w:r>
              <w:rPr>
                <w:sz w:val="20"/>
              </w:rPr>
              <w:t>necesita</w:t>
            </w:r>
            <w:r>
              <w:rPr>
                <w:spacing w:val="1"/>
                <w:sz w:val="20"/>
              </w:rPr>
              <w:t xml:space="preserve"> </w:t>
            </w:r>
            <w:r>
              <w:rPr>
                <w:sz w:val="20"/>
              </w:rPr>
              <w:t>certificat</w:t>
            </w:r>
            <w:r>
              <w:rPr>
                <w:spacing w:val="3"/>
                <w:sz w:val="20"/>
              </w:rPr>
              <w:t xml:space="preserve"> </w:t>
            </w:r>
            <w:r>
              <w:rPr>
                <w:sz w:val="20"/>
              </w:rPr>
              <w:t>de</w:t>
            </w:r>
            <w:r>
              <w:rPr>
                <w:spacing w:val="-58"/>
                <w:sz w:val="20"/>
              </w:rPr>
              <w:t xml:space="preserve"> </w:t>
            </w:r>
            <w:r>
              <w:rPr>
                <w:sz w:val="20"/>
              </w:rPr>
              <w:t>urbanism</w:t>
            </w:r>
            <w:r>
              <w:rPr>
                <w:spacing w:val="8"/>
                <w:sz w:val="20"/>
              </w:rPr>
              <w:t xml:space="preserve"> </w:t>
            </w:r>
            <w:r>
              <w:rPr>
                <w:sz w:val="20"/>
              </w:rPr>
              <w:t>se</w:t>
            </w:r>
            <w:r>
              <w:rPr>
                <w:spacing w:val="3"/>
                <w:sz w:val="20"/>
              </w:rPr>
              <w:t xml:space="preserve"> </w:t>
            </w:r>
            <w:r>
              <w:rPr>
                <w:sz w:val="20"/>
              </w:rPr>
              <w:t>verifica</w:t>
            </w:r>
            <w:r>
              <w:rPr>
                <w:spacing w:val="7"/>
                <w:sz w:val="20"/>
              </w:rPr>
              <w:t xml:space="preserve"> </w:t>
            </w:r>
            <w:r>
              <w:rPr>
                <w:sz w:val="20"/>
              </w:rPr>
              <w:t>daca</w:t>
            </w:r>
            <w:r>
              <w:rPr>
                <w:spacing w:val="8"/>
                <w:sz w:val="20"/>
              </w:rPr>
              <w:t xml:space="preserve"> </w:t>
            </w:r>
            <w:r>
              <w:rPr>
                <w:sz w:val="20"/>
              </w:rPr>
              <w:t>localizarea</w:t>
            </w:r>
            <w:r>
              <w:rPr>
                <w:spacing w:val="7"/>
                <w:sz w:val="20"/>
              </w:rPr>
              <w:t xml:space="preserve"> </w:t>
            </w:r>
            <w:r>
              <w:rPr>
                <w:sz w:val="20"/>
              </w:rPr>
              <w:t>proiectului,</w:t>
            </w:r>
            <w:r>
              <w:rPr>
                <w:spacing w:val="10"/>
                <w:sz w:val="20"/>
              </w:rPr>
              <w:t xml:space="preserve"> </w:t>
            </w:r>
            <w:r>
              <w:rPr>
                <w:sz w:val="20"/>
              </w:rPr>
              <w:t>regimul</w:t>
            </w:r>
          </w:p>
          <w:p w14:paraId="729BACE6" w14:textId="77777777" w:rsidR="00BD35D5" w:rsidRDefault="00000000">
            <w:pPr>
              <w:pStyle w:val="TableParagraph"/>
              <w:spacing w:line="230" w:lineRule="exact"/>
              <w:ind w:left="71"/>
              <w:rPr>
                <w:sz w:val="20"/>
              </w:rPr>
            </w:pPr>
            <w:r>
              <w:rPr>
                <w:sz w:val="20"/>
              </w:rPr>
              <w:t>juridic,</w:t>
            </w:r>
            <w:r>
              <w:rPr>
                <w:spacing w:val="43"/>
                <w:sz w:val="20"/>
              </w:rPr>
              <w:t xml:space="preserve"> </w:t>
            </w:r>
            <w:r>
              <w:rPr>
                <w:sz w:val="20"/>
              </w:rPr>
              <w:t>investiţia</w:t>
            </w:r>
            <w:r>
              <w:rPr>
                <w:spacing w:val="41"/>
                <w:sz w:val="20"/>
              </w:rPr>
              <w:t xml:space="preserve"> </w:t>
            </w:r>
            <w:r>
              <w:rPr>
                <w:sz w:val="20"/>
              </w:rPr>
              <w:t>propusa,</w:t>
            </w:r>
            <w:r>
              <w:rPr>
                <w:spacing w:val="40"/>
                <w:sz w:val="20"/>
              </w:rPr>
              <w:t xml:space="preserve"> </w:t>
            </w:r>
            <w:r>
              <w:rPr>
                <w:sz w:val="20"/>
              </w:rPr>
              <w:t>corespund</w:t>
            </w:r>
            <w:r>
              <w:rPr>
                <w:spacing w:val="40"/>
                <w:sz w:val="20"/>
              </w:rPr>
              <w:t xml:space="preserve"> </w:t>
            </w:r>
            <w:r>
              <w:rPr>
                <w:sz w:val="20"/>
              </w:rPr>
              <w:t>cu</w:t>
            </w:r>
            <w:r>
              <w:rPr>
                <w:spacing w:val="46"/>
                <w:sz w:val="20"/>
              </w:rPr>
              <w:t xml:space="preserve"> </w:t>
            </w:r>
            <w:r>
              <w:rPr>
                <w:sz w:val="20"/>
              </w:rPr>
              <w:t>descrierea</w:t>
            </w:r>
            <w:r>
              <w:rPr>
                <w:spacing w:val="42"/>
                <w:sz w:val="20"/>
              </w:rPr>
              <w:t xml:space="preserve"> </w:t>
            </w:r>
            <w:r>
              <w:rPr>
                <w:sz w:val="20"/>
              </w:rPr>
              <w:t>din</w:t>
            </w:r>
            <w:r>
              <w:rPr>
                <w:spacing w:val="-57"/>
                <w:sz w:val="20"/>
              </w:rPr>
              <w:t xml:space="preserve"> </w:t>
            </w:r>
            <w:r>
              <w:rPr>
                <w:sz w:val="20"/>
              </w:rPr>
              <w:t>studiul</w:t>
            </w:r>
            <w:r>
              <w:rPr>
                <w:spacing w:val="46"/>
                <w:sz w:val="20"/>
              </w:rPr>
              <w:t xml:space="preserve"> </w:t>
            </w:r>
            <w:r>
              <w:rPr>
                <w:sz w:val="20"/>
              </w:rPr>
              <w:t>de</w:t>
            </w:r>
            <w:r>
              <w:rPr>
                <w:spacing w:val="49"/>
                <w:sz w:val="20"/>
              </w:rPr>
              <w:t xml:space="preserve"> </w:t>
            </w:r>
            <w:r>
              <w:rPr>
                <w:sz w:val="20"/>
              </w:rPr>
              <w:t>fezabilitate</w:t>
            </w:r>
            <w:r>
              <w:rPr>
                <w:spacing w:val="48"/>
                <w:sz w:val="20"/>
              </w:rPr>
              <w:t xml:space="preserve"> </w:t>
            </w:r>
            <w:r>
              <w:rPr>
                <w:sz w:val="20"/>
              </w:rPr>
              <w:t>şi</w:t>
            </w:r>
            <w:r>
              <w:rPr>
                <w:spacing w:val="47"/>
                <w:sz w:val="20"/>
              </w:rPr>
              <w:t xml:space="preserve"> </w:t>
            </w:r>
            <w:r>
              <w:rPr>
                <w:sz w:val="20"/>
              </w:rPr>
              <w:t>dacă</w:t>
            </w:r>
            <w:r>
              <w:rPr>
                <w:spacing w:val="48"/>
                <w:sz w:val="20"/>
              </w:rPr>
              <w:t xml:space="preserve"> </w:t>
            </w:r>
            <w:r>
              <w:rPr>
                <w:sz w:val="20"/>
              </w:rPr>
              <w:t>dimensiunea</w:t>
            </w:r>
            <w:r>
              <w:rPr>
                <w:spacing w:val="47"/>
                <w:sz w:val="20"/>
              </w:rPr>
              <w:t xml:space="preserve"> </w:t>
            </w:r>
            <w:r>
              <w:rPr>
                <w:sz w:val="20"/>
              </w:rPr>
              <w:t>şi</w:t>
            </w:r>
            <w:r>
              <w:rPr>
                <w:spacing w:val="48"/>
                <w:sz w:val="20"/>
              </w:rPr>
              <w:t xml:space="preserve"> </w:t>
            </w:r>
            <w:r>
              <w:rPr>
                <w:sz w:val="20"/>
              </w:rPr>
              <w:t>actul</w:t>
            </w:r>
            <w:r>
              <w:rPr>
                <w:spacing w:val="50"/>
                <w:sz w:val="20"/>
              </w:rPr>
              <w:t xml:space="preserve"> </w:t>
            </w:r>
            <w:r>
              <w:rPr>
                <w:sz w:val="20"/>
              </w:rPr>
              <w:t>de</w:t>
            </w:r>
          </w:p>
        </w:tc>
      </w:tr>
    </w:tbl>
    <w:p w14:paraId="46703DFA" w14:textId="77777777" w:rsidR="00BD35D5" w:rsidRDefault="00BD35D5">
      <w:pPr>
        <w:spacing w:line="230" w:lineRule="exact"/>
        <w:rPr>
          <w:sz w:val="20"/>
        </w:rPr>
        <w:sectPr w:rsidR="00BD35D5">
          <w:pgSz w:w="11910" w:h="16840"/>
          <w:pgMar w:top="1720" w:right="300" w:bottom="280" w:left="820" w:header="706" w:footer="0" w:gutter="0"/>
          <w:cols w:space="720"/>
        </w:sectPr>
      </w:pPr>
    </w:p>
    <w:tbl>
      <w:tblPr>
        <w:tblW w:w="0" w:type="auto"/>
        <w:tblInd w:w="5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44"/>
        <w:gridCol w:w="5388"/>
      </w:tblGrid>
      <w:tr w:rsidR="00BD35D5" w14:paraId="7A41A57D" w14:textId="77777777">
        <w:trPr>
          <w:trHeight w:val="695"/>
        </w:trPr>
        <w:tc>
          <w:tcPr>
            <w:tcW w:w="4044" w:type="dxa"/>
          </w:tcPr>
          <w:p w14:paraId="5B0684AC" w14:textId="77777777" w:rsidR="00BD35D5" w:rsidRDefault="00BD35D5">
            <w:pPr>
              <w:pStyle w:val="TableParagraph"/>
              <w:rPr>
                <w:rFonts w:ascii="Times New Roman"/>
                <w:sz w:val="20"/>
              </w:rPr>
            </w:pPr>
          </w:p>
        </w:tc>
        <w:tc>
          <w:tcPr>
            <w:tcW w:w="5388" w:type="dxa"/>
          </w:tcPr>
          <w:p w14:paraId="241CA70F" w14:textId="77777777" w:rsidR="00BD35D5" w:rsidRDefault="00000000">
            <w:pPr>
              <w:pStyle w:val="TableParagraph"/>
              <w:spacing w:line="237" w:lineRule="auto"/>
              <w:ind w:left="66"/>
              <w:rPr>
                <w:sz w:val="20"/>
              </w:rPr>
            </w:pPr>
            <w:r>
              <w:rPr>
                <w:sz w:val="20"/>
              </w:rPr>
              <w:t>deţinere/folosinţă</w:t>
            </w:r>
            <w:r>
              <w:rPr>
                <w:spacing w:val="13"/>
                <w:sz w:val="20"/>
              </w:rPr>
              <w:t xml:space="preserve"> </w:t>
            </w:r>
            <w:r>
              <w:rPr>
                <w:sz w:val="20"/>
              </w:rPr>
              <w:t>a</w:t>
            </w:r>
            <w:r>
              <w:rPr>
                <w:spacing w:val="16"/>
                <w:sz w:val="20"/>
              </w:rPr>
              <w:t xml:space="preserve"> </w:t>
            </w:r>
            <w:r>
              <w:rPr>
                <w:sz w:val="20"/>
              </w:rPr>
              <w:t>imobilului</w:t>
            </w:r>
            <w:r>
              <w:rPr>
                <w:spacing w:val="18"/>
                <w:sz w:val="20"/>
              </w:rPr>
              <w:t xml:space="preserve"> </w:t>
            </w:r>
            <w:r>
              <w:rPr>
                <w:sz w:val="20"/>
              </w:rPr>
              <w:t>pentru</w:t>
            </w:r>
            <w:r>
              <w:rPr>
                <w:spacing w:val="13"/>
                <w:sz w:val="20"/>
              </w:rPr>
              <w:t xml:space="preserve"> </w:t>
            </w:r>
            <w:r>
              <w:rPr>
                <w:sz w:val="20"/>
              </w:rPr>
              <w:t>care</w:t>
            </w:r>
            <w:r>
              <w:rPr>
                <w:spacing w:val="18"/>
                <w:sz w:val="20"/>
              </w:rPr>
              <w:t xml:space="preserve"> </w:t>
            </w:r>
            <w:r>
              <w:rPr>
                <w:sz w:val="20"/>
              </w:rPr>
              <w:t>s-a</w:t>
            </w:r>
            <w:r>
              <w:rPr>
                <w:spacing w:val="17"/>
                <w:sz w:val="20"/>
              </w:rPr>
              <w:t xml:space="preserve"> </w:t>
            </w:r>
            <w:r>
              <w:rPr>
                <w:sz w:val="20"/>
              </w:rPr>
              <w:t>prezentat</w:t>
            </w:r>
            <w:r>
              <w:rPr>
                <w:spacing w:val="-57"/>
                <w:sz w:val="20"/>
              </w:rPr>
              <w:t xml:space="preserve"> </w:t>
            </w:r>
            <w:r>
              <w:rPr>
                <w:sz w:val="20"/>
              </w:rPr>
              <w:t>doc.</w:t>
            </w:r>
            <w:r>
              <w:rPr>
                <w:spacing w:val="-2"/>
                <w:sz w:val="20"/>
              </w:rPr>
              <w:t xml:space="preserve"> </w:t>
            </w:r>
            <w:r>
              <w:rPr>
                <w:sz w:val="20"/>
              </w:rPr>
              <w:t>3</w:t>
            </w:r>
            <w:r>
              <w:rPr>
                <w:spacing w:val="-3"/>
                <w:sz w:val="20"/>
              </w:rPr>
              <w:t xml:space="preserve"> </w:t>
            </w:r>
            <w:r>
              <w:rPr>
                <w:sz w:val="20"/>
              </w:rPr>
              <w:t>permit</w:t>
            </w:r>
            <w:r>
              <w:rPr>
                <w:spacing w:val="-1"/>
                <w:sz w:val="20"/>
              </w:rPr>
              <w:t xml:space="preserve"> </w:t>
            </w:r>
            <w:r>
              <w:rPr>
                <w:sz w:val="20"/>
              </w:rPr>
              <w:t>realizarea</w:t>
            </w:r>
            <w:r>
              <w:rPr>
                <w:spacing w:val="-4"/>
                <w:sz w:val="20"/>
              </w:rPr>
              <w:t xml:space="preserve"> </w:t>
            </w:r>
            <w:r>
              <w:rPr>
                <w:sz w:val="20"/>
              </w:rPr>
              <w:t>investiţiei.</w:t>
            </w:r>
          </w:p>
        </w:tc>
      </w:tr>
      <w:tr w:rsidR="00BD35D5" w14:paraId="0A71F620" w14:textId="77777777">
        <w:trPr>
          <w:trHeight w:val="13241"/>
        </w:trPr>
        <w:tc>
          <w:tcPr>
            <w:tcW w:w="4044" w:type="dxa"/>
          </w:tcPr>
          <w:p w14:paraId="4376B1B5" w14:textId="77777777" w:rsidR="00BD35D5" w:rsidRDefault="00000000">
            <w:pPr>
              <w:pStyle w:val="TableParagraph"/>
              <w:spacing w:line="237" w:lineRule="auto"/>
              <w:ind w:left="71" w:right="56"/>
              <w:jc w:val="both"/>
              <w:rPr>
                <w:sz w:val="20"/>
              </w:rPr>
            </w:pPr>
            <w:r>
              <w:rPr>
                <w:sz w:val="20"/>
              </w:rPr>
              <w:t>Verificări specifice pensiunilor turistice si</w:t>
            </w:r>
            <w:r>
              <w:rPr>
                <w:spacing w:val="1"/>
                <w:sz w:val="20"/>
              </w:rPr>
              <w:t xml:space="preserve"> </w:t>
            </w:r>
            <w:r>
              <w:rPr>
                <w:sz w:val="20"/>
              </w:rPr>
              <w:t>agropensiunilor</w:t>
            </w:r>
          </w:p>
          <w:p w14:paraId="3B8C4BFD" w14:textId="77777777" w:rsidR="00BD35D5" w:rsidRDefault="00BD35D5">
            <w:pPr>
              <w:pStyle w:val="TableParagraph"/>
              <w:spacing w:before="6"/>
              <w:rPr>
                <w:rFonts w:ascii="Calibri"/>
                <w:i/>
                <w:sz w:val="18"/>
              </w:rPr>
            </w:pPr>
          </w:p>
          <w:p w14:paraId="104BFD95" w14:textId="77777777" w:rsidR="00BD35D5" w:rsidRDefault="00000000">
            <w:pPr>
              <w:pStyle w:val="TableParagraph"/>
              <w:ind w:left="71" w:right="55"/>
              <w:jc w:val="both"/>
              <w:rPr>
                <w:sz w:val="20"/>
              </w:rPr>
            </w:pPr>
            <w:r>
              <w:rPr>
                <w:b/>
                <w:sz w:val="20"/>
              </w:rPr>
              <w:t xml:space="preserve">Doc. 4 </w:t>
            </w:r>
            <w:r>
              <w:rPr>
                <w:sz w:val="20"/>
              </w:rPr>
              <w:t>Extras din Registrul Agricol emis de</w:t>
            </w:r>
            <w:r>
              <w:rPr>
                <w:spacing w:val="1"/>
                <w:sz w:val="20"/>
              </w:rPr>
              <w:t xml:space="preserve"> </w:t>
            </w:r>
            <w:r>
              <w:rPr>
                <w:sz w:val="20"/>
              </w:rPr>
              <w:t>Primăriile</w:t>
            </w:r>
            <w:r>
              <w:rPr>
                <w:spacing w:val="1"/>
                <w:sz w:val="20"/>
              </w:rPr>
              <w:t xml:space="preserve"> </w:t>
            </w:r>
            <w:r>
              <w:rPr>
                <w:sz w:val="20"/>
              </w:rPr>
              <w:t>locale,</w:t>
            </w:r>
            <w:r>
              <w:rPr>
                <w:spacing w:val="1"/>
                <w:sz w:val="20"/>
              </w:rPr>
              <w:t xml:space="preserve"> </w:t>
            </w:r>
            <w:r>
              <w:rPr>
                <w:sz w:val="20"/>
              </w:rPr>
              <w:t>pentru</w:t>
            </w:r>
            <w:r>
              <w:rPr>
                <w:spacing w:val="1"/>
                <w:sz w:val="20"/>
              </w:rPr>
              <w:t xml:space="preserve"> </w:t>
            </w:r>
            <w:r>
              <w:rPr>
                <w:sz w:val="20"/>
              </w:rPr>
              <w:t>exploatatii</w:t>
            </w:r>
            <w:r>
              <w:rPr>
                <w:spacing w:val="1"/>
                <w:sz w:val="20"/>
              </w:rPr>
              <w:t xml:space="preserve"> </w:t>
            </w:r>
            <w:r>
              <w:rPr>
                <w:sz w:val="20"/>
              </w:rPr>
              <w:t>(în</w:t>
            </w:r>
            <w:r>
              <w:rPr>
                <w:spacing w:val="1"/>
                <w:sz w:val="20"/>
              </w:rPr>
              <w:t xml:space="preserve"> </w:t>
            </w:r>
            <w:r>
              <w:rPr>
                <w:sz w:val="20"/>
              </w:rPr>
              <w:t>copie cu ştampila primăriei şi menţiunea</w:t>
            </w:r>
            <w:r>
              <w:rPr>
                <w:spacing w:val="1"/>
                <w:sz w:val="20"/>
              </w:rPr>
              <w:t xml:space="preserve"> </w:t>
            </w:r>
            <w:r>
              <w:rPr>
                <w:sz w:val="20"/>
              </w:rPr>
              <w:t>"Conform</w:t>
            </w:r>
            <w:r>
              <w:rPr>
                <w:spacing w:val="1"/>
                <w:sz w:val="20"/>
              </w:rPr>
              <w:t xml:space="preserve"> </w:t>
            </w:r>
            <w:r>
              <w:rPr>
                <w:sz w:val="20"/>
              </w:rPr>
              <w:t>cu</w:t>
            </w:r>
            <w:r>
              <w:rPr>
                <w:spacing w:val="1"/>
                <w:sz w:val="20"/>
              </w:rPr>
              <w:t xml:space="preserve"> </w:t>
            </w:r>
            <w:r>
              <w:rPr>
                <w:sz w:val="20"/>
              </w:rPr>
              <w:t>originalul")</w:t>
            </w:r>
            <w:r>
              <w:rPr>
                <w:spacing w:val="1"/>
                <w:sz w:val="20"/>
              </w:rPr>
              <w:t xml:space="preserve"> </w:t>
            </w:r>
            <w:r>
              <w:rPr>
                <w:sz w:val="20"/>
              </w:rPr>
              <w:t>sau,</w:t>
            </w:r>
            <w:r>
              <w:rPr>
                <w:spacing w:val="1"/>
                <w:sz w:val="20"/>
              </w:rPr>
              <w:t xml:space="preserve"> </w:t>
            </w:r>
            <w:r>
              <w:rPr>
                <w:sz w:val="20"/>
              </w:rPr>
              <w:t>după</w:t>
            </w:r>
            <w:r>
              <w:rPr>
                <w:spacing w:val="1"/>
                <w:sz w:val="20"/>
              </w:rPr>
              <w:t xml:space="preserve"> </w:t>
            </w:r>
            <w:r>
              <w:rPr>
                <w:sz w:val="20"/>
              </w:rPr>
              <w:t>caz,</w:t>
            </w:r>
            <w:r>
              <w:rPr>
                <w:spacing w:val="1"/>
                <w:sz w:val="20"/>
              </w:rPr>
              <w:t xml:space="preserve"> </w:t>
            </w:r>
            <w:r>
              <w:rPr>
                <w:sz w:val="20"/>
              </w:rPr>
              <w:t>baza</w:t>
            </w:r>
            <w:r>
              <w:rPr>
                <w:spacing w:val="-1"/>
                <w:sz w:val="20"/>
              </w:rPr>
              <w:t xml:space="preserve"> </w:t>
            </w:r>
            <w:r>
              <w:rPr>
                <w:sz w:val="20"/>
              </w:rPr>
              <w:t>de</w:t>
            </w:r>
            <w:r>
              <w:rPr>
                <w:spacing w:val="1"/>
                <w:sz w:val="20"/>
              </w:rPr>
              <w:t xml:space="preserve"> </w:t>
            </w:r>
            <w:r>
              <w:rPr>
                <w:sz w:val="20"/>
              </w:rPr>
              <w:t>date</w:t>
            </w:r>
            <w:r>
              <w:rPr>
                <w:spacing w:val="-4"/>
                <w:sz w:val="20"/>
              </w:rPr>
              <w:t xml:space="preserve"> </w:t>
            </w:r>
            <w:r>
              <w:rPr>
                <w:sz w:val="20"/>
              </w:rPr>
              <w:t>APIA/ Registrul</w:t>
            </w:r>
            <w:r>
              <w:rPr>
                <w:spacing w:val="-1"/>
                <w:sz w:val="20"/>
              </w:rPr>
              <w:t xml:space="preserve"> </w:t>
            </w:r>
            <w:r>
              <w:rPr>
                <w:sz w:val="20"/>
              </w:rPr>
              <w:t>ANSVSA.</w:t>
            </w:r>
          </w:p>
          <w:p w14:paraId="4E4BFA58" w14:textId="77777777" w:rsidR="00BD35D5" w:rsidRDefault="00BD35D5">
            <w:pPr>
              <w:pStyle w:val="TableParagraph"/>
              <w:rPr>
                <w:rFonts w:ascii="Calibri"/>
                <w:i/>
                <w:sz w:val="19"/>
              </w:rPr>
            </w:pPr>
          </w:p>
          <w:p w14:paraId="53CFEB2B" w14:textId="77777777" w:rsidR="00BD35D5" w:rsidRDefault="00000000">
            <w:pPr>
              <w:pStyle w:val="TableParagraph"/>
              <w:ind w:left="71" w:right="55"/>
              <w:jc w:val="both"/>
              <w:rPr>
                <w:sz w:val="20"/>
              </w:rPr>
            </w:pPr>
            <w:r>
              <w:rPr>
                <w:b/>
                <w:sz w:val="20"/>
              </w:rPr>
              <w:t>Doc.1</w:t>
            </w:r>
            <w:r>
              <w:rPr>
                <w:b/>
                <w:spacing w:val="1"/>
                <w:sz w:val="20"/>
              </w:rPr>
              <w:t xml:space="preserve"> </w:t>
            </w:r>
            <w:r>
              <w:rPr>
                <w:sz w:val="20"/>
              </w:rPr>
              <w:t>Studiu</w:t>
            </w:r>
            <w:r>
              <w:rPr>
                <w:spacing w:val="1"/>
                <w:sz w:val="20"/>
              </w:rPr>
              <w:t xml:space="preserve"> </w:t>
            </w:r>
            <w:r>
              <w:rPr>
                <w:sz w:val="20"/>
              </w:rPr>
              <w:t>de</w:t>
            </w:r>
            <w:r>
              <w:rPr>
                <w:spacing w:val="1"/>
                <w:sz w:val="20"/>
              </w:rPr>
              <w:t xml:space="preserve"> </w:t>
            </w:r>
            <w:r>
              <w:rPr>
                <w:sz w:val="20"/>
              </w:rPr>
              <w:t>fezabilitate,</w:t>
            </w:r>
            <w:r>
              <w:rPr>
                <w:spacing w:val="1"/>
                <w:sz w:val="20"/>
              </w:rPr>
              <w:t xml:space="preserve"> </w:t>
            </w:r>
            <w:r>
              <w:rPr>
                <w:sz w:val="20"/>
              </w:rPr>
              <w:t>pentru</w:t>
            </w:r>
            <w:r>
              <w:rPr>
                <w:spacing w:val="1"/>
                <w:sz w:val="20"/>
              </w:rPr>
              <w:t xml:space="preserve"> </w:t>
            </w:r>
            <w:r>
              <w:rPr>
                <w:sz w:val="20"/>
              </w:rPr>
              <w:t>proiecte</w:t>
            </w:r>
            <w:r>
              <w:rPr>
                <w:spacing w:val="1"/>
                <w:sz w:val="20"/>
              </w:rPr>
              <w:t xml:space="preserve"> </w:t>
            </w:r>
            <w:r>
              <w:rPr>
                <w:sz w:val="20"/>
              </w:rPr>
              <w:t>cu</w:t>
            </w:r>
            <w:r>
              <w:rPr>
                <w:spacing w:val="1"/>
                <w:sz w:val="20"/>
              </w:rPr>
              <w:t xml:space="preserve"> </w:t>
            </w:r>
            <w:r>
              <w:rPr>
                <w:sz w:val="20"/>
              </w:rPr>
              <w:t>lucrări</w:t>
            </w:r>
            <w:r>
              <w:rPr>
                <w:spacing w:val="1"/>
                <w:sz w:val="20"/>
              </w:rPr>
              <w:t xml:space="preserve"> </w:t>
            </w:r>
            <w:r>
              <w:rPr>
                <w:sz w:val="20"/>
              </w:rPr>
              <w:t>de</w:t>
            </w:r>
            <w:r>
              <w:rPr>
                <w:spacing w:val="1"/>
                <w:sz w:val="20"/>
              </w:rPr>
              <w:t xml:space="preserve"> </w:t>
            </w:r>
            <w:r>
              <w:rPr>
                <w:sz w:val="20"/>
              </w:rPr>
              <w:t>construcţii</w:t>
            </w:r>
            <w:r>
              <w:rPr>
                <w:spacing w:val="1"/>
                <w:sz w:val="20"/>
              </w:rPr>
              <w:t xml:space="preserve"> </w:t>
            </w:r>
            <w:r>
              <w:rPr>
                <w:sz w:val="20"/>
              </w:rPr>
              <w:t>si/sau</w:t>
            </w:r>
            <w:r>
              <w:rPr>
                <w:spacing w:val="-58"/>
                <w:sz w:val="20"/>
              </w:rPr>
              <w:t xml:space="preserve"> </w:t>
            </w:r>
            <w:r>
              <w:rPr>
                <w:sz w:val="20"/>
              </w:rPr>
              <w:t>montaj,</w:t>
            </w:r>
            <w:r>
              <w:rPr>
                <w:spacing w:val="1"/>
                <w:sz w:val="20"/>
              </w:rPr>
              <w:t xml:space="preserve"> </w:t>
            </w:r>
            <w:r>
              <w:rPr>
                <w:sz w:val="20"/>
              </w:rPr>
              <w:t>întocmit</w:t>
            </w:r>
            <w:r>
              <w:rPr>
                <w:spacing w:val="1"/>
                <w:sz w:val="20"/>
              </w:rPr>
              <w:t xml:space="preserve"> </w:t>
            </w:r>
            <w:r>
              <w:rPr>
                <w:sz w:val="20"/>
              </w:rPr>
              <w:t>conform</w:t>
            </w:r>
            <w:r>
              <w:rPr>
                <w:spacing w:val="1"/>
                <w:sz w:val="20"/>
              </w:rPr>
              <w:t xml:space="preserve"> </w:t>
            </w:r>
            <w:r>
              <w:rPr>
                <w:sz w:val="20"/>
              </w:rPr>
              <w:t>conţinutului</w:t>
            </w:r>
            <w:r>
              <w:rPr>
                <w:spacing w:val="1"/>
                <w:sz w:val="20"/>
              </w:rPr>
              <w:t xml:space="preserve"> </w:t>
            </w:r>
            <w:r>
              <w:rPr>
                <w:sz w:val="20"/>
              </w:rPr>
              <w:t>cadru</w:t>
            </w:r>
            <w:r>
              <w:rPr>
                <w:spacing w:val="1"/>
                <w:sz w:val="20"/>
              </w:rPr>
              <w:t xml:space="preserve"> </w:t>
            </w:r>
            <w:r>
              <w:rPr>
                <w:sz w:val="20"/>
              </w:rPr>
              <w:t>pentru solicitanţii privati asa cum</w:t>
            </w:r>
            <w:r>
              <w:rPr>
                <w:spacing w:val="1"/>
                <w:sz w:val="20"/>
              </w:rPr>
              <w:t xml:space="preserve"> </w:t>
            </w:r>
            <w:r>
              <w:rPr>
                <w:sz w:val="20"/>
              </w:rPr>
              <w:t>este</w:t>
            </w:r>
            <w:r>
              <w:rPr>
                <w:spacing w:val="1"/>
                <w:sz w:val="20"/>
              </w:rPr>
              <w:t xml:space="preserve"> </w:t>
            </w:r>
            <w:r>
              <w:rPr>
                <w:sz w:val="20"/>
              </w:rPr>
              <w:t>prezentat</w:t>
            </w:r>
            <w:r>
              <w:rPr>
                <w:spacing w:val="1"/>
                <w:sz w:val="20"/>
              </w:rPr>
              <w:t xml:space="preserve"> </w:t>
            </w:r>
            <w:r>
              <w:rPr>
                <w:sz w:val="20"/>
              </w:rPr>
              <w:t>in</w:t>
            </w:r>
            <w:r>
              <w:rPr>
                <w:spacing w:val="1"/>
                <w:sz w:val="20"/>
              </w:rPr>
              <w:t xml:space="preserve"> </w:t>
            </w:r>
            <w:r>
              <w:rPr>
                <w:sz w:val="20"/>
              </w:rPr>
              <w:t>anexa</w:t>
            </w:r>
            <w:r>
              <w:rPr>
                <w:spacing w:val="1"/>
                <w:sz w:val="20"/>
              </w:rPr>
              <w:t xml:space="preserve"> </w:t>
            </w:r>
            <w:r>
              <w:rPr>
                <w:sz w:val="20"/>
              </w:rPr>
              <w:t>la</w:t>
            </w:r>
            <w:r>
              <w:rPr>
                <w:spacing w:val="1"/>
                <w:sz w:val="20"/>
              </w:rPr>
              <w:t xml:space="preserve"> </w:t>
            </w:r>
            <w:r>
              <w:rPr>
                <w:sz w:val="20"/>
              </w:rPr>
              <w:t>Ghidul</w:t>
            </w:r>
            <w:r>
              <w:rPr>
                <w:spacing w:val="-58"/>
                <w:sz w:val="20"/>
              </w:rPr>
              <w:t xml:space="preserve"> </w:t>
            </w:r>
            <w:r>
              <w:rPr>
                <w:sz w:val="20"/>
              </w:rPr>
              <w:t>solicitantului.</w:t>
            </w:r>
          </w:p>
          <w:p w14:paraId="6A7DAB5B" w14:textId="77777777" w:rsidR="00BD35D5" w:rsidRDefault="00BD35D5">
            <w:pPr>
              <w:pStyle w:val="TableParagraph"/>
              <w:spacing w:before="2"/>
              <w:rPr>
                <w:rFonts w:ascii="Calibri"/>
                <w:i/>
                <w:sz w:val="19"/>
              </w:rPr>
            </w:pPr>
          </w:p>
          <w:p w14:paraId="7223C0FC" w14:textId="77777777" w:rsidR="00BD35D5" w:rsidRDefault="00000000">
            <w:pPr>
              <w:pStyle w:val="TableParagraph"/>
              <w:ind w:left="71" w:right="61"/>
              <w:jc w:val="both"/>
              <w:rPr>
                <w:sz w:val="20"/>
              </w:rPr>
            </w:pPr>
            <w:r>
              <w:rPr>
                <w:sz w:val="20"/>
              </w:rPr>
              <w:t>Angajament că investiția va fi introdusă în</w:t>
            </w:r>
            <w:r>
              <w:rPr>
                <w:spacing w:val="1"/>
                <w:sz w:val="20"/>
              </w:rPr>
              <w:t xml:space="preserve"> </w:t>
            </w:r>
            <w:r>
              <w:rPr>
                <w:sz w:val="20"/>
              </w:rPr>
              <w:t>circuitul</w:t>
            </w:r>
            <w:r>
              <w:rPr>
                <w:spacing w:val="-1"/>
                <w:sz w:val="20"/>
              </w:rPr>
              <w:t xml:space="preserve"> </w:t>
            </w:r>
            <w:r>
              <w:rPr>
                <w:sz w:val="20"/>
              </w:rPr>
              <w:t>turistic.(declaratia</w:t>
            </w:r>
            <w:r>
              <w:rPr>
                <w:spacing w:val="-4"/>
                <w:sz w:val="20"/>
              </w:rPr>
              <w:t xml:space="preserve"> </w:t>
            </w:r>
            <w:r>
              <w:rPr>
                <w:sz w:val="20"/>
              </w:rPr>
              <w:t>F)</w:t>
            </w:r>
          </w:p>
        </w:tc>
        <w:tc>
          <w:tcPr>
            <w:tcW w:w="5388" w:type="dxa"/>
          </w:tcPr>
          <w:p w14:paraId="60AF7835" w14:textId="77777777" w:rsidR="00BD35D5" w:rsidRDefault="00000000">
            <w:pPr>
              <w:pStyle w:val="TableParagraph"/>
              <w:ind w:left="66" w:right="54"/>
              <w:jc w:val="both"/>
              <w:rPr>
                <w:sz w:val="20"/>
              </w:rPr>
            </w:pPr>
            <w:r>
              <w:rPr>
                <w:sz w:val="20"/>
              </w:rPr>
              <w:t>Verificarile pentru pensiunile turistice si agropensiuni vor</w:t>
            </w:r>
            <w:r>
              <w:rPr>
                <w:spacing w:val="1"/>
                <w:sz w:val="20"/>
              </w:rPr>
              <w:t xml:space="preserve"> </w:t>
            </w:r>
            <w:r>
              <w:rPr>
                <w:sz w:val="20"/>
              </w:rPr>
              <w:t>fi realizate in baza Ordinului 65/2013 cu modificarile si</w:t>
            </w:r>
            <w:r>
              <w:rPr>
                <w:spacing w:val="1"/>
                <w:sz w:val="20"/>
              </w:rPr>
              <w:t xml:space="preserve"> </w:t>
            </w:r>
            <w:r>
              <w:rPr>
                <w:sz w:val="20"/>
              </w:rPr>
              <w:t>completarile</w:t>
            </w:r>
            <w:r>
              <w:rPr>
                <w:spacing w:val="1"/>
                <w:sz w:val="20"/>
              </w:rPr>
              <w:t xml:space="preserve"> </w:t>
            </w:r>
            <w:r>
              <w:rPr>
                <w:sz w:val="20"/>
              </w:rPr>
              <w:t>ulterioare</w:t>
            </w:r>
            <w:r>
              <w:rPr>
                <w:spacing w:val="1"/>
                <w:sz w:val="20"/>
              </w:rPr>
              <w:t xml:space="preserve"> </w:t>
            </w:r>
            <w:r>
              <w:rPr>
                <w:sz w:val="20"/>
              </w:rPr>
              <w:t>coroborat</w:t>
            </w:r>
            <w:r>
              <w:rPr>
                <w:spacing w:val="1"/>
                <w:sz w:val="20"/>
              </w:rPr>
              <w:t xml:space="preserve"> </w:t>
            </w:r>
            <w:r>
              <w:rPr>
                <w:sz w:val="20"/>
              </w:rPr>
              <w:t>cu</w:t>
            </w:r>
            <w:r>
              <w:rPr>
                <w:spacing w:val="1"/>
                <w:sz w:val="20"/>
              </w:rPr>
              <w:t xml:space="preserve"> </w:t>
            </w:r>
            <w:r>
              <w:rPr>
                <w:sz w:val="20"/>
              </w:rPr>
              <w:t>Ordinul</w:t>
            </w:r>
            <w:r>
              <w:rPr>
                <w:spacing w:val="1"/>
                <w:sz w:val="20"/>
              </w:rPr>
              <w:t xml:space="preserve"> </w:t>
            </w:r>
            <w:r>
              <w:rPr>
                <w:sz w:val="20"/>
              </w:rPr>
              <w:t>nr.</w:t>
            </w:r>
            <w:r>
              <w:rPr>
                <w:spacing w:val="1"/>
                <w:sz w:val="20"/>
              </w:rPr>
              <w:t xml:space="preserve"> </w:t>
            </w:r>
            <w:r>
              <w:rPr>
                <w:sz w:val="20"/>
              </w:rPr>
              <w:t>1731/2015. Se vor avea în vedere modificările aduse prin</w:t>
            </w:r>
            <w:r>
              <w:rPr>
                <w:spacing w:val="1"/>
                <w:sz w:val="20"/>
              </w:rPr>
              <w:t xml:space="preserve"> </w:t>
            </w:r>
            <w:r>
              <w:rPr>
                <w:sz w:val="20"/>
              </w:rPr>
              <w:t>Ordinul</w:t>
            </w:r>
            <w:r>
              <w:rPr>
                <w:spacing w:val="-1"/>
                <w:sz w:val="20"/>
              </w:rPr>
              <w:t xml:space="preserve"> </w:t>
            </w:r>
            <w:r>
              <w:rPr>
                <w:sz w:val="20"/>
              </w:rPr>
              <w:t>președintelui ANT nr.</w:t>
            </w:r>
            <w:r>
              <w:rPr>
                <w:spacing w:val="-2"/>
                <w:sz w:val="20"/>
              </w:rPr>
              <w:t xml:space="preserve"> </w:t>
            </w:r>
            <w:r>
              <w:rPr>
                <w:sz w:val="20"/>
              </w:rPr>
              <w:t>221/2015.</w:t>
            </w:r>
          </w:p>
          <w:p w14:paraId="46A3826A" w14:textId="77777777" w:rsidR="00BD35D5" w:rsidRDefault="00000000">
            <w:pPr>
              <w:pStyle w:val="TableParagraph"/>
              <w:numPr>
                <w:ilvl w:val="0"/>
                <w:numId w:val="29"/>
              </w:numPr>
              <w:tabs>
                <w:tab w:val="left" w:pos="427"/>
              </w:tabs>
              <w:ind w:right="60" w:firstLine="0"/>
              <w:jc w:val="both"/>
              <w:rPr>
                <w:b/>
                <w:sz w:val="20"/>
              </w:rPr>
            </w:pPr>
            <w:r>
              <w:rPr>
                <w:sz w:val="20"/>
              </w:rPr>
              <w:t>Se verifica daca structura de primire turistică are o</w:t>
            </w:r>
            <w:r>
              <w:rPr>
                <w:spacing w:val="1"/>
                <w:sz w:val="20"/>
              </w:rPr>
              <w:t xml:space="preserve"> </w:t>
            </w:r>
            <w:r>
              <w:rPr>
                <w:sz w:val="20"/>
              </w:rPr>
              <w:t>capacitate</w:t>
            </w:r>
            <w:r>
              <w:rPr>
                <w:spacing w:val="1"/>
                <w:sz w:val="20"/>
              </w:rPr>
              <w:t xml:space="preserve"> </w:t>
            </w:r>
            <w:r>
              <w:rPr>
                <w:sz w:val="20"/>
              </w:rPr>
              <w:t>de</w:t>
            </w:r>
            <w:r>
              <w:rPr>
                <w:spacing w:val="1"/>
                <w:sz w:val="20"/>
              </w:rPr>
              <w:t xml:space="preserve"> </w:t>
            </w:r>
            <w:r>
              <w:rPr>
                <w:sz w:val="20"/>
              </w:rPr>
              <w:t>cazare</w:t>
            </w:r>
            <w:r>
              <w:rPr>
                <w:spacing w:val="1"/>
                <w:sz w:val="20"/>
              </w:rPr>
              <w:t xml:space="preserve"> </w:t>
            </w:r>
            <w:r>
              <w:rPr>
                <w:sz w:val="20"/>
              </w:rPr>
              <w:t>adecvata,</w:t>
            </w:r>
            <w:r>
              <w:rPr>
                <w:spacing w:val="1"/>
                <w:sz w:val="20"/>
              </w:rPr>
              <w:t xml:space="preserve"> </w:t>
            </w:r>
            <w:r>
              <w:rPr>
                <w:sz w:val="20"/>
              </w:rPr>
              <w:t>si</w:t>
            </w:r>
            <w:r>
              <w:rPr>
                <w:spacing w:val="1"/>
                <w:sz w:val="20"/>
              </w:rPr>
              <w:t xml:space="preserve"> </w:t>
            </w:r>
            <w:r>
              <w:rPr>
                <w:sz w:val="20"/>
              </w:rPr>
              <w:t>functioneaza</w:t>
            </w:r>
            <w:r>
              <w:rPr>
                <w:spacing w:val="1"/>
                <w:sz w:val="20"/>
              </w:rPr>
              <w:t xml:space="preserve"> </w:t>
            </w:r>
            <w:r>
              <w:rPr>
                <w:sz w:val="20"/>
              </w:rPr>
              <w:t>în</w:t>
            </w:r>
            <w:r>
              <w:rPr>
                <w:spacing w:val="1"/>
                <w:sz w:val="20"/>
              </w:rPr>
              <w:t xml:space="preserve"> </w:t>
            </w:r>
            <w:r>
              <w:rPr>
                <w:sz w:val="20"/>
              </w:rPr>
              <w:t>locuinţele cetăţenilor sau în clădire independentă, care</w:t>
            </w:r>
            <w:r>
              <w:rPr>
                <w:spacing w:val="1"/>
                <w:sz w:val="20"/>
              </w:rPr>
              <w:t xml:space="preserve"> </w:t>
            </w:r>
            <w:r>
              <w:rPr>
                <w:sz w:val="20"/>
              </w:rPr>
              <w:t>asigură în spaţii special amenajate cazarea turiştilor şi</w:t>
            </w:r>
            <w:r>
              <w:rPr>
                <w:spacing w:val="1"/>
                <w:sz w:val="20"/>
              </w:rPr>
              <w:t xml:space="preserve"> </w:t>
            </w:r>
            <w:r>
              <w:rPr>
                <w:sz w:val="20"/>
              </w:rPr>
              <w:t>condiţiile</w:t>
            </w:r>
            <w:r>
              <w:rPr>
                <w:spacing w:val="1"/>
                <w:sz w:val="20"/>
              </w:rPr>
              <w:t xml:space="preserve"> </w:t>
            </w:r>
            <w:r>
              <w:rPr>
                <w:sz w:val="20"/>
              </w:rPr>
              <w:t>de</w:t>
            </w:r>
            <w:r>
              <w:rPr>
                <w:spacing w:val="1"/>
                <w:sz w:val="20"/>
              </w:rPr>
              <w:t xml:space="preserve"> </w:t>
            </w:r>
            <w:r>
              <w:rPr>
                <w:sz w:val="20"/>
              </w:rPr>
              <w:t>pregătire</w:t>
            </w:r>
            <w:r>
              <w:rPr>
                <w:spacing w:val="1"/>
                <w:sz w:val="20"/>
              </w:rPr>
              <w:t xml:space="preserve"> </w:t>
            </w:r>
            <w:r>
              <w:rPr>
                <w:sz w:val="20"/>
              </w:rPr>
              <w:t>şi</w:t>
            </w:r>
            <w:r>
              <w:rPr>
                <w:spacing w:val="1"/>
                <w:sz w:val="20"/>
              </w:rPr>
              <w:t xml:space="preserve"> </w:t>
            </w:r>
            <w:r>
              <w:rPr>
                <w:sz w:val="20"/>
              </w:rPr>
              <w:t>servire</w:t>
            </w:r>
            <w:r>
              <w:rPr>
                <w:spacing w:val="1"/>
                <w:sz w:val="20"/>
              </w:rPr>
              <w:t xml:space="preserve"> </w:t>
            </w:r>
            <w:r>
              <w:rPr>
                <w:sz w:val="20"/>
              </w:rPr>
              <w:t>a</w:t>
            </w:r>
            <w:r>
              <w:rPr>
                <w:spacing w:val="1"/>
                <w:sz w:val="20"/>
              </w:rPr>
              <w:t xml:space="preserve"> </w:t>
            </w:r>
            <w:r>
              <w:rPr>
                <w:sz w:val="20"/>
              </w:rPr>
              <w:t>mesei,</w:t>
            </w:r>
            <w:r>
              <w:rPr>
                <w:spacing w:val="1"/>
                <w:sz w:val="20"/>
              </w:rPr>
              <w:t xml:space="preserve"> </w:t>
            </w:r>
            <w:r>
              <w:rPr>
                <w:sz w:val="20"/>
              </w:rPr>
              <w:t>precum</w:t>
            </w:r>
            <w:r>
              <w:rPr>
                <w:spacing w:val="1"/>
                <w:sz w:val="20"/>
              </w:rPr>
              <w:t xml:space="preserve"> </w:t>
            </w:r>
            <w:r>
              <w:rPr>
                <w:sz w:val="20"/>
              </w:rPr>
              <w:t>şi</w:t>
            </w:r>
            <w:r>
              <w:rPr>
                <w:spacing w:val="-58"/>
                <w:sz w:val="20"/>
              </w:rPr>
              <w:t xml:space="preserve"> </w:t>
            </w:r>
            <w:r>
              <w:rPr>
                <w:sz w:val="20"/>
              </w:rPr>
              <w:t>posibilitatea</w:t>
            </w:r>
            <w:r>
              <w:rPr>
                <w:spacing w:val="1"/>
                <w:sz w:val="20"/>
              </w:rPr>
              <w:t xml:space="preserve"> </w:t>
            </w:r>
            <w:r>
              <w:rPr>
                <w:sz w:val="20"/>
              </w:rPr>
              <w:t>participării</w:t>
            </w:r>
            <w:r>
              <w:rPr>
                <w:spacing w:val="1"/>
                <w:sz w:val="20"/>
              </w:rPr>
              <w:t xml:space="preserve"> </w:t>
            </w:r>
            <w:r>
              <w:rPr>
                <w:sz w:val="20"/>
              </w:rPr>
              <w:t>la</w:t>
            </w:r>
            <w:r>
              <w:rPr>
                <w:spacing w:val="1"/>
                <w:sz w:val="20"/>
              </w:rPr>
              <w:t xml:space="preserve"> </w:t>
            </w:r>
            <w:r>
              <w:rPr>
                <w:sz w:val="20"/>
              </w:rPr>
              <w:t>activităţi</w:t>
            </w:r>
            <w:r>
              <w:rPr>
                <w:spacing w:val="1"/>
                <w:sz w:val="20"/>
              </w:rPr>
              <w:t xml:space="preserve"> </w:t>
            </w:r>
            <w:r>
              <w:rPr>
                <w:sz w:val="20"/>
              </w:rPr>
              <w:t>diverse</w:t>
            </w:r>
            <w:r>
              <w:rPr>
                <w:spacing w:val="1"/>
                <w:sz w:val="20"/>
              </w:rPr>
              <w:t xml:space="preserve"> </w:t>
            </w:r>
            <w:r>
              <w:rPr>
                <w:sz w:val="20"/>
              </w:rPr>
              <w:t>sau</w:t>
            </w:r>
            <w:r>
              <w:rPr>
                <w:spacing w:val="1"/>
                <w:sz w:val="20"/>
              </w:rPr>
              <w:t xml:space="preserve"> </w:t>
            </w:r>
            <w:r>
              <w:rPr>
                <w:sz w:val="20"/>
              </w:rPr>
              <w:t>gospodăreşti.</w:t>
            </w:r>
            <w:r>
              <w:rPr>
                <w:spacing w:val="1"/>
                <w:sz w:val="20"/>
              </w:rPr>
              <w:t xml:space="preserve"> </w:t>
            </w:r>
            <w:r>
              <w:rPr>
                <w:b/>
                <w:sz w:val="20"/>
              </w:rPr>
              <w:t>În</w:t>
            </w:r>
            <w:r>
              <w:rPr>
                <w:b/>
                <w:spacing w:val="1"/>
                <w:sz w:val="20"/>
              </w:rPr>
              <w:t xml:space="preserve"> </w:t>
            </w:r>
            <w:r>
              <w:rPr>
                <w:b/>
                <w:sz w:val="20"/>
              </w:rPr>
              <w:t>cazul</w:t>
            </w:r>
            <w:r>
              <w:rPr>
                <w:b/>
                <w:spacing w:val="1"/>
                <w:sz w:val="20"/>
              </w:rPr>
              <w:t xml:space="preserve"> </w:t>
            </w:r>
            <w:r>
              <w:rPr>
                <w:b/>
                <w:sz w:val="20"/>
              </w:rPr>
              <w:t>investiţiilor</w:t>
            </w:r>
            <w:r>
              <w:rPr>
                <w:b/>
                <w:spacing w:val="1"/>
                <w:sz w:val="20"/>
              </w:rPr>
              <w:t xml:space="preserve"> </w:t>
            </w:r>
            <w:r>
              <w:rPr>
                <w:b/>
                <w:sz w:val="20"/>
              </w:rPr>
              <w:t>în</w:t>
            </w:r>
            <w:r>
              <w:rPr>
                <w:b/>
                <w:spacing w:val="1"/>
                <w:sz w:val="20"/>
              </w:rPr>
              <w:t xml:space="preserve"> </w:t>
            </w:r>
            <w:r>
              <w:rPr>
                <w:b/>
                <w:sz w:val="20"/>
              </w:rPr>
              <w:t>agroturism,</w:t>
            </w:r>
            <w:r>
              <w:rPr>
                <w:b/>
                <w:spacing w:val="-58"/>
                <w:sz w:val="20"/>
              </w:rPr>
              <w:t xml:space="preserve"> </w:t>
            </w:r>
            <w:r>
              <w:rPr>
                <w:b/>
                <w:sz w:val="20"/>
              </w:rPr>
              <w:t>beneficiarul/solicitantul</w:t>
            </w:r>
            <w:r>
              <w:rPr>
                <w:b/>
                <w:spacing w:val="1"/>
                <w:sz w:val="20"/>
              </w:rPr>
              <w:t xml:space="preserve"> </w:t>
            </w:r>
            <w:r>
              <w:rPr>
                <w:b/>
                <w:sz w:val="20"/>
              </w:rPr>
              <w:t>trebuie</w:t>
            </w:r>
            <w:r>
              <w:rPr>
                <w:b/>
                <w:spacing w:val="1"/>
                <w:sz w:val="20"/>
              </w:rPr>
              <w:t xml:space="preserve"> </w:t>
            </w:r>
            <w:r>
              <w:rPr>
                <w:b/>
                <w:sz w:val="20"/>
              </w:rPr>
              <w:t>să</w:t>
            </w:r>
            <w:r>
              <w:rPr>
                <w:b/>
                <w:spacing w:val="1"/>
                <w:sz w:val="20"/>
              </w:rPr>
              <w:t xml:space="preserve"> </w:t>
            </w:r>
            <w:r>
              <w:rPr>
                <w:b/>
                <w:sz w:val="20"/>
              </w:rPr>
              <w:t>desfăşoare</w:t>
            </w:r>
            <w:r>
              <w:rPr>
                <w:b/>
                <w:spacing w:val="1"/>
                <w:sz w:val="20"/>
              </w:rPr>
              <w:t xml:space="preserve"> </w:t>
            </w:r>
            <w:r>
              <w:rPr>
                <w:b/>
                <w:sz w:val="20"/>
              </w:rPr>
              <w:t>o</w:t>
            </w:r>
            <w:r>
              <w:rPr>
                <w:b/>
                <w:spacing w:val="1"/>
                <w:sz w:val="20"/>
              </w:rPr>
              <w:t xml:space="preserve"> </w:t>
            </w:r>
            <w:r>
              <w:rPr>
                <w:b/>
                <w:sz w:val="20"/>
              </w:rPr>
              <w:t>activitate</w:t>
            </w:r>
            <w:r>
              <w:rPr>
                <w:b/>
                <w:spacing w:val="1"/>
                <w:sz w:val="20"/>
              </w:rPr>
              <w:t xml:space="preserve"> </w:t>
            </w:r>
            <w:r>
              <w:rPr>
                <w:b/>
                <w:sz w:val="20"/>
              </w:rPr>
              <w:t>agricolă</w:t>
            </w:r>
            <w:r>
              <w:rPr>
                <w:b/>
                <w:spacing w:val="1"/>
                <w:sz w:val="20"/>
              </w:rPr>
              <w:t xml:space="preserve"> </w:t>
            </w:r>
            <w:r>
              <w:rPr>
                <w:sz w:val="20"/>
              </w:rPr>
              <w:t>–</w:t>
            </w:r>
            <w:r>
              <w:rPr>
                <w:spacing w:val="1"/>
                <w:sz w:val="20"/>
              </w:rPr>
              <w:t xml:space="preserve"> </w:t>
            </w:r>
            <w:r>
              <w:rPr>
                <w:sz w:val="20"/>
              </w:rPr>
              <w:t>cresterea</w:t>
            </w:r>
            <w:r>
              <w:rPr>
                <w:spacing w:val="1"/>
                <w:sz w:val="20"/>
              </w:rPr>
              <w:t xml:space="preserve"> </w:t>
            </w:r>
            <w:r>
              <w:rPr>
                <w:sz w:val="20"/>
              </w:rPr>
              <w:t>animalelor,</w:t>
            </w:r>
            <w:r>
              <w:rPr>
                <w:spacing w:val="1"/>
                <w:sz w:val="20"/>
              </w:rPr>
              <w:t xml:space="preserve"> </w:t>
            </w:r>
            <w:r>
              <w:rPr>
                <w:sz w:val="20"/>
              </w:rPr>
              <w:t>cultivarea</w:t>
            </w:r>
            <w:r>
              <w:rPr>
                <w:spacing w:val="1"/>
                <w:sz w:val="20"/>
              </w:rPr>
              <w:t xml:space="preserve"> </w:t>
            </w:r>
            <w:r>
              <w:rPr>
                <w:sz w:val="20"/>
              </w:rPr>
              <w:t xml:space="preserve">diferitelor tipuri de plante, livezi de pomi fructiferi - </w:t>
            </w:r>
            <w:r>
              <w:rPr>
                <w:b/>
                <w:sz w:val="20"/>
              </w:rPr>
              <w:t>la</w:t>
            </w:r>
            <w:r>
              <w:rPr>
                <w:b/>
                <w:spacing w:val="1"/>
                <w:sz w:val="20"/>
              </w:rPr>
              <w:t xml:space="preserve"> </w:t>
            </w:r>
            <w:r>
              <w:rPr>
                <w:b/>
                <w:sz w:val="20"/>
              </w:rPr>
              <w:t>momentul</w:t>
            </w:r>
            <w:r>
              <w:rPr>
                <w:b/>
                <w:spacing w:val="-1"/>
                <w:sz w:val="20"/>
              </w:rPr>
              <w:t xml:space="preserve"> </w:t>
            </w:r>
            <w:r>
              <w:rPr>
                <w:b/>
                <w:sz w:val="20"/>
              </w:rPr>
              <w:t>depunerii</w:t>
            </w:r>
            <w:r>
              <w:rPr>
                <w:b/>
                <w:spacing w:val="-1"/>
                <w:sz w:val="20"/>
              </w:rPr>
              <w:t xml:space="preserve"> </w:t>
            </w:r>
            <w:r>
              <w:rPr>
                <w:b/>
                <w:sz w:val="20"/>
              </w:rPr>
              <w:t>cererii</w:t>
            </w:r>
            <w:r>
              <w:rPr>
                <w:b/>
                <w:spacing w:val="3"/>
                <w:sz w:val="20"/>
              </w:rPr>
              <w:t xml:space="preserve"> </w:t>
            </w:r>
            <w:r>
              <w:rPr>
                <w:b/>
                <w:sz w:val="20"/>
              </w:rPr>
              <w:t>de</w:t>
            </w:r>
            <w:r>
              <w:rPr>
                <w:b/>
                <w:spacing w:val="-4"/>
                <w:sz w:val="20"/>
              </w:rPr>
              <w:t xml:space="preserve"> </w:t>
            </w:r>
            <w:r>
              <w:rPr>
                <w:b/>
                <w:sz w:val="20"/>
              </w:rPr>
              <w:t>finanţare.</w:t>
            </w:r>
          </w:p>
          <w:p w14:paraId="09CEEB56" w14:textId="77777777" w:rsidR="00BD35D5" w:rsidRDefault="00BD35D5">
            <w:pPr>
              <w:pStyle w:val="TableParagraph"/>
              <w:spacing w:before="1"/>
              <w:rPr>
                <w:rFonts w:ascii="Calibri"/>
                <w:i/>
                <w:sz w:val="18"/>
              </w:rPr>
            </w:pPr>
          </w:p>
          <w:p w14:paraId="6226F903" w14:textId="77777777" w:rsidR="00BD35D5" w:rsidRDefault="00000000">
            <w:pPr>
              <w:pStyle w:val="TableParagraph"/>
              <w:spacing w:line="242" w:lineRule="auto"/>
              <w:ind w:left="66" w:right="59"/>
              <w:jc w:val="both"/>
              <w:rPr>
                <w:sz w:val="20"/>
              </w:rPr>
            </w:pPr>
            <w:r>
              <w:rPr>
                <w:sz w:val="20"/>
              </w:rPr>
              <w:t>Activitatea de turism</w:t>
            </w:r>
            <w:r>
              <w:rPr>
                <w:spacing w:val="1"/>
                <w:sz w:val="20"/>
              </w:rPr>
              <w:t xml:space="preserve"> </w:t>
            </w:r>
            <w:r>
              <w:rPr>
                <w:sz w:val="20"/>
              </w:rPr>
              <w:t>propusa in studiul de fezabilitate</w:t>
            </w:r>
            <w:r>
              <w:rPr>
                <w:spacing w:val="1"/>
                <w:sz w:val="20"/>
              </w:rPr>
              <w:t xml:space="preserve"> </w:t>
            </w:r>
            <w:r>
              <w:rPr>
                <w:sz w:val="20"/>
              </w:rPr>
              <w:t>trebuie sa respecte toate conditiile prevazute in ordinul</w:t>
            </w:r>
            <w:r>
              <w:rPr>
                <w:spacing w:val="1"/>
                <w:sz w:val="20"/>
              </w:rPr>
              <w:t xml:space="preserve"> </w:t>
            </w:r>
            <w:r>
              <w:rPr>
                <w:sz w:val="20"/>
              </w:rPr>
              <w:t>65/2013</w:t>
            </w:r>
            <w:r>
              <w:rPr>
                <w:spacing w:val="1"/>
                <w:sz w:val="20"/>
              </w:rPr>
              <w:t xml:space="preserve"> </w:t>
            </w:r>
            <w:r>
              <w:rPr>
                <w:sz w:val="20"/>
              </w:rPr>
              <w:t>cu</w:t>
            </w:r>
            <w:r>
              <w:rPr>
                <w:spacing w:val="1"/>
                <w:sz w:val="20"/>
              </w:rPr>
              <w:t xml:space="preserve"> </w:t>
            </w:r>
            <w:r>
              <w:rPr>
                <w:sz w:val="20"/>
              </w:rPr>
              <w:t>modificarile</w:t>
            </w:r>
            <w:r>
              <w:rPr>
                <w:spacing w:val="1"/>
                <w:sz w:val="20"/>
              </w:rPr>
              <w:t xml:space="preserve"> </w:t>
            </w:r>
            <w:r>
              <w:rPr>
                <w:sz w:val="20"/>
              </w:rPr>
              <w:t>si</w:t>
            </w:r>
            <w:r>
              <w:rPr>
                <w:spacing w:val="1"/>
                <w:sz w:val="20"/>
              </w:rPr>
              <w:t xml:space="preserve"> </w:t>
            </w:r>
            <w:r>
              <w:rPr>
                <w:sz w:val="20"/>
              </w:rPr>
              <w:t>completarile</w:t>
            </w:r>
            <w:r>
              <w:rPr>
                <w:spacing w:val="1"/>
                <w:sz w:val="20"/>
              </w:rPr>
              <w:t xml:space="preserve"> </w:t>
            </w:r>
            <w:r>
              <w:rPr>
                <w:sz w:val="20"/>
              </w:rPr>
              <w:t>ulterioare</w:t>
            </w:r>
            <w:r>
              <w:rPr>
                <w:spacing w:val="1"/>
                <w:sz w:val="20"/>
              </w:rPr>
              <w:t xml:space="preserve"> </w:t>
            </w:r>
            <w:r>
              <w:rPr>
                <w:sz w:val="20"/>
              </w:rPr>
              <w:t>coroborat</w:t>
            </w:r>
            <w:r>
              <w:rPr>
                <w:spacing w:val="-3"/>
                <w:sz w:val="20"/>
              </w:rPr>
              <w:t xml:space="preserve"> </w:t>
            </w:r>
            <w:r>
              <w:rPr>
                <w:sz w:val="20"/>
              </w:rPr>
              <w:t>cu</w:t>
            </w:r>
            <w:r>
              <w:rPr>
                <w:spacing w:val="-3"/>
                <w:sz w:val="20"/>
              </w:rPr>
              <w:t xml:space="preserve"> </w:t>
            </w:r>
            <w:r>
              <w:rPr>
                <w:sz w:val="20"/>
              </w:rPr>
              <w:t>Ordinul nr.</w:t>
            </w:r>
            <w:r>
              <w:rPr>
                <w:spacing w:val="-1"/>
                <w:sz w:val="20"/>
              </w:rPr>
              <w:t xml:space="preserve"> </w:t>
            </w:r>
            <w:r>
              <w:rPr>
                <w:sz w:val="20"/>
              </w:rPr>
              <w:t>1731/2015.</w:t>
            </w:r>
          </w:p>
          <w:p w14:paraId="0C2BDFD4" w14:textId="77777777" w:rsidR="00BD35D5" w:rsidRDefault="00000000">
            <w:pPr>
              <w:pStyle w:val="TableParagraph"/>
              <w:spacing w:line="237" w:lineRule="auto"/>
              <w:ind w:left="66" w:right="58"/>
              <w:jc w:val="both"/>
              <w:rPr>
                <w:sz w:val="20"/>
              </w:rPr>
            </w:pPr>
            <w:r>
              <w:rPr>
                <w:sz w:val="20"/>
              </w:rPr>
              <w:t>Dotările din camerele şi din grupurile sanitare destinate</w:t>
            </w:r>
            <w:r>
              <w:rPr>
                <w:spacing w:val="1"/>
                <w:sz w:val="20"/>
              </w:rPr>
              <w:t xml:space="preserve"> </w:t>
            </w:r>
            <w:r>
              <w:rPr>
                <w:sz w:val="20"/>
              </w:rPr>
              <w:t>turiştilor</w:t>
            </w:r>
            <w:r>
              <w:rPr>
                <w:spacing w:val="-7"/>
                <w:sz w:val="20"/>
              </w:rPr>
              <w:t xml:space="preserve"> </w:t>
            </w:r>
            <w:r>
              <w:rPr>
                <w:sz w:val="20"/>
              </w:rPr>
              <w:t>vor</w:t>
            </w:r>
            <w:r>
              <w:rPr>
                <w:spacing w:val="-6"/>
                <w:sz w:val="20"/>
              </w:rPr>
              <w:t xml:space="preserve"> </w:t>
            </w:r>
            <w:r>
              <w:rPr>
                <w:sz w:val="20"/>
              </w:rPr>
              <w:t>fi</w:t>
            </w:r>
            <w:r>
              <w:rPr>
                <w:spacing w:val="-4"/>
                <w:sz w:val="20"/>
              </w:rPr>
              <w:t xml:space="preserve"> </w:t>
            </w:r>
            <w:r>
              <w:rPr>
                <w:sz w:val="20"/>
              </w:rPr>
              <w:t>puse</w:t>
            </w:r>
            <w:r>
              <w:rPr>
                <w:spacing w:val="-5"/>
                <w:sz w:val="20"/>
              </w:rPr>
              <w:t xml:space="preserve"> </w:t>
            </w:r>
            <w:r>
              <w:rPr>
                <w:sz w:val="20"/>
              </w:rPr>
              <w:t>în</w:t>
            </w:r>
            <w:r>
              <w:rPr>
                <w:spacing w:val="-4"/>
                <w:sz w:val="20"/>
              </w:rPr>
              <w:t xml:space="preserve"> </w:t>
            </w:r>
            <w:r>
              <w:rPr>
                <w:sz w:val="20"/>
              </w:rPr>
              <w:t>exclusivitate</w:t>
            </w:r>
            <w:r>
              <w:rPr>
                <w:spacing w:val="-5"/>
                <w:sz w:val="20"/>
              </w:rPr>
              <w:t xml:space="preserve"> </w:t>
            </w:r>
            <w:r>
              <w:rPr>
                <w:sz w:val="20"/>
              </w:rPr>
              <w:t>la dispoziţia acestora</w:t>
            </w:r>
          </w:p>
          <w:p w14:paraId="0A368589" w14:textId="77777777" w:rsidR="00BD35D5" w:rsidRDefault="00BD35D5">
            <w:pPr>
              <w:pStyle w:val="TableParagraph"/>
              <w:spacing w:before="10"/>
              <w:rPr>
                <w:rFonts w:ascii="Calibri"/>
                <w:i/>
                <w:sz w:val="18"/>
              </w:rPr>
            </w:pPr>
          </w:p>
          <w:p w14:paraId="68AD911D" w14:textId="77777777" w:rsidR="00BD35D5" w:rsidRDefault="00000000">
            <w:pPr>
              <w:pStyle w:val="TableParagraph"/>
              <w:ind w:left="66" w:right="57" w:firstLine="62"/>
              <w:jc w:val="both"/>
              <w:rPr>
                <w:sz w:val="20"/>
              </w:rPr>
            </w:pPr>
            <w:r>
              <w:rPr>
                <w:sz w:val="20"/>
              </w:rPr>
              <w:t>Spaţiile</w:t>
            </w:r>
            <w:r>
              <w:rPr>
                <w:spacing w:val="1"/>
                <w:sz w:val="20"/>
              </w:rPr>
              <w:t xml:space="preserve"> </w:t>
            </w:r>
            <w:r>
              <w:rPr>
                <w:sz w:val="20"/>
              </w:rPr>
              <w:t>pentru</w:t>
            </w:r>
            <w:r>
              <w:rPr>
                <w:spacing w:val="1"/>
                <w:sz w:val="20"/>
              </w:rPr>
              <w:t xml:space="preserve"> </w:t>
            </w:r>
            <w:r>
              <w:rPr>
                <w:sz w:val="20"/>
              </w:rPr>
              <w:t>prepararea</w:t>
            </w:r>
            <w:r>
              <w:rPr>
                <w:spacing w:val="1"/>
                <w:sz w:val="20"/>
              </w:rPr>
              <w:t xml:space="preserve"> </w:t>
            </w:r>
            <w:r>
              <w:rPr>
                <w:sz w:val="20"/>
              </w:rPr>
              <w:t>şi</w:t>
            </w:r>
            <w:r>
              <w:rPr>
                <w:spacing w:val="1"/>
                <w:sz w:val="20"/>
              </w:rPr>
              <w:t xml:space="preserve"> </w:t>
            </w:r>
            <w:r>
              <w:rPr>
                <w:sz w:val="20"/>
              </w:rPr>
              <w:t>servirea</w:t>
            </w:r>
            <w:r>
              <w:rPr>
                <w:spacing w:val="1"/>
                <w:sz w:val="20"/>
              </w:rPr>
              <w:t xml:space="preserve"> </w:t>
            </w:r>
            <w:r>
              <w:rPr>
                <w:sz w:val="20"/>
              </w:rPr>
              <w:t>mesei</w:t>
            </w:r>
            <w:r>
              <w:rPr>
                <w:spacing w:val="1"/>
                <w:sz w:val="20"/>
              </w:rPr>
              <w:t xml:space="preserve"> </w:t>
            </w:r>
            <w:r>
              <w:rPr>
                <w:sz w:val="20"/>
              </w:rPr>
              <w:t>sunt</w:t>
            </w:r>
            <w:r>
              <w:rPr>
                <w:spacing w:val="1"/>
                <w:sz w:val="20"/>
              </w:rPr>
              <w:t xml:space="preserve"> </w:t>
            </w:r>
            <w:r>
              <w:rPr>
                <w:sz w:val="20"/>
              </w:rPr>
              <w:t>destinate</w:t>
            </w:r>
            <w:r>
              <w:rPr>
                <w:spacing w:val="1"/>
                <w:sz w:val="20"/>
              </w:rPr>
              <w:t xml:space="preserve"> </w:t>
            </w:r>
            <w:r>
              <w:rPr>
                <w:sz w:val="20"/>
              </w:rPr>
              <w:t>în</w:t>
            </w:r>
            <w:r>
              <w:rPr>
                <w:spacing w:val="1"/>
                <w:sz w:val="20"/>
              </w:rPr>
              <w:t xml:space="preserve"> </w:t>
            </w:r>
            <w:r>
              <w:rPr>
                <w:sz w:val="20"/>
              </w:rPr>
              <w:t>exclusivitate</w:t>
            </w:r>
            <w:r>
              <w:rPr>
                <w:spacing w:val="1"/>
                <w:sz w:val="20"/>
              </w:rPr>
              <w:t xml:space="preserve"> </w:t>
            </w:r>
            <w:r>
              <w:rPr>
                <w:sz w:val="20"/>
              </w:rPr>
              <w:t>pentru</w:t>
            </w:r>
            <w:r>
              <w:rPr>
                <w:spacing w:val="1"/>
                <w:sz w:val="20"/>
              </w:rPr>
              <w:t xml:space="preserve"> </w:t>
            </w:r>
            <w:r>
              <w:rPr>
                <w:sz w:val="20"/>
              </w:rPr>
              <w:t>turiştii</w:t>
            </w:r>
            <w:r>
              <w:rPr>
                <w:spacing w:val="1"/>
                <w:sz w:val="20"/>
              </w:rPr>
              <w:t xml:space="preserve"> </w:t>
            </w:r>
            <w:r>
              <w:rPr>
                <w:sz w:val="20"/>
              </w:rPr>
              <w:t>cazaţi</w:t>
            </w:r>
            <w:r>
              <w:rPr>
                <w:spacing w:val="1"/>
                <w:sz w:val="20"/>
              </w:rPr>
              <w:t xml:space="preserve"> </w:t>
            </w:r>
            <w:r>
              <w:rPr>
                <w:sz w:val="20"/>
              </w:rPr>
              <w:t>şi sunt</w:t>
            </w:r>
            <w:r>
              <w:rPr>
                <w:spacing w:val="1"/>
                <w:sz w:val="20"/>
              </w:rPr>
              <w:t xml:space="preserve"> </w:t>
            </w:r>
            <w:r>
              <w:rPr>
                <w:sz w:val="20"/>
              </w:rPr>
              <w:t>dimensionate</w:t>
            </w:r>
            <w:r>
              <w:rPr>
                <w:spacing w:val="1"/>
                <w:sz w:val="20"/>
              </w:rPr>
              <w:t xml:space="preserve"> </w:t>
            </w:r>
            <w:r>
              <w:rPr>
                <w:sz w:val="20"/>
              </w:rPr>
              <w:t>adecvat</w:t>
            </w:r>
            <w:r>
              <w:rPr>
                <w:spacing w:val="1"/>
                <w:sz w:val="20"/>
              </w:rPr>
              <w:t xml:space="preserve"> </w:t>
            </w:r>
            <w:r>
              <w:rPr>
                <w:sz w:val="20"/>
              </w:rPr>
              <w:t>capacităţii</w:t>
            </w:r>
            <w:r>
              <w:rPr>
                <w:spacing w:val="1"/>
                <w:sz w:val="20"/>
              </w:rPr>
              <w:t xml:space="preserve"> </w:t>
            </w:r>
            <w:r>
              <w:rPr>
                <w:sz w:val="20"/>
              </w:rPr>
              <w:t>de</w:t>
            </w:r>
            <w:r>
              <w:rPr>
                <w:spacing w:val="1"/>
                <w:sz w:val="20"/>
              </w:rPr>
              <w:t xml:space="preserve"> </w:t>
            </w:r>
            <w:r>
              <w:rPr>
                <w:sz w:val="20"/>
              </w:rPr>
              <w:t>cazare.</w:t>
            </w:r>
            <w:r>
              <w:rPr>
                <w:spacing w:val="1"/>
                <w:sz w:val="20"/>
              </w:rPr>
              <w:t xml:space="preserve"> </w:t>
            </w:r>
            <w:r>
              <w:rPr>
                <w:sz w:val="20"/>
              </w:rPr>
              <w:t>Administratorul pensiunii poate oferi servicii de preparare</w:t>
            </w:r>
            <w:r>
              <w:rPr>
                <w:spacing w:val="-58"/>
                <w:sz w:val="20"/>
              </w:rPr>
              <w:t xml:space="preserve"> </w:t>
            </w:r>
            <w:r>
              <w:rPr>
                <w:sz w:val="20"/>
              </w:rPr>
              <w:t>şi servire a mesei pentru turiştii cazati, numai în regim de</w:t>
            </w:r>
            <w:r>
              <w:rPr>
                <w:spacing w:val="-58"/>
                <w:sz w:val="20"/>
              </w:rPr>
              <w:t xml:space="preserve"> </w:t>
            </w:r>
            <w:r>
              <w:rPr>
                <w:sz w:val="20"/>
              </w:rPr>
              <w:t>circuit</w:t>
            </w:r>
            <w:r>
              <w:rPr>
                <w:spacing w:val="2"/>
                <w:sz w:val="20"/>
              </w:rPr>
              <w:t xml:space="preserve"> </w:t>
            </w:r>
            <w:r>
              <w:rPr>
                <w:sz w:val="20"/>
              </w:rPr>
              <w:t>închis.</w:t>
            </w:r>
          </w:p>
          <w:p w14:paraId="65A4F627" w14:textId="77777777" w:rsidR="00BD35D5" w:rsidRDefault="00BD35D5">
            <w:pPr>
              <w:pStyle w:val="TableParagraph"/>
              <w:spacing w:before="2"/>
              <w:rPr>
                <w:rFonts w:ascii="Calibri"/>
                <w:i/>
                <w:sz w:val="19"/>
              </w:rPr>
            </w:pPr>
          </w:p>
          <w:p w14:paraId="0484103C" w14:textId="77777777" w:rsidR="00BD35D5" w:rsidRDefault="00000000">
            <w:pPr>
              <w:pStyle w:val="TableParagraph"/>
              <w:numPr>
                <w:ilvl w:val="0"/>
                <w:numId w:val="29"/>
              </w:numPr>
              <w:tabs>
                <w:tab w:val="left" w:pos="262"/>
              </w:tabs>
              <w:ind w:left="66" w:right="62" w:firstLine="0"/>
              <w:jc w:val="both"/>
              <w:rPr>
                <w:sz w:val="20"/>
              </w:rPr>
            </w:pPr>
            <w:r>
              <w:rPr>
                <w:sz w:val="20"/>
              </w:rPr>
              <w:t>Se</w:t>
            </w:r>
            <w:r>
              <w:rPr>
                <w:spacing w:val="1"/>
                <w:sz w:val="20"/>
              </w:rPr>
              <w:t xml:space="preserve"> </w:t>
            </w:r>
            <w:r>
              <w:rPr>
                <w:sz w:val="20"/>
              </w:rPr>
              <w:t>verifica</w:t>
            </w:r>
            <w:r>
              <w:rPr>
                <w:spacing w:val="1"/>
                <w:sz w:val="20"/>
              </w:rPr>
              <w:t xml:space="preserve"> </w:t>
            </w:r>
            <w:r>
              <w:rPr>
                <w:sz w:val="20"/>
              </w:rPr>
              <w:t>daca</w:t>
            </w:r>
            <w:r>
              <w:rPr>
                <w:spacing w:val="1"/>
                <w:sz w:val="20"/>
              </w:rPr>
              <w:t xml:space="preserve"> </w:t>
            </w:r>
            <w:r>
              <w:rPr>
                <w:sz w:val="20"/>
              </w:rPr>
              <w:t>in</w:t>
            </w:r>
            <w:r>
              <w:rPr>
                <w:spacing w:val="1"/>
                <w:sz w:val="20"/>
              </w:rPr>
              <w:t xml:space="preserve"> </w:t>
            </w:r>
            <w:r>
              <w:rPr>
                <w:sz w:val="20"/>
              </w:rPr>
              <w:t>studiul</w:t>
            </w:r>
            <w:r>
              <w:rPr>
                <w:spacing w:val="1"/>
                <w:sz w:val="20"/>
              </w:rPr>
              <w:t xml:space="preserve"> </w:t>
            </w:r>
            <w:r>
              <w:rPr>
                <w:sz w:val="20"/>
              </w:rPr>
              <w:t>de</w:t>
            </w:r>
            <w:r>
              <w:rPr>
                <w:spacing w:val="1"/>
                <w:sz w:val="20"/>
              </w:rPr>
              <w:t xml:space="preserve"> </w:t>
            </w:r>
            <w:r>
              <w:rPr>
                <w:sz w:val="20"/>
              </w:rPr>
              <w:t>fezabilitate</w:t>
            </w:r>
            <w:r>
              <w:rPr>
                <w:spacing w:val="1"/>
                <w:sz w:val="20"/>
              </w:rPr>
              <w:t xml:space="preserve"> </w:t>
            </w:r>
            <w:r>
              <w:rPr>
                <w:sz w:val="20"/>
              </w:rPr>
              <w:t>sunt</w:t>
            </w:r>
            <w:r>
              <w:rPr>
                <w:spacing w:val="1"/>
                <w:sz w:val="20"/>
              </w:rPr>
              <w:t xml:space="preserve"> </w:t>
            </w:r>
            <w:r>
              <w:rPr>
                <w:sz w:val="20"/>
              </w:rPr>
              <w:t>prezentate informatii privind activitatile desfasurate in</w:t>
            </w:r>
            <w:r>
              <w:rPr>
                <w:spacing w:val="1"/>
                <w:sz w:val="20"/>
              </w:rPr>
              <w:t xml:space="preserve"> </w:t>
            </w:r>
            <w:r>
              <w:rPr>
                <w:sz w:val="20"/>
              </w:rPr>
              <w:t>cadrul</w:t>
            </w:r>
            <w:r>
              <w:rPr>
                <w:spacing w:val="-1"/>
                <w:sz w:val="20"/>
              </w:rPr>
              <w:t xml:space="preserve"> </w:t>
            </w:r>
            <w:r>
              <w:rPr>
                <w:sz w:val="20"/>
              </w:rPr>
              <w:t>pensiunii</w:t>
            </w:r>
            <w:r>
              <w:rPr>
                <w:spacing w:val="2"/>
                <w:sz w:val="20"/>
              </w:rPr>
              <w:t xml:space="preserve"> </w:t>
            </w:r>
            <w:r>
              <w:rPr>
                <w:sz w:val="20"/>
              </w:rPr>
              <w:t>agroturistice:</w:t>
            </w:r>
          </w:p>
          <w:p w14:paraId="596F8E02" w14:textId="77777777" w:rsidR="00BD35D5" w:rsidRDefault="00000000">
            <w:pPr>
              <w:pStyle w:val="TableParagraph"/>
              <w:ind w:left="66" w:right="61" w:firstLine="62"/>
              <w:jc w:val="both"/>
              <w:rPr>
                <w:sz w:val="20"/>
              </w:rPr>
            </w:pPr>
            <w:r>
              <w:rPr>
                <w:sz w:val="20"/>
              </w:rPr>
              <w:t>-turiştilor</w:t>
            </w:r>
            <w:r>
              <w:rPr>
                <w:spacing w:val="1"/>
                <w:sz w:val="20"/>
              </w:rPr>
              <w:t xml:space="preserve"> </w:t>
            </w:r>
            <w:r>
              <w:rPr>
                <w:sz w:val="20"/>
              </w:rPr>
              <w:t>li</w:t>
            </w:r>
            <w:r>
              <w:rPr>
                <w:spacing w:val="1"/>
                <w:sz w:val="20"/>
              </w:rPr>
              <w:t xml:space="preserve"> </w:t>
            </w:r>
            <w:r>
              <w:rPr>
                <w:sz w:val="20"/>
              </w:rPr>
              <w:t>se</w:t>
            </w:r>
            <w:r>
              <w:rPr>
                <w:spacing w:val="1"/>
                <w:sz w:val="20"/>
              </w:rPr>
              <w:t xml:space="preserve"> </w:t>
            </w:r>
            <w:r>
              <w:rPr>
                <w:sz w:val="20"/>
              </w:rPr>
              <w:t>oferă</w:t>
            </w:r>
            <w:r>
              <w:rPr>
                <w:spacing w:val="1"/>
                <w:sz w:val="20"/>
              </w:rPr>
              <w:t xml:space="preserve"> </w:t>
            </w:r>
            <w:r>
              <w:rPr>
                <w:sz w:val="20"/>
              </w:rPr>
              <w:t>masa</w:t>
            </w:r>
            <w:r>
              <w:rPr>
                <w:spacing w:val="1"/>
                <w:sz w:val="20"/>
              </w:rPr>
              <w:t xml:space="preserve"> </w:t>
            </w:r>
            <w:r>
              <w:rPr>
                <w:sz w:val="20"/>
              </w:rPr>
              <w:t>preparată</w:t>
            </w:r>
            <w:r>
              <w:rPr>
                <w:spacing w:val="1"/>
                <w:sz w:val="20"/>
              </w:rPr>
              <w:t xml:space="preserve"> </w:t>
            </w:r>
            <w:r>
              <w:rPr>
                <w:sz w:val="20"/>
              </w:rPr>
              <w:t>din</w:t>
            </w:r>
            <w:r>
              <w:rPr>
                <w:spacing w:val="1"/>
                <w:sz w:val="20"/>
              </w:rPr>
              <w:t xml:space="preserve"> </w:t>
            </w:r>
            <w:r>
              <w:rPr>
                <w:sz w:val="20"/>
              </w:rPr>
              <w:t>produse</w:t>
            </w:r>
            <w:r>
              <w:rPr>
                <w:spacing w:val="1"/>
                <w:sz w:val="20"/>
              </w:rPr>
              <w:t xml:space="preserve"> </w:t>
            </w:r>
            <w:r>
              <w:rPr>
                <w:sz w:val="20"/>
              </w:rPr>
              <w:t>majoritar</w:t>
            </w:r>
            <w:r>
              <w:rPr>
                <w:spacing w:val="1"/>
                <w:sz w:val="20"/>
              </w:rPr>
              <w:t xml:space="preserve"> </w:t>
            </w:r>
            <w:r>
              <w:rPr>
                <w:sz w:val="20"/>
              </w:rPr>
              <w:t>naturale</w:t>
            </w:r>
            <w:r>
              <w:rPr>
                <w:spacing w:val="1"/>
                <w:sz w:val="20"/>
              </w:rPr>
              <w:t xml:space="preserve"> </w:t>
            </w:r>
            <w:r>
              <w:rPr>
                <w:sz w:val="20"/>
              </w:rPr>
              <w:t>din</w:t>
            </w:r>
            <w:r>
              <w:rPr>
                <w:spacing w:val="1"/>
                <w:sz w:val="20"/>
              </w:rPr>
              <w:t xml:space="preserve"> </w:t>
            </w:r>
            <w:r>
              <w:rPr>
                <w:sz w:val="20"/>
              </w:rPr>
              <w:t>gospodăria</w:t>
            </w:r>
            <w:r>
              <w:rPr>
                <w:spacing w:val="1"/>
                <w:sz w:val="20"/>
              </w:rPr>
              <w:t xml:space="preserve"> </w:t>
            </w:r>
            <w:r>
              <w:rPr>
                <w:sz w:val="20"/>
              </w:rPr>
              <w:t>proprie</w:t>
            </w:r>
            <w:r>
              <w:rPr>
                <w:spacing w:val="61"/>
                <w:sz w:val="20"/>
              </w:rPr>
              <w:t xml:space="preserve"> </w:t>
            </w:r>
            <w:r>
              <w:rPr>
                <w:sz w:val="20"/>
              </w:rPr>
              <w:t>(inclusiv</w:t>
            </w:r>
            <w:r>
              <w:rPr>
                <w:spacing w:val="1"/>
                <w:sz w:val="20"/>
              </w:rPr>
              <w:t xml:space="preserve"> </w:t>
            </w:r>
            <w:r>
              <w:rPr>
                <w:sz w:val="20"/>
              </w:rPr>
              <w:t>produse</w:t>
            </w:r>
            <w:r>
              <w:rPr>
                <w:spacing w:val="1"/>
                <w:sz w:val="20"/>
              </w:rPr>
              <w:t xml:space="preserve"> </w:t>
            </w:r>
            <w:r>
              <w:rPr>
                <w:sz w:val="20"/>
              </w:rPr>
              <w:t>piscicole)</w:t>
            </w:r>
            <w:r>
              <w:rPr>
                <w:spacing w:val="1"/>
                <w:sz w:val="20"/>
              </w:rPr>
              <w:t xml:space="preserve"> </w:t>
            </w:r>
            <w:r>
              <w:rPr>
                <w:sz w:val="20"/>
              </w:rPr>
              <w:t>sau</w:t>
            </w:r>
            <w:r>
              <w:rPr>
                <w:spacing w:val="1"/>
                <w:sz w:val="20"/>
              </w:rPr>
              <w:t xml:space="preserve"> </w:t>
            </w:r>
            <w:r>
              <w:rPr>
                <w:sz w:val="20"/>
              </w:rPr>
              <w:t>de</w:t>
            </w:r>
            <w:r>
              <w:rPr>
                <w:spacing w:val="1"/>
                <w:sz w:val="20"/>
              </w:rPr>
              <w:t xml:space="preserve"> </w:t>
            </w:r>
            <w:r>
              <w:rPr>
                <w:sz w:val="20"/>
              </w:rPr>
              <w:t>la</w:t>
            </w:r>
            <w:r>
              <w:rPr>
                <w:spacing w:val="61"/>
                <w:sz w:val="20"/>
              </w:rPr>
              <w:t xml:space="preserve"> </w:t>
            </w:r>
            <w:r>
              <w:rPr>
                <w:sz w:val="20"/>
              </w:rPr>
              <w:t>producători/pescari</w:t>
            </w:r>
            <w:r>
              <w:rPr>
                <w:spacing w:val="1"/>
                <w:sz w:val="20"/>
              </w:rPr>
              <w:t xml:space="preserve"> </w:t>
            </w:r>
            <w:r>
              <w:rPr>
                <w:sz w:val="20"/>
              </w:rPr>
              <w:t>autorizaţi</w:t>
            </w:r>
            <w:r>
              <w:rPr>
                <w:spacing w:val="-4"/>
                <w:sz w:val="20"/>
              </w:rPr>
              <w:t xml:space="preserve"> </w:t>
            </w:r>
            <w:r>
              <w:rPr>
                <w:sz w:val="20"/>
              </w:rPr>
              <w:t>de</w:t>
            </w:r>
            <w:r>
              <w:rPr>
                <w:spacing w:val="2"/>
                <w:sz w:val="20"/>
              </w:rPr>
              <w:t xml:space="preserve"> </w:t>
            </w:r>
            <w:r>
              <w:rPr>
                <w:sz w:val="20"/>
              </w:rPr>
              <w:t>pe</w:t>
            </w:r>
            <w:r>
              <w:rPr>
                <w:spacing w:val="-3"/>
                <w:sz w:val="20"/>
              </w:rPr>
              <w:t xml:space="preserve"> </w:t>
            </w:r>
            <w:r>
              <w:rPr>
                <w:sz w:val="20"/>
              </w:rPr>
              <w:t>plan</w:t>
            </w:r>
            <w:r>
              <w:rPr>
                <w:spacing w:val="1"/>
                <w:sz w:val="20"/>
              </w:rPr>
              <w:t xml:space="preserve"> </w:t>
            </w:r>
            <w:r>
              <w:rPr>
                <w:sz w:val="20"/>
              </w:rPr>
              <w:t>local</w:t>
            </w:r>
          </w:p>
          <w:p w14:paraId="27A7D61E" w14:textId="77777777" w:rsidR="00BD35D5" w:rsidRDefault="00000000">
            <w:pPr>
              <w:pStyle w:val="TableParagraph"/>
              <w:spacing w:line="242" w:lineRule="auto"/>
              <w:ind w:left="66" w:right="55"/>
              <w:jc w:val="both"/>
              <w:rPr>
                <w:sz w:val="20"/>
              </w:rPr>
            </w:pPr>
            <w:r>
              <w:rPr>
                <w:sz w:val="20"/>
              </w:rPr>
              <w:t>-</w:t>
            </w:r>
            <w:r>
              <w:rPr>
                <w:spacing w:val="1"/>
                <w:sz w:val="20"/>
              </w:rPr>
              <w:t xml:space="preserve"> </w:t>
            </w:r>
            <w:r>
              <w:rPr>
                <w:sz w:val="20"/>
              </w:rPr>
              <w:t>gazdele</w:t>
            </w:r>
            <w:r>
              <w:rPr>
                <w:spacing w:val="1"/>
                <w:sz w:val="20"/>
              </w:rPr>
              <w:t xml:space="preserve"> </w:t>
            </w:r>
            <w:r>
              <w:rPr>
                <w:sz w:val="20"/>
              </w:rPr>
              <w:t>se</w:t>
            </w:r>
            <w:r>
              <w:rPr>
                <w:spacing w:val="1"/>
                <w:sz w:val="20"/>
              </w:rPr>
              <w:t xml:space="preserve"> </w:t>
            </w:r>
            <w:r>
              <w:rPr>
                <w:sz w:val="20"/>
              </w:rPr>
              <w:t>ocupă</w:t>
            </w:r>
            <w:r>
              <w:rPr>
                <w:spacing w:val="1"/>
                <w:sz w:val="20"/>
              </w:rPr>
              <w:t xml:space="preserve"> </w:t>
            </w:r>
            <w:r>
              <w:rPr>
                <w:sz w:val="20"/>
              </w:rPr>
              <w:t>direct</w:t>
            </w:r>
            <w:r>
              <w:rPr>
                <w:spacing w:val="1"/>
                <w:sz w:val="20"/>
              </w:rPr>
              <w:t xml:space="preserve"> </w:t>
            </w:r>
            <w:r>
              <w:rPr>
                <w:sz w:val="20"/>
              </w:rPr>
              <w:t>de</w:t>
            </w:r>
            <w:r>
              <w:rPr>
                <w:spacing w:val="1"/>
                <w:sz w:val="20"/>
              </w:rPr>
              <w:t xml:space="preserve"> </w:t>
            </w:r>
            <w:r>
              <w:rPr>
                <w:sz w:val="20"/>
              </w:rPr>
              <w:t>primirea</w:t>
            </w:r>
            <w:r>
              <w:rPr>
                <w:spacing w:val="1"/>
                <w:sz w:val="20"/>
              </w:rPr>
              <w:t xml:space="preserve"> </w:t>
            </w:r>
            <w:r>
              <w:rPr>
                <w:sz w:val="20"/>
              </w:rPr>
              <w:t>turiştilor</w:t>
            </w:r>
            <w:r>
              <w:rPr>
                <w:spacing w:val="1"/>
                <w:sz w:val="20"/>
              </w:rPr>
              <w:t xml:space="preserve"> </w:t>
            </w:r>
            <w:r>
              <w:rPr>
                <w:sz w:val="20"/>
              </w:rPr>
              <w:t>şi</w:t>
            </w:r>
            <w:r>
              <w:rPr>
                <w:spacing w:val="1"/>
                <w:sz w:val="20"/>
              </w:rPr>
              <w:t xml:space="preserve"> </w:t>
            </w:r>
            <w:r>
              <w:rPr>
                <w:sz w:val="20"/>
              </w:rPr>
              <w:t>de</w:t>
            </w:r>
            <w:r>
              <w:rPr>
                <w:spacing w:val="-58"/>
                <w:sz w:val="20"/>
              </w:rPr>
              <w:t xml:space="preserve"> </w:t>
            </w:r>
            <w:r>
              <w:rPr>
                <w:sz w:val="20"/>
              </w:rPr>
              <w:t>programul acestora pe tot parcursul sejurului pe care îl</w:t>
            </w:r>
            <w:r>
              <w:rPr>
                <w:spacing w:val="1"/>
                <w:sz w:val="20"/>
              </w:rPr>
              <w:t xml:space="preserve"> </w:t>
            </w:r>
            <w:r>
              <w:rPr>
                <w:sz w:val="20"/>
              </w:rPr>
              <w:t>petrec la pensiune şi vor însoţi turiştii care participă la</w:t>
            </w:r>
            <w:r>
              <w:rPr>
                <w:spacing w:val="1"/>
                <w:sz w:val="20"/>
              </w:rPr>
              <w:t xml:space="preserve"> </w:t>
            </w:r>
            <w:r>
              <w:rPr>
                <w:sz w:val="20"/>
              </w:rPr>
              <w:t>activităţile</w:t>
            </w:r>
            <w:r>
              <w:rPr>
                <w:spacing w:val="-4"/>
                <w:sz w:val="20"/>
              </w:rPr>
              <w:t xml:space="preserve"> </w:t>
            </w:r>
            <w:r>
              <w:rPr>
                <w:sz w:val="20"/>
              </w:rPr>
              <w:t>gospodăreşti.</w:t>
            </w:r>
          </w:p>
          <w:p w14:paraId="6CCE0C3F" w14:textId="77777777" w:rsidR="00BD35D5" w:rsidRDefault="00000000">
            <w:pPr>
              <w:pStyle w:val="TableParagraph"/>
              <w:ind w:left="66" w:right="56"/>
              <w:jc w:val="both"/>
              <w:rPr>
                <w:sz w:val="20"/>
              </w:rPr>
            </w:pPr>
            <w:r>
              <w:rPr>
                <w:b/>
                <w:sz w:val="20"/>
              </w:rPr>
              <w:t>3</w:t>
            </w:r>
            <w:r>
              <w:rPr>
                <w:b/>
                <w:spacing w:val="1"/>
                <w:sz w:val="20"/>
              </w:rPr>
              <w:t xml:space="preserve"> </w:t>
            </w:r>
            <w:r>
              <w:rPr>
                <w:sz w:val="20"/>
              </w:rPr>
              <w:t>In</w:t>
            </w:r>
            <w:r>
              <w:rPr>
                <w:spacing w:val="1"/>
                <w:sz w:val="20"/>
              </w:rPr>
              <w:t xml:space="preserve"> </w:t>
            </w:r>
            <w:r>
              <w:rPr>
                <w:sz w:val="20"/>
              </w:rPr>
              <w:t>cadrul</w:t>
            </w:r>
            <w:r>
              <w:rPr>
                <w:spacing w:val="1"/>
                <w:sz w:val="20"/>
              </w:rPr>
              <w:t xml:space="preserve"> </w:t>
            </w:r>
            <w:r>
              <w:rPr>
                <w:sz w:val="20"/>
              </w:rPr>
              <w:t>pensiunilor</w:t>
            </w:r>
            <w:r>
              <w:rPr>
                <w:spacing w:val="1"/>
                <w:sz w:val="20"/>
              </w:rPr>
              <w:t xml:space="preserve"> </w:t>
            </w:r>
            <w:r>
              <w:rPr>
                <w:sz w:val="20"/>
              </w:rPr>
              <w:t>agroturistice</w:t>
            </w:r>
            <w:r>
              <w:rPr>
                <w:spacing w:val="1"/>
                <w:sz w:val="20"/>
              </w:rPr>
              <w:t xml:space="preserve"> </w:t>
            </w:r>
            <w:r>
              <w:rPr>
                <w:sz w:val="20"/>
              </w:rPr>
              <w:t>se desfăşoară cel</w:t>
            </w:r>
            <w:r>
              <w:rPr>
                <w:spacing w:val="1"/>
                <w:sz w:val="20"/>
              </w:rPr>
              <w:t xml:space="preserve"> </w:t>
            </w:r>
            <w:r>
              <w:rPr>
                <w:sz w:val="20"/>
              </w:rPr>
              <w:t>puţin</w:t>
            </w:r>
            <w:r>
              <w:rPr>
                <w:spacing w:val="1"/>
                <w:sz w:val="20"/>
              </w:rPr>
              <w:t xml:space="preserve"> </w:t>
            </w:r>
            <w:r>
              <w:rPr>
                <w:sz w:val="20"/>
              </w:rPr>
              <w:t>o</w:t>
            </w:r>
            <w:r>
              <w:rPr>
                <w:spacing w:val="1"/>
                <w:sz w:val="20"/>
              </w:rPr>
              <w:t xml:space="preserve"> </w:t>
            </w:r>
            <w:r>
              <w:rPr>
                <w:sz w:val="20"/>
              </w:rPr>
              <w:t>activitate</w:t>
            </w:r>
            <w:r>
              <w:rPr>
                <w:spacing w:val="1"/>
                <w:sz w:val="20"/>
              </w:rPr>
              <w:t xml:space="preserve"> </w:t>
            </w:r>
            <w:r>
              <w:rPr>
                <w:sz w:val="20"/>
              </w:rPr>
              <w:t>legată</w:t>
            </w:r>
            <w:r>
              <w:rPr>
                <w:spacing w:val="1"/>
                <w:sz w:val="20"/>
              </w:rPr>
              <w:t xml:space="preserve"> </w:t>
            </w:r>
            <w:r>
              <w:rPr>
                <w:sz w:val="20"/>
              </w:rPr>
              <w:t>de</w:t>
            </w:r>
            <w:r>
              <w:rPr>
                <w:spacing w:val="1"/>
                <w:sz w:val="20"/>
              </w:rPr>
              <w:t xml:space="preserve"> </w:t>
            </w:r>
            <w:r>
              <w:rPr>
                <w:sz w:val="20"/>
              </w:rPr>
              <w:t>agricultură,</w:t>
            </w:r>
            <w:r>
              <w:rPr>
                <w:spacing w:val="1"/>
                <w:sz w:val="20"/>
              </w:rPr>
              <w:t xml:space="preserve"> </w:t>
            </w:r>
            <w:r>
              <w:rPr>
                <w:sz w:val="20"/>
              </w:rPr>
              <w:t>creşterea</w:t>
            </w:r>
            <w:r>
              <w:rPr>
                <w:spacing w:val="-58"/>
                <w:sz w:val="20"/>
              </w:rPr>
              <w:t xml:space="preserve"> </w:t>
            </w:r>
            <w:r>
              <w:rPr>
                <w:sz w:val="20"/>
              </w:rPr>
              <w:t>animalelor, cultivarea diferitelor tipuri de plante, livezi</w:t>
            </w:r>
            <w:r>
              <w:rPr>
                <w:spacing w:val="1"/>
                <w:sz w:val="20"/>
              </w:rPr>
              <w:t xml:space="preserve"> </w:t>
            </w:r>
            <w:r>
              <w:rPr>
                <w:sz w:val="20"/>
              </w:rPr>
              <w:t>de</w:t>
            </w:r>
            <w:r>
              <w:rPr>
                <w:spacing w:val="2"/>
                <w:sz w:val="20"/>
              </w:rPr>
              <w:t xml:space="preserve"> </w:t>
            </w:r>
            <w:r>
              <w:rPr>
                <w:sz w:val="20"/>
              </w:rPr>
              <w:t>pomi</w:t>
            </w:r>
            <w:r>
              <w:rPr>
                <w:spacing w:val="-7"/>
                <w:sz w:val="20"/>
              </w:rPr>
              <w:t xml:space="preserve"> </w:t>
            </w:r>
            <w:r>
              <w:rPr>
                <w:sz w:val="20"/>
              </w:rPr>
              <w:t>fructiferi.</w:t>
            </w:r>
          </w:p>
          <w:p w14:paraId="37B8B470" w14:textId="77777777" w:rsidR="00BD35D5" w:rsidRDefault="00000000">
            <w:pPr>
              <w:pStyle w:val="TableParagraph"/>
              <w:ind w:left="66" w:right="60"/>
              <w:jc w:val="both"/>
              <w:rPr>
                <w:sz w:val="20"/>
              </w:rPr>
            </w:pPr>
            <w:r>
              <w:rPr>
                <w:sz w:val="20"/>
              </w:rPr>
              <w:t>Activităţile</w:t>
            </w:r>
            <w:r>
              <w:rPr>
                <w:spacing w:val="1"/>
                <w:sz w:val="20"/>
              </w:rPr>
              <w:t xml:space="preserve"> </w:t>
            </w:r>
            <w:r>
              <w:rPr>
                <w:sz w:val="20"/>
              </w:rPr>
              <w:t>în</w:t>
            </w:r>
            <w:r>
              <w:rPr>
                <w:spacing w:val="1"/>
                <w:sz w:val="20"/>
              </w:rPr>
              <w:t xml:space="preserve"> </w:t>
            </w:r>
            <w:r>
              <w:rPr>
                <w:sz w:val="20"/>
              </w:rPr>
              <w:t>cauză</w:t>
            </w:r>
            <w:r>
              <w:rPr>
                <w:spacing w:val="1"/>
                <w:sz w:val="20"/>
              </w:rPr>
              <w:t xml:space="preserve"> </w:t>
            </w:r>
            <w:r>
              <w:rPr>
                <w:sz w:val="20"/>
              </w:rPr>
              <w:t>trebuie</w:t>
            </w:r>
            <w:r>
              <w:rPr>
                <w:spacing w:val="1"/>
                <w:sz w:val="20"/>
              </w:rPr>
              <w:t xml:space="preserve"> </w:t>
            </w:r>
            <w:r>
              <w:rPr>
                <w:sz w:val="20"/>
              </w:rPr>
              <w:t>să</w:t>
            </w:r>
            <w:r>
              <w:rPr>
                <w:spacing w:val="1"/>
                <w:sz w:val="20"/>
              </w:rPr>
              <w:t xml:space="preserve"> </w:t>
            </w:r>
            <w:r>
              <w:rPr>
                <w:sz w:val="20"/>
              </w:rPr>
              <w:t>se</w:t>
            </w:r>
            <w:r>
              <w:rPr>
                <w:spacing w:val="1"/>
                <w:sz w:val="20"/>
              </w:rPr>
              <w:t xml:space="preserve"> </w:t>
            </w:r>
            <w:r>
              <w:rPr>
                <w:sz w:val="20"/>
              </w:rPr>
              <w:t>desfăşoare</w:t>
            </w:r>
            <w:r>
              <w:rPr>
                <w:spacing w:val="1"/>
                <w:sz w:val="20"/>
              </w:rPr>
              <w:t xml:space="preserve"> </w:t>
            </w:r>
            <w:r>
              <w:rPr>
                <w:sz w:val="20"/>
              </w:rPr>
              <w:t>în</w:t>
            </w:r>
            <w:r>
              <w:rPr>
                <w:spacing w:val="1"/>
                <w:sz w:val="20"/>
              </w:rPr>
              <w:t xml:space="preserve"> </w:t>
            </w:r>
            <w:r>
              <w:rPr>
                <w:sz w:val="20"/>
              </w:rPr>
              <w:t>mod</w:t>
            </w:r>
            <w:r>
              <w:rPr>
                <w:spacing w:val="1"/>
                <w:sz w:val="20"/>
              </w:rPr>
              <w:t xml:space="preserve"> </w:t>
            </w:r>
            <w:r>
              <w:rPr>
                <w:sz w:val="20"/>
              </w:rPr>
              <w:t>continuu sau în funcţie de specific şi sezonalitate, să aibă</w:t>
            </w:r>
            <w:r>
              <w:rPr>
                <w:spacing w:val="-58"/>
                <w:sz w:val="20"/>
              </w:rPr>
              <w:t xml:space="preserve"> </w:t>
            </w:r>
            <w:r>
              <w:rPr>
                <w:sz w:val="20"/>
              </w:rPr>
              <w:t>caracter</w:t>
            </w:r>
            <w:r>
              <w:rPr>
                <w:spacing w:val="-1"/>
                <w:sz w:val="20"/>
              </w:rPr>
              <w:t xml:space="preserve"> </w:t>
            </w:r>
            <w:r>
              <w:rPr>
                <w:sz w:val="20"/>
              </w:rPr>
              <w:t>de</w:t>
            </w:r>
            <w:r>
              <w:rPr>
                <w:spacing w:val="2"/>
                <w:sz w:val="20"/>
              </w:rPr>
              <w:t xml:space="preserve"> </w:t>
            </w:r>
            <w:r>
              <w:rPr>
                <w:sz w:val="20"/>
              </w:rPr>
              <w:t>repetabilitate.</w:t>
            </w:r>
          </w:p>
          <w:p w14:paraId="43EF07BA" w14:textId="77777777" w:rsidR="00BD35D5" w:rsidRDefault="00000000">
            <w:pPr>
              <w:pStyle w:val="TableParagraph"/>
              <w:ind w:left="66" w:right="56"/>
              <w:jc w:val="both"/>
              <w:rPr>
                <w:sz w:val="20"/>
              </w:rPr>
            </w:pPr>
            <w:r>
              <w:rPr>
                <w:sz w:val="20"/>
              </w:rPr>
              <w:t>Expertul</w:t>
            </w:r>
            <w:r>
              <w:rPr>
                <w:spacing w:val="1"/>
                <w:sz w:val="20"/>
              </w:rPr>
              <w:t xml:space="preserve"> </w:t>
            </w:r>
            <w:r>
              <w:rPr>
                <w:sz w:val="20"/>
              </w:rPr>
              <w:t>trebuie</w:t>
            </w:r>
            <w:r>
              <w:rPr>
                <w:spacing w:val="1"/>
                <w:sz w:val="20"/>
              </w:rPr>
              <w:t xml:space="preserve"> </w:t>
            </w:r>
            <w:r>
              <w:rPr>
                <w:sz w:val="20"/>
              </w:rPr>
              <w:t>sa</w:t>
            </w:r>
            <w:r>
              <w:rPr>
                <w:spacing w:val="1"/>
                <w:sz w:val="20"/>
              </w:rPr>
              <w:t xml:space="preserve"> </w:t>
            </w:r>
            <w:r>
              <w:rPr>
                <w:sz w:val="20"/>
              </w:rPr>
              <w:t>verifice</w:t>
            </w:r>
            <w:r>
              <w:rPr>
                <w:spacing w:val="1"/>
                <w:sz w:val="20"/>
              </w:rPr>
              <w:t xml:space="preserve"> </w:t>
            </w:r>
            <w:r>
              <w:rPr>
                <w:sz w:val="20"/>
              </w:rPr>
              <w:t>dacă</w:t>
            </w:r>
            <w:r>
              <w:rPr>
                <w:spacing w:val="1"/>
                <w:sz w:val="20"/>
              </w:rPr>
              <w:t xml:space="preserve"> </w:t>
            </w:r>
            <w:r>
              <w:rPr>
                <w:sz w:val="20"/>
              </w:rPr>
              <w:t>din</w:t>
            </w:r>
            <w:r>
              <w:rPr>
                <w:spacing w:val="1"/>
                <w:sz w:val="20"/>
              </w:rPr>
              <w:t xml:space="preserve"> </w:t>
            </w:r>
            <w:r>
              <w:rPr>
                <w:sz w:val="20"/>
              </w:rPr>
              <w:t>Studiul</w:t>
            </w:r>
            <w:r>
              <w:rPr>
                <w:spacing w:val="1"/>
                <w:sz w:val="20"/>
              </w:rPr>
              <w:t xml:space="preserve"> </w:t>
            </w:r>
            <w:r>
              <w:rPr>
                <w:sz w:val="20"/>
              </w:rPr>
              <w:t>de</w:t>
            </w:r>
            <w:r>
              <w:rPr>
                <w:spacing w:val="1"/>
                <w:sz w:val="20"/>
              </w:rPr>
              <w:t xml:space="preserve"> </w:t>
            </w:r>
            <w:r>
              <w:rPr>
                <w:sz w:val="20"/>
              </w:rPr>
              <w:t>Fezabilitate (doc.1) si in baza de date APIA/ANSVSA sau</w:t>
            </w:r>
            <w:r>
              <w:rPr>
                <w:spacing w:val="1"/>
                <w:sz w:val="20"/>
              </w:rPr>
              <w:t xml:space="preserve"> </w:t>
            </w:r>
            <w:r>
              <w:rPr>
                <w:sz w:val="20"/>
              </w:rPr>
              <w:t>din extrasul din Registrul Agricol de la Primarie, rezulta</w:t>
            </w:r>
            <w:r>
              <w:rPr>
                <w:spacing w:val="1"/>
                <w:sz w:val="20"/>
              </w:rPr>
              <w:t xml:space="preserve"> </w:t>
            </w:r>
            <w:r>
              <w:rPr>
                <w:sz w:val="20"/>
              </w:rPr>
              <w:t>desfasurarea unei activitati agricole de catre solicitant în</w:t>
            </w:r>
            <w:r>
              <w:rPr>
                <w:spacing w:val="1"/>
                <w:sz w:val="20"/>
              </w:rPr>
              <w:t xml:space="preserve"> </w:t>
            </w:r>
            <w:r>
              <w:rPr>
                <w:sz w:val="20"/>
              </w:rPr>
              <w:t>UAT-ul</w:t>
            </w:r>
            <w:r>
              <w:rPr>
                <w:spacing w:val="-1"/>
                <w:sz w:val="20"/>
              </w:rPr>
              <w:t xml:space="preserve"> </w:t>
            </w:r>
            <w:r>
              <w:rPr>
                <w:sz w:val="20"/>
              </w:rPr>
              <w:t>în</w:t>
            </w:r>
            <w:r>
              <w:rPr>
                <w:spacing w:val="-3"/>
                <w:sz w:val="20"/>
              </w:rPr>
              <w:t xml:space="preserve"> </w:t>
            </w:r>
            <w:r>
              <w:rPr>
                <w:sz w:val="20"/>
              </w:rPr>
              <w:t>care</w:t>
            </w:r>
            <w:r>
              <w:rPr>
                <w:spacing w:val="-3"/>
                <w:sz w:val="20"/>
              </w:rPr>
              <w:t xml:space="preserve"> </w:t>
            </w:r>
            <w:r>
              <w:rPr>
                <w:sz w:val="20"/>
              </w:rPr>
              <w:t>va realiza</w:t>
            </w:r>
            <w:r>
              <w:rPr>
                <w:spacing w:val="1"/>
                <w:sz w:val="20"/>
              </w:rPr>
              <w:t xml:space="preserve"> </w:t>
            </w:r>
            <w:r>
              <w:rPr>
                <w:sz w:val="20"/>
              </w:rPr>
              <w:t>investiția.</w:t>
            </w:r>
          </w:p>
          <w:p w14:paraId="440838A5" w14:textId="77777777" w:rsidR="00BD35D5" w:rsidRDefault="00000000">
            <w:pPr>
              <w:pStyle w:val="TableParagraph"/>
              <w:spacing w:line="230" w:lineRule="exact"/>
              <w:ind w:left="66" w:right="56"/>
              <w:jc w:val="both"/>
              <w:rPr>
                <w:sz w:val="20"/>
              </w:rPr>
            </w:pPr>
            <w:r>
              <w:rPr>
                <w:sz w:val="20"/>
              </w:rPr>
              <w:t>Suprafeţele</w:t>
            </w:r>
            <w:r>
              <w:rPr>
                <w:spacing w:val="1"/>
                <w:sz w:val="20"/>
              </w:rPr>
              <w:t xml:space="preserve"> </w:t>
            </w:r>
            <w:r>
              <w:rPr>
                <w:sz w:val="20"/>
              </w:rPr>
              <w:t>destinate</w:t>
            </w:r>
            <w:r>
              <w:rPr>
                <w:spacing w:val="1"/>
                <w:sz w:val="20"/>
              </w:rPr>
              <w:t xml:space="preserve"> </w:t>
            </w:r>
            <w:r>
              <w:rPr>
                <w:sz w:val="20"/>
              </w:rPr>
              <w:t>activităţilor</w:t>
            </w:r>
            <w:r>
              <w:rPr>
                <w:spacing w:val="1"/>
                <w:sz w:val="20"/>
              </w:rPr>
              <w:t xml:space="preserve"> </w:t>
            </w:r>
            <w:r>
              <w:rPr>
                <w:sz w:val="20"/>
              </w:rPr>
              <w:t>agricole</w:t>
            </w:r>
            <w:r>
              <w:rPr>
                <w:spacing w:val="1"/>
                <w:sz w:val="20"/>
              </w:rPr>
              <w:t xml:space="preserve"> </w:t>
            </w:r>
            <w:r>
              <w:rPr>
                <w:sz w:val="20"/>
              </w:rPr>
              <w:t>pentru</w:t>
            </w:r>
            <w:r>
              <w:rPr>
                <w:spacing w:val="-58"/>
                <w:sz w:val="20"/>
              </w:rPr>
              <w:t xml:space="preserve"> </w:t>
            </w:r>
            <w:r>
              <w:rPr>
                <w:sz w:val="20"/>
              </w:rPr>
              <w:t>agropensiune pot fi desfăşurate şi în altă locaţie proprie</w:t>
            </w:r>
            <w:r>
              <w:rPr>
                <w:spacing w:val="1"/>
                <w:sz w:val="20"/>
              </w:rPr>
              <w:t xml:space="preserve"> </w:t>
            </w:r>
            <w:r>
              <w:rPr>
                <w:sz w:val="20"/>
              </w:rPr>
              <w:t>faţă</w:t>
            </w:r>
            <w:r>
              <w:rPr>
                <w:spacing w:val="32"/>
                <w:sz w:val="20"/>
              </w:rPr>
              <w:t xml:space="preserve"> </w:t>
            </w:r>
            <w:r>
              <w:rPr>
                <w:sz w:val="20"/>
              </w:rPr>
              <w:t>de</w:t>
            </w:r>
            <w:r>
              <w:rPr>
                <w:spacing w:val="28"/>
                <w:sz w:val="20"/>
              </w:rPr>
              <w:t xml:space="preserve"> </w:t>
            </w:r>
            <w:r>
              <w:rPr>
                <w:sz w:val="20"/>
              </w:rPr>
              <w:t>amplasamentul</w:t>
            </w:r>
            <w:r>
              <w:rPr>
                <w:spacing w:val="31"/>
                <w:sz w:val="20"/>
              </w:rPr>
              <w:t xml:space="preserve"> </w:t>
            </w:r>
            <w:r>
              <w:rPr>
                <w:sz w:val="20"/>
              </w:rPr>
              <w:t>pensiunii</w:t>
            </w:r>
            <w:r>
              <w:rPr>
                <w:spacing w:val="33"/>
                <w:sz w:val="20"/>
              </w:rPr>
              <w:t xml:space="preserve"> </w:t>
            </w:r>
            <w:r>
              <w:rPr>
                <w:sz w:val="20"/>
              </w:rPr>
              <w:t>agroturistice,</w:t>
            </w:r>
            <w:r>
              <w:rPr>
                <w:spacing w:val="31"/>
                <w:sz w:val="20"/>
              </w:rPr>
              <w:t xml:space="preserve"> </w:t>
            </w:r>
            <w:r>
              <w:rPr>
                <w:sz w:val="20"/>
              </w:rPr>
              <w:t>cu</w:t>
            </w:r>
          </w:p>
        </w:tc>
      </w:tr>
    </w:tbl>
    <w:p w14:paraId="50FBD77B" w14:textId="77777777" w:rsidR="00BD35D5" w:rsidRDefault="00BD35D5">
      <w:pPr>
        <w:spacing w:line="230" w:lineRule="exact"/>
        <w:jc w:val="both"/>
        <w:rPr>
          <w:sz w:val="20"/>
        </w:rPr>
        <w:sectPr w:rsidR="00BD35D5">
          <w:pgSz w:w="11910" w:h="16840"/>
          <w:pgMar w:top="1720" w:right="300" w:bottom="280" w:left="820" w:header="706" w:footer="0" w:gutter="0"/>
          <w:cols w:space="720"/>
        </w:sectPr>
      </w:pP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43"/>
        <w:gridCol w:w="5388"/>
      </w:tblGrid>
      <w:tr w:rsidR="00BD35D5" w14:paraId="747205D4" w14:textId="77777777">
        <w:trPr>
          <w:trHeight w:val="8594"/>
        </w:trPr>
        <w:tc>
          <w:tcPr>
            <w:tcW w:w="4043" w:type="dxa"/>
          </w:tcPr>
          <w:p w14:paraId="688669D0" w14:textId="77777777" w:rsidR="00BD35D5" w:rsidRDefault="00BD35D5">
            <w:pPr>
              <w:pStyle w:val="TableParagraph"/>
              <w:rPr>
                <w:rFonts w:ascii="Times New Roman"/>
                <w:sz w:val="20"/>
              </w:rPr>
            </w:pPr>
          </w:p>
        </w:tc>
        <w:tc>
          <w:tcPr>
            <w:tcW w:w="5388" w:type="dxa"/>
          </w:tcPr>
          <w:p w14:paraId="0796527E" w14:textId="77777777" w:rsidR="00BD35D5" w:rsidRDefault="00000000">
            <w:pPr>
              <w:pStyle w:val="TableParagraph"/>
              <w:spacing w:line="237" w:lineRule="auto"/>
              <w:ind w:left="71" w:right="60"/>
              <w:jc w:val="both"/>
              <w:rPr>
                <w:sz w:val="20"/>
              </w:rPr>
            </w:pPr>
            <w:r>
              <w:rPr>
                <w:sz w:val="20"/>
              </w:rPr>
              <w:t>condiţia</w:t>
            </w:r>
            <w:r>
              <w:rPr>
                <w:spacing w:val="1"/>
                <w:sz w:val="20"/>
              </w:rPr>
              <w:t xml:space="preserve"> </w:t>
            </w:r>
            <w:r>
              <w:rPr>
                <w:sz w:val="20"/>
              </w:rPr>
              <w:t>ca</w:t>
            </w:r>
            <w:r>
              <w:rPr>
                <w:spacing w:val="1"/>
                <w:sz w:val="20"/>
              </w:rPr>
              <w:t xml:space="preserve"> </w:t>
            </w:r>
            <w:r>
              <w:rPr>
                <w:sz w:val="20"/>
              </w:rPr>
              <w:t>aceste</w:t>
            </w:r>
            <w:r>
              <w:rPr>
                <w:spacing w:val="1"/>
                <w:sz w:val="20"/>
              </w:rPr>
              <w:t xml:space="preserve"> </w:t>
            </w:r>
            <w:r>
              <w:rPr>
                <w:sz w:val="20"/>
              </w:rPr>
              <w:t>suprafeţe</w:t>
            </w:r>
            <w:r>
              <w:rPr>
                <w:spacing w:val="1"/>
                <w:sz w:val="20"/>
              </w:rPr>
              <w:t xml:space="preserve"> </w:t>
            </w:r>
            <w:r>
              <w:rPr>
                <w:sz w:val="20"/>
              </w:rPr>
              <w:t>să</w:t>
            </w:r>
            <w:r>
              <w:rPr>
                <w:spacing w:val="1"/>
                <w:sz w:val="20"/>
              </w:rPr>
              <w:t xml:space="preserve"> </w:t>
            </w:r>
            <w:r>
              <w:rPr>
                <w:sz w:val="20"/>
              </w:rPr>
              <w:t>fie</w:t>
            </w:r>
            <w:r>
              <w:rPr>
                <w:spacing w:val="1"/>
                <w:sz w:val="20"/>
              </w:rPr>
              <w:t xml:space="preserve"> </w:t>
            </w:r>
            <w:r>
              <w:rPr>
                <w:sz w:val="20"/>
              </w:rPr>
              <w:t>cuprinse</w:t>
            </w:r>
            <w:r>
              <w:rPr>
                <w:spacing w:val="1"/>
                <w:sz w:val="20"/>
              </w:rPr>
              <w:t xml:space="preserve"> </w:t>
            </w:r>
            <w:r>
              <w:rPr>
                <w:sz w:val="20"/>
              </w:rPr>
              <w:t>pe</w:t>
            </w:r>
            <w:r>
              <w:rPr>
                <w:spacing w:val="1"/>
                <w:sz w:val="20"/>
              </w:rPr>
              <w:t xml:space="preserve"> </w:t>
            </w:r>
            <w:r>
              <w:rPr>
                <w:sz w:val="20"/>
              </w:rPr>
              <w:t>raza</w:t>
            </w:r>
            <w:r>
              <w:rPr>
                <w:spacing w:val="1"/>
                <w:sz w:val="20"/>
              </w:rPr>
              <w:t xml:space="preserve"> </w:t>
            </w:r>
            <w:r>
              <w:rPr>
                <w:sz w:val="20"/>
              </w:rPr>
              <w:t>administrativ-teritorială</w:t>
            </w:r>
            <w:r>
              <w:rPr>
                <w:spacing w:val="-1"/>
                <w:sz w:val="20"/>
              </w:rPr>
              <w:t xml:space="preserve"> </w:t>
            </w:r>
            <w:r>
              <w:rPr>
                <w:sz w:val="20"/>
              </w:rPr>
              <w:t>a</w:t>
            </w:r>
            <w:r>
              <w:rPr>
                <w:spacing w:val="-4"/>
                <w:sz w:val="20"/>
              </w:rPr>
              <w:t xml:space="preserve"> </w:t>
            </w:r>
            <w:r>
              <w:rPr>
                <w:sz w:val="20"/>
              </w:rPr>
              <w:t>aceleiaşi</w:t>
            </w:r>
            <w:r>
              <w:rPr>
                <w:spacing w:val="-5"/>
                <w:sz w:val="20"/>
              </w:rPr>
              <w:t xml:space="preserve"> </w:t>
            </w:r>
            <w:r>
              <w:rPr>
                <w:sz w:val="20"/>
              </w:rPr>
              <w:t>localităţi.</w:t>
            </w:r>
          </w:p>
          <w:p w14:paraId="2CE75DE7" w14:textId="77777777" w:rsidR="00BD35D5" w:rsidRDefault="00000000">
            <w:pPr>
              <w:pStyle w:val="TableParagraph"/>
              <w:ind w:left="71" w:right="50"/>
              <w:jc w:val="both"/>
              <w:rPr>
                <w:sz w:val="20"/>
              </w:rPr>
            </w:pPr>
            <w:r>
              <w:rPr>
                <w:sz w:val="20"/>
              </w:rPr>
              <w:t>Activitatea</w:t>
            </w:r>
            <w:r>
              <w:rPr>
                <w:spacing w:val="1"/>
                <w:sz w:val="20"/>
              </w:rPr>
              <w:t xml:space="preserve"> </w:t>
            </w:r>
            <w:r>
              <w:rPr>
                <w:sz w:val="20"/>
              </w:rPr>
              <w:t>de</w:t>
            </w:r>
            <w:r>
              <w:rPr>
                <w:spacing w:val="1"/>
                <w:sz w:val="20"/>
              </w:rPr>
              <w:t xml:space="preserve"> </w:t>
            </w:r>
            <w:r>
              <w:rPr>
                <w:sz w:val="20"/>
              </w:rPr>
              <w:t>agroturism</w:t>
            </w:r>
            <w:r>
              <w:rPr>
                <w:spacing w:val="1"/>
                <w:sz w:val="20"/>
              </w:rPr>
              <w:t xml:space="preserve"> </w:t>
            </w:r>
            <w:r>
              <w:rPr>
                <w:sz w:val="20"/>
              </w:rPr>
              <w:t>propusa</w:t>
            </w:r>
            <w:r>
              <w:rPr>
                <w:spacing w:val="1"/>
                <w:sz w:val="20"/>
              </w:rPr>
              <w:t xml:space="preserve"> </w:t>
            </w:r>
            <w:r>
              <w:rPr>
                <w:sz w:val="20"/>
              </w:rPr>
              <w:t>in</w:t>
            </w:r>
            <w:r>
              <w:rPr>
                <w:spacing w:val="1"/>
                <w:sz w:val="20"/>
              </w:rPr>
              <w:t xml:space="preserve"> </w:t>
            </w:r>
            <w:r>
              <w:rPr>
                <w:sz w:val="20"/>
              </w:rPr>
              <w:t>studiul</w:t>
            </w:r>
            <w:r>
              <w:rPr>
                <w:spacing w:val="1"/>
                <w:sz w:val="20"/>
              </w:rPr>
              <w:t xml:space="preserve"> </w:t>
            </w:r>
            <w:r>
              <w:rPr>
                <w:sz w:val="20"/>
              </w:rPr>
              <w:t>de</w:t>
            </w:r>
            <w:r>
              <w:rPr>
                <w:spacing w:val="1"/>
                <w:sz w:val="20"/>
              </w:rPr>
              <w:t xml:space="preserve"> </w:t>
            </w:r>
            <w:r>
              <w:rPr>
                <w:sz w:val="20"/>
              </w:rPr>
              <w:t>fezabilitate</w:t>
            </w:r>
            <w:r>
              <w:rPr>
                <w:spacing w:val="1"/>
                <w:sz w:val="20"/>
              </w:rPr>
              <w:t xml:space="preserve"> </w:t>
            </w:r>
            <w:r>
              <w:rPr>
                <w:sz w:val="20"/>
              </w:rPr>
              <w:t>trebuie</w:t>
            </w:r>
            <w:r>
              <w:rPr>
                <w:spacing w:val="1"/>
                <w:sz w:val="20"/>
              </w:rPr>
              <w:t xml:space="preserve"> </w:t>
            </w:r>
            <w:r>
              <w:rPr>
                <w:sz w:val="20"/>
              </w:rPr>
              <w:t>sa</w:t>
            </w:r>
            <w:r>
              <w:rPr>
                <w:spacing w:val="1"/>
                <w:sz w:val="20"/>
              </w:rPr>
              <w:t xml:space="preserve"> </w:t>
            </w:r>
            <w:r>
              <w:rPr>
                <w:sz w:val="20"/>
              </w:rPr>
              <w:t>respecte</w:t>
            </w:r>
            <w:r>
              <w:rPr>
                <w:spacing w:val="1"/>
                <w:sz w:val="20"/>
              </w:rPr>
              <w:t xml:space="preserve"> </w:t>
            </w:r>
            <w:r>
              <w:rPr>
                <w:sz w:val="20"/>
              </w:rPr>
              <w:t>toate</w:t>
            </w:r>
            <w:r>
              <w:rPr>
                <w:spacing w:val="1"/>
                <w:sz w:val="20"/>
              </w:rPr>
              <w:t xml:space="preserve"> </w:t>
            </w:r>
            <w:r>
              <w:rPr>
                <w:sz w:val="20"/>
              </w:rPr>
              <w:t>conditiile</w:t>
            </w:r>
            <w:r>
              <w:rPr>
                <w:spacing w:val="1"/>
                <w:sz w:val="20"/>
              </w:rPr>
              <w:t xml:space="preserve"> </w:t>
            </w:r>
            <w:r>
              <w:rPr>
                <w:sz w:val="20"/>
              </w:rPr>
              <w:t>referitoare la agroturism prevazute in ordinul 65/2013 cu</w:t>
            </w:r>
            <w:r>
              <w:rPr>
                <w:spacing w:val="1"/>
                <w:sz w:val="20"/>
              </w:rPr>
              <w:t xml:space="preserve"> </w:t>
            </w:r>
            <w:r>
              <w:rPr>
                <w:sz w:val="20"/>
              </w:rPr>
              <w:t>modificarile</w:t>
            </w:r>
            <w:r>
              <w:rPr>
                <w:spacing w:val="1"/>
                <w:sz w:val="20"/>
              </w:rPr>
              <w:t xml:space="preserve"> </w:t>
            </w:r>
            <w:r>
              <w:rPr>
                <w:sz w:val="20"/>
              </w:rPr>
              <w:t>si</w:t>
            </w:r>
            <w:r>
              <w:rPr>
                <w:spacing w:val="1"/>
                <w:sz w:val="20"/>
              </w:rPr>
              <w:t xml:space="preserve"> </w:t>
            </w:r>
            <w:r>
              <w:rPr>
                <w:sz w:val="20"/>
              </w:rPr>
              <w:t>completarile</w:t>
            </w:r>
            <w:r>
              <w:rPr>
                <w:spacing w:val="1"/>
                <w:sz w:val="20"/>
              </w:rPr>
              <w:t xml:space="preserve"> </w:t>
            </w:r>
            <w:r>
              <w:rPr>
                <w:sz w:val="20"/>
              </w:rPr>
              <w:t>ulterioare</w:t>
            </w:r>
            <w:r>
              <w:rPr>
                <w:spacing w:val="1"/>
                <w:sz w:val="20"/>
              </w:rPr>
              <w:t xml:space="preserve"> </w:t>
            </w:r>
            <w:r>
              <w:rPr>
                <w:sz w:val="20"/>
              </w:rPr>
              <w:t>coroborat</w:t>
            </w:r>
            <w:r>
              <w:rPr>
                <w:spacing w:val="1"/>
                <w:sz w:val="20"/>
              </w:rPr>
              <w:t xml:space="preserve"> </w:t>
            </w:r>
            <w:r>
              <w:rPr>
                <w:sz w:val="20"/>
              </w:rPr>
              <w:t>cu</w:t>
            </w:r>
            <w:r>
              <w:rPr>
                <w:spacing w:val="-58"/>
                <w:sz w:val="20"/>
              </w:rPr>
              <w:t xml:space="preserve"> </w:t>
            </w:r>
            <w:r>
              <w:rPr>
                <w:sz w:val="20"/>
              </w:rPr>
              <w:t>Ordinul</w:t>
            </w:r>
            <w:r>
              <w:rPr>
                <w:spacing w:val="-1"/>
                <w:sz w:val="20"/>
              </w:rPr>
              <w:t xml:space="preserve"> </w:t>
            </w:r>
            <w:r>
              <w:rPr>
                <w:sz w:val="20"/>
              </w:rPr>
              <w:t>nr.</w:t>
            </w:r>
            <w:r>
              <w:rPr>
                <w:spacing w:val="-1"/>
                <w:sz w:val="20"/>
              </w:rPr>
              <w:t xml:space="preserve"> </w:t>
            </w:r>
            <w:r>
              <w:rPr>
                <w:sz w:val="20"/>
              </w:rPr>
              <w:t>1731/2015.</w:t>
            </w:r>
          </w:p>
          <w:p w14:paraId="430A2E40" w14:textId="77777777" w:rsidR="00BD35D5" w:rsidRDefault="00000000">
            <w:pPr>
              <w:pStyle w:val="TableParagraph"/>
              <w:ind w:left="71" w:right="56"/>
              <w:jc w:val="both"/>
              <w:rPr>
                <w:sz w:val="20"/>
              </w:rPr>
            </w:pPr>
            <w:r>
              <w:rPr>
                <w:sz w:val="20"/>
              </w:rPr>
              <w:t>Expertii</w:t>
            </w:r>
            <w:r>
              <w:rPr>
                <w:spacing w:val="1"/>
                <w:sz w:val="20"/>
              </w:rPr>
              <w:t xml:space="preserve"> </w:t>
            </w:r>
            <w:r>
              <w:rPr>
                <w:sz w:val="20"/>
              </w:rPr>
              <w:t>vor</w:t>
            </w:r>
            <w:r>
              <w:rPr>
                <w:spacing w:val="1"/>
                <w:sz w:val="20"/>
              </w:rPr>
              <w:t xml:space="preserve"> </w:t>
            </w:r>
            <w:r>
              <w:rPr>
                <w:sz w:val="20"/>
              </w:rPr>
              <w:t>verifica</w:t>
            </w:r>
            <w:r>
              <w:rPr>
                <w:spacing w:val="1"/>
                <w:sz w:val="20"/>
              </w:rPr>
              <w:t xml:space="preserve"> </w:t>
            </w:r>
            <w:r>
              <w:rPr>
                <w:sz w:val="20"/>
              </w:rPr>
              <w:t>aceste</w:t>
            </w:r>
            <w:r>
              <w:rPr>
                <w:spacing w:val="1"/>
                <w:sz w:val="20"/>
              </w:rPr>
              <w:t xml:space="preserve"> </w:t>
            </w:r>
            <w:r>
              <w:rPr>
                <w:sz w:val="20"/>
              </w:rPr>
              <w:t>documente</w:t>
            </w:r>
            <w:r>
              <w:rPr>
                <w:spacing w:val="1"/>
                <w:sz w:val="20"/>
              </w:rPr>
              <w:t xml:space="preserve"> </w:t>
            </w:r>
            <w:r>
              <w:rPr>
                <w:sz w:val="20"/>
              </w:rPr>
              <w:t>prin</w:t>
            </w:r>
            <w:r>
              <w:rPr>
                <w:spacing w:val="1"/>
                <w:sz w:val="20"/>
              </w:rPr>
              <w:t xml:space="preserve"> </w:t>
            </w:r>
            <w:r>
              <w:rPr>
                <w:sz w:val="20"/>
              </w:rPr>
              <w:t>accesarea</w:t>
            </w:r>
            <w:r>
              <w:rPr>
                <w:spacing w:val="-58"/>
                <w:sz w:val="20"/>
              </w:rPr>
              <w:t xml:space="preserve"> </w:t>
            </w:r>
            <w:r>
              <w:rPr>
                <w:sz w:val="20"/>
              </w:rPr>
              <w:t>linkului:</w:t>
            </w:r>
            <w:r>
              <w:rPr>
                <w:spacing w:val="1"/>
                <w:sz w:val="20"/>
              </w:rPr>
              <w:t xml:space="preserve"> </w:t>
            </w:r>
            <w:hyperlink r:id="rId31">
              <w:r>
                <w:rPr>
                  <w:color w:val="0000FF"/>
                  <w:sz w:val="20"/>
                  <w:u w:val="single" w:color="0000FF"/>
                </w:rPr>
                <w:t>http://www.ansvsa.ro/?pag=834</w:t>
              </w:r>
            </w:hyperlink>
            <w:r>
              <w:rPr>
                <w:color w:val="0000FF"/>
                <w:spacing w:val="1"/>
                <w:sz w:val="20"/>
              </w:rPr>
              <w:t xml:space="preserve"> </w:t>
            </w:r>
            <w:r>
              <w:rPr>
                <w:sz w:val="20"/>
              </w:rPr>
              <w:t>si</w:t>
            </w:r>
            <w:r>
              <w:rPr>
                <w:spacing w:val="1"/>
                <w:sz w:val="20"/>
              </w:rPr>
              <w:t xml:space="preserve"> </w:t>
            </w:r>
            <w:r>
              <w:rPr>
                <w:sz w:val="20"/>
              </w:rPr>
              <w:t>a</w:t>
            </w:r>
            <w:r>
              <w:rPr>
                <w:spacing w:val="1"/>
                <w:sz w:val="20"/>
              </w:rPr>
              <w:t xml:space="preserve"> </w:t>
            </w:r>
            <w:r>
              <w:rPr>
                <w:sz w:val="20"/>
              </w:rPr>
              <w:t>bazei</w:t>
            </w:r>
            <w:r>
              <w:rPr>
                <w:spacing w:val="1"/>
                <w:sz w:val="20"/>
              </w:rPr>
              <w:t xml:space="preserve"> </w:t>
            </w:r>
            <w:r>
              <w:rPr>
                <w:sz w:val="20"/>
              </w:rPr>
              <w:t>de</w:t>
            </w:r>
            <w:r>
              <w:rPr>
                <w:spacing w:val="-58"/>
                <w:sz w:val="20"/>
              </w:rPr>
              <w:t xml:space="preserve"> </w:t>
            </w:r>
            <w:r>
              <w:rPr>
                <w:sz w:val="20"/>
              </w:rPr>
              <w:t>date</w:t>
            </w:r>
            <w:r>
              <w:rPr>
                <w:spacing w:val="-4"/>
                <w:sz w:val="20"/>
              </w:rPr>
              <w:t xml:space="preserve"> </w:t>
            </w:r>
            <w:r>
              <w:rPr>
                <w:sz w:val="20"/>
              </w:rPr>
              <w:t>APIA</w:t>
            </w:r>
            <w:r>
              <w:rPr>
                <w:spacing w:val="-2"/>
                <w:sz w:val="20"/>
              </w:rPr>
              <w:t xml:space="preserve"> </w:t>
            </w:r>
            <w:r>
              <w:rPr>
                <w:sz w:val="20"/>
              </w:rPr>
              <w:t>si</w:t>
            </w:r>
            <w:r>
              <w:rPr>
                <w:spacing w:val="-3"/>
                <w:sz w:val="20"/>
              </w:rPr>
              <w:t xml:space="preserve"> </w:t>
            </w:r>
            <w:r>
              <w:rPr>
                <w:sz w:val="20"/>
              </w:rPr>
              <w:t>vor atasa</w:t>
            </w:r>
            <w:r>
              <w:rPr>
                <w:spacing w:val="1"/>
                <w:sz w:val="20"/>
              </w:rPr>
              <w:t xml:space="preserve"> </w:t>
            </w:r>
            <w:r>
              <w:rPr>
                <w:sz w:val="20"/>
              </w:rPr>
              <w:t>extrasele.</w:t>
            </w:r>
          </w:p>
          <w:p w14:paraId="789D2417" w14:textId="77777777" w:rsidR="00BD35D5" w:rsidRDefault="00000000">
            <w:pPr>
              <w:pStyle w:val="TableParagraph"/>
              <w:spacing w:line="232" w:lineRule="exact"/>
              <w:ind w:left="71"/>
              <w:rPr>
                <w:b/>
                <w:sz w:val="20"/>
              </w:rPr>
            </w:pPr>
            <w:r>
              <w:rPr>
                <w:b/>
                <w:sz w:val="20"/>
              </w:rPr>
              <w:t>ATENTIE!</w:t>
            </w:r>
          </w:p>
          <w:p w14:paraId="3F7E7433" w14:textId="77777777" w:rsidR="00BD35D5" w:rsidRDefault="00000000">
            <w:pPr>
              <w:pStyle w:val="TableParagraph"/>
              <w:ind w:left="71" w:right="52"/>
              <w:jc w:val="both"/>
              <w:rPr>
                <w:b/>
                <w:sz w:val="20"/>
              </w:rPr>
            </w:pPr>
            <w:r>
              <w:rPr>
                <w:b/>
                <w:sz w:val="20"/>
              </w:rPr>
              <w:t>Daca</w:t>
            </w:r>
            <w:r>
              <w:rPr>
                <w:b/>
                <w:spacing w:val="1"/>
                <w:sz w:val="20"/>
              </w:rPr>
              <w:t xml:space="preserve"> </w:t>
            </w:r>
            <w:r>
              <w:rPr>
                <w:b/>
                <w:sz w:val="20"/>
              </w:rPr>
              <w:t>in</w:t>
            </w:r>
            <w:r>
              <w:rPr>
                <w:b/>
                <w:spacing w:val="1"/>
                <w:sz w:val="20"/>
              </w:rPr>
              <w:t xml:space="preserve"> </w:t>
            </w:r>
            <w:r>
              <w:rPr>
                <w:b/>
                <w:sz w:val="20"/>
              </w:rPr>
              <w:t>Baza</w:t>
            </w:r>
            <w:r>
              <w:rPr>
                <w:b/>
                <w:spacing w:val="1"/>
                <w:sz w:val="20"/>
              </w:rPr>
              <w:t xml:space="preserve"> </w:t>
            </w:r>
            <w:r>
              <w:rPr>
                <w:b/>
                <w:sz w:val="20"/>
              </w:rPr>
              <w:t>de</w:t>
            </w:r>
            <w:r>
              <w:rPr>
                <w:b/>
                <w:spacing w:val="1"/>
                <w:sz w:val="20"/>
              </w:rPr>
              <w:t xml:space="preserve"> </w:t>
            </w:r>
            <w:r>
              <w:rPr>
                <w:b/>
                <w:sz w:val="20"/>
              </w:rPr>
              <w:t>date</w:t>
            </w:r>
            <w:r>
              <w:rPr>
                <w:b/>
                <w:spacing w:val="1"/>
                <w:sz w:val="20"/>
              </w:rPr>
              <w:t xml:space="preserve"> </w:t>
            </w:r>
            <w:r>
              <w:rPr>
                <w:b/>
                <w:sz w:val="20"/>
              </w:rPr>
              <w:t>APIA/Registrul</w:t>
            </w:r>
            <w:r>
              <w:rPr>
                <w:b/>
                <w:spacing w:val="1"/>
                <w:sz w:val="20"/>
              </w:rPr>
              <w:t xml:space="preserve"> </w:t>
            </w:r>
            <w:r>
              <w:rPr>
                <w:b/>
                <w:sz w:val="20"/>
              </w:rPr>
              <w:t>Exploatatiei</w:t>
            </w:r>
            <w:r>
              <w:rPr>
                <w:b/>
                <w:spacing w:val="1"/>
                <w:sz w:val="20"/>
              </w:rPr>
              <w:t xml:space="preserve"> </w:t>
            </w:r>
            <w:r>
              <w:rPr>
                <w:b/>
                <w:sz w:val="20"/>
              </w:rPr>
              <w:t>ANSVSA,</w:t>
            </w:r>
            <w:r>
              <w:rPr>
                <w:b/>
                <w:spacing w:val="1"/>
                <w:sz w:val="20"/>
              </w:rPr>
              <w:t xml:space="preserve"> </w:t>
            </w:r>
            <w:r>
              <w:rPr>
                <w:b/>
                <w:sz w:val="20"/>
              </w:rPr>
              <w:t>nu</w:t>
            </w:r>
            <w:r>
              <w:rPr>
                <w:b/>
                <w:spacing w:val="1"/>
                <w:sz w:val="20"/>
              </w:rPr>
              <w:t xml:space="preserve"> </w:t>
            </w:r>
            <w:r>
              <w:rPr>
                <w:b/>
                <w:sz w:val="20"/>
              </w:rPr>
              <w:t>se</w:t>
            </w:r>
            <w:r>
              <w:rPr>
                <w:b/>
                <w:spacing w:val="1"/>
                <w:sz w:val="20"/>
              </w:rPr>
              <w:t xml:space="preserve"> </w:t>
            </w:r>
            <w:r>
              <w:rPr>
                <w:b/>
                <w:sz w:val="20"/>
              </w:rPr>
              <w:t>identifica</w:t>
            </w:r>
            <w:r>
              <w:rPr>
                <w:b/>
                <w:spacing w:val="1"/>
                <w:sz w:val="20"/>
              </w:rPr>
              <w:t xml:space="preserve"> </w:t>
            </w:r>
            <w:r>
              <w:rPr>
                <w:b/>
                <w:sz w:val="20"/>
              </w:rPr>
              <w:t>exploatatia</w:t>
            </w:r>
            <w:r>
              <w:rPr>
                <w:b/>
                <w:spacing w:val="1"/>
                <w:sz w:val="20"/>
              </w:rPr>
              <w:t xml:space="preserve"> </w:t>
            </w:r>
            <w:r>
              <w:rPr>
                <w:b/>
                <w:sz w:val="20"/>
              </w:rPr>
              <w:t>vegetala/zootehnica,</w:t>
            </w:r>
            <w:r>
              <w:rPr>
                <w:b/>
                <w:spacing w:val="1"/>
                <w:sz w:val="20"/>
              </w:rPr>
              <w:t xml:space="preserve"> </w:t>
            </w:r>
            <w:r>
              <w:rPr>
                <w:b/>
                <w:sz w:val="20"/>
              </w:rPr>
              <w:t>se</w:t>
            </w:r>
            <w:r>
              <w:rPr>
                <w:b/>
                <w:spacing w:val="1"/>
                <w:sz w:val="20"/>
              </w:rPr>
              <w:t xml:space="preserve"> </w:t>
            </w:r>
            <w:r>
              <w:rPr>
                <w:b/>
                <w:sz w:val="20"/>
              </w:rPr>
              <w:t>vor</w:t>
            </w:r>
            <w:r>
              <w:rPr>
                <w:b/>
                <w:spacing w:val="1"/>
                <w:sz w:val="20"/>
              </w:rPr>
              <w:t xml:space="preserve"> </w:t>
            </w:r>
            <w:r>
              <w:rPr>
                <w:b/>
                <w:sz w:val="20"/>
              </w:rPr>
              <w:t>solicita</w:t>
            </w:r>
            <w:r>
              <w:rPr>
                <w:b/>
                <w:spacing w:val="1"/>
                <w:sz w:val="20"/>
              </w:rPr>
              <w:t xml:space="preserve"> </w:t>
            </w:r>
            <w:r>
              <w:rPr>
                <w:b/>
                <w:sz w:val="20"/>
              </w:rPr>
              <w:t>informatii</w:t>
            </w:r>
            <w:r>
              <w:rPr>
                <w:b/>
                <w:spacing w:val="1"/>
                <w:sz w:val="20"/>
              </w:rPr>
              <w:t xml:space="preserve"> </w:t>
            </w:r>
            <w:r>
              <w:rPr>
                <w:b/>
                <w:sz w:val="20"/>
              </w:rPr>
              <w:t>suplimentare</w:t>
            </w:r>
            <w:r>
              <w:rPr>
                <w:b/>
                <w:spacing w:val="1"/>
                <w:sz w:val="20"/>
              </w:rPr>
              <w:t xml:space="preserve"> </w:t>
            </w:r>
            <w:r>
              <w:rPr>
                <w:b/>
                <w:sz w:val="20"/>
              </w:rPr>
              <w:t>in</w:t>
            </w:r>
            <w:r>
              <w:rPr>
                <w:b/>
                <w:spacing w:val="1"/>
                <w:sz w:val="20"/>
              </w:rPr>
              <w:t xml:space="preserve"> </w:t>
            </w:r>
            <w:r>
              <w:rPr>
                <w:b/>
                <w:sz w:val="20"/>
              </w:rPr>
              <w:t>vederea</w:t>
            </w:r>
            <w:r>
              <w:rPr>
                <w:b/>
                <w:spacing w:val="1"/>
                <w:sz w:val="20"/>
              </w:rPr>
              <w:t xml:space="preserve"> </w:t>
            </w:r>
            <w:r>
              <w:rPr>
                <w:b/>
                <w:sz w:val="20"/>
              </w:rPr>
              <w:t>prezentarii</w:t>
            </w:r>
            <w:r>
              <w:rPr>
                <w:b/>
                <w:spacing w:val="1"/>
                <w:sz w:val="20"/>
              </w:rPr>
              <w:t xml:space="preserve"> </w:t>
            </w:r>
            <w:r>
              <w:rPr>
                <w:b/>
                <w:sz w:val="20"/>
              </w:rPr>
              <w:t>acestor</w:t>
            </w:r>
            <w:r>
              <w:rPr>
                <w:b/>
                <w:spacing w:val="1"/>
                <w:sz w:val="20"/>
              </w:rPr>
              <w:t xml:space="preserve"> </w:t>
            </w:r>
            <w:r>
              <w:rPr>
                <w:b/>
                <w:sz w:val="20"/>
              </w:rPr>
              <w:t>documente.</w:t>
            </w:r>
          </w:p>
          <w:p w14:paraId="713CAD74" w14:textId="77777777" w:rsidR="00BD35D5" w:rsidRDefault="00000000">
            <w:pPr>
              <w:pStyle w:val="TableParagraph"/>
              <w:ind w:left="71" w:right="52"/>
              <w:jc w:val="both"/>
              <w:rPr>
                <w:sz w:val="20"/>
              </w:rPr>
            </w:pPr>
            <w:r>
              <w:rPr>
                <w:sz w:val="20"/>
              </w:rPr>
              <w:t>Se</w:t>
            </w:r>
            <w:r>
              <w:rPr>
                <w:spacing w:val="1"/>
                <w:sz w:val="20"/>
              </w:rPr>
              <w:t xml:space="preserve"> </w:t>
            </w:r>
            <w:r>
              <w:rPr>
                <w:sz w:val="20"/>
              </w:rPr>
              <w:t>verifica</w:t>
            </w:r>
            <w:r>
              <w:rPr>
                <w:spacing w:val="1"/>
                <w:sz w:val="20"/>
              </w:rPr>
              <w:t xml:space="preserve"> </w:t>
            </w:r>
            <w:r>
              <w:rPr>
                <w:sz w:val="20"/>
              </w:rPr>
              <w:t>daca</w:t>
            </w:r>
            <w:r>
              <w:rPr>
                <w:spacing w:val="1"/>
                <w:sz w:val="20"/>
              </w:rPr>
              <w:t xml:space="preserve"> </w:t>
            </w:r>
            <w:r>
              <w:rPr>
                <w:sz w:val="20"/>
              </w:rPr>
              <w:t>pensiunea</w:t>
            </w:r>
            <w:r>
              <w:rPr>
                <w:spacing w:val="1"/>
                <w:sz w:val="20"/>
              </w:rPr>
              <w:t xml:space="preserve"> </w:t>
            </w:r>
            <w:r>
              <w:rPr>
                <w:sz w:val="20"/>
              </w:rPr>
              <w:t>agroturistica</w:t>
            </w:r>
            <w:r>
              <w:rPr>
                <w:spacing w:val="61"/>
                <w:sz w:val="20"/>
              </w:rPr>
              <w:t xml:space="preserve"> </w:t>
            </w:r>
            <w:r>
              <w:rPr>
                <w:sz w:val="20"/>
              </w:rPr>
              <w:t>este/va</w:t>
            </w:r>
            <w:r>
              <w:rPr>
                <w:spacing w:val="61"/>
                <w:sz w:val="20"/>
              </w:rPr>
              <w:t xml:space="preserve"> </w:t>
            </w:r>
            <w:r>
              <w:rPr>
                <w:sz w:val="20"/>
              </w:rPr>
              <w:t>fi</w:t>
            </w:r>
            <w:r>
              <w:rPr>
                <w:spacing w:val="1"/>
                <w:sz w:val="20"/>
              </w:rPr>
              <w:t xml:space="preserve"> </w:t>
            </w:r>
            <w:r>
              <w:rPr>
                <w:sz w:val="20"/>
              </w:rPr>
              <w:t>situata</w:t>
            </w:r>
            <w:r>
              <w:rPr>
                <w:spacing w:val="1"/>
                <w:sz w:val="20"/>
              </w:rPr>
              <w:t xml:space="preserve"> </w:t>
            </w:r>
            <w:r>
              <w:rPr>
                <w:sz w:val="20"/>
              </w:rPr>
              <w:t>pe</w:t>
            </w:r>
            <w:r>
              <w:rPr>
                <w:spacing w:val="1"/>
                <w:sz w:val="20"/>
              </w:rPr>
              <w:t xml:space="preserve"> </w:t>
            </w:r>
            <w:r>
              <w:rPr>
                <w:sz w:val="20"/>
              </w:rPr>
              <w:t>un</w:t>
            </w:r>
            <w:r>
              <w:rPr>
                <w:spacing w:val="1"/>
                <w:sz w:val="20"/>
              </w:rPr>
              <w:t xml:space="preserve"> </w:t>
            </w:r>
            <w:r>
              <w:rPr>
                <w:sz w:val="20"/>
              </w:rPr>
              <w:t>teren</w:t>
            </w:r>
            <w:r>
              <w:rPr>
                <w:spacing w:val="1"/>
                <w:sz w:val="20"/>
              </w:rPr>
              <w:t xml:space="preserve"> </w:t>
            </w:r>
            <w:r>
              <w:rPr>
                <w:sz w:val="20"/>
              </w:rPr>
              <w:t>cu</w:t>
            </w:r>
            <w:r>
              <w:rPr>
                <w:spacing w:val="1"/>
                <w:sz w:val="20"/>
              </w:rPr>
              <w:t xml:space="preserve"> </w:t>
            </w:r>
            <w:r>
              <w:rPr>
                <w:sz w:val="20"/>
              </w:rPr>
              <w:t>o</w:t>
            </w:r>
            <w:r>
              <w:rPr>
                <w:spacing w:val="1"/>
                <w:sz w:val="20"/>
              </w:rPr>
              <w:t xml:space="preserve"> </w:t>
            </w:r>
            <w:r>
              <w:rPr>
                <w:sz w:val="20"/>
              </w:rPr>
              <w:t>suprafaţă</w:t>
            </w:r>
            <w:r>
              <w:rPr>
                <w:spacing w:val="1"/>
                <w:sz w:val="20"/>
              </w:rPr>
              <w:t xml:space="preserve"> </w:t>
            </w:r>
            <w:r>
              <w:rPr>
                <w:sz w:val="20"/>
              </w:rPr>
              <w:t>minimă</w:t>
            </w:r>
            <w:r>
              <w:rPr>
                <w:spacing w:val="1"/>
                <w:sz w:val="20"/>
              </w:rPr>
              <w:t xml:space="preserve"> </w:t>
            </w:r>
            <w:r>
              <w:rPr>
                <w:sz w:val="20"/>
              </w:rPr>
              <w:t>compactă</w:t>
            </w:r>
            <w:r>
              <w:rPr>
                <w:spacing w:val="-58"/>
                <w:sz w:val="20"/>
              </w:rPr>
              <w:t xml:space="preserve"> </w:t>
            </w:r>
            <w:r>
              <w:rPr>
                <w:sz w:val="20"/>
              </w:rPr>
              <w:t>(suprafaţa</w:t>
            </w:r>
            <w:r>
              <w:rPr>
                <w:spacing w:val="1"/>
                <w:sz w:val="20"/>
              </w:rPr>
              <w:t xml:space="preserve"> </w:t>
            </w:r>
            <w:r>
              <w:rPr>
                <w:sz w:val="20"/>
              </w:rPr>
              <w:t>construită</w:t>
            </w:r>
            <w:r>
              <w:rPr>
                <w:spacing w:val="1"/>
                <w:sz w:val="20"/>
              </w:rPr>
              <w:t xml:space="preserve"> </w:t>
            </w:r>
            <w:r>
              <w:rPr>
                <w:sz w:val="20"/>
              </w:rPr>
              <w:t>+</w:t>
            </w:r>
            <w:r>
              <w:rPr>
                <w:spacing w:val="1"/>
                <w:sz w:val="20"/>
              </w:rPr>
              <w:t xml:space="preserve"> </w:t>
            </w:r>
            <w:r>
              <w:rPr>
                <w:sz w:val="20"/>
              </w:rPr>
              <w:t>suprafaţa</w:t>
            </w:r>
            <w:r>
              <w:rPr>
                <w:spacing w:val="1"/>
                <w:sz w:val="20"/>
              </w:rPr>
              <w:t xml:space="preserve"> </w:t>
            </w:r>
            <w:r>
              <w:rPr>
                <w:sz w:val="20"/>
              </w:rPr>
              <w:t>terenului</w:t>
            </w:r>
            <w:r>
              <w:rPr>
                <w:spacing w:val="1"/>
                <w:sz w:val="20"/>
              </w:rPr>
              <w:t xml:space="preserve"> </w:t>
            </w:r>
            <w:r>
              <w:rPr>
                <w:sz w:val="20"/>
              </w:rPr>
              <w:t>din</w:t>
            </w:r>
            <w:r>
              <w:rPr>
                <w:spacing w:val="1"/>
                <w:sz w:val="20"/>
              </w:rPr>
              <w:t xml:space="preserve"> </w:t>
            </w:r>
            <w:r>
              <w:rPr>
                <w:sz w:val="20"/>
              </w:rPr>
              <w:t>jurul</w:t>
            </w:r>
            <w:r>
              <w:rPr>
                <w:spacing w:val="1"/>
                <w:sz w:val="20"/>
              </w:rPr>
              <w:t xml:space="preserve"> </w:t>
            </w:r>
            <w:r>
              <w:rPr>
                <w:sz w:val="20"/>
              </w:rPr>
              <w:t>construcţiei)</w:t>
            </w:r>
            <w:r>
              <w:rPr>
                <w:spacing w:val="1"/>
                <w:sz w:val="20"/>
              </w:rPr>
              <w:t xml:space="preserve"> </w:t>
            </w:r>
            <w:r>
              <w:rPr>
                <w:sz w:val="20"/>
              </w:rPr>
              <w:t>calculată</w:t>
            </w:r>
            <w:r>
              <w:rPr>
                <w:spacing w:val="1"/>
                <w:sz w:val="20"/>
              </w:rPr>
              <w:t xml:space="preserve"> </w:t>
            </w:r>
            <w:r>
              <w:rPr>
                <w:sz w:val="20"/>
              </w:rPr>
              <w:t>prin</w:t>
            </w:r>
            <w:r>
              <w:rPr>
                <w:spacing w:val="1"/>
                <w:sz w:val="20"/>
              </w:rPr>
              <w:t xml:space="preserve"> </w:t>
            </w:r>
            <w:r>
              <w:rPr>
                <w:sz w:val="20"/>
              </w:rPr>
              <w:t>înmulţirea</w:t>
            </w:r>
            <w:r>
              <w:rPr>
                <w:spacing w:val="1"/>
                <w:sz w:val="20"/>
              </w:rPr>
              <w:t xml:space="preserve"> </w:t>
            </w:r>
            <w:r>
              <w:rPr>
                <w:sz w:val="20"/>
              </w:rPr>
              <w:t>numărului</w:t>
            </w:r>
            <w:r>
              <w:rPr>
                <w:spacing w:val="1"/>
                <w:sz w:val="20"/>
              </w:rPr>
              <w:t xml:space="preserve"> </w:t>
            </w:r>
            <w:r>
              <w:rPr>
                <w:sz w:val="20"/>
              </w:rPr>
              <w:t>camerelor</w:t>
            </w:r>
            <w:r>
              <w:rPr>
                <w:spacing w:val="1"/>
                <w:sz w:val="20"/>
              </w:rPr>
              <w:t xml:space="preserve"> </w:t>
            </w:r>
            <w:r>
              <w:rPr>
                <w:sz w:val="20"/>
              </w:rPr>
              <w:t>din</w:t>
            </w:r>
            <w:r>
              <w:rPr>
                <w:spacing w:val="1"/>
                <w:sz w:val="20"/>
              </w:rPr>
              <w:t xml:space="preserve"> </w:t>
            </w:r>
            <w:r>
              <w:rPr>
                <w:sz w:val="20"/>
              </w:rPr>
              <w:t>incinta</w:t>
            </w:r>
            <w:r>
              <w:rPr>
                <w:spacing w:val="1"/>
                <w:sz w:val="20"/>
              </w:rPr>
              <w:t xml:space="preserve"> </w:t>
            </w:r>
            <w:r>
              <w:rPr>
                <w:sz w:val="20"/>
              </w:rPr>
              <w:t>acestora</w:t>
            </w:r>
            <w:r>
              <w:rPr>
                <w:spacing w:val="1"/>
                <w:sz w:val="20"/>
              </w:rPr>
              <w:t xml:space="preserve"> </w:t>
            </w:r>
            <w:r>
              <w:rPr>
                <w:sz w:val="20"/>
              </w:rPr>
              <w:t>cu</w:t>
            </w:r>
            <w:r>
              <w:rPr>
                <w:spacing w:val="1"/>
                <w:sz w:val="20"/>
              </w:rPr>
              <w:t xml:space="preserve"> </w:t>
            </w:r>
            <w:r>
              <w:rPr>
                <w:sz w:val="20"/>
              </w:rPr>
              <w:t>100</w:t>
            </w:r>
            <w:r>
              <w:rPr>
                <w:spacing w:val="1"/>
                <w:sz w:val="20"/>
              </w:rPr>
              <w:t xml:space="preserve"> </w:t>
            </w:r>
            <w:r>
              <w:rPr>
                <w:sz w:val="20"/>
              </w:rPr>
              <w:t>mp</w:t>
            </w:r>
            <w:r>
              <w:rPr>
                <w:spacing w:val="1"/>
                <w:sz w:val="20"/>
              </w:rPr>
              <w:t xml:space="preserve"> </w:t>
            </w:r>
            <w:r>
              <w:rPr>
                <w:sz w:val="20"/>
              </w:rPr>
              <w:t>conform</w:t>
            </w:r>
            <w:r>
              <w:rPr>
                <w:spacing w:val="1"/>
                <w:sz w:val="20"/>
              </w:rPr>
              <w:t xml:space="preserve"> </w:t>
            </w:r>
            <w:r>
              <w:rPr>
                <w:sz w:val="20"/>
              </w:rPr>
              <w:t>prevederilor</w:t>
            </w:r>
            <w:r>
              <w:rPr>
                <w:spacing w:val="1"/>
                <w:sz w:val="20"/>
              </w:rPr>
              <w:t xml:space="preserve"> </w:t>
            </w:r>
            <w:r>
              <w:rPr>
                <w:sz w:val="20"/>
              </w:rPr>
              <w:t>Ordinului</w:t>
            </w:r>
            <w:r>
              <w:rPr>
                <w:spacing w:val="1"/>
                <w:sz w:val="20"/>
              </w:rPr>
              <w:t xml:space="preserve"> </w:t>
            </w:r>
            <w:r>
              <w:rPr>
                <w:sz w:val="20"/>
              </w:rPr>
              <w:t>65/2013</w:t>
            </w:r>
            <w:r>
              <w:rPr>
                <w:spacing w:val="1"/>
                <w:sz w:val="20"/>
              </w:rPr>
              <w:t xml:space="preserve"> </w:t>
            </w:r>
            <w:r>
              <w:rPr>
                <w:sz w:val="20"/>
              </w:rPr>
              <w:t>cu</w:t>
            </w:r>
            <w:r>
              <w:rPr>
                <w:spacing w:val="1"/>
                <w:sz w:val="20"/>
              </w:rPr>
              <w:t xml:space="preserve"> </w:t>
            </w:r>
            <w:r>
              <w:rPr>
                <w:sz w:val="20"/>
              </w:rPr>
              <w:t>modificarile</w:t>
            </w:r>
            <w:r>
              <w:rPr>
                <w:spacing w:val="1"/>
                <w:sz w:val="20"/>
              </w:rPr>
              <w:t xml:space="preserve"> </w:t>
            </w:r>
            <w:r>
              <w:rPr>
                <w:sz w:val="20"/>
              </w:rPr>
              <w:t>si</w:t>
            </w:r>
            <w:r>
              <w:rPr>
                <w:spacing w:val="1"/>
                <w:sz w:val="20"/>
              </w:rPr>
              <w:t xml:space="preserve"> </w:t>
            </w:r>
            <w:r>
              <w:rPr>
                <w:sz w:val="20"/>
              </w:rPr>
              <w:t>completarile</w:t>
            </w:r>
            <w:r>
              <w:rPr>
                <w:spacing w:val="1"/>
                <w:sz w:val="20"/>
              </w:rPr>
              <w:t xml:space="preserve"> </w:t>
            </w:r>
            <w:r>
              <w:rPr>
                <w:sz w:val="20"/>
              </w:rPr>
              <w:t>ulterioare</w:t>
            </w:r>
            <w:r>
              <w:rPr>
                <w:spacing w:val="1"/>
                <w:sz w:val="20"/>
              </w:rPr>
              <w:t xml:space="preserve"> </w:t>
            </w:r>
            <w:r>
              <w:rPr>
                <w:sz w:val="20"/>
              </w:rPr>
              <w:t>coroborat</w:t>
            </w:r>
            <w:r>
              <w:rPr>
                <w:spacing w:val="1"/>
                <w:sz w:val="20"/>
              </w:rPr>
              <w:t xml:space="preserve"> </w:t>
            </w:r>
            <w:r>
              <w:rPr>
                <w:sz w:val="20"/>
              </w:rPr>
              <w:t>cu</w:t>
            </w:r>
            <w:r>
              <w:rPr>
                <w:spacing w:val="1"/>
                <w:sz w:val="20"/>
              </w:rPr>
              <w:t xml:space="preserve"> </w:t>
            </w:r>
            <w:r>
              <w:rPr>
                <w:sz w:val="20"/>
              </w:rPr>
              <w:t>Ordinul</w:t>
            </w:r>
            <w:r>
              <w:rPr>
                <w:spacing w:val="1"/>
                <w:sz w:val="20"/>
              </w:rPr>
              <w:t xml:space="preserve"> </w:t>
            </w:r>
            <w:r>
              <w:rPr>
                <w:sz w:val="20"/>
              </w:rPr>
              <w:t>nr.</w:t>
            </w:r>
            <w:r>
              <w:rPr>
                <w:spacing w:val="1"/>
                <w:sz w:val="20"/>
              </w:rPr>
              <w:t xml:space="preserve"> </w:t>
            </w:r>
            <w:r>
              <w:rPr>
                <w:sz w:val="20"/>
              </w:rPr>
              <w:t>1731/2015.</w:t>
            </w:r>
          </w:p>
          <w:p w14:paraId="3FD72EAE" w14:textId="77777777" w:rsidR="00BD35D5" w:rsidRDefault="00000000">
            <w:pPr>
              <w:pStyle w:val="TableParagraph"/>
              <w:ind w:left="71" w:right="52"/>
              <w:jc w:val="both"/>
              <w:rPr>
                <w:sz w:val="20"/>
              </w:rPr>
            </w:pPr>
            <w:r>
              <w:rPr>
                <w:sz w:val="20"/>
              </w:rPr>
              <w:t>La pensiunile agroturistice cu o capacitate de cazare de</w:t>
            </w:r>
            <w:r>
              <w:rPr>
                <w:spacing w:val="1"/>
                <w:sz w:val="20"/>
              </w:rPr>
              <w:t xml:space="preserve"> </w:t>
            </w:r>
            <w:r>
              <w:rPr>
                <w:sz w:val="20"/>
              </w:rPr>
              <w:t>până la 5 camere inclusiv, suprafaţa terenului nu poate fi</w:t>
            </w:r>
            <w:r>
              <w:rPr>
                <w:spacing w:val="1"/>
                <w:sz w:val="20"/>
              </w:rPr>
              <w:t xml:space="preserve"> </w:t>
            </w:r>
            <w:r>
              <w:rPr>
                <w:sz w:val="20"/>
              </w:rPr>
              <w:t>mai mică de 500 mp (suprafaţa construită + suprafaţa</w:t>
            </w:r>
            <w:r>
              <w:rPr>
                <w:spacing w:val="1"/>
                <w:sz w:val="20"/>
              </w:rPr>
              <w:t xml:space="preserve"> </w:t>
            </w:r>
            <w:r>
              <w:rPr>
                <w:sz w:val="20"/>
              </w:rPr>
              <w:t>terenului</w:t>
            </w:r>
            <w:r>
              <w:rPr>
                <w:spacing w:val="-4"/>
                <w:sz w:val="20"/>
              </w:rPr>
              <w:t xml:space="preserve"> </w:t>
            </w:r>
            <w:r>
              <w:rPr>
                <w:sz w:val="20"/>
              </w:rPr>
              <w:t>din</w:t>
            </w:r>
            <w:r>
              <w:rPr>
                <w:spacing w:val="2"/>
                <w:sz w:val="20"/>
              </w:rPr>
              <w:t xml:space="preserve"> </w:t>
            </w:r>
            <w:r>
              <w:rPr>
                <w:sz w:val="20"/>
              </w:rPr>
              <w:t>jurul</w:t>
            </w:r>
            <w:r>
              <w:rPr>
                <w:spacing w:val="-5"/>
                <w:sz w:val="20"/>
              </w:rPr>
              <w:t xml:space="preserve"> </w:t>
            </w:r>
            <w:r>
              <w:rPr>
                <w:sz w:val="20"/>
              </w:rPr>
              <w:t>construcţiei).</w:t>
            </w:r>
          </w:p>
          <w:p w14:paraId="3D26A6A6" w14:textId="77777777" w:rsidR="00BD35D5" w:rsidRDefault="00BD35D5">
            <w:pPr>
              <w:pStyle w:val="TableParagraph"/>
              <w:spacing w:before="9"/>
              <w:rPr>
                <w:rFonts w:ascii="Calibri"/>
                <w:i/>
                <w:sz w:val="18"/>
              </w:rPr>
            </w:pPr>
          </w:p>
          <w:p w14:paraId="0ED3F531" w14:textId="77777777" w:rsidR="00BD35D5" w:rsidRDefault="00000000">
            <w:pPr>
              <w:pStyle w:val="TableParagraph"/>
              <w:ind w:left="71" w:right="51"/>
              <w:jc w:val="both"/>
              <w:rPr>
                <w:sz w:val="20"/>
              </w:rPr>
            </w:pPr>
            <w:r>
              <w:rPr>
                <w:sz w:val="20"/>
              </w:rPr>
              <w:t>Structurile de primire turistica atat cele cu functiuni de</w:t>
            </w:r>
            <w:r>
              <w:rPr>
                <w:spacing w:val="1"/>
                <w:sz w:val="20"/>
              </w:rPr>
              <w:t xml:space="preserve"> </w:t>
            </w:r>
            <w:r>
              <w:rPr>
                <w:sz w:val="20"/>
              </w:rPr>
              <w:t>cazare</w:t>
            </w:r>
            <w:r>
              <w:rPr>
                <w:spacing w:val="1"/>
                <w:sz w:val="20"/>
              </w:rPr>
              <w:t xml:space="preserve"> </w:t>
            </w:r>
            <w:r>
              <w:rPr>
                <w:sz w:val="20"/>
              </w:rPr>
              <w:t>cat</w:t>
            </w:r>
            <w:r>
              <w:rPr>
                <w:spacing w:val="1"/>
                <w:sz w:val="20"/>
              </w:rPr>
              <w:t xml:space="preserve"> </w:t>
            </w:r>
            <w:r>
              <w:rPr>
                <w:sz w:val="20"/>
              </w:rPr>
              <w:t>si</w:t>
            </w:r>
            <w:r>
              <w:rPr>
                <w:spacing w:val="1"/>
                <w:sz w:val="20"/>
              </w:rPr>
              <w:t xml:space="preserve"> </w:t>
            </w:r>
            <w:r>
              <w:rPr>
                <w:sz w:val="20"/>
              </w:rPr>
              <w:t>cele</w:t>
            </w:r>
            <w:r>
              <w:rPr>
                <w:spacing w:val="1"/>
                <w:sz w:val="20"/>
              </w:rPr>
              <w:t xml:space="preserve"> </w:t>
            </w:r>
            <w:r>
              <w:rPr>
                <w:sz w:val="20"/>
              </w:rPr>
              <w:t>de</w:t>
            </w:r>
            <w:r>
              <w:rPr>
                <w:spacing w:val="1"/>
                <w:sz w:val="20"/>
              </w:rPr>
              <w:t xml:space="preserve"> </w:t>
            </w:r>
            <w:r>
              <w:rPr>
                <w:sz w:val="20"/>
              </w:rPr>
              <w:t>alimentatie</w:t>
            </w:r>
            <w:r>
              <w:rPr>
                <w:spacing w:val="1"/>
                <w:sz w:val="20"/>
              </w:rPr>
              <w:t xml:space="preserve"> </w:t>
            </w:r>
            <w:r>
              <w:rPr>
                <w:sz w:val="20"/>
              </w:rPr>
              <w:t>publica</w:t>
            </w:r>
            <w:r>
              <w:rPr>
                <w:spacing w:val="1"/>
                <w:sz w:val="20"/>
              </w:rPr>
              <w:t xml:space="preserve"> </w:t>
            </w:r>
            <w:r>
              <w:rPr>
                <w:sz w:val="20"/>
              </w:rPr>
              <w:t>trebuie</w:t>
            </w:r>
            <w:r>
              <w:rPr>
                <w:spacing w:val="1"/>
                <w:sz w:val="20"/>
              </w:rPr>
              <w:t xml:space="preserve"> </w:t>
            </w:r>
            <w:r>
              <w:rPr>
                <w:sz w:val="20"/>
              </w:rPr>
              <w:t>sa</w:t>
            </w:r>
            <w:r>
              <w:rPr>
                <w:spacing w:val="1"/>
                <w:sz w:val="20"/>
              </w:rPr>
              <w:t xml:space="preserve"> </w:t>
            </w:r>
            <w:r>
              <w:rPr>
                <w:sz w:val="20"/>
              </w:rPr>
              <w:t>indeplineasca</w:t>
            </w:r>
            <w:r>
              <w:rPr>
                <w:spacing w:val="1"/>
                <w:sz w:val="20"/>
              </w:rPr>
              <w:t xml:space="preserve"> </w:t>
            </w:r>
            <w:r>
              <w:rPr>
                <w:sz w:val="20"/>
              </w:rPr>
              <w:t>criteriile</w:t>
            </w:r>
            <w:r>
              <w:rPr>
                <w:spacing w:val="1"/>
                <w:sz w:val="20"/>
              </w:rPr>
              <w:t xml:space="preserve"> </w:t>
            </w:r>
            <w:r>
              <w:rPr>
                <w:sz w:val="20"/>
              </w:rPr>
              <w:t>minime</w:t>
            </w:r>
            <w:r>
              <w:rPr>
                <w:spacing w:val="1"/>
                <w:sz w:val="20"/>
              </w:rPr>
              <w:t xml:space="preserve"> </w:t>
            </w:r>
            <w:r>
              <w:rPr>
                <w:sz w:val="20"/>
              </w:rPr>
              <w:t>obligatorii</w:t>
            </w:r>
            <w:r>
              <w:rPr>
                <w:spacing w:val="1"/>
                <w:sz w:val="20"/>
              </w:rPr>
              <w:t xml:space="preserve"> </w:t>
            </w:r>
            <w:r>
              <w:rPr>
                <w:sz w:val="20"/>
              </w:rPr>
              <w:t>aferente</w:t>
            </w:r>
            <w:r>
              <w:rPr>
                <w:spacing w:val="1"/>
                <w:sz w:val="20"/>
              </w:rPr>
              <w:t xml:space="preserve"> </w:t>
            </w:r>
            <w:r>
              <w:rPr>
                <w:sz w:val="20"/>
              </w:rPr>
              <w:t>clasificarii</w:t>
            </w:r>
            <w:r>
              <w:rPr>
                <w:spacing w:val="1"/>
                <w:sz w:val="20"/>
              </w:rPr>
              <w:t xml:space="preserve"> </w:t>
            </w:r>
            <w:r>
              <w:rPr>
                <w:sz w:val="20"/>
              </w:rPr>
              <w:t>propuse</w:t>
            </w:r>
            <w:r>
              <w:rPr>
                <w:spacing w:val="1"/>
                <w:sz w:val="20"/>
              </w:rPr>
              <w:t xml:space="preserve"> </w:t>
            </w:r>
            <w:r>
              <w:rPr>
                <w:sz w:val="20"/>
              </w:rPr>
              <w:t>in studiul de</w:t>
            </w:r>
            <w:r>
              <w:rPr>
                <w:spacing w:val="1"/>
                <w:sz w:val="20"/>
              </w:rPr>
              <w:t xml:space="preserve"> </w:t>
            </w:r>
            <w:r>
              <w:rPr>
                <w:sz w:val="20"/>
              </w:rPr>
              <w:t>fezabilitate</w:t>
            </w:r>
            <w:r>
              <w:rPr>
                <w:spacing w:val="1"/>
                <w:sz w:val="20"/>
              </w:rPr>
              <w:t xml:space="preserve"> </w:t>
            </w:r>
            <w:r>
              <w:rPr>
                <w:sz w:val="20"/>
              </w:rPr>
              <w:t>si</w:t>
            </w:r>
            <w:r>
              <w:rPr>
                <w:spacing w:val="60"/>
                <w:sz w:val="20"/>
              </w:rPr>
              <w:t xml:space="preserve"> </w:t>
            </w:r>
            <w:r>
              <w:rPr>
                <w:sz w:val="20"/>
              </w:rPr>
              <w:t>pentru</w:t>
            </w:r>
            <w:r>
              <w:rPr>
                <w:spacing w:val="1"/>
                <w:sz w:val="20"/>
              </w:rPr>
              <w:t xml:space="preserve"> </w:t>
            </w:r>
            <w:r>
              <w:rPr>
                <w:sz w:val="20"/>
              </w:rPr>
              <w:t>care detine aviz eliberat de ANT prevazute in ordinul ANT</w:t>
            </w:r>
            <w:r>
              <w:rPr>
                <w:spacing w:val="-58"/>
                <w:sz w:val="20"/>
              </w:rPr>
              <w:t xml:space="preserve"> </w:t>
            </w:r>
            <w:r>
              <w:rPr>
                <w:sz w:val="20"/>
              </w:rPr>
              <w:t>65/2013</w:t>
            </w:r>
            <w:r>
              <w:rPr>
                <w:spacing w:val="1"/>
                <w:sz w:val="20"/>
              </w:rPr>
              <w:t xml:space="preserve"> </w:t>
            </w:r>
            <w:r>
              <w:rPr>
                <w:sz w:val="20"/>
              </w:rPr>
              <w:t>cu</w:t>
            </w:r>
            <w:r>
              <w:rPr>
                <w:spacing w:val="1"/>
                <w:sz w:val="20"/>
              </w:rPr>
              <w:t xml:space="preserve"> </w:t>
            </w:r>
            <w:r>
              <w:rPr>
                <w:sz w:val="20"/>
              </w:rPr>
              <w:t>modificarile</w:t>
            </w:r>
            <w:r>
              <w:rPr>
                <w:spacing w:val="1"/>
                <w:sz w:val="20"/>
              </w:rPr>
              <w:t xml:space="preserve"> </w:t>
            </w:r>
            <w:r>
              <w:rPr>
                <w:sz w:val="20"/>
              </w:rPr>
              <w:t>si</w:t>
            </w:r>
            <w:r>
              <w:rPr>
                <w:spacing w:val="1"/>
                <w:sz w:val="20"/>
              </w:rPr>
              <w:t xml:space="preserve"> </w:t>
            </w:r>
            <w:r>
              <w:rPr>
                <w:sz w:val="20"/>
              </w:rPr>
              <w:t>completarile</w:t>
            </w:r>
            <w:r>
              <w:rPr>
                <w:spacing w:val="1"/>
                <w:sz w:val="20"/>
              </w:rPr>
              <w:t xml:space="preserve"> </w:t>
            </w:r>
            <w:r>
              <w:rPr>
                <w:sz w:val="20"/>
              </w:rPr>
              <w:t>ulterioare</w:t>
            </w:r>
            <w:r>
              <w:rPr>
                <w:spacing w:val="1"/>
                <w:sz w:val="20"/>
              </w:rPr>
              <w:t xml:space="preserve"> </w:t>
            </w:r>
            <w:r>
              <w:rPr>
                <w:sz w:val="20"/>
              </w:rPr>
              <w:t>coroborat</w:t>
            </w:r>
            <w:r>
              <w:rPr>
                <w:spacing w:val="-3"/>
                <w:sz w:val="20"/>
              </w:rPr>
              <w:t xml:space="preserve"> </w:t>
            </w:r>
            <w:r>
              <w:rPr>
                <w:sz w:val="20"/>
              </w:rPr>
              <w:t>cu</w:t>
            </w:r>
            <w:r>
              <w:rPr>
                <w:spacing w:val="-3"/>
                <w:sz w:val="20"/>
              </w:rPr>
              <w:t xml:space="preserve"> </w:t>
            </w:r>
            <w:r>
              <w:rPr>
                <w:sz w:val="20"/>
              </w:rPr>
              <w:t>Ordinul nr.</w:t>
            </w:r>
            <w:r>
              <w:rPr>
                <w:spacing w:val="-1"/>
                <w:sz w:val="20"/>
              </w:rPr>
              <w:t xml:space="preserve"> </w:t>
            </w:r>
            <w:r>
              <w:rPr>
                <w:sz w:val="20"/>
              </w:rPr>
              <w:t>1731/2015.</w:t>
            </w:r>
          </w:p>
        </w:tc>
      </w:tr>
      <w:tr w:rsidR="00BD35D5" w14:paraId="0CE0FF8D" w14:textId="77777777">
        <w:trPr>
          <w:trHeight w:val="239"/>
        </w:trPr>
        <w:tc>
          <w:tcPr>
            <w:tcW w:w="4043" w:type="dxa"/>
            <w:tcBorders>
              <w:bottom w:val="nil"/>
            </w:tcBorders>
          </w:tcPr>
          <w:p w14:paraId="55569C96" w14:textId="77777777" w:rsidR="00BD35D5" w:rsidRDefault="00000000">
            <w:pPr>
              <w:pStyle w:val="TableParagraph"/>
              <w:spacing w:line="220" w:lineRule="exact"/>
              <w:ind w:left="71"/>
              <w:rPr>
                <w:sz w:val="20"/>
              </w:rPr>
            </w:pPr>
            <w:r>
              <w:rPr>
                <w:sz w:val="20"/>
              </w:rPr>
              <w:t>Verificări</w:t>
            </w:r>
            <w:r>
              <w:rPr>
                <w:spacing w:val="18"/>
                <w:sz w:val="20"/>
              </w:rPr>
              <w:t xml:space="preserve"> </w:t>
            </w:r>
            <w:r>
              <w:rPr>
                <w:sz w:val="20"/>
              </w:rPr>
              <w:t>specifice</w:t>
            </w:r>
            <w:r>
              <w:rPr>
                <w:spacing w:val="74"/>
                <w:sz w:val="20"/>
              </w:rPr>
              <w:t xml:space="preserve"> </w:t>
            </w:r>
            <w:r>
              <w:rPr>
                <w:sz w:val="20"/>
              </w:rPr>
              <w:t>parcurilor</w:t>
            </w:r>
            <w:r>
              <w:rPr>
                <w:spacing w:val="73"/>
                <w:sz w:val="20"/>
              </w:rPr>
              <w:t xml:space="preserve"> </w:t>
            </w:r>
            <w:r>
              <w:rPr>
                <w:sz w:val="20"/>
              </w:rPr>
              <w:t>de</w:t>
            </w:r>
            <w:r>
              <w:rPr>
                <w:spacing w:val="74"/>
                <w:sz w:val="20"/>
              </w:rPr>
              <w:t xml:space="preserve"> </w:t>
            </w:r>
            <w:r>
              <w:rPr>
                <w:sz w:val="20"/>
              </w:rPr>
              <w:t>rulote,</w:t>
            </w:r>
          </w:p>
        </w:tc>
        <w:tc>
          <w:tcPr>
            <w:tcW w:w="5388" w:type="dxa"/>
            <w:tcBorders>
              <w:bottom w:val="nil"/>
            </w:tcBorders>
          </w:tcPr>
          <w:p w14:paraId="76C20905" w14:textId="77777777" w:rsidR="00BD35D5" w:rsidRDefault="00000000">
            <w:pPr>
              <w:pStyle w:val="TableParagraph"/>
              <w:tabs>
                <w:tab w:val="left" w:pos="517"/>
                <w:tab w:val="left" w:pos="1046"/>
                <w:tab w:val="left" w:pos="2058"/>
                <w:tab w:val="left" w:pos="3330"/>
                <w:tab w:val="left" w:pos="4063"/>
                <w:tab w:val="left" w:pos="5109"/>
              </w:tabs>
              <w:spacing w:line="220" w:lineRule="exact"/>
              <w:ind w:left="71"/>
              <w:rPr>
                <w:sz w:val="20"/>
              </w:rPr>
            </w:pPr>
            <w:r>
              <w:rPr>
                <w:sz w:val="20"/>
              </w:rPr>
              <w:t>Se</w:t>
            </w:r>
            <w:r>
              <w:rPr>
                <w:sz w:val="20"/>
              </w:rPr>
              <w:tab/>
              <w:t>vor</w:t>
            </w:r>
            <w:r>
              <w:rPr>
                <w:sz w:val="20"/>
              </w:rPr>
              <w:tab/>
              <w:t>respecta</w:t>
            </w:r>
            <w:r>
              <w:rPr>
                <w:sz w:val="20"/>
              </w:rPr>
              <w:tab/>
              <w:t>prevederile</w:t>
            </w:r>
            <w:r>
              <w:rPr>
                <w:sz w:val="20"/>
              </w:rPr>
              <w:tab/>
              <w:t>OANT</w:t>
            </w:r>
            <w:r>
              <w:rPr>
                <w:sz w:val="20"/>
              </w:rPr>
              <w:tab/>
              <w:t>65/2013,</w:t>
            </w:r>
            <w:r>
              <w:rPr>
                <w:sz w:val="20"/>
              </w:rPr>
              <w:tab/>
              <w:t>cu</w:t>
            </w:r>
          </w:p>
        </w:tc>
      </w:tr>
      <w:tr w:rsidR="00BD35D5" w14:paraId="2D6731AE" w14:textId="77777777">
        <w:trPr>
          <w:trHeight w:val="266"/>
        </w:trPr>
        <w:tc>
          <w:tcPr>
            <w:tcW w:w="4043" w:type="dxa"/>
            <w:tcBorders>
              <w:top w:val="nil"/>
              <w:bottom w:val="nil"/>
            </w:tcBorders>
          </w:tcPr>
          <w:p w14:paraId="2EB88C15" w14:textId="77777777" w:rsidR="00BD35D5" w:rsidRDefault="00000000">
            <w:pPr>
              <w:pStyle w:val="TableParagraph"/>
              <w:spacing w:before="19" w:line="228" w:lineRule="exact"/>
              <w:ind w:left="71"/>
              <w:rPr>
                <w:sz w:val="20"/>
              </w:rPr>
            </w:pPr>
            <w:r>
              <w:rPr>
                <w:sz w:val="20"/>
              </w:rPr>
              <w:t>campinguri</w:t>
            </w:r>
            <w:r>
              <w:rPr>
                <w:spacing w:val="-4"/>
                <w:sz w:val="20"/>
              </w:rPr>
              <w:t xml:space="preserve"> </w:t>
            </w:r>
            <w:r>
              <w:rPr>
                <w:sz w:val="20"/>
              </w:rPr>
              <w:t>si</w:t>
            </w:r>
            <w:r>
              <w:rPr>
                <w:spacing w:val="-4"/>
                <w:sz w:val="20"/>
              </w:rPr>
              <w:t xml:space="preserve"> </w:t>
            </w:r>
            <w:r>
              <w:rPr>
                <w:sz w:val="20"/>
              </w:rPr>
              <w:t>tabere</w:t>
            </w:r>
          </w:p>
        </w:tc>
        <w:tc>
          <w:tcPr>
            <w:tcW w:w="5388" w:type="dxa"/>
            <w:tcBorders>
              <w:top w:val="nil"/>
              <w:bottom w:val="nil"/>
            </w:tcBorders>
          </w:tcPr>
          <w:p w14:paraId="78E2BC85" w14:textId="77777777" w:rsidR="00BD35D5" w:rsidRDefault="00000000">
            <w:pPr>
              <w:pStyle w:val="TableParagraph"/>
              <w:spacing w:before="19" w:line="228" w:lineRule="exact"/>
              <w:ind w:left="71"/>
              <w:rPr>
                <w:sz w:val="20"/>
              </w:rPr>
            </w:pPr>
            <w:r>
              <w:rPr>
                <w:sz w:val="20"/>
              </w:rPr>
              <w:t>modificările</w:t>
            </w:r>
            <w:r>
              <w:rPr>
                <w:spacing w:val="31"/>
                <w:sz w:val="20"/>
              </w:rPr>
              <w:t xml:space="preserve"> </w:t>
            </w:r>
            <w:r>
              <w:rPr>
                <w:sz w:val="20"/>
              </w:rPr>
              <w:t>şi</w:t>
            </w:r>
            <w:r>
              <w:rPr>
                <w:spacing w:val="89"/>
                <w:sz w:val="20"/>
              </w:rPr>
              <w:t xml:space="preserve"> </w:t>
            </w:r>
            <w:r>
              <w:rPr>
                <w:sz w:val="20"/>
              </w:rPr>
              <w:t>completările</w:t>
            </w:r>
            <w:r>
              <w:rPr>
                <w:spacing w:val="90"/>
                <w:sz w:val="20"/>
              </w:rPr>
              <w:t xml:space="preserve"> </w:t>
            </w:r>
            <w:r>
              <w:rPr>
                <w:sz w:val="20"/>
              </w:rPr>
              <w:t>ulterioare,</w:t>
            </w:r>
            <w:r>
              <w:rPr>
                <w:spacing w:val="96"/>
                <w:sz w:val="20"/>
              </w:rPr>
              <w:t xml:space="preserve"> </w:t>
            </w:r>
            <w:r>
              <w:rPr>
                <w:sz w:val="20"/>
              </w:rPr>
              <w:t>referitoare</w:t>
            </w:r>
            <w:r>
              <w:rPr>
                <w:spacing w:val="94"/>
                <w:sz w:val="20"/>
              </w:rPr>
              <w:t xml:space="preserve"> </w:t>
            </w:r>
            <w:r>
              <w:rPr>
                <w:sz w:val="20"/>
              </w:rPr>
              <w:t>la</w:t>
            </w:r>
          </w:p>
        </w:tc>
      </w:tr>
      <w:tr w:rsidR="00BD35D5" w14:paraId="3FA1BA2A" w14:textId="77777777">
        <w:trPr>
          <w:trHeight w:val="266"/>
        </w:trPr>
        <w:tc>
          <w:tcPr>
            <w:tcW w:w="4043" w:type="dxa"/>
            <w:tcBorders>
              <w:top w:val="nil"/>
              <w:bottom w:val="nil"/>
            </w:tcBorders>
          </w:tcPr>
          <w:p w14:paraId="6AE9A152" w14:textId="77777777" w:rsidR="00BD35D5" w:rsidRDefault="00BD35D5">
            <w:pPr>
              <w:pStyle w:val="TableParagraph"/>
              <w:rPr>
                <w:rFonts w:ascii="Times New Roman"/>
                <w:sz w:val="18"/>
              </w:rPr>
            </w:pPr>
          </w:p>
        </w:tc>
        <w:tc>
          <w:tcPr>
            <w:tcW w:w="5388" w:type="dxa"/>
            <w:tcBorders>
              <w:top w:val="nil"/>
              <w:bottom w:val="nil"/>
            </w:tcBorders>
          </w:tcPr>
          <w:p w14:paraId="1FDEC113" w14:textId="77777777" w:rsidR="00BD35D5" w:rsidRDefault="00000000">
            <w:pPr>
              <w:pStyle w:val="TableParagraph"/>
              <w:tabs>
                <w:tab w:val="left" w:pos="1165"/>
                <w:tab w:val="left" w:pos="2134"/>
                <w:tab w:val="left" w:pos="3363"/>
                <w:tab w:val="left" w:pos="4289"/>
              </w:tabs>
              <w:spacing w:before="16" w:line="230" w:lineRule="exact"/>
              <w:ind w:left="71"/>
              <w:rPr>
                <w:sz w:val="20"/>
              </w:rPr>
            </w:pPr>
            <w:r>
              <w:rPr>
                <w:sz w:val="20"/>
              </w:rPr>
              <w:t>criteriile</w:t>
            </w:r>
            <w:r>
              <w:rPr>
                <w:sz w:val="20"/>
              </w:rPr>
              <w:tab/>
              <w:t>minime</w:t>
            </w:r>
            <w:r>
              <w:rPr>
                <w:sz w:val="20"/>
              </w:rPr>
              <w:tab/>
              <w:t>obligatorii</w:t>
            </w:r>
            <w:r>
              <w:rPr>
                <w:sz w:val="20"/>
              </w:rPr>
              <w:tab/>
              <w:t>privind</w:t>
            </w:r>
            <w:r>
              <w:rPr>
                <w:sz w:val="20"/>
              </w:rPr>
              <w:tab/>
              <w:t>clasificarea</w:t>
            </w:r>
          </w:p>
        </w:tc>
      </w:tr>
      <w:tr w:rsidR="00BD35D5" w14:paraId="6A627FE9" w14:textId="77777777">
        <w:trPr>
          <w:trHeight w:val="266"/>
        </w:trPr>
        <w:tc>
          <w:tcPr>
            <w:tcW w:w="4043" w:type="dxa"/>
            <w:tcBorders>
              <w:top w:val="nil"/>
              <w:bottom w:val="nil"/>
            </w:tcBorders>
          </w:tcPr>
          <w:p w14:paraId="3A6FA2F1" w14:textId="77777777" w:rsidR="00BD35D5" w:rsidRDefault="00BD35D5">
            <w:pPr>
              <w:pStyle w:val="TableParagraph"/>
              <w:rPr>
                <w:rFonts w:ascii="Times New Roman"/>
                <w:sz w:val="18"/>
              </w:rPr>
            </w:pPr>
          </w:p>
        </w:tc>
        <w:tc>
          <w:tcPr>
            <w:tcW w:w="5388" w:type="dxa"/>
            <w:tcBorders>
              <w:top w:val="nil"/>
              <w:bottom w:val="nil"/>
            </w:tcBorders>
          </w:tcPr>
          <w:p w14:paraId="67CACE8A" w14:textId="77777777" w:rsidR="00BD35D5" w:rsidRDefault="00000000">
            <w:pPr>
              <w:pStyle w:val="TableParagraph"/>
              <w:spacing w:before="19" w:line="228" w:lineRule="exact"/>
              <w:ind w:left="71"/>
              <w:rPr>
                <w:sz w:val="20"/>
              </w:rPr>
            </w:pPr>
            <w:r>
              <w:rPr>
                <w:sz w:val="20"/>
              </w:rPr>
              <w:t>structurilor</w:t>
            </w:r>
            <w:r>
              <w:rPr>
                <w:spacing w:val="-2"/>
                <w:sz w:val="20"/>
              </w:rPr>
              <w:t xml:space="preserve"> </w:t>
            </w:r>
            <w:r>
              <w:rPr>
                <w:sz w:val="20"/>
              </w:rPr>
              <w:t>de</w:t>
            </w:r>
            <w:r>
              <w:rPr>
                <w:spacing w:val="-5"/>
                <w:sz w:val="20"/>
              </w:rPr>
              <w:t xml:space="preserve"> </w:t>
            </w:r>
            <w:r>
              <w:rPr>
                <w:sz w:val="20"/>
              </w:rPr>
              <w:t>primire</w:t>
            </w:r>
            <w:r>
              <w:rPr>
                <w:spacing w:val="-5"/>
                <w:sz w:val="20"/>
              </w:rPr>
              <w:t xml:space="preserve"> </w:t>
            </w:r>
            <w:r>
              <w:rPr>
                <w:sz w:val="20"/>
              </w:rPr>
              <w:t>turistice de</w:t>
            </w:r>
            <w:r>
              <w:rPr>
                <w:spacing w:val="-5"/>
                <w:sz w:val="20"/>
              </w:rPr>
              <w:t xml:space="preserve"> </w:t>
            </w:r>
            <w:r>
              <w:rPr>
                <w:sz w:val="20"/>
              </w:rPr>
              <w:t>tipul</w:t>
            </w:r>
            <w:r>
              <w:rPr>
                <w:spacing w:val="-7"/>
                <w:sz w:val="20"/>
              </w:rPr>
              <w:t xml:space="preserve"> </w:t>
            </w:r>
            <w:r>
              <w:rPr>
                <w:sz w:val="20"/>
              </w:rPr>
              <w:t>camping.</w:t>
            </w:r>
          </w:p>
        </w:tc>
      </w:tr>
      <w:tr w:rsidR="00BD35D5" w14:paraId="05DD8B89" w14:textId="77777777">
        <w:trPr>
          <w:trHeight w:val="1870"/>
        </w:trPr>
        <w:tc>
          <w:tcPr>
            <w:tcW w:w="4043" w:type="dxa"/>
            <w:tcBorders>
              <w:top w:val="nil"/>
              <w:bottom w:val="nil"/>
            </w:tcBorders>
          </w:tcPr>
          <w:p w14:paraId="5FD2108B" w14:textId="77777777" w:rsidR="00BD35D5" w:rsidRDefault="00000000">
            <w:pPr>
              <w:pStyle w:val="TableParagraph"/>
              <w:spacing w:before="151" w:line="276" w:lineRule="auto"/>
              <w:ind w:left="71" w:right="57"/>
              <w:jc w:val="both"/>
              <w:rPr>
                <w:sz w:val="20"/>
              </w:rPr>
            </w:pPr>
            <w:r>
              <w:rPr>
                <w:b/>
                <w:sz w:val="20"/>
              </w:rPr>
              <w:t>Doc.1</w:t>
            </w:r>
            <w:r>
              <w:rPr>
                <w:b/>
                <w:spacing w:val="1"/>
                <w:sz w:val="20"/>
              </w:rPr>
              <w:t xml:space="preserve"> </w:t>
            </w:r>
            <w:r>
              <w:rPr>
                <w:sz w:val="20"/>
              </w:rPr>
              <w:t>Studiu</w:t>
            </w:r>
            <w:r>
              <w:rPr>
                <w:spacing w:val="1"/>
                <w:sz w:val="20"/>
              </w:rPr>
              <w:t xml:space="preserve"> </w:t>
            </w:r>
            <w:r>
              <w:rPr>
                <w:sz w:val="20"/>
              </w:rPr>
              <w:t>de</w:t>
            </w:r>
            <w:r>
              <w:rPr>
                <w:spacing w:val="1"/>
                <w:sz w:val="20"/>
              </w:rPr>
              <w:t xml:space="preserve"> </w:t>
            </w:r>
            <w:r>
              <w:rPr>
                <w:sz w:val="20"/>
              </w:rPr>
              <w:t>fezabilitate,</w:t>
            </w:r>
            <w:r>
              <w:rPr>
                <w:spacing w:val="1"/>
                <w:sz w:val="20"/>
              </w:rPr>
              <w:t xml:space="preserve"> </w:t>
            </w:r>
            <w:r>
              <w:rPr>
                <w:sz w:val="20"/>
              </w:rPr>
              <w:t>pentru</w:t>
            </w:r>
            <w:r>
              <w:rPr>
                <w:spacing w:val="1"/>
                <w:sz w:val="20"/>
              </w:rPr>
              <w:t xml:space="preserve"> </w:t>
            </w:r>
            <w:r>
              <w:rPr>
                <w:sz w:val="20"/>
              </w:rPr>
              <w:t>proiecte</w:t>
            </w:r>
            <w:r>
              <w:rPr>
                <w:spacing w:val="1"/>
                <w:sz w:val="20"/>
              </w:rPr>
              <w:t xml:space="preserve"> </w:t>
            </w:r>
            <w:r>
              <w:rPr>
                <w:sz w:val="20"/>
              </w:rPr>
              <w:t>cu</w:t>
            </w:r>
            <w:r>
              <w:rPr>
                <w:spacing w:val="1"/>
                <w:sz w:val="20"/>
              </w:rPr>
              <w:t xml:space="preserve"> </w:t>
            </w:r>
            <w:r>
              <w:rPr>
                <w:sz w:val="20"/>
              </w:rPr>
              <w:t>lucrări</w:t>
            </w:r>
            <w:r>
              <w:rPr>
                <w:spacing w:val="1"/>
                <w:sz w:val="20"/>
              </w:rPr>
              <w:t xml:space="preserve"> </w:t>
            </w:r>
            <w:r>
              <w:rPr>
                <w:sz w:val="20"/>
              </w:rPr>
              <w:t>de</w:t>
            </w:r>
            <w:r>
              <w:rPr>
                <w:spacing w:val="1"/>
                <w:sz w:val="20"/>
              </w:rPr>
              <w:t xml:space="preserve"> </w:t>
            </w:r>
            <w:r>
              <w:rPr>
                <w:sz w:val="20"/>
              </w:rPr>
              <w:t>construcţii</w:t>
            </w:r>
            <w:r>
              <w:rPr>
                <w:spacing w:val="1"/>
                <w:sz w:val="20"/>
              </w:rPr>
              <w:t xml:space="preserve"> </w:t>
            </w:r>
            <w:r>
              <w:rPr>
                <w:sz w:val="20"/>
              </w:rPr>
              <w:t>si/sau</w:t>
            </w:r>
            <w:r>
              <w:rPr>
                <w:spacing w:val="-58"/>
                <w:sz w:val="20"/>
              </w:rPr>
              <w:t xml:space="preserve"> </w:t>
            </w:r>
            <w:r>
              <w:rPr>
                <w:sz w:val="20"/>
              </w:rPr>
              <w:t>montaj,</w:t>
            </w:r>
            <w:r>
              <w:rPr>
                <w:spacing w:val="1"/>
                <w:sz w:val="20"/>
              </w:rPr>
              <w:t xml:space="preserve"> </w:t>
            </w:r>
            <w:r>
              <w:rPr>
                <w:sz w:val="20"/>
              </w:rPr>
              <w:t>întocmit</w:t>
            </w:r>
            <w:r>
              <w:rPr>
                <w:spacing w:val="1"/>
                <w:sz w:val="20"/>
              </w:rPr>
              <w:t xml:space="preserve"> </w:t>
            </w:r>
            <w:r>
              <w:rPr>
                <w:sz w:val="20"/>
              </w:rPr>
              <w:t>conform</w:t>
            </w:r>
            <w:r>
              <w:rPr>
                <w:spacing w:val="1"/>
                <w:sz w:val="20"/>
              </w:rPr>
              <w:t xml:space="preserve"> </w:t>
            </w:r>
            <w:r>
              <w:rPr>
                <w:sz w:val="20"/>
              </w:rPr>
              <w:t>conţinutului</w:t>
            </w:r>
            <w:r>
              <w:rPr>
                <w:spacing w:val="1"/>
                <w:sz w:val="20"/>
              </w:rPr>
              <w:t xml:space="preserve"> </w:t>
            </w:r>
            <w:r>
              <w:rPr>
                <w:sz w:val="20"/>
              </w:rPr>
              <w:t>cadru</w:t>
            </w:r>
            <w:r>
              <w:rPr>
                <w:spacing w:val="1"/>
                <w:sz w:val="20"/>
              </w:rPr>
              <w:t xml:space="preserve"> </w:t>
            </w:r>
            <w:r>
              <w:rPr>
                <w:sz w:val="20"/>
              </w:rPr>
              <w:t>pentru solicitanţii privati asa cum</w:t>
            </w:r>
            <w:r>
              <w:rPr>
                <w:spacing w:val="1"/>
                <w:sz w:val="20"/>
              </w:rPr>
              <w:t xml:space="preserve"> </w:t>
            </w:r>
            <w:r>
              <w:rPr>
                <w:sz w:val="20"/>
              </w:rPr>
              <w:t>este</w:t>
            </w:r>
            <w:r>
              <w:rPr>
                <w:spacing w:val="1"/>
                <w:sz w:val="20"/>
              </w:rPr>
              <w:t xml:space="preserve"> </w:t>
            </w:r>
            <w:r>
              <w:rPr>
                <w:sz w:val="20"/>
              </w:rPr>
              <w:t>prezentat</w:t>
            </w:r>
            <w:r>
              <w:rPr>
                <w:spacing w:val="1"/>
                <w:sz w:val="20"/>
              </w:rPr>
              <w:t xml:space="preserve"> </w:t>
            </w:r>
            <w:r>
              <w:rPr>
                <w:sz w:val="20"/>
              </w:rPr>
              <w:t>in</w:t>
            </w:r>
            <w:r>
              <w:rPr>
                <w:spacing w:val="1"/>
                <w:sz w:val="20"/>
              </w:rPr>
              <w:t xml:space="preserve"> </w:t>
            </w:r>
            <w:r>
              <w:rPr>
                <w:sz w:val="20"/>
              </w:rPr>
              <w:t>anexa</w:t>
            </w:r>
            <w:r>
              <w:rPr>
                <w:spacing w:val="1"/>
                <w:sz w:val="20"/>
              </w:rPr>
              <w:t xml:space="preserve"> </w:t>
            </w:r>
            <w:r>
              <w:rPr>
                <w:sz w:val="20"/>
              </w:rPr>
              <w:t>la</w:t>
            </w:r>
            <w:r>
              <w:rPr>
                <w:spacing w:val="1"/>
                <w:sz w:val="20"/>
              </w:rPr>
              <w:t xml:space="preserve"> </w:t>
            </w:r>
            <w:r>
              <w:rPr>
                <w:sz w:val="20"/>
              </w:rPr>
              <w:t>Ghidul</w:t>
            </w:r>
            <w:r>
              <w:rPr>
                <w:spacing w:val="-58"/>
                <w:sz w:val="20"/>
              </w:rPr>
              <w:t xml:space="preserve"> </w:t>
            </w:r>
            <w:r>
              <w:rPr>
                <w:sz w:val="20"/>
              </w:rPr>
              <w:t>solicitantului.</w:t>
            </w:r>
          </w:p>
        </w:tc>
        <w:tc>
          <w:tcPr>
            <w:tcW w:w="5388" w:type="dxa"/>
            <w:tcBorders>
              <w:top w:val="nil"/>
              <w:bottom w:val="nil"/>
            </w:tcBorders>
          </w:tcPr>
          <w:p w14:paraId="18D18ADA" w14:textId="77777777" w:rsidR="00BD35D5" w:rsidRDefault="00000000">
            <w:pPr>
              <w:pStyle w:val="TableParagraph"/>
              <w:spacing w:before="16" w:line="278" w:lineRule="auto"/>
              <w:ind w:left="71" w:right="51"/>
              <w:jc w:val="both"/>
              <w:rPr>
                <w:sz w:val="20"/>
              </w:rPr>
            </w:pPr>
            <w:r>
              <w:rPr>
                <w:sz w:val="20"/>
              </w:rPr>
              <w:t>Taberele vor fi incluse în structurile de primire turistică</w:t>
            </w:r>
            <w:r>
              <w:rPr>
                <w:spacing w:val="1"/>
                <w:sz w:val="20"/>
              </w:rPr>
              <w:t xml:space="preserve"> </w:t>
            </w:r>
            <w:r>
              <w:rPr>
                <w:sz w:val="20"/>
              </w:rPr>
              <w:t>de</w:t>
            </w:r>
            <w:r>
              <w:rPr>
                <w:spacing w:val="2"/>
                <w:sz w:val="20"/>
              </w:rPr>
              <w:t xml:space="preserve"> </w:t>
            </w:r>
            <w:r>
              <w:rPr>
                <w:sz w:val="20"/>
              </w:rPr>
              <w:t>tip</w:t>
            </w:r>
            <w:r>
              <w:rPr>
                <w:spacing w:val="-5"/>
                <w:sz w:val="20"/>
              </w:rPr>
              <w:t xml:space="preserve"> </w:t>
            </w:r>
            <w:r>
              <w:rPr>
                <w:sz w:val="20"/>
              </w:rPr>
              <w:t>camping</w:t>
            </w:r>
          </w:p>
          <w:p w14:paraId="39C88551" w14:textId="77777777" w:rsidR="00BD35D5" w:rsidRDefault="00000000">
            <w:pPr>
              <w:pStyle w:val="TableParagraph"/>
              <w:spacing w:line="276" w:lineRule="auto"/>
              <w:ind w:left="71" w:right="54"/>
              <w:jc w:val="both"/>
              <w:rPr>
                <w:sz w:val="20"/>
              </w:rPr>
            </w:pPr>
            <w:r>
              <w:rPr>
                <w:sz w:val="20"/>
              </w:rPr>
              <w:t>Campingul</w:t>
            </w:r>
            <w:r>
              <w:rPr>
                <w:spacing w:val="1"/>
                <w:sz w:val="20"/>
              </w:rPr>
              <w:t xml:space="preserve"> </w:t>
            </w:r>
            <w:r>
              <w:rPr>
                <w:sz w:val="20"/>
              </w:rPr>
              <w:t>poate</w:t>
            </w:r>
            <w:r>
              <w:rPr>
                <w:spacing w:val="1"/>
                <w:sz w:val="20"/>
              </w:rPr>
              <w:t xml:space="preserve"> </w:t>
            </w:r>
            <w:r>
              <w:rPr>
                <w:sz w:val="20"/>
              </w:rPr>
              <w:t>asigura</w:t>
            </w:r>
            <w:r>
              <w:rPr>
                <w:spacing w:val="1"/>
                <w:sz w:val="20"/>
              </w:rPr>
              <w:t xml:space="preserve"> </w:t>
            </w:r>
            <w:r>
              <w:rPr>
                <w:sz w:val="20"/>
              </w:rPr>
              <w:t>servicii</w:t>
            </w:r>
            <w:r>
              <w:rPr>
                <w:spacing w:val="1"/>
                <w:sz w:val="20"/>
              </w:rPr>
              <w:t xml:space="preserve"> </w:t>
            </w:r>
            <w:r>
              <w:rPr>
                <w:sz w:val="20"/>
              </w:rPr>
              <w:t>de</w:t>
            </w:r>
            <w:r>
              <w:rPr>
                <w:spacing w:val="1"/>
                <w:sz w:val="20"/>
              </w:rPr>
              <w:t xml:space="preserve"> </w:t>
            </w:r>
            <w:r>
              <w:rPr>
                <w:sz w:val="20"/>
              </w:rPr>
              <w:t>cazare</w:t>
            </w:r>
            <w:r>
              <w:rPr>
                <w:spacing w:val="1"/>
                <w:sz w:val="20"/>
              </w:rPr>
              <w:t xml:space="preserve"> </w:t>
            </w:r>
            <w:r>
              <w:rPr>
                <w:sz w:val="20"/>
              </w:rPr>
              <w:t>în</w:t>
            </w:r>
            <w:r>
              <w:rPr>
                <w:spacing w:val="1"/>
                <w:sz w:val="20"/>
              </w:rPr>
              <w:t xml:space="preserve"> </w:t>
            </w:r>
            <w:r>
              <w:rPr>
                <w:sz w:val="20"/>
              </w:rPr>
              <w:t>corturi</w:t>
            </w:r>
            <w:r>
              <w:rPr>
                <w:spacing w:val="1"/>
                <w:sz w:val="20"/>
              </w:rPr>
              <w:t xml:space="preserve"> </w:t>
            </w:r>
            <w:r>
              <w:rPr>
                <w:sz w:val="20"/>
              </w:rPr>
              <w:t>și/sau căsuțe de tip camping și/sau bungalow, atât cât și</w:t>
            </w:r>
            <w:r>
              <w:rPr>
                <w:spacing w:val="1"/>
                <w:sz w:val="20"/>
              </w:rPr>
              <w:t xml:space="preserve"> </w:t>
            </w:r>
            <w:r>
              <w:rPr>
                <w:sz w:val="20"/>
              </w:rPr>
              <w:t>spații</w:t>
            </w:r>
            <w:r>
              <w:rPr>
                <w:spacing w:val="1"/>
                <w:sz w:val="20"/>
              </w:rPr>
              <w:t xml:space="preserve"> </w:t>
            </w:r>
            <w:r>
              <w:rPr>
                <w:sz w:val="20"/>
              </w:rPr>
              <w:t>de</w:t>
            </w:r>
            <w:r>
              <w:rPr>
                <w:spacing w:val="-3"/>
                <w:sz w:val="20"/>
              </w:rPr>
              <w:t xml:space="preserve"> </w:t>
            </w:r>
            <w:r>
              <w:rPr>
                <w:sz w:val="20"/>
              </w:rPr>
              <w:t>campare</w:t>
            </w:r>
            <w:r>
              <w:rPr>
                <w:spacing w:val="1"/>
                <w:sz w:val="20"/>
              </w:rPr>
              <w:t xml:space="preserve"> </w:t>
            </w:r>
            <w:r>
              <w:rPr>
                <w:sz w:val="20"/>
              </w:rPr>
              <w:t>pentru</w:t>
            </w:r>
            <w:r>
              <w:rPr>
                <w:spacing w:val="2"/>
                <w:sz w:val="20"/>
              </w:rPr>
              <w:t xml:space="preserve"> </w:t>
            </w:r>
            <w:r>
              <w:rPr>
                <w:sz w:val="20"/>
              </w:rPr>
              <w:t>rulote</w:t>
            </w:r>
          </w:p>
          <w:p w14:paraId="5CAF5023" w14:textId="77777777" w:rsidR="00BD35D5" w:rsidRDefault="00000000">
            <w:pPr>
              <w:pStyle w:val="TableParagraph"/>
              <w:ind w:left="71"/>
              <w:jc w:val="both"/>
              <w:rPr>
                <w:sz w:val="20"/>
              </w:rPr>
            </w:pPr>
            <w:r>
              <w:rPr>
                <w:sz w:val="20"/>
              </w:rPr>
              <w:t>Capacitatea</w:t>
            </w:r>
            <w:r>
              <w:rPr>
                <w:spacing w:val="21"/>
                <w:sz w:val="20"/>
              </w:rPr>
              <w:t xml:space="preserve"> </w:t>
            </w:r>
            <w:r>
              <w:rPr>
                <w:sz w:val="20"/>
              </w:rPr>
              <w:t>de</w:t>
            </w:r>
            <w:r>
              <w:rPr>
                <w:spacing w:val="22"/>
                <w:sz w:val="20"/>
              </w:rPr>
              <w:t xml:space="preserve"> </w:t>
            </w:r>
            <w:r>
              <w:rPr>
                <w:sz w:val="20"/>
              </w:rPr>
              <w:t>cazare</w:t>
            </w:r>
            <w:r>
              <w:rPr>
                <w:spacing w:val="22"/>
                <w:sz w:val="20"/>
              </w:rPr>
              <w:t xml:space="preserve"> </w:t>
            </w:r>
            <w:r>
              <w:rPr>
                <w:sz w:val="20"/>
              </w:rPr>
              <w:t>și</w:t>
            </w:r>
            <w:r>
              <w:rPr>
                <w:spacing w:val="22"/>
                <w:sz w:val="20"/>
              </w:rPr>
              <w:t xml:space="preserve"> </w:t>
            </w:r>
            <w:r>
              <w:rPr>
                <w:sz w:val="20"/>
              </w:rPr>
              <w:t>suprafața</w:t>
            </w:r>
            <w:r>
              <w:rPr>
                <w:spacing w:val="21"/>
                <w:sz w:val="20"/>
              </w:rPr>
              <w:t xml:space="preserve"> </w:t>
            </w:r>
            <w:r>
              <w:rPr>
                <w:sz w:val="20"/>
              </w:rPr>
              <w:t>aferentă</w:t>
            </w:r>
            <w:r>
              <w:rPr>
                <w:spacing w:val="21"/>
                <w:sz w:val="20"/>
              </w:rPr>
              <w:t xml:space="preserve"> </w:t>
            </w:r>
            <w:r>
              <w:rPr>
                <w:sz w:val="20"/>
              </w:rPr>
              <w:t>campingului</w:t>
            </w:r>
          </w:p>
          <w:p w14:paraId="4CA23524" w14:textId="77777777" w:rsidR="00BD35D5" w:rsidRDefault="00000000">
            <w:pPr>
              <w:pStyle w:val="TableParagraph"/>
              <w:spacing w:before="32" w:line="230" w:lineRule="exact"/>
              <w:ind w:left="71"/>
              <w:jc w:val="both"/>
              <w:rPr>
                <w:sz w:val="20"/>
              </w:rPr>
            </w:pPr>
            <w:r>
              <w:rPr>
                <w:sz w:val="20"/>
              </w:rPr>
              <w:t>trebuie</w:t>
            </w:r>
            <w:r>
              <w:rPr>
                <w:spacing w:val="63"/>
                <w:sz w:val="20"/>
              </w:rPr>
              <w:t xml:space="preserve"> </w:t>
            </w:r>
            <w:r>
              <w:rPr>
                <w:sz w:val="20"/>
              </w:rPr>
              <w:t>să</w:t>
            </w:r>
            <w:r>
              <w:rPr>
                <w:spacing w:val="59"/>
                <w:sz w:val="20"/>
              </w:rPr>
              <w:t xml:space="preserve"> </w:t>
            </w:r>
            <w:r>
              <w:rPr>
                <w:sz w:val="20"/>
              </w:rPr>
              <w:t>respecte</w:t>
            </w:r>
            <w:r>
              <w:rPr>
                <w:spacing w:val="63"/>
                <w:sz w:val="20"/>
              </w:rPr>
              <w:t xml:space="preserve"> </w:t>
            </w:r>
            <w:r>
              <w:rPr>
                <w:sz w:val="20"/>
              </w:rPr>
              <w:t>prevederile</w:t>
            </w:r>
            <w:r>
              <w:rPr>
                <w:spacing w:val="63"/>
                <w:sz w:val="20"/>
              </w:rPr>
              <w:t xml:space="preserve"> </w:t>
            </w:r>
            <w:r>
              <w:rPr>
                <w:sz w:val="20"/>
              </w:rPr>
              <w:t>Anexei</w:t>
            </w:r>
            <w:r>
              <w:rPr>
                <w:spacing w:val="59"/>
                <w:sz w:val="20"/>
              </w:rPr>
              <w:t xml:space="preserve"> </w:t>
            </w:r>
            <w:r>
              <w:rPr>
                <w:sz w:val="20"/>
              </w:rPr>
              <w:t>1</w:t>
            </w:r>
            <w:r>
              <w:rPr>
                <w:sz w:val="20"/>
                <w:vertAlign w:val="superscript"/>
              </w:rPr>
              <w:t>6</w:t>
            </w:r>
            <w:r>
              <w:rPr>
                <w:sz w:val="20"/>
              </w:rPr>
              <w:t xml:space="preserve">    </w:t>
            </w:r>
            <w:r>
              <w:rPr>
                <w:spacing w:val="3"/>
                <w:sz w:val="20"/>
              </w:rPr>
              <w:t xml:space="preserve"> </w:t>
            </w:r>
            <w:r>
              <w:rPr>
                <w:sz w:val="20"/>
              </w:rPr>
              <w:t>din</w:t>
            </w:r>
            <w:r>
              <w:rPr>
                <w:spacing w:val="64"/>
                <w:sz w:val="20"/>
              </w:rPr>
              <w:t xml:space="preserve"> </w:t>
            </w:r>
            <w:r>
              <w:rPr>
                <w:sz w:val="20"/>
              </w:rPr>
              <w:t>OANT</w:t>
            </w:r>
          </w:p>
        </w:tc>
      </w:tr>
      <w:tr w:rsidR="00BD35D5" w14:paraId="7155E29E" w14:textId="77777777">
        <w:trPr>
          <w:trHeight w:val="268"/>
        </w:trPr>
        <w:tc>
          <w:tcPr>
            <w:tcW w:w="4043" w:type="dxa"/>
            <w:tcBorders>
              <w:top w:val="nil"/>
              <w:bottom w:val="nil"/>
            </w:tcBorders>
          </w:tcPr>
          <w:p w14:paraId="1F3EB800" w14:textId="77777777" w:rsidR="00BD35D5" w:rsidRDefault="00BD35D5">
            <w:pPr>
              <w:pStyle w:val="TableParagraph"/>
              <w:rPr>
                <w:rFonts w:ascii="Times New Roman"/>
                <w:sz w:val="18"/>
              </w:rPr>
            </w:pPr>
          </w:p>
        </w:tc>
        <w:tc>
          <w:tcPr>
            <w:tcW w:w="5388" w:type="dxa"/>
            <w:tcBorders>
              <w:top w:val="nil"/>
              <w:bottom w:val="nil"/>
            </w:tcBorders>
          </w:tcPr>
          <w:p w14:paraId="44259870" w14:textId="77777777" w:rsidR="00BD35D5" w:rsidRDefault="00000000">
            <w:pPr>
              <w:pStyle w:val="TableParagraph"/>
              <w:spacing w:before="19" w:line="230" w:lineRule="exact"/>
              <w:ind w:left="71"/>
              <w:rPr>
                <w:sz w:val="20"/>
              </w:rPr>
            </w:pPr>
            <w:r>
              <w:rPr>
                <w:sz w:val="20"/>
              </w:rPr>
              <w:t>65/2013,</w:t>
            </w:r>
            <w:r>
              <w:rPr>
                <w:spacing w:val="-6"/>
                <w:sz w:val="20"/>
              </w:rPr>
              <w:t xml:space="preserve"> </w:t>
            </w:r>
            <w:r>
              <w:rPr>
                <w:sz w:val="20"/>
              </w:rPr>
              <w:t>cu</w:t>
            </w:r>
            <w:r>
              <w:rPr>
                <w:spacing w:val="-3"/>
                <w:sz w:val="20"/>
              </w:rPr>
              <w:t xml:space="preserve"> </w:t>
            </w:r>
            <w:r>
              <w:rPr>
                <w:sz w:val="20"/>
              </w:rPr>
              <w:t>modificările</w:t>
            </w:r>
            <w:r>
              <w:rPr>
                <w:spacing w:val="-3"/>
                <w:sz w:val="20"/>
              </w:rPr>
              <w:t xml:space="preserve"> </w:t>
            </w:r>
            <w:r>
              <w:rPr>
                <w:sz w:val="20"/>
              </w:rPr>
              <w:t>şi</w:t>
            </w:r>
            <w:r>
              <w:rPr>
                <w:spacing w:val="-4"/>
                <w:sz w:val="20"/>
              </w:rPr>
              <w:t xml:space="preserve"> </w:t>
            </w:r>
            <w:r>
              <w:rPr>
                <w:sz w:val="20"/>
              </w:rPr>
              <w:t>completările</w:t>
            </w:r>
            <w:r>
              <w:rPr>
                <w:spacing w:val="-3"/>
                <w:sz w:val="20"/>
              </w:rPr>
              <w:t xml:space="preserve"> </w:t>
            </w:r>
            <w:r>
              <w:rPr>
                <w:sz w:val="20"/>
              </w:rPr>
              <w:t>ulterioare</w:t>
            </w:r>
          </w:p>
        </w:tc>
      </w:tr>
      <w:tr w:rsidR="00BD35D5" w14:paraId="75108DE0" w14:textId="77777777">
        <w:trPr>
          <w:trHeight w:val="266"/>
        </w:trPr>
        <w:tc>
          <w:tcPr>
            <w:tcW w:w="4043" w:type="dxa"/>
            <w:tcBorders>
              <w:top w:val="nil"/>
              <w:bottom w:val="nil"/>
            </w:tcBorders>
          </w:tcPr>
          <w:p w14:paraId="06E3B0C0" w14:textId="77777777" w:rsidR="00BD35D5" w:rsidRDefault="00BD35D5">
            <w:pPr>
              <w:pStyle w:val="TableParagraph"/>
              <w:rPr>
                <w:rFonts w:ascii="Times New Roman"/>
                <w:sz w:val="18"/>
              </w:rPr>
            </w:pPr>
          </w:p>
        </w:tc>
        <w:tc>
          <w:tcPr>
            <w:tcW w:w="5388" w:type="dxa"/>
            <w:tcBorders>
              <w:top w:val="nil"/>
              <w:bottom w:val="nil"/>
            </w:tcBorders>
          </w:tcPr>
          <w:p w14:paraId="68007836" w14:textId="77777777" w:rsidR="00BD35D5" w:rsidRDefault="00000000">
            <w:pPr>
              <w:pStyle w:val="TableParagraph"/>
              <w:spacing w:before="19" w:line="228" w:lineRule="exact"/>
              <w:ind w:left="71"/>
              <w:rPr>
                <w:sz w:val="20"/>
              </w:rPr>
            </w:pPr>
            <w:r>
              <w:rPr>
                <w:sz w:val="20"/>
              </w:rPr>
              <w:t>Căsuțele de</w:t>
            </w:r>
            <w:r>
              <w:rPr>
                <w:spacing w:val="1"/>
                <w:sz w:val="20"/>
              </w:rPr>
              <w:t xml:space="preserve"> </w:t>
            </w:r>
            <w:r>
              <w:rPr>
                <w:sz w:val="20"/>
              </w:rPr>
              <w:t>tip</w:t>
            </w:r>
            <w:r>
              <w:rPr>
                <w:spacing w:val="-2"/>
                <w:sz w:val="20"/>
              </w:rPr>
              <w:t xml:space="preserve"> </w:t>
            </w:r>
            <w:r>
              <w:rPr>
                <w:sz w:val="20"/>
              </w:rPr>
              <w:t>camping vor</w:t>
            </w:r>
            <w:r>
              <w:rPr>
                <w:spacing w:val="3"/>
                <w:sz w:val="20"/>
              </w:rPr>
              <w:t xml:space="preserve"> </w:t>
            </w:r>
            <w:r>
              <w:rPr>
                <w:sz w:val="20"/>
              </w:rPr>
              <w:t>avea</w:t>
            </w:r>
            <w:r>
              <w:rPr>
                <w:spacing w:val="1"/>
                <w:sz w:val="20"/>
              </w:rPr>
              <w:t xml:space="preserve"> </w:t>
            </w:r>
            <w:r>
              <w:rPr>
                <w:sz w:val="20"/>
              </w:rPr>
              <w:t>capacitate de</w:t>
            </w:r>
            <w:r>
              <w:rPr>
                <w:spacing w:val="1"/>
                <w:sz w:val="20"/>
              </w:rPr>
              <w:t xml:space="preserve"> </w:t>
            </w:r>
            <w:r>
              <w:rPr>
                <w:sz w:val="20"/>
              </w:rPr>
              <w:t>cazare</w:t>
            </w:r>
            <w:r>
              <w:rPr>
                <w:spacing w:val="5"/>
                <w:sz w:val="20"/>
              </w:rPr>
              <w:t xml:space="preserve"> </w:t>
            </w:r>
            <w:r>
              <w:rPr>
                <w:sz w:val="20"/>
              </w:rPr>
              <w:t>de</w:t>
            </w:r>
          </w:p>
        </w:tc>
      </w:tr>
      <w:tr w:rsidR="00BD35D5" w14:paraId="14EBAEB9" w14:textId="77777777">
        <w:trPr>
          <w:trHeight w:val="266"/>
        </w:trPr>
        <w:tc>
          <w:tcPr>
            <w:tcW w:w="4043" w:type="dxa"/>
            <w:tcBorders>
              <w:top w:val="nil"/>
              <w:bottom w:val="nil"/>
            </w:tcBorders>
          </w:tcPr>
          <w:p w14:paraId="171FB78C" w14:textId="77777777" w:rsidR="00BD35D5" w:rsidRDefault="00BD35D5">
            <w:pPr>
              <w:pStyle w:val="TableParagraph"/>
              <w:rPr>
                <w:rFonts w:ascii="Times New Roman"/>
                <w:sz w:val="18"/>
              </w:rPr>
            </w:pPr>
          </w:p>
        </w:tc>
        <w:tc>
          <w:tcPr>
            <w:tcW w:w="5388" w:type="dxa"/>
            <w:tcBorders>
              <w:top w:val="nil"/>
              <w:bottom w:val="nil"/>
            </w:tcBorders>
          </w:tcPr>
          <w:p w14:paraId="36D1425D" w14:textId="77777777" w:rsidR="00BD35D5" w:rsidRDefault="00000000">
            <w:pPr>
              <w:pStyle w:val="TableParagraph"/>
              <w:spacing w:before="16" w:line="230" w:lineRule="exact"/>
              <w:ind w:left="71"/>
              <w:rPr>
                <w:sz w:val="20"/>
              </w:rPr>
            </w:pPr>
            <w:r>
              <w:rPr>
                <w:sz w:val="20"/>
              </w:rPr>
              <w:t>maxim</w:t>
            </w:r>
            <w:r>
              <w:rPr>
                <w:spacing w:val="47"/>
                <w:sz w:val="20"/>
              </w:rPr>
              <w:t xml:space="preserve"> </w:t>
            </w:r>
            <w:r>
              <w:rPr>
                <w:sz w:val="20"/>
              </w:rPr>
              <w:t>4</w:t>
            </w:r>
            <w:r>
              <w:rPr>
                <w:spacing w:val="53"/>
                <w:sz w:val="20"/>
              </w:rPr>
              <w:t xml:space="preserve"> </w:t>
            </w:r>
            <w:r>
              <w:rPr>
                <w:sz w:val="20"/>
              </w:rPr>
              <w:t>locuri,</w:t>
            </w:r>
            <w:r>
              <w:rPr>
                <w:spacing w:val="46"/>
                <w:sz w:val="20"/>
              </w:rPr>
              <w:t xml:space="preserve"> </w:t>
            </w:r>
            <w:r>
              <w:rPr>
                <w:sz w:val="20"/>
              </w:rPr>
              <w:t>asigurând</w:t>
            </w:r>
            <w:r>
              <w:rPr>
                <w:spacing w:val="45"/>
                <w:sz w:val="20"/>
              </w:rPr>
              <w:t xml:space="preserve"> </w:t>
            </w:r>
            <w:r>
              <w:rPr>
                <w:sz w:val="20"/>
              </w:rPr>
              <w:t>o</w:t>
            </w:r>
            <w:r>
              <w:rPr>
                <w:spacing w:val="50"/>
                <w:sz w:val="20"/>
              </w:rPr>
              <w:t xml:space="preserve"> </w:t>
            </w:r>
            <w:r>
              <w:rPr>
                <w:sz w:val="20"/>
              </w:rPr>
              <w:t>distanță</w:t>
            </w:r>
            <w:r>
              <w:rPr>
                <w:spacing w:val="48"/>
                <w:sz w:val="20"/>
              </w:rPr>
              <w:t xml:space="preserve"> </w:t>
            </w:r>
            <w:r>
              <w:rPr>
                <w:sz w:val="20"/>
              </w:rPr>
              <w:t>față</w:t>
            </w:r>
            <w:r>
              <w:rPr>
                <w:spacing w:val="48"/>
                <w:sz w:val="20"/>
              </w:rPr>
              <w:t xml:space="preserve"> </w:t>
            </w:r>
            <w:r>
              <w:rPr>
                <w:sz w:val="20"/>
              </w:rPr>
              <w:t>de</w:t>
            </w:r>
            <w:r>
              <w:rPr>
                <w:spacing w:val="52"/>
                <w:sz w:val="20"/>
              </w:rPr>
              <w:t xml:space="preserve"> </w:t>
            </w:r>
            <w:r>
              <w:rPr>
                <w:sz w:val="20"/>
              </w:rPr>
              <w:t>celelalte</w:t>
            </w:r>
          </w:p>
        </w:tc>
      </w:tr>
      <w:tr w:rsidR="00BD35D5" w14:paraId="1451A528" w14:textId="77777777">
        <w:trPr>
          <w:trHeight w:val="266"/>
        </w:trPr>
        <w:tc>
          <w:tcPr>
            <w:tcW w:w="4043" w:type="dxa"/>
            <w:tcBorders>
              <w:top w:val="nil"/>
              <w:bottom w:val="nil"/>
            </w:tcBorders>
          </w:tcPr>
          <w:p w14:paraId="309AA6E1" w14:textId="77777777" w:rsidR="00BD35D5" w:rsidRDefault="00BD35D5">
            <w:pPr>
              <w:pStyle w:val="TableParagraph"/>
              <w:rPr>
                <w:rFonts w:ascii="Times New Roman"/>
                <w:sz w:val="18"/>
              </w:rPr>
            </w:pPr>
          </w:p>
        </w:tc>
        <w:tc>
          <w:tcPr>
            <w:tcW w:w="5388" w:type="dxa"/>
            <w:tcBorders>
              <w:top w:val="nil"/>
              <w:bottom w:val="nil"/>
            </w:tcBorders>
          </w:tcPr>
          <w:p w14:paraId="3800DE01" w14:textId="77777777" w:rsidR="00BD35D5" w:rsidRDefault="00000000">
            <w:pPr>
              <w:pStyle w:val="TableParagraph"/>
              <w:spacing w:before="19" w:line="228" w:lineRule="exact"/>
              <w:ind w:left="71"/>
              <w:rPr>
                <w:sz w:val="20"/>
              </w:rPr>
            </w:pPr>
            <w:r>
              <w:rPr>
                <w:sz w:val="20"/>
              </w:rPr>
              <w:t>căsuțe</w:t>
            </w:r>
            <w:r>
              <w:rPr>
                <w:spacing w:val="-1"/>
                <w:sz w:val="20"/>
              </w:rPr>
              <w:t xml:space="preserve"> </w:t>
            </w:r>
            <w:r>
              <w:rPr>
                <w:sz w:val="20"/>
              </w:rPr>
              <w:t>de</w:t>
            </w:r>
            <w:r>
              <w:rPr>
                <w:spacing w:val="-4"/>
                <w:sz w:val="20"/>
              </w:rPr>
              <w:t xml:space="preserve"> </w:t>
            </w:r>
            <w:r>
              <w:rPr>
                <w:sz w:val="20"/>
              </w:rPr>
              <w:t>minim</w:t>
            </w:r>
            <w:r>
              <w:rPr>
                <w:spacing w:val="-5"/>
                <w:sz w:val="20"/>
              </w:rPr>
              <w:t xml:space="preserve"> </w:t>
            </w:r>
            <w:r>
              <w:rPr>
                <w:sz w:val="20"/>
              </w:rPr>
              <w:t>3</w:t>
            </w:r>
            <w:r>
              <w:rPr>
                <w:spacing w:val="-1"/>
                <w:sz w:val="20"/>
              </w:rPr>
              <w:t xml:space="preserve"> </w:t>
            </w:r>
            <w:r>
              <w:rPr>
                <w:sz w:val="20"/>
              </w:rPr>
              <w:t>m,</w:t>
            </w:r>
            <w:r>
              <w:rPr>
                <w:spacing w:val="-7"/>
                <w:sz w:val="20"/>
              </w:rPr>
              <w:t xml:space="preserve"> </w:t>
            </w:r>
            <w:r>
              <w:rPr>
                <w:sz w:val="20"/>
              </w:rPr>
              <w:t>necesară</w:t>
            </w:r>
            <w:r>
              <w:rPr>
                <w:spacing w:val="-1"/>
                <w:sz w:val="20"/>
              </w:rPr>
              <w:t xml:space="preserve"> </w:t>
            </w:r>
            <w:r>
              <w:rPr>
                <w:sz w:val="20"/>
              </w:rPr>
              <w:t>parcării unei</w:t>
            </w:r>
            <w:r>
              <w:rPr>
                <w:spacing w:val="-5"/>
                <w:sz w:val="20"/>
              </w:rPr>
              <w:t xml:space="preserve"> </w:t>
            </w:r>
            <w:r>
              <w:rPr>
                <w:sz w:val="20"/>
              </w:rPr>
              <w:t>mașini</w:t>
            </w:r>
          </w:p>
        </w:tc>
      </w:tr>
      <w:tr w:rsidR="00BD35D5" w14:paraId="444DB7C7" w14:textId="77777777">
        <w:trPr>
          <w:trHeight w:val="266"/>
        </w:trPr>
        <w:tc>
          <w:tcPr>
            <w:tcW w:w="4043" w:type="dxa"/>
            <w:tcBorders>
              <w:top w:val="nil"/>
              <w:bottom w:val="nil"/>
            </w:tcBorders>
          </w:tcPr>
          <w:p w14:paraId="1B39AC60" w14:textId="77777777" w:rsidR="00BD35D5" w:rsidRDefault="00BD35D5">
            <w:pPr>
              <w:pStyle w:val="TableParagraph"/>
              <w:rPr>
                <w:rFonts w:ascii="Times New Roman"/>
                <w:sz w:val="18"/>
              </w:rPr>
            </w:pPr>
          </w:p>
        </w:tc>
        <w:tc>
          <w:tcPr>
            <w:tcW w:w="5388" w:type="dxa"/>
            <w:tcBorders>
              <w:top w:val="nil"/>
              <w:bottom w:val="nil"/>
            </w:tcBorders>
          </w:tcPr>
          <w:p w14:paraId="0E96A53C" w14:textId="77777777" w:rsidR="00BD35D5" w:rsidRDefault="00000000">
            <w:pPr>
              <w:pStyle w:val="TableParagraph"/>
              <w:spacing w:before="16" w:line="230" w:lineRule="exact"/>
              <w:ind w:left="71"/>
              <w:rPr>
                <w:sz w:val="20"/>
              </w:rPr>
            </w:pPr>
            <w:r>
              <w:rPr>
                <w:sz w:val="20"/>
              </w:rPr>
              <w:t>În</w:t>
            </w:r>
            <w:r>
              <w:rPr>
                <w:spacing w:val="2"/>
                <w:sz w:val="20"/>
              </w:rPr>
              <w:t xml:space="preserve"> </w:t>
            </w:r>
            <w:r>
              <w:rPr>
                <w:sz w:val="20"/>
              </w:rPr>
              <w:t>cadrul</w:t>
            </w:r>
            <w:r>
              <w:rPr>
                <w:spacing w:val="5"/>
                <w:sz w:val="20"/>
              </w:rPr>
              <w:t xml:space="preserve"> </w:t>
            </w:r>
            <w:r>
              <w:rPr>
                <w:sz w:val="20"/>
              </w:rPr>
              <w:t>perimetrului</w:t>
            </w:r>
            <w:r>
              <w:rPr>
                <w:spacing w:val="2"/>
                <w:sz w:val="20"/>
              </w:rPr>
              <w:t xml:space="preserve"> </w:t>
            </w:r>
            <w:r>
              <w:rPr>
                <w:sz w:val="20"/>
              </w:rPr>
              <w:t>campingului</w:t>
            </w:r>
            <w:r>
              <w:rPr>
                <w:spacing w:val="3"/>
                <w:sz w:val="20"/>
              </w:rPr>
              <w:t xml:space="preserve"> </w:t>
            </w:r>
            <w:r>
              <w:rPr>
                <w:sz w:val="20"/>
              </w:rPr>
              <w:t>se</w:t>
            </w:r>
            <w:r>
              <w:rPr>
                <w:spacing w:val="3"/>
                <w:sz w:val="20"/>
              </w:rPr>
              <w:t xml:space="preserve"> </w:t>
            </w:r>
            <w:r>
              <w:rPr>
                <w:sz w:val="20"/>
              </w:rPr>
              <w:t>acceptă</w:t>
            </w:r>
            <w:r>
              <w:rPr>
                <w:spacing w:val="2"/>
                <w:sz w:val="20"/>
              </w:rPr>
              <w:t xml:space="preserve"> </w:t>
            </w:r>
            <w:r>
              <w:rPr>
                <w:sz w:val="20"/>
              </w:rPr>
              <w:t>construirea</w:t>
            </w:r>
          </w:p>
        </w:tc>
      </w:tr>
      <w:tr w:rsidR="00BD35D5" w14:paraId="0CB8012A" w14:textId="77777777">
        <w:trPr>
          <w:trHeight w:val="268"/>
        </w:trPr>
        <w:tc>
          <w:tcPr>
            <w:tcW w:w="4043" w:type="dxa"/>
            <w:tcBorders>
              <w:top w:val="nil"/>
              <w:bottom w:val="nil"/>
            </w:tcBorders>
          </w:tcPr>
          <w:p w14:paraId="749023FB" w14:textId="77777777" w:rsidR="00BD35D5" w:rsidRDefault="00BD35D5">
            <w:pPr>
              <w:pStyle w:val="TableParagraph"/>
              <w:rPr>
                <w:rFonts w:ascii="Times New Roman"/>
                <w:sz w:val="18"/>
              </w:rPr>
            </w:pPr>
          </w:p>
        </w:tc>
        <w:tc>
          <w:tcPr>
            <w:tcW w:w="5388" w:type="dxa"/>
            <w:tcBorders>
              <w:top w:val="nil"/>
              <w:bottom w:val="nil"/>
            </w:tcBorders>
          </w:tcPr>
          <w:p w14:paraId="58C15A74" w14:textId="77777777" w:rsidR="00BD35D5" w:rsidRDefault="00000000">
            <w:pPr>
              <w:pStyle w:val="TableParagraph"/>
              <w:spacing w:before="19" w:line="230" w:lineRule="exact"/>
              <w:ind w:left="71"/>
              <w:rPr>
                <w:sz w:val="20"/>
              </w:rPr>
            </w:pPr>
            <w:r>
              <w:rPr>
                <w:sz w:val="20"/>
              </w:rPr>
              <w:t>unui</w:t>
            </w:r>
            <w:r>
              <w:rPr>
                <w:spacing w:val="4"/>
                <w:sz w:val="20"/>
              </w:rPr>
              <w:t xml:space="preserve"> </w:t>
            </w:r>
            <w:r>
              <w:rPr>
                <w:sz w:val="20"/>
              </w:rPr>
              <w:t>singur</w:t>
            </w:r>
            <w:r>
              <w:rPr>
                <w:spacing w:val="7"/>
                <w:sz w:val="20"/>
              </w:rPr>
              <w:t xml:space="preserve"> </w:t>
            </w:r>
            <w:r>
              <w:rPr>
                <w:sz w:val="20"/>
              </w:rPr>
              <w:t>bungalow,</w:t>
            </w:r>
            <w:r>
              <w:rPr>
                <w:spacing w:val="2"/>
                <w:sz w:val="20"/>
              </w:rPr>
              <w:t xml:space="preserve"> </w:t>
            </w:r>
            <w:r>
              <w:rPr>
                <w:sz w:val="20"/>
              </w:rPr>
              <w:t>ca</w:t>
            </w:r>
            <w:r>
              <w:rPr>
                <w:spacing w:val="4"/>
                <w:sz w:val="20"/>
              </w:rPr>
              <w:t xml:space="preserve"> </w:t>
            </w:r>
            <w:r>
              <w:rPr>
                <w:sz w:val="20"/>
              </w:rPr>
              <w:t>spațiu</w:t>
            </w:r>
            <w:r>
              <w:rPr>
                <w:spacing w:val="4"/>
                <w:sz w:val="20"/>
              </w:rPr>
              <w:t xml:space="preserve"> </w:t>
            </w:r>
            <w:r>
              <w:rPr>
                <w:sz w:val="20"/>
              </w:rPr>
              <w:t>de</w:t>
            </w:r>
            <w:r>
              <w:rPr>
                <w:spacing w:val="5"/>
                <w:sz w:val="20"/>
              </w:rPr>
              <w:t xml:space="preserve"> </w:t>
            </w:r>
            <w:r>
              <w:rPr>
                <w:sz w:val="20"/>
              </w:rPr>
              <w:t>cazare</w:t>
            </w:r>
            <w:r>
              <w:rPr>
                <w:spacing w:val="4"/>
                <w:sz w:val="20"/>
              </w:rPr>
              <w:t xml:space="preserve"> </w:t>
            </w:r>
            <w:r>
              <w:rPr>
                <w:sz w:val="20"/>
              </w:rPr>
              <w:t>complementar,</w:t>
            </w:r>
          </w:p>
        </w:tc>
      </w:tr>
      <w:tr w:rsidR="00BD35D5" w14:paraId="7DE22D68" w14:textId="77777777">
        <w:trPr>
          <w:trHeight w:val="266"/>
        </w:trPr>
        <w:tc>
          <w:tcPr>
            <w:tcW w:w="4043" w:type="dxa"/>
            <w:tcBorders>
              <w:top w:val="nil"/>
              <w:bottom w:val="nil"/>
            </w:tcBorders>
          </w:tcPr>
          <w:p w14:paraId="0A1166C0" w14:textId="77777777" w:rsidR="00BD35D5" w:rsidRDefault="00BD35D5">
            <w:pPr>
              <w:pStyle w:val="TableParagraph"/>
              <w:rPr>
                <w:rFonts w:ascii="Times New Roman"/>
                <w:sz w:val="18"/>
              </w:rPr>
            </w:pPr>
          </w:p>
        </w:tc>
        <w:tc>
          <w:tcPr>
            <w:tcW w:w="5388" w:type="dxa"/>
            <w:tcBorders>
              <w:top w:val="nil"/>
              <w:bottom w:val="nil"/>
            </w:tcBorders>
          </w:tcPr>
          <w:p w14:paraId="589F99F5" w14:textId="77777777" w:rsidR="00BD35D5" w:rsidRDefault="00000000">
            <w:pPr>
              <w:pStyle w:val="TableParagraph"/>
              <w:spacing w:before="19" w:line="228" w:lineRule="exact"/>
              <w:ind w:left="71"/>
              <w:rPr>
                <w:sz w:val="20"/>
              </w:rPr>
            </w:pPr>
            <w:r>
              <w:rPr>
                <w:sz w:val="20"/>
              </w:rPr>
              <w:t>cu</w:t>
            </w:r>
            <w:r>
              <w:rPr>
                <w:spacing w:val="47"/>
                <w:sz w:val="20"/>
              </w:rPr>
              <w:t xml:space="preserve"> </w:t>
            </w:r>
            <w:r>
              <w:rPr>
                <w:sz w:val="20"/>
              </w:rPr>
              <w:t>o</w:t>
            </w:r>
            <w:r>
              <w:rPr>
                <w:spacing w:val="54"/>
                <w:sz w:val="20"/>
              </w:rPr>
              <w:t xml:space="preserve"> </w:t>
            </w:r>
            <w:r>
              <w:rPr>
                <w:sz w:val="20"/>
              </w:rPr>
              <w:t>capacitate</w:t>
            </w:r>
            <w:r>
              <w:rPr>
                <w:spacing w:val="53"/>
                <w:sz w:val="20"/>
              </w:rPr>
              <w:t xml:space="preserve"> </w:t>
            </w:r>
            <w:r>
              <w:rPr>
                <w:sz w:val="20"/>
              </w:rPr>
              <w:t>de</w:t>
            </w:r>
            <w:r>
              <w:rPr>
                <w:spacing w:val="48"/>
                <w:sz w:val="20"/>
              </w:rPr>
              <w:t xml:space="preserve"> </w:t>
            </w:r>
            <w:r>
              <w:rPr>
                <w:sz w:val="20"/>
              </w:rPr>
              <w:t>cazare</w:t>
            </w:r>
            <w:r>
              <w:rPr>
                <w:spacing w:val="48"/>
                <w:sz w:val="20"/>
              </w:rPr>
              <w:t xml:space="preserve"> </w:t>
            </w:r>
            <w:r>
              <w:rPr>
                <w:sz w:val="20"/>
              </w:rPr>
              <w:t>de</w:t>
            </w:r>
            <w:r>
              <w:rPr>
                <w:spacing w:val="53"/>
                <w:sz w:val="20"/>
              </w:rPr>
              <w:t xml:space="preserve"> </w:t>
            </w:r>
            <w:r>
              <w:rPr>
                <w:sz w:val="20"/>
              </w:rPr>
              <w:t>maximum</w:t>
            </w:r>
            <w:r>
              <w:rPr>
                <w:spacing w:val="52"/>
                <w:sz w:val="20"/>
              </w:rPr>
              <w:t xml:space="preserve"> </w:t>
            </w:r>
            <w:r>
              <w:rPr>
                <w:sz w:val="20"/>
              </w:rPr>
              <w:t>8</w:t>
            </w:r>
            <w:r>
              <w:rPr>
                <w:spacing w:val="47"/>
                <w:sz w:val="20"/>
              </w:rPr>
              <w:t xml:space="preserve"> </w:t>
            </w:r>
            <w:r>
              <w:rPr>
                <w:sz w:val="20"/>
              </w:rPr>
              <w:t>camere</w:t>
            </w:r>
            <w:r>
              <w:rPr>
                <w:spacing w:val="49"/>
                <w:sz w:val="20"/>
              </w:rPr>
              <w:t xml:space="preserve"> </w:t>
            </w:r>
            <w:r>
              <w:rPr>
                <w:sz w:val="20"/>
              </w:rPr>
              <w:t>(16</w:t>
            </w:r>
          </w:p>
        </w:tc>
      </w:tr>
      <w:tr w:rsidR="00BD35D5" w14:paraId="174F3D2C" w14:textId="77777777">
        <w:trPr>
          <w:trHeight w:val="266"/>
        </w:trPr>
        <w:tc>
          <w:tcPr>
            <w:tcW w:w="4043" w:type="dxa"/>
            <w:tcBorders>
              <w:top w:val="nil"/>
              <w:bottom w:val="nil"/>
            </w:tcBorders>
          </w:tcPr>
          <w:p w14:paraId="68F4F414" w14:textId="77777777" w:rsidR="00BD35D5" w:rsidRDefault="00BD35D5">
            <w:pPr>
              <w:pStyle w:val="TableParagraph"/>
              <w:rPr>
                <w:rFonts w:ascii="Times New Roman"/>
                <w:sz w:val="18"/>
              </w:rPr>
            </w:pPr>
          </w:p>
        </w:tc>
        <w:tc>
          <w:tcPr>
            <w:tcW w:w="5388" w:type="dxa"/>
            <w:tcBorders>
              <w:top w:val="nil"/>
              <w:bottom w:val="nil"/>
            </w:tcBorders>
          </w:tcPr>
          <w:p w14:paraId="18448281" w14:textId="77777777" w:rsidR="00BD35D5" w:rsidRDefault="00000000">
            <w:pPr>
              <w:pStyle w:val="TableParagraph"/>
              <w:spacing w:before="16" w:line="230" w:lineRule="exact"/>
              <w:ind w:left="71"/>
              <w:rPr>
                <w:sz w:val="20"/>
              </w:rPr>
            </w:pPr>
            <w:r>
              <w:rPr>
                <w:sz w:val="20"/>
              </w:rPr>
              <w:t>locuri).</w:t>
            </w:r>
          </w:p>
        </w:tc>
      </w:tr>
      <w:tr w:rsidR="00BD35D5" w14:paraId="14B0E150" w14:textId="77777777">
        <w:trPr>
          <w:trHeight w:val="297"/>
        </w:trPr>
        <w:tc>
          <w:tcPr>
            <w:tcW w:w="4043" w:type="dxa"/>
            <w:tcBorders>
              <w:top w:val="nil"/>
            </w:tcBorders>
          </w:tcPr>
          <w:p w14:paraId="55EA7E33" w14:textId="77777777" w:rsidR="00BD35D5" w:rsidRDefault="00BD35D5">
            <w:pPr>
              <w:pStyle w:val="TableParagraph"/>
              <w:rPr>
                <w:rFonts w:ascii="Times New Roman"/>
                <w:sz w:val="20"/>
              </w:rPr>
            </w:pPr>
          </w:p>
        </w:tc>
        <w:tc>
          <w:tcPr>
            <w:tcW w:w="5388" w:type="dxa"/>
            <w:tcBorders>
              <w:top w:val="nil"/>
            </w:tcBorders>
          </w:tcPr>
          <w:p w14:paraId="1FF853BB" w14:textId="77777777" w:rsidR="00BD35D5" w:rsidRDefault="00000000">
            <w:pPr>
              <w:pStyle w:val="TableParagraph"/>
              <w:tabs>
                <w:tab w:val="left" w:pos="517"/>
                <w:tab w:val="left" w:pos="1045"/>
                <w:tab w:val="left" w:pos="2057"/>
                <w:tab w:val="left" w:pos="3328"/>
                <w:tab w:val="left" w:pos="4062"/>
                <w:tab w:val="left" w:pos="5108"/>
              </w:tabs>
              <w:spacing w:before="19"/>
              <w:ind w:left="71"/>
              <w:rPr>
                <w:sz w:val="20"/>
              </w:rPr>
            </w:pPr>
            <w:r>
              <w:rPr>
                <w:sz w:val="20"/>
              </w:rPr>
              <w:t>Se</w:t>
            </w:r>
            <w:r>
              <w:rPr>
                <w:sz w:val="20"/>
              </w:rPr>
              <w:tab/>
              <w:t>vor</w:t>
            </w:r>
            <w:r>
              <w:rPr>
                <w:sz w:val="20"/>
              </w:rPr>
              <w:tab/>
              <w:t>respecta</w:t>
            </w:r>
            <w:r>
              <w:rPr>
                <w:sz w:val="20"/>
              </w:rPr>
              <w:tab/>
              <w:t>prevederile</w:t>
            </w:r>
            <w:r>
              <w:rPr>
                <w:sz w:val="20"/>
              </w:rPr>
              <w:tab/>
              <w:t>OANT</w:t>
            </w:r>
            <w:r>
              <w:rPr>
                <w:sz w:val="20"/>
              </w:rPr>
              <w:tab/>
              <w:t>65/2013,</w:t>
            </w:r>
            <w:r>
              <w:rPr>
                <w:sz w:val="20"/>
              </w:rPr>
              <w:tab/>
              <w:t>cu</w:t>
            </w:r>
          </w:p>
        </w:tc>
      </w:tr>
    </w:tbl>
    <w:p w14:paraId="60C06C43" w14:textId="77777777" w:rsidR="00BD35D5" w:rsidRDefault="00BD35D5">
      <w:pPr>
        <w:rPr>
          <w:sz w:val="20"/>
        </w:rPr>
        <w:sectPr w:rsidR="00BD35D5">
          <w:pgSz w:w="11910" w:h="16840"/>
          <w:pgMar w:top="1720" w:right="300" w:bottom="280" w:left="820" w:header="706" w:footer="0" w:gutter="0"/>
          <w:cols w:space="720"/>
        </w:sectPr>
      </w:pPr>
    </w:p>
    <w:tbl>
      <w:tblPr>
        <w:tblW w:w="0" w:type="auto"/>
        <w:tblInd w:w="5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44"/>
        <w:gridCol w:w="5388"/>
      </w:tblGrid>
      <w:tr w:rsidR="00BD35D5" w14:paraId="7F11F529" w14:textId="77777777">
        <w:trPr>
          <w:trHeight w:val="2102"/>
        </w:trPr>
        <w:tc>
          <w:tcPr>
            <w:tcW w:w="4044" w:type="dxa"/>
          </w:tcPr>
          <w:p w14:paraId="51063B01" w14:textId="77777777" w:rsidR="00BD35D5" w:rsidRDefault="00BD35D5">
            <w:pPr>
              <w:pStyle w:val="TableParagraph"/>
              <w:rPr>
                <w:rFonts w:ascii="Times New Roman"/>
                <w:sz w:val="20"/>
              </w:rPr>
            </w:pPr>
          </w:p>
        </w:tc>
        <w:tc>
          <w:tcPr>
            <w:tcW w:w="5388" w:type="dxa"/>
          </w:tcPr>
          <w:p w14:paraId="77126815" w14:textId="77777777" w:rsidR="00BD35D5" w:rsidRDefault="00000000">
            <w:pPr>
              <w:pStyle w:val="TableParagraph"/>
              <w:spacing w:line="276" w:lineRule="auto"/>
              <w:ind w:left="66" w:right="56"/>
              <w:jc w:val="both"/>
              <w:rPr>
                <w:sz w:val="20"/>
              </w:rPr>
            </w:pPr>
            <w:r>
              <w:rPr>
                <w:sz w:val="20"/>
              </w:rPr>
              <w:t>modificările şi completările ulterioare,</w:t>
            </w:r>
            <w:r>
              <w:rPr>
                <w:spacing w:val="1"/>
                <w:sz w:val="20"/>
              </w:rPr>
              <w:t xml:space="preserve"> </w:t>
            </w:r>
            <w:r>
              <w:rPr>
                <w:sz w:val="20"/>
              </w:rPr>
              <w:t>respectiv</w:t>
            </w:r>
            <w:r>
              <w:rPr>
                <w:spacing w:val="60"/>
                <w:sz w:val="20"/>
              </w:rPr>
              <w:t xml:space="preserve"> </w:t>
            </w:r>
            <w:r>
              <w:rPr>
                <w:sz w:val="20"/>
              </w:rPr>
              <w:t>Anexa</w:t>
            </w:r>
            <w:r>
              <w:rPr>
                <w:spacing w:val="1"/>
                <w:sz w:val="20"/>
              </w:rPr>
              <w:t xml:space="preserve"> </w:t>
            </w:r>
            <w:r>
              <w:rPr>
                <w:sz w:val="20"/>
              </w:rPr>
              <w:t>nr. 1</w:t>
            </w:r>
            <w:r>
              <w:rPr>
                <w:sz w:val="20"/>
                <w:vertAlign w:val="superscript"/>
              </w:rPr>
              <w:t>4</w:t>
            </w:r>
            <w:r>
              <w:rPr>
                <w:sz w:val="20"/>
              </w:rPr>
              <w:t xml:space="preserve"> referitoare la criteriile minime obligatorii privind</w:t>
            </w:r>
            <w:r>
              <w:rPr>
                <w:spacing w:val="1"/>
                <w:sz w:val="20"/>
              </w:rPr>
              <w:t xml:space="preserve"> </w:t>
            </w:r>
            <w:r>
              <w:rPr>
                <w:sz w:val="20"/>
              </w:rPr>
              <w:t>clasificarea</w:t>
            </w:r>
            <w:r>
              <w:rPr>
                <w:spacing w:val="1"/>
                <w:sz w:val="20"/>
              </w:rPr>
              <w:t xml:space="preserve"> </w:t>
            </w:r>
            <w:r>
              <w:rPr>
                <w:sz w:val="20"/>
              </w:rPr>
              <w:t>structurilor</w:t>
            </w:r>
            <w:r>
              <w:rPr>
                <w:spacing w:val="1"/>
                <w:sz w:val="20"/>
              </w:rPr>
              <w:t xml:space="preserve"> </w:t>
            </w:r>
            <w:r>
              <w:rPr>
                <w:sz w:val="20"/>
              </w:rPr>
              <w:t>de</w:t>
            </w:r>
            <w:r>
              <w:rPr>
                <w:spacing w:val="1"/>
                <w:sz w:val="20"/>
              </w:rPr>
              <w:t xml:space="preserve"> </w:t>
            </w:r>
            <w:r>
              <w:rPr>
                <w:sz w:val="20"/>
              </w:rPr>
              <w:t>primire</w:t>
            </w:r>
            <w:r>
              <w:rPr>
                <w:spacing w:val="1"/>
                <w:sz w:val="20"/>
              </w:rPr>
              <w:t xml:space="preserve"> </w:t>
            </w:r>
            <w:r>
              <w:rPr>
                <w:sz w:val="20"/>
              </w:rPr>
              <w:t>turistice</w:t>
            </w:r>
            <w:r>
              <w:rPr>
                <w:spacing w:val="1"/>
                <w:sz w:val="20"/>
              </w:rPr>
              <w:t xml:space="preserve"> </w:t>
            </w:r>
            <w:r>
              <w:rPr>
                <w:sz w:val="20"/>
              </w:rPr>
              <w:t>de</w:t>
            </w:r>
            <w:r>
              <w:rPr>
                <w:spacing w:val="1"/>
                <w:sz w:val="20"/>
              </w:rPr>
              <w:t xml:space="preserve"> </w:t>
            </w:r>
            <w:r>
              <w:rPr>
                <w:sz w:val="20"/>
              </w:rPr>
              <w:t>tipul</w:t>
            </w:r>
            <w:r>
              <w:rPr>
                <w:spacing w:val="1"/>
                <w:sz w:val="20"/>
              </w:rPr>
              <w:t xml:space="preserve"> </w:t>
            </w:r>
            <w:r>
              <w:rPr>
                <w:sz w:val="20"/>
              </w:rPr>
              <w:t>bungalow</w:t>
            </w:r>
          </w:p>
          <w:p w14:paraId="182FDBDA" w14:textId="77777777" w:rsidR="00BD35D5" w:rsidRDefault="00000000">
            <w:pPr>
              <w:pStyle w:val="TableParagraph"/>
              <w:spacing w:line="278" w:lineRule="auto"/>
              <w:ind w:left="66" w:right="62"/>
              <w:jc w:val="both"/>
              <w:rPr>
                <w:sz w:val="20"/>
              </w:rPr>
            </w:pPr>
            <w:r>
              <w:rPr>
                <w:b/>
                <w:sz w:val="20"/>
              </w:rPr>
              <w:t>Beneficiarul</w:t>
            </w:r>
            <w:r>
              <w:rPr>
                <w:b/>
                <w:spacing w:val="1"/>
                <w:sz w:val="20"/>
              </w:rPr>
              <w:t xml:space="preserve"> </w:t>
            </w:r>
            <w:r>
              <w:rPr>
                <w:b/>
                <w:sz w:val="20"/>
              </w:rPr>
              <w:t>trebuie</w:t>
            </w:r>
            <w:r>
              <w:rPr>
                <w:b/>
                <w:spacing w:val="1"/>
                <w:sz w:val="20"/>
              </w:rPr>
              <w:t xml:space="preserve"> </w:t>
            </w:r>
            <w:r>
              <w:rPr>
                <w:b/>
                <w:sz w:val="20"/>
              </w:rPr>
              <w:t>să</w:t>
            </w:r>
            <w:r>
              <w:rPr>
                <w:b/>
                <w:spacing w:val="1"/>
                <w:sz w:val="20"/>
              </w:rPr>
              <w:t xml:space="preserve"> </w:t>
            </w:r>
            <w:r>
              <w:rPr>
                <w:b/>
                <w:sz w:val="20"/>
              </w:rPr>
              <w:t>respecte</w:t>
            </w:r>
            <w:r>
              <w:rPr>
                <w:b/>
                <w:spacing w:val="1"/>
                <w:sz w:val="20"/>
              </w:rPr>
              <w:t xml:space="preserve"> </w:t>
            </w:r>
            <w:r>
              <w:rPr>
                <w:b/>
                <w:sz w:val="20"/>
              </w:rPr>
              <w:t>cerinţele</w:t>
            </w:r>
            <w:r>
              <w:rPr>
                <w:b/>
                <w:spacing w:val="1"/>
                <w:sz w:val="20"/>
              </w:rPr>
              <w:t xml:space="preserve"> </w:t>
            </w:r>
            <w:r>
              <w:rPr>
                <w:b/>
                <w:sz w:val="20"/>
              </w:rPr>
              <w:t>de</w:t>
            </w:r>
            <w:r>
              <w:rPr>
                <w:b/>
                <w:spacing w:val="1"/>
                <w:sz w:val="20"/>
              </w:rPr>
              <w:t xml:space="preserve"> </w:t>
            </w:r>
            <w:r>
              <w:rPr>
                <w:b/>
                <w:sz w:val="20"/>
              </w:rPr>
              <w:t>mediu</w:t>
            </w:r>
            <w:r>
              <w:rPr>
                <w:b/>
                <w:spacing w:val="-58"/>
                <w:sz w:val="20"/>
              </w:rPr>
              <w:t xml:space="preserve"> </w:t>
            </w:r>
            <w:r>
              <w:rPr>
                <w:sz w:val="20"/>
              </w:rPr>
              <w:t>specifice</w:t>
            </w:r>
            <w:r>
              <w:rPr>
                <w:spacing w:val="1"/>
                <w:sz w:val="20"/>
              </w:rPr>
              <w:t xml:space="preserve"> </w:t>
            </w:r>
            <w:r>
              <w:rPr>
                <w:sz w:val="20"/>
              </w:rPr>
              <w:t>investiţiilor</w:t>
            </w:r>
            <w:r>
              <w:rPr>
                <w:spacing w:val="1"/>
                <w:sz w:val="20"/>
              </w:rPr>
              <w:t xml:space="preserve"> </w:t>
            </w:r>
            <w:r>
              <w:rPr>
                <w:sz w:val="20"/>
              </w:rPr>
              <w:t>în</w:t>
            </w:r>
            <w:r>
              <w:rPr>
                <w:spacing w:val="1"/>
                <w:sz w:val="20"/>
              </w:rPr>
              <w:t xml:space="preserve"> </w:t>
            </w:r>
            <w:r>
              <w:rPr>
                <w:sz w:val="20"/>
              </w:rPr>
              <w:t>perimetrul</w:t>
            </w:r>
            <w:r>
              <w:rPr>
                <w:spacing w:val="1"/>
                <w:sz w:val="20"/>
              </w:rPr>
              <w:t xml:space="preserve"> </w:t>
            </w:r>
            <w:r>
              <w:rPr>
                <w:sz w:val="20"/>
              </w:rPr>
              <w:t>ariilor</w:t>
            </w:r>
            <w:r>
              <w:rPr>
                <w:spacing w:val="1"/>
                <w:sz w:val="20"/>
              </w:rPr>
              <w:t xml:space="preserve"> </w:t>
            </w:r>
            <w:r>
              <w:rPr>
                <w:sz w:val="20"/>
              </w:rPr>
              <w:t>naturale</w:t>
            </w:r>
            <w:r>
              <w:rPr>
                <w:spacing w:val="1"/>
                <w:sz w:val="20"/>
              </w:rPr>
              <w:t xml:space="preserve"> </w:t>
            </w:r>
            <w:r>
              <w:rPr>
                <w:sz w:val="20"/>
              </w:rPr>
              <w:t>protejate.</w:t>
            </w:r>
          </w:p>
        </w:tc>
      </w:tr>
      <w:tr w:rsidR="00BD35D5" w14:paraId="5D904784" w14:textId="77777777">
        <w:trPr>
          <w:trHeight w:val="7898"/>
        </w:trPr>
        <w:tc>
          <w:tcPr>
            <w:tcW w:w="4044" w:type="dxa"/>
          </w:tcPr>
          <w:p w14:paraId="6EF72439" w14:textId="77777777" w:rsidR="00BD35D5" w:rsidRDefault="00000000">
            <w:pPr>
              <w:pStyle w:val="TableParagraph"/>
              <w:spacing w:line="276" w:lineRule="auto"/>
              <w:ind w:left="71" w:right="56"/>
              <w:jc w:val="both"/>
              <w:rPr>
                <w:sz w:val="20"/>
              </w:rPr>
            </w:pPr>
            <w:r>
              <w:rPr>
                <w:b/>
                <w:sz w:val="20"/>
              </w:rPr>
              <w:t>Doc.</w:t>
            </w:r>
            <w:r>
              <w:rPr>
                <w:b/>
                <w:spacing w:val="1"/>
                <w:sz w:val="20"/>
              </w:rPr>
              <w:t xml:space="preserve"> </w:t>
            </w:r>
            <w:r>
              <w:rPr>
                <w:b/>
                <w:sz w:val="20"/>
              </w:rPr>
              <w:t>15</w:t>
            </w:r>
            <w:r>
              <w:rPr>
                <w:b/>
                <w:spacing w:val="1"/>
                <w:sz w:val="20"/>
              </w:rPr>
              <w:t xml:space="preserve"> </w:t>
            </w:r>
            <w:r>
              <w:rPr>
                <w:sz w:val="20"/>
              </w:rPr>
              <w:t>Aviz</w:t>
            </w:r>
            <w:r>
              <w:rPr>
                <w:spacing w:val="1"/>
                <w:sz w:val="20"/>
              </w:rPr>
              <w:t xml:space="preserve"> </w:t>
            </w:r>
            <w:r>
              <w:rPr>
                <w:sz w:val="20"/>
              </w:rPr>
              <w:t>specific</w:t>
            </w:r>
            <w:r>
              <w:rPr>
                <w:spacing w:val="1"/>
                <w:sz w:val="20"/>
              </w:rPr>
              <w:t xml:space="preserve"> </w:t>
            </w:r>
            <w:r>
              <w:rPr>
                <w:sz w:val="20"/>
              </w:rPr>
              <w:t>privind</w:t>
            </w:r>
            <w:r>
              <w:rPr>
                <w:spacing w:val="1"/>
                <w:sz w:val="20"/>
              </w:rPr>
              <w:t xml:space="preserve"> </w:t>
            </w:r>
            <w:r>
              <w:rPr>
                <w:sz w:val="20"/>
              </w:rPr>
              <w:t>amplasamentul si funcţionarea obiectivului</w:t>
            </w:r>
            <w:r>
              <w:rPr>
                <w:spacing w:val="-58"/>
                <w:sz w:val="20"/>
              </w:rPr>
              <w:t xml:space="preserve"> </w:t>
            </w:r>
            <w:r>
              <w:rPr>
                <w:sz w:val="20"/>
              </w:rPr>
              <w:t>eliberat</w:t>
            </w:r>
            <w:r>
              <w:rPr>
                <w:spacing w:val="1"/>
                <w:sz w:val="20"/>
              </w:rPr>
              <w:t xml:space="preserve"> </w:t>
            </w:r>
            <w:r>
              <w:rPr>
                <w:sz w:val="20"/>
              </w:rPr>
              <w:t>de</w:t>
            </w:r>
            <w:r>
              <w:rPr>
                <w:spacing w:val="1"/>
                <w:sz w:val="20"/>
              </w:rPr>
              <w:t xml:space="preserve"> </w:t>
            </w:r>
            <w:r>
              <w:rPr>
                <w:sz w:val="20"/>
              </w:rPr>
              <w:t>ANT</w:t>
            </w:r>
            <w:r>
              <w:rPr>
                <w:spacing w:val="1"/>
                <w:sz w:val="20"/>
              </w:rPr>
              <w:t xml:space="preserve"> </w:t>
            </w:r>
            <w:r>
              <w:rPr>
                <w:sz w:val="20"/>
              </w:rPr>
              <w:t>pentru</w:t>
            </w:r>
            <w:r>
              <w:rPr>
                <w:spacing w:val="1"/>
                <w:sz w:val="20"/>
              </w:rPr>
              <w:t xml:space="preserve"> </w:t>
            </w:r>
            <w:r>
              <w:rPr>
                <w:sz w:val="20"/>
              </w:rPr>
              <w:t>constructia/</w:t>
            </w:r>
            <w:r>
              <w:rPr>
                <w:spacing w:val="1"/>
                <w:sz w:val="20"/>
              </w:rPr>
              <w:t xml:space="preserve"> </w:t>
            </w:r>
            <w:r>
              <w:rPr>
                <w:sz w:val="20"/>
              </w:rPr>
              <w:t>modernizarea</w:t>
            </w:r>
            <w:r>
              <w:rPr>
                <w:spacing w:val="1"/>
                <w:sz w:val="20"/>
              </w:rPr>
              <w:t xml:space="preserve"> </w:t>
            </w:r>
            <w:r>
              <w:rPr>
                <w:sz w:val="20"/>
              </w:rPr>
              <w:t>structurilor</w:t>
            </w:r>
            <w:r>
              <w:rPr>
                <w:spacing w:val="1"/>
                <w:sz w:val="20"/>
              </w:rPr>
              <w:t xml:space="preserve"> </w:t>
            </w:r>
            <w:r>
              <w:rPr>
                <w:sz w:val="20"/>
              </w:rPr>
              <w:t>de</w:t>
            </w:r>
            <w:r>
              <w:rPr>
                <w:spacing w:val="1"/>
                <w:sz w:val="20"/>
              </w:rPr>
              <w:t xml:space="preserve"> </w:t>
            </w:r>
            <w:r>
              <w:rPr>
                <w:sz w:val="20"/>
              </w:rPr>
              <w:t>primire</w:t>
            </w:r>
            <w:r>
              <w:rPr>
                <w:spacing w:val="1"/>
                <w:sz w:val="20"/>
              </w:rPr>
              <w:t xml:space="preserve"> </w:t>
            </w:r>
            <w:r>
              <w:rPr>
                <w:sz w:val="20"/>
              </w:rPr>
              <w:t>turistice</w:t>
            </w:r>
            <w:r>
              <w:rPr>
                <w:spacing w:val="1"/>
                <w:sz w:val="20"/>
              </w:rPr>
              <w:t xml:space="preserve"> </w:t>
            </w:r>
            <w:r>
              <w:rPr>
                <w:sz w:val="20"/>
              </w:rPr>
              <w:t>cu</w:t>
            </w:r>
            <w:r>
              <w:rPr>
                <w:spacing w:val="1"/>
                <w:sz w:val="20"/>
              </w:rPr>
              <w:t xml:space="preserve"> </w:t>
            </w:r>
            <w:r>
              <w:rPr>
                <w:sz w:val="20"/>
              </w:rPr>
              <w:t>funcţiuni</w:t>
            </w:r>
            <w:r>
              <w:rPr>
                <w:spacing w:val="1"/>
                <w:sz w:val="20"/>
              </w:rPr>
              <w:t xml:space="preserve"> </w:t>
            </w:r>
            <w:r>
              <w:rPr>
                <w:sz w:val="20"/>
              </w:rPr>
              <w:t>de</w:t>
            </w:r>
            <w:r>
              <w:rPr>
                <w:spacing w:val="1"/>
                <w:sz w:val="20"/>
              </w:rPr>
              <w:t xml:space="preserve"> </w:t>
            </w:r>
            <w:r>
              <w:rPr>
                <w:sz w:val="20"/>
              </w:rPr>
              <w:t>cazare</w:t>
            </w:r>
            <w:r>
              <w:rPr>
                <w:spacing w:val="1"/>
                <w:sz w:val="20"/>
              </w:rPr>
              <w:t xml:space="preserve"> </w:t>
            </w:r>
            <w:r>
              <w:rPr>
                <w:sz w:val="20"/>
              </w:rPr>
              <w:t>sau</w:t>
            </w:r>
            <w:r>
              <w:rPr>
                <w:spacing w:val="1"/>
                <w:sz w:val="20"/>
              </w:rPr>
              <w:t xml:space="preserve"> </w:t>
            </w:r>
            <w:r>
              <w:rPr>
                <w:sz w:val="20"/>
              </w:rPr>
              <w:t>restaurante</w:t>
            </w:r>
            <w:r>
              <w:rPr>
                <w:spacing w:val="1"/>
                <w:sz w:val="20"/>
              </w:rPr>
              <w:t xml:space="preserve"> </w:t>
            </w:r>
            <w:r>
              <w:rPr>
                <w:sz w:val="20"/>
              </w:rPr>
              <w:t>clasificat</w:t>
            </w:r>
            <w:r>
              <w:rPr>
                <w:spacing w:val="1"/>
                <w:sz w:val="20"/>
              </w:rPr>
              <w:t xml:space="preserve"> </w:t>
            </w:r>
            <w:r>
              <w:rPr>
                <w:sz w:val="20"/>
              </w:rPr>
              <w:t>conform</w:t>
            </w:r>
            <w:r>
              <w:rPr>
                <w:spacing w:val="1"/>
                <w:sz w:val="20"/>
              </w:rPr>
              <w:t xml:space="preserve"> </w:t>
            </w:r>
            <w:r>
              <w:rPr>
                <w:sz w:val="20"/>
              </w:rPr>
              <w:t>Ordinului</w:t>
            </w:r>
            <w:r>
              <w:rPr>
                <w:spacing w:val="1"/>
                <w:sz w:val="20"/>
              </w:rPr>
              <w:t xml:space="preserve"> </w:t>
            </w:r>
            <w:r>
              <w:rPr>
                <w:sz w:val="20"/>
              </w:rPr>
              <w:t>65/2013 si in conformtate cu Ordonanta de</w:t>
            </w:r>
            <w:r>
              <w:rPr>
                <w:spacing w:val="-58"/>
                <w:sz w:val="20"/>
              </w:rPr>
              <w:t xml:space="preserve"> </w:t>
            </w:r>
            <w:r>
              <w:rPr>
                <w:sz w:val="20"/>
              </w:rPr>
              <w:t>Urgenta</w:t>
            </w:r>
            <w:r>
              <w:rPr>
                <w:spacing w:val="-4"/>
                <w:sz w:val="20"/>
              </w:rPr>
              <w:t xml:space="preserve"> </w:t>
            </w:r>
            <w:r>
              <w:rPr>
                <w:sz w:val="20"/>
              </w:rPr>
              <w:t>nr.142/28.10.2008.</w:t>
            </w:r>
          </w:p>
          <w:p w14:paraId="1A358224" w14:textId="77777777" w:rsidR="00BD35D5" w:rsidRDefault="00000000">
            <w:pPr>
              <w:pStyle w:val="TableParagraph"/>
              <w:spacing w:before="187" w:line="276" w:lineRule="auto"/>
              <w:ind w:left="71" w:right="56"/>
              <w:jc w:val="both"/>
              <w:rPr>
                <w:sz w:val="20"/>
              </w:rPr>
            </w:pPr>
            <w:r>
              <w:rPr>
                <w:b/>
                <w:sz w:val="20"/>
              </w:rPr>
              <w:t>Doc. 16</w:t>
            </w:r>
            <w:r>
              <w:rPr>
                <w:b/>
                <w:spacing w:val="1"/>
                <w:sz w:val="20"/>
              </w:rPr>
              <w:t xml:space="preserve"> </w:t>
            </w:r>
            <w:r>
              <w:rPr>
                <w:sz w:val="20"/>
              </w:rPr>
              <w:t>Certificat</w:t>
            </w:r>
            <w:r>
              <w:rPr>
                <w:spacing w:val="60"/>
                <w:sz w:val="20"/>
              </w:rPr>
              <w:t xml:space="preserve"> </w:t>
            </w:r>
            <w:r>
              <w:rPr>
                <w:sz w:val="20"/>
              </w:rPr>
              <w:t>de clasificare eliberat</w:t>
            </w:r>
            <w:r>
              <w:rPr>
                <w:spacing w:val="1"/>
                <w:sz w:val="20"/>
              </w:rPr>
              <w:t xml:space="preserve"> </w:t>
            </w:r>
            <w:r>
              <w:rPr>
                <w:sz w:val="20"/>
              </w:rPr>
              <w:t>de</w:t>
            </w:r>
            <w:r>
              <w:rPr>
                <w:spacing w:val="1"/>
                <w:sz w:val="20"/>
              </w:rPr>
              <w:t xml:space="preserve"> </w:t>
            </w:r>
            <w:r>
              <w:rPr>
                <w:sz w:val="20"/>
              </w:rPr>
              <w:t>ANT</w:t>
            </w:r>
            <w:r>
              <w:rPr>
                <w:spacing w:val="1"/>
                <w:sz w:val="20"/>
              </w:rPr>
              <w:t xml:space="preserve"> </w:t>
            </w:r>
            <w:r>
              <w:rPr>
                <w:sz w:val="20"/>
              </w:rPr>
              <w:t>pentru</w:t>
            </w:r>
            <w:r>
              <w:rPr>
                <w:spacing w:val="1"/>
                <w:sz w:val="20"/>
              </w:rPr>
              <w:t xml:space="preserve"> </w:t>
            </w:r>
            <w:r>
              <w:rPr>
                <w:sz w:val="20"/>
              </w:rPr>
              <w:t>structura</w:t>
            </w:r>
            <w:r>
              <w:rPr>
                <w:spacing w:val="1"/>
                <w:sz w:val="20"/>
              </w:rPr>
              <w:t xml:space="preserve"> </w:t>
            </w:r>
            <w:r>
              <w:rPr>
                <w:sz w:val="20"/>
              </w:rPr>
              <w:t>de</w:t>
            </w:r>
            <w:r>
              <w:rPr>
                <w:spacing w:val="1"/>
                <w:sz w:val="20"/>
              </w:rPr>
              <w:t xml:space="preserve"> </w:t>
            </w:r>
            <w:r>
              <w:rPr>
                <w:sz w:val="20"/>
              </w:rPr>
              <w:t>primire</w:t>
            </w:r>
            <w:r>
              <w:rPr>
                <w:spacing w:val="1"/>
                <w:sz w:val="20"/>
              </w:rPr>
              <w:t xml:space="preserve"> </w:t>
            </w:r>
            <w:r>
              <w:rPr>
                <w:sz w:val="20"/>
              </w:rPr>
              <w:t>turistică</w:t>
            </w:r>
            <w:r>
              <w:rPr>
                <w:spacing w:val="1"/>
                <w:sz w:val="20"/>
              </w:rPr>
              <w:t xml:space="preserve"> </w:t>
            </w:r>
            <w:r>
              <w:rPr>
                <w:sz w:val="20"/>
              </w:rPr>
              <w:t>cu</w:t>
            </w:r>
            <w:r>
              <w:rPr>
                <w:spacing w:val="1"/>
                <w:sz w:val="20"/>
              </w:rPr>
              <w:t xml:space="preserve"> </w:t>
            </w:r>
            <w:r>
              <w:rPr>
                <w:sz w:val="20"/>
              </w:rPr>
              <w:t>funcţiuni</w:t>
            </w:r>
            <w:r>
              <w:rPr>
                <w:spacing w:val="1"/>
                <w:sz w:val="20"/>
              </w:rPr>
              <w:t xml:space="preserve"> </w:t>
            </w:r>
            <w:r>
              <w:rPr>
                <w:sz w:val="20"/>
              </w:rPr>
              <w:t>de</w:t>
            </w:r>
            <w:r>
              <w:rPr>
                <w:spacing w:val="1"/>
                <w:sz w:val="20"/>
              </w:rPr>
              <w:t xml:space="preserve"> </w:t>
            </w:r>
            <w:r>
              <w:rPr>
                <w:sz w:val="20"/>
              </w:rPr>
              <w:t>cazare</w:t>
            </w:r>
            <w:r>
              <w:rPr>
                <w:spacing w:val="1"/>
                <w:sz w:val="20"/>
              </w:rPr>
              <w:t xml:space="preserve"> </w:t>
            </w:r>
            <w:r>
              <w:rPr>
                <w:sz w:val="20"/>
              </w:rPr>
              <w:t>sau</w:t>
            </w:r>
            <w:r>
              <w:rPr>
                <w:spacing w:val="1"/>
                <w:sz w:val="20"/>
              </w:rPr>
              <w:t xml:space="preserve"> </w:t>
            </w:r>
            <w:r>
              <w:rPr>
                <w:sz w:val="20"/>
              </w:rPr>
              <w:t>restaurante clasificate conform Ordinului</w:t>
            </w:r>
            <w:r>
              <w:rPr>
                <w:spacing w:val="1"/>
                <w:sz w:val="20"/>
              </w:rPr>
              <w:t xml:space="preserve"> </w:t>
            </w:r>
            <w:r>
              <w:rPr>
                <w:sz w:val="20"/>
              </w:rPr>
              <w:t>65/2013 si</w:t>
            </w:r>
            <w:r>
              <w:rPr>
                <w:spacing w:val="1"/>
                <w:sz w:val="20"/>
              </w:rPr>
              <w:t xml:space="preserve"> </w:t>
            </w:r>
            <w:r>
              <w:rPr>
                <w:sz w:val="20"/>
              </w:rPr>
              <w:t>in conformitate cu</w:t>
            </w:r>
            <w:r>
              <w:rPr>
                <w:spacing w:val="60"/>
                <w:sz w:val="20"/>
              </w:rPr>
              <w:t xml:space="preserve"> </w:t>
            </w:r>
            <w:r>
              <w:rPr>
                <w:sz w:val="20"/>
              </w:rPr>
              <w:t>Ordonanţa</w:t>
            </w:r>
            <w:r>
              <w:rPr>
                <w:spacing w:val="1"/>
                <w:sz w:val="20"/>
              </w:rPr>
              <w:t xml:space="preserve"> </w:t>
            </w:r>
            <w:r>
              <w:rPr>
                <w:sz w:val="20"/>
              </w:rPr>
              <w:t>de Urgenţă nr. 142 din 28 octombrie 2008</w:t>
            </w:r>
            <w:r>
              <w:rPr>
                <w:spacing w:val="1"/>
                <w:sz w:val="20"/>
              </w:rPr>
              <w:t xml:space="preserve"> </w:t>
            </w:r>
            <w:r>
              <w:rPr>
                <w:sz w:val="20"/>
              </w:rPr>
              <w:t>(în cazul</w:t>
            </w:r>
            <w:r>
              <w:rPr>
                <w:spacing w:val="-5"/>
                <w:sz w:val="20"/>
              </w:rPr>
              <w:t xml:space="preserve"> </w:t>
            </w:r>
            <w:r>
              <w:rPr>
                <w:sz w:val="20"/>
              </w:rPr>
              <w:t>modernizării/extinderii).</w:t>
            </w:r>
          </w:p>
        </w:tc>
        <w:tc>
          <w:tcPr>
            <w:tcW w:w="5388" w:type="dxa"/>
          </w:tcPr>
          <w:p w14:paraId="11CE540E" w14:textId="77777777" w:rsidR="00BD35D5" w:rsidRDefault="00000000">
            <w:pPr>
              <w:pStyle w:val="TableParagraph"/>
              <w:ind w:left="66" w:right="57"/>
              <w:jc w:val="both"/>
              <w:rPr>
                <w:sz w:val="20"/>
              </w:rPr>
            </w:pPr>
            <w:r>
              <w:rPr>
                <w:sz w:val="20"/>
              </w:rPr>
              <w:t>In cazul construcţiilor noi expertul verifică dacă avizul</w:t>
            </w:r>
            <w:r>
              <w:rPr>
                <w:spacing w:val="1"/>
                <w:sz w:val="20"/>
              </w:rPr>
              <w:t xml:space="preserve"> </w:t>
            </w:r>
            <w:r>
              <w:rPr>
                <w:sz w:val="20"/>
              </w:rPr>
              <w:t>specific</w:t>
            </w:r>
            <w:r>
              <w:rPr>
                <w:spacing w:val="1"/>
                <w:sz w:val="20"/>
              </w:rPr>
              <w:t xml:space="preserve"> </w:t>
            </w:r>
            <w:r>
              <w:rPr>
                <w:sz w:val="20"/>
              </w:rPr>
              <w:t>privind</w:t>
            </w:r>
            <w:r>
              <w:rPr>
                <w:spacing w:val="1"/>
                <w:sz w:val="20"/>
              </w:rPr>
              <w:t xml:space="preserve"> </w:t>
            </w:r>
            <w:r>
              <w:rPr>
                <w:sz w:val="20"/>
              </w:rPr>
              <w:t>amplasamentul</w:t>
            </w:r>
            <w:r>
              <w:rPr>
                <w:spacing w:val="1"/>
                <w:sz w:val="20"/>
              </w:rPr>
              <w:t xml:space="preserve"> </w:t>
            </w:r>
            <w:r>
              <w:rPr>
                <w:sz w:val="20"/>
              </w:rPr>
              <w:t>şi</w:t>
            </w:r>
            <w:r>
              <w:rPr>
                <w:spacing w:val="1"/>
                <w:sz w:val="20"/>
              </w:rPr>
              <w:t xml:space="preserve"> </w:t>
            </w:r>
            <w:r>
              <w:rPr>
                <w:sz w:val="20"/>
              </w:rPr>
              <w:t>funcţionalitatea</w:t>
            </w:r>
            <w:r>
              <w:rPr>
                <w:spacing w:val="-58"/>
                <w:sz w:val="20"/>
              </w:rPr>
              <w:t xml:space="preserve"> </w:t>
            </w:r>
            <w:r>
              <w:rPr>
                <w:sz w:val="20"/>
              </w:rPr>
              <w:t>obiectivului emis de ANT a fost eliberat pentru investitia</w:t>
            </w:r>
            <w:r>
              <w:rPr>
                <w:spacing w:val="1"/>
                <w:sz w:val="20"/>
              </w:rPr>
              <w:t xml:space="preserve"> </w:t>
            </w:r>
            <w:r>
              <w:rPr>
                <w:sz w:val="20"/>
              </w:rPr>
              <w:t>propusa in conformitate cu tipul investiţiei propus prin</w:t>
            </w:r>
            <w:r>
              <w:rPr>
                <w:spacing w:val="1"/>
                <w:sz w:val="20"/>
              </w:rPr>
              <w:t xml:space="preserve"> </w:t>
            </w:r>
            <w:r>
              <w:rPr>
                <w:sz w:val="20"/>
              </w:rPr>
              <w:t>proiect.</w:t>
            </w:r>
          </w:p>
          <w:p w14:paraId="337B60AC" w14:textId="77777777" w:rsidR="00BD35D5" w:rsidRDefault="00000000">
            <w:pPr>
              <w:pStyle w:val="TableParagraph"/>
              <w:ind w:left="66" w:right="56"/>
              <w:jc w:val="both"/>
              <w:rPr>
                <w:sz w:val="20"/>
              </w:rPr>
            </w:pPr>
            <w:r>
              <w:rPr>
                <w:sz w:val="20"/>
              </w:rPr>
              <w:t>In cazul modernizărilor/ extinderilor</w:t>
            </w:r>
            <w:r>
              <w:rPr>
                <w:spacing w:val="1"/>
                <w:sz w:val="20"/>
              </w:rPr>
              <w:t xml:space="preserve"> </w:t>
            </w:r>
            <w:r>
              <w:rPr>
                <w:sz w:val="20"/>
              </w:rPr>
              <w:t>expertul</w:t>
            </w:r>
            <w:r>
              <w:rPr>
                <w:spacing w:val="1"/>
                <w:sz w:val="20"/>
              </w:rPr>
              <w:t xml:space="preserve"> </w:t>
            </w:r>
            <w:r>
              <w:rPr>
                <w:sz w:val="20"/>
              </w:rPr>
              <w:t>verifică</w:t>
            </w:r>
            <w:r>
              <w:rPr>
                <w:spacing w:val="1"/>
                <w:sz w:val="20"/>
              </w:rPr>
              <w:t xml:space="preserve"> </w:t>
            </w:r>
            <w:r>
              <w:rPr>
                <w:sz w:val="20"/>
              </w:rPr>
              <w:t>dacă</w:t>
            </w:r>
            <w:r>
              <w:rPr>
                <w:spacing w:val="1"/>
                <w:sz w:val="20"/>
              </w:rPr>
              <w:t xml:space="preserve"> </w:t>
            </w:r>
            <w:r>
              <w:rPr>
                <w:sz w:val="20"/>
              </w:rPr>
              <w:t>Avizul</w:t>
            </w:r>
            <w:r>
              <w:rPr>
                <w:spacing w:val="1"/>
                <w:sz w:val="20"/>
              </w:rPr>
              <w:t xml:space="preserve"> </w:t>
            </w:r>
            <w:r>
              <w:rPr>
                <w:sz w:val="20"/>
              </w:rPr>
              <w:t>specific</w:t>
            </w:r>
            <w:r>
              <w:rPr>
                <w:spacing w:val="1"/>
                <w:sz w:val="20"/>
              </w:rPr>
              <w:t xml:space="preserve"> </w:t>
            </w:r>
            <w:r>
              <w:rPr>
                <w:sz w:val="20"/>
              </w:rPr>
              <w:t>privind</w:t>
            </w:r>
            <w:r>
              <w:rPr>
                <w:spacing w:val="1"/>
                <w:sz w:val="20"/>
              </w:rPr>
              <w:t xml:space="preserve"> </w:t>
            </w:r>
            <w:r>
              <w:rPr>
                <w:sz w:val="20"/>
              </w:rPr>
              <w:t>amplasamentul</w:t>
            </w:r>
            <w:r>
              <w:rPr>
                <w:spacing w:val="61"/>
                <w:sz w:val="20"/>
              </w:rPr>
              <w:t xml:space="preserve"> </w:t>
            </w:r>
            <w:r>
              <w:rPr>
                <w:sz w:val="20"/>
              </w:rPr>
              <w:t>si</w:t>
            </w:r>
            <w:r>
              <w:rPr>
                <w:spacing w:val="1"/>
                <w:sz w:val="20"/>
              </w:rPr>
              <w:t xml:space="preserve"> </w:t>
            </w:r>
            <w:r>
              <w:rPr>
                <w:sz w:val="20"/>
              </w:rPr>
              <w:t>funcţionarea</w:t>
            </w:r>
            <w:r>
              <w:rPr>
                <w:spacing w:val="1"/>
                <w:sz w:val="20"/>
              </w:rPr>
              <w:t xml:space="preserve"> </w:t>
            </w:r>
            <w:r>
              <w:rPr>
                <w:sz w:val="20"/>
              </w:rPr>
              <w:t>obiectivului</w:t>
            </w:r>
            <w:r>
              <w:rPr>
                <w:spacing w:val="1"/>
                <w:sz w:val="20"/>
              </w:rPr>
              <w:t xml:space="preserve"> </w:t>
            </w:r>
            <w:r>
              <w:rPr>
                <w:sz w:val="20"/>
              </w:rPr>
              <w:t>precum</w:t>
            </w:r>
            <w:r>
              <w:rPr>
                <w:spacing w:val="1"/>
                <w:sz w:val="20"/>
              </w:rPr>
              <w:t xml:space="preserve"> </w:t>
            </w:r>
            <w:r>
              <w:rPr>
                <w:sz w:val="20"/>
              </w:rPr>
              <w:t>si</w:t>
            </w:r>
            <w:r>
              <w:rPr>
                <w:spacing w:val="1"/>
                <w:sz w:val="20"/>
              </w:rPr>
              <w:t xml:space="preserve"> </w:t>
            </w:r>
            <w:r>
              <w:rPr>
                <w:sz w:val="20"/>
              </w:rPr>
              <w:t>Certificatul</w:t>
            </w:r>
            <w:r>
              <w:rPr>
                <w:spacing w:val="1"/>
                <w:sz w:val="20"/>
              </w:rPr>
              <w:t xml:space="preserve"> </w:t>
            </w:r>
            <w:r>
              <w:rPr>
                <w:sz w:val="20"/>
              </w:rPr>
              <w:t>de</w:t>
            </w:r>
            <w:r>
              <w:rPr>
                <w:spacing w:val="1"/>
                <w:sz w:val="20"/>
              </w:rPr>
              <w:t xml:space="preserve"> </w:t>
            </w:r>
            <w:r>
              <w:rPr>
                <w:sz w:val="20"/>
              </w:rPr>
              <w:t>clasificare) sunt eliberate de ANT pentru extindere sau</w:t>
            </w:r>
            <w:r>
              <w:rPr>
                <w:spacing w:val="1"/>
                <w:sz w:val="20"/>
              </w:rPr>
              <w:t xml:space="preserve"> </w:t>
            </w:r>
            <w:r>
              <w:rPr>
                <w:sz w:val="20"/>
              </w:rPr>
              <w:t>modernizare structura de primire turistica cu funcţiuni de</w:t>
            </w:r>
            <w:r>
              <w:rPr>
                <w:spacing w:val="-58"/>
                <w:sz w:val="20"/>
              </w:rPr>
              <w:t xml:space="preserve"> </w:t>
            </w:r>
            <w:r>
              <w:rPr>
                <w:sz w:val="20"/>
              </w:rPr>
              <w:t>cazare</w:t>
            </w:r>
            <w:r>
              <w:rPr>
                <w:spacing w:val="1"/>
                <w:sz w:val="20"/>
              </w:rPr>
              <w:t xml:space="preserve"> </w:t>
            </w:r>
            <w:r>
              <w:rPr>
                <w:sz w:val="20"/>
              </w:rPr>
              <w:t>in</w:t>
            </w:r>
            <w:r>
              <w:rPr>
                <w:spacing w:val="1"/>
                <w:sz w:val="20"/>
              </w:rPr>
              <w:t xml:space="preserve"> </w:t>
            </w:r>
            <w:r>
              <w:rPr>
                <w:sz w:val="20"/>
              </w:rPr>
              <w:t>conformitate</w:t>
            </w:r>
            <w:r>
              <w:rPr>
                <w:spacing w:val="1"/>
                <w:sz w:val="20"/>
              </w:rPr>
              <w:t xml:space="preserve"> </w:t>
            </w:r>
            <w:r>
              <w:rPr>
                <w:sz w:val="20"/>
              </w:rPr>
              <w:t>cu tipul</w:t>
            </w:r>
            <w:r>
              <w:rPr>
                <w:spacing w:val="1"/>
                <w:sz w:val="20"/>
              </w:rPr>
              <w:t xml:space="preserve"> </w:t>
            </w:r>
            <w:r>
              <w:rPr>
                <w:sz w:val="20"/>
              </w:rPr>
              <w:t>investiţiei</w:t>
            </w:r>
            <w:r>
              <w:rPr>
                <w:spacing w:val="1"/>
                <w:sz w:val="20"/>
              </w:rPr>
              <w:t xml:space="preserve"> </w:t>
            </w:r>
            <w:r>
              <w:rPr>
                <w:sz w:val="20"/>
              </w:rPr>
              <w:t>propus prin</w:t>
            </w:r>
            <w:r>
              <w:rPr>
                <w:spacing w:val="1"/>
                <w:sz w:val="20"/>
              </w:rPr>
              <w:t xml:space="preserve"> </w:t>
            </w:r>
            <w:r>
              <w:rPr>
                <w:sz w:val="20"/>
              </w:rPr>
              <w:t>proiect si ca din continut reiese ca structurile de primire</w:t>
            </w:r>
            <w:r>
              <w:rPr>
                <w:spacing w:val="1"/>
                <w:sz w:val="20"/>
              </w:rPr>
              <w:t xml:space="preserve"> </w:t>
            </w:r>
            <w:r>
              <w:rPr>
                <w:sz w:val="20"/>
              </w:rPr>
              <w:t>turistice cu funcţiuni de cazare propuse prin proiect vor fi</w:t>
            </w:r>
            <w:r>
              <w:rPr>
                <w:spacing w:val="-58"/>
                <w:sz w:val="20"/>
              </w:rPr>
              <w:t xml:space="preserve"> </w:t>
            </w:r>
            <w:r>
              <w:rPr>
                <w:sz w:val="20"/>
              </w:rPr>
              <w:t>in</w:t>
            </w:r>
            <w:r>
              <w:rPr>
                <w:spacing w:val="1"/>
                <w:sz w:val="20"/>
              </w:rPr>
              <w:t xml:space="preserve"> </w:t>
            </w:r>
            <w:r>
              <w:rPr>
                <w:sz w:val="20"/>
              </w:rPr>
              <w:t>conformitate</w:t>
            </w:r>
            <w:r>
              <w:rPr>
                <w:spacing w:val="1"/>
                <w:sz w:val="20"/>
              </w:rPr>
              <w:t xml:space="preserve"> </w:t>
            </w:r>
            <w:r>
              <w:rPr>
                <w:sz w:val="20"/>
              </w:rPr>
              <w:t>cu</w:t>
            </w:r>
            <w:r>
              <w:rPr>
                <w:spacing w:val="1"/>
                <w:sz w:val="20"/>
              </w:rPr>
              <w:t xml:space="preserve"> </w:t>
            </w:r>
            <w:r>
              <w:rPr>
                <w:sz w:val="20"/>
              </w:rPr>
              <w:t>Ordinul</w:t>
            </w:r>
            <w:r>
              <w:rPr>
                <w:spacing w:val="1"/>
                <w:sz w:val="20"/>
              </w:rPr>
              <w:t xml:space="preserve"> </w:t>
            </w:r>
            <w:r>
              <w:rPr>
                <w:sz w:val="20"/>
              </w:rPr>
              <w:t>ministrului</w:t>
            </w:r>
            <w:r>
              <w:rPr>
                <w:spacing w:val="1"/>
                <w:sz w:val="20"/>
              </w:rPr>
              <w:t xml:space="preserve"> </w:t>
            </w:r>
            <w:r>
              <w:rPr>
                <w:sz w:val="20"/>
              </w:rPr>
              <w:t>dezvoltării</w:t>
            </w:r>
            <w:r>
              <w:rPr>
                <w:spacing w:val="1"/>
                <w:sz w:val="20"/>
              </w:rPr>
              <w:t xml:space="preserve"> </w:t>
            </w:r>
            <w:r>
              <w:rPr>
                <w:sz w:val="20"/>
              </w:rPr>
              <w:t>regionale</w:t>
            </w:r>
            <w:r>
              <w:rPr>
                <w:spacing w:val="1"/>
                <w:sz w:val="20"/>
              </w:rPr>
              <w:t xml:space="preserve"> </w:t>
            </w:r>
            <w:r>
              <w:rPr>
                <w:sz w:val="20"/>
              </w:rPr>
              <w:t>şi</w:t>
            </w:r>
            <w:r>
              <w:rPr>
                <w:spacing w:val="1"/>
                <w:sz w:val="20"/>
              </w:rPr>
              <w:t xml:space="preserve"> </w:t>
            </w:r>
            <w:r>
              <w:rPr>
                <w:sz w:val="20"/>
              </w:rPr>
              <w:t>turismului</w:t>
            </w:r>
            <w:r>
              <w:rPr>
                <w:spacing w:val="1"/>
                <w:sz w:val="20"/>
              </w:rPr>
              <w:t xml:space="preserve"> </w:t>
            </w:r>
            <w:r>
              <w:rPr>
                <w:sz w:val="20"/>
              </w:rPr>
              <w:t>nr.</w:t>
            </w:r>
            <w:r>
              <w:rPr>
                <w:spacing w:val="1"/>
                <w:sz w:val="20"/>
              </w:rPr>
              <w:t xml:space="preserve"> </w:t>
            </w:r>
            <w:r>
              <w:rPr>
                <w:sz w:val="20"/>
              </w:rPr>
              <w:t>65/2013</w:t>
            </w:r>
            <w:r>
              <w:rPr>
                <w:spacing w:val="1"/>
                <w:sz w:val="20"/>
              </w:rPr>
              <w:t xml:space="preserve"> </w:t>
            </w:r>
            <w:r>
              <w:rPr>
                <w:sz w:val="20"/>
              </w:rPr>
              <w:t>pentru</w:t>
            </w:r>
            <w:r>
              <w:rPr>
                <w:spacing w:val="1"/>
                <w:sz w:val="20"/>
              </w:rPr>
              <w:t xml:space="preserve"> </w:t>
            </w:r>
            <w:r>
              <w:rPr>
                <w:sz w:val="20"/>
              </w:rPr>
              <w:t>aprobarea</w:t>
            </w:r>
            <w:r>
              <w:rPr>
                <w:spacing w:val="1"/>
                <w:sz w:val="20"/>
              </w:rPr>
              <w:t xml:space="preserve"> </w:t>
            </w:r>
            <w:r>
              <w:rPr>
                <w:sz w:val="20"/>
              </w:rPr>
              <w:t>Normelor metodologice</w:t>
            </w:r>
            <w:r>
              <w:rPr>
                <w:spacing w:val="60"/>
                <w:sz w:val="20"/>
              </w:rPr>
              <w:t xml:space="preserve"> </w:t>
            </w:r>
            <w:r>
              <w:rPr>
                <w:sz w:val="20"/>
              </w:rPr>
              <w:t>privind eliberarea certificatelor</w:t>
            </w:r>
            <w:r>
              <w:rPr>
                <w:spacing w:val="1"/>
                <w:sz w:val="20"/>
              </w:rPr>
              <w:t xml:space="preserve"> </w:t>
            </w:r>
            <w:r>
              <w:rPr>
                <w:sz w:val="20"/>
              </w:rPr>
              <w:t>de</w:t>
            </w:r>
            <w:r>
              <w:rPr>
                <w:spacing w:val="1"/>
                <w:sz w:val="20"/>
              </w:rPr>
              <w:t xml:space="preserve"> </w:t>
            </w:r>
            <w:r>
              <w:rPr>
                <w:sz w:val="20"/>
              </w:rPr>
              <w:t>clasificare,</w:t>
            </w:r>
            <w:r>
              <w:rPr>
                <w:spacing w:val="1"/>
                <w:sz w:val="20"/>
              </w:rPr>
              <w:t xml:space="preserve"> </w:t>
            </w:r>
            <w:r>
              <w:rPr>
                <w:sz w:val="20"/>
              </w:rPr>
              <w:t>a licentelor</w:t>
            </w:r>
            <w:r>
              <w:rPr>
                <w:spacing w:val="1"/>
                <w:sz w:val="20"/>
              </w:rPr>
              <w:t xml:space="preserve"> </w:t>
            </w:r>
            <w:r>
              <w:rPr>
                <w:sz w:val="20"/>
              </w:rPr>
              <w:t>si</w:t>
            </w:r>
            <w:r>
              <w:rPr>
                <w:spacing w:val="1"/>
                <w:sz w:val="20"/>
              </w:rPr>
              <w:t xml:space="preserve"> </w:t>
            </w:r>
            <w:r>
              <w:rPr>
                <w:sz w:val="20"/>
              </w:rPr>
              <w:t>brevetelor</w:t>
            </w:r>
            <w:r>
              <w:rPr>
                <w:spacing w:val="1"/>
                <w:sz w:val="20"/>
              </w:rPr>
              <w:t xml:space="preserve"> </w:t>
            </w:r>
            <w:r>
              <w:rPr>
                <w:sz w:val="20"/>
              </w:rPr>
              <w:t>de</w:t>
            </w:r>
            <w:r>
              <w:rPr>
                <w:spacing w:val="1"/>
                <w:sz w:val="20"/>
              </w:rPr>
              <w:t xml:space="preserve"> </w:t>
            </w:r>
            <w:r>
              <w:rPr>
                <w:sz w:val="20"/>
              </w:rPr>
              <w:t>turism</w:t>
            </w:r>
            <w:r>
              <w:rPr>
                <w:spacing w:val="1"/>
                <w:sz w:val="20"/>
              </w:rPr>
              <w:t xml:space="preserve"> </w:t>
            </w:r>
            <w:r>
              <w:rPr>
                <w:sz w:val="20"/>
              </w:rPr>
              <w:t>cu</w:t>
            </w:r>
            <w:r>
              <w:rPr>
                <w:spacing w:val="1"/>
                <w:sz w:val="20"/>
              </w:rPr>
              <w:t xml:space="preserve"> </w:t>
            </w:r>
            <w:r>
              <w:rPr>
                <w:sz w:val="20"/>
              </w:rPr>
              <w:t>modificările</w:t>
            </w:r>
            <w:r>
              <w:rPr>
                <w:spacing w:val="-4"/>
                <w:sz w:val="20"/>
              </w:rPr>
              <w:t xml:space="preserve"> </w:t>
            </w:r>
            <w:r>
              <w:rPr>
                <w:sz w:val="20"/>
              </w:rPr>
              <w:t>şi</w:t>
            </w:r>
            <w:r>
              <w:rPr>
                <w:spacing w:val="-3"/>
                <w:sz w:val="20"/>
              </w:rPr>
              <w:t xml:space="preserve"> </w:t>
            </w:r>
            <w:r>
              <w:rPr>
                <w:sz w:val="20"/>
              </w:rPr>
              <w:t>completările</w:t>
            </w:r>
            <w:r>
              <w:rPr>
                <w:spacing w:val="-3"/>
                <w:sz w:val="20"/>
              </w:rPr>
              <w:t xml:space="preserve"> </w:t>
            </w:r>
            <w:r>
              <w:rPr>
                <w:sz w:val="20"/>
              </w:rPr>
              <w:t>ulterioare.</w:t>
            </w:r>
          </w:p>
          <w:p w14:paraId="1F387A2E" w14:textId="77777777" w:rsidR="00BD35D5" w:rsidRDefault="00000000">
            <w:pPr>
              <w:pStyle w:val="TableParagraph"/>
              <w:ind w:left="66" w:right="57"/>
              <w:jc w:val="both"/>
              <w:rPr>
                <w:b/>
                <w:sz w:val="20"/>
              </w:rPr>
            </w:pPr>
            <w:r>
              <w:rPr>
                <w:b/>
                <w:sz w:val="20"/>
              </w:rPr>
              <w:t>Expertul verifică in Sectiunea F - Declaraţia pe propria</w:t>
            </w:r>
            <w:r>
              <w:rPr>
                <w:b/>
                <w:spacing w:val="1"/>
                <w:sz w:val="20"/>
              </w:rPr>
              <w:t xml:space="preserve"> </w:t>
            </w:r>
            <w:r>
              <w:rPr>
                <w:b/>
                <w:sz w:val="20"/>
              </w:rPr>
              <w:t>raspundere si in studiul de fezabilitate atasat, ca prin</w:t>
            </w:r>
            <w:r>
              <w:rPr>
                <w:b/>
                <w:spacing w:val="1"/>
                <w:sz w:val="20"/>
              </w:rPr>
              <w:t xml:space="preserve"> </w:t>
            </w:r>
            <w:r>
              <w:rPr>
                <w:b/>
                <w:sz w:val="20"/>
              </w:rPr>
              <w:t>modernizarea</w:t>
            </w:r>
            <w:r>
              <w:rPr>
                <w:b/>
                <w:spacing w:val="1"/>
                <w:sz w:val="20"/>
              </w:rPr>
              <w:t xml:space="preserve"> </w:t>
            </w:r>
            <w:r>
              <w:rPr>
                <w:b/>
                <w:sz w:val="20"/>
              </w:rPr>
              <w:t>structurii</w:t>
            </w:r>
            <w:r>
              <w:rPr>
                <w:b/>
                <w:spacing w:val="1"/>
                <w:sz w:val="20"/>
              </w:rPr>
              <w:t xml:space="preserve"> </w:t>
            </w:r>
            <w:r>
              <w:rPr>
                <w:b/>
                <w:sz w:val="20"/>
              </w:rPr>
              <w:t>de</w:t>
            </w:r>
            <w:r>
              <w:rPr>
                <w:b/>
                <w:spacing w:val="1"/>
                <w:sz w:val="20"/>
              </w:rPr>
              <w:t xml:space="preserve"> </w:t>
            </w:r>
            <w:r>
              <w:rPr>
                <w:b/>
                <w:sz w:val="20"/>
              </w:rPr>
              <w:t>primire</w:t>
            </w:r>
            <w:r>
              <w:rPr>
                <w:b/>
                <w:spacing w:val="1"/>
                <w:sz w:val="20"/>
              </w:rPr>
              <w:t xml:space="preserve"> </w:t>
            </w:r>
            <w:r>
              <w:rPr>
                <w:b/>
                <w:sz w:val="20"/>
              </w:rPr>
              <w:t>turistica</w:t>
            </w:r>
            <w:r>
              <w:rPr>
                <w:b/>
                <w:spacing w:val="1"/>
                <w:sz w:val="20"/>
              </w:rPr>
              <w:t xml:space="preserve"> </w:t>
            </w:r>
            <w:r>
              <w:rPr>
                <w:b/>
                <w:i/>
                <w:sz w:val="20"/>
              </w:rPr>
              <w:t>/</w:t>
            </w:r>
            <w:r>
              <w:rPr>
                <w:b/>
                <w:i/>
                <w:spacing w:val="1"/>
                <w:sz w:val="20"/>
              </w:rPr>
              <w:t xml:space="preserve"> </w:t>
            </w:r>
            <w:r>
              <w:rPr>
                <w:b/>
                <w:i/>
                <w:sz w:val="20"/>
              </w:rPr>
              <w:t xml:space="preserve">alimentatie publica </w:t>
            </w:r>
            <w:r>
              <w:rPr>
                <w:b/>
                <w:sz w:val="20"/>
              </w:rPr>
              <w:t>va creste nivelul de confort cu cel</w:t>
            </w:r>
            <w:r>
              <w:rPr>
                <w:b/>
                <w:spacing w:val="1"/>
                <w:sz w:val="20"/>
              </w:rPr>
              <w:t xml:space="preserve"> </w:t>
            </w:r>
            <w:r>
              <w:rPr>
                <w:b/>
                <w:sz w:val="20"/>
              </w:rPr>
              <w:t>putin</w:t>
            </w:r>
            <w:r>
              <w:rPr>
                <w:b/>
                <w:spacing w:val="1"/>
                <w:sz w:val="20"/>
              </w:rPr>
              <w:t xml:space="preserve"> </w:t>
            </w:r>
            <w:r>
              <w:rPr>
                <w:b/>
                <w:sz w:val="20"/>
              </w:rPr>
              <w:t>o</w:t>
            </w:r>
            <w:r>
              <w:rPr>
                <w:b/>
                <w:spacing w:val="-1"/>
                <w:sz w:val="20"/>
              </w:rPr>
              <w:t xml:space="preserve"> </w:t>
            </w:r>
            <w:r>
              <w:rPr>
                <w:b/>
                <w:sz w:val="20"/>
              </w:rPr>
              <w:t>margareta.</w:t>
            </w:r>
          </w:p>
          <w:p w14:paraId="54B40C6E" w14:textId="77777777" w:rsidR="00BD35D5" w:rsidRDefault="00BD35D5">
            <w:pPr>
              <w:pStyle w:val="TableParagraph"/>
              <w:spacing w:before="2"/>
              <w:rPr>
                <w:rFonts w:ascii="Calibri"/>
                <w:i/>
                <w:sz w:val="18"/>
              </w:rPr>
            </w:pPr>
          </w:p>
          <w:p w14:paraId="1A4DAA03" w14:textId="77777777" w:rsidR="00BD35D5" w:rsidRDefault="00000000">
            <w:pPr>
              <w:pStyle w:val="TableParagraph"/>
              <w:spacing w:before="1" w:line="232" w:lineRule="exact"/>
              <w:ind w:left="66"/>
              <w:rPr>
                <w:sz w:val="20"/>
              </w:rPr>
            </w:pPr>
            <w:r>
              <w:rPr>
                <w:sz w:val="20"/>
              </w:rPr>
              <w:t>Atentie:</w:t>
            </w:r>
          </w:p>
          <w:p w14:paraId="307FE498" w14:textId="77777777" w:rsidR="00BD35D5" w:rsidRDefault="00000000">
            <w:pPr>
              <w:pStyle w:val="TableParagraph"/>
              <w:ind w:left="66" w:right="57"/>
              <w:jc w:val="both"/>
              <w:rPr>
                <w:sz w:val="20"/>
              </w:rPr>
            </w:pPr>
            <w:r>
              <w:rPr>
                <w:sz w:val="20"/>
              </w:rPr>
              <w:t>Se vor considera cheltuieli eligibile, cheltuielile pentru</w:t>
            </w:r>
            <w:r>
              <w:rPr>
                <w:spacing w:val="1"/>
                <w:sz w:val="20"/>
              </w:rPr>
              <w:t xml:space="preserve"> </w:t>
            </w:r>
            <w:r>
              <w:rPr>
                <w:sz w:val="20"/>
              </w:rPr>
              <w:t>realizarea acelor spaţii mentionate in Anexele la normele</w:t>
            </w:r>
            <w:r>
              <w:rPr>
                <w:spacing w:val="1"/>
                <w:sz w:val="20"/>
              </w:rPr>
              <w:t xml:space="preserve"> </w:t>
            </w:r>
            <w:r>
              <w:rPr>
                <w:sz w:val="20"/>
              </w:rPr>
              <w:t>metodologice- criterii obligatorii si suplimentare privind</w:t>
            </w:r>
            <w:r>
              <w:rPr>
                <w:spacing w:val="1"/>
                <w:sz w:val="20"/>
              </w:rPr>
              <w:t xml:space="preserve"> </w:t>
            </w:r>
            <w:r>
              <w:rPr>
                <w:sz w:val="20"/>
              </w:rPr>
              <w:t>clasificarea structurilor de primire turistice cu functii de</w:t>
            </w:r>
            <w:r>
              <w:rPr>
                <w:spacing w:val="1"/>
                <w:sz w:val="20"/>
              </w:rPr>
              <w:t xml:space="preserve"> </w:t>
            </w:r>
            <w:r>
              <w:rPr>
                <w:sz w:val="20"/>
              </w:rPr>
              <w:t>cazare</w:t>
            </w:r>
            <w:r>
              <w:rPr>
                <w:spacing w:val="1"/>
                <w:sz w:val="20"/>
              </w:rPr>
              <w:t xml:space="preserve"> </w:t>
            </w:r>
            <w:r>
              <w:rPr>
                <w:sz w:val="20"/>
              </w:rPr>
              <w:t>din</w:t>
            </w:r>
            <w:r>
              <w:rPr>
                <w:spacing w:val="1"/>
                <w:sz w:val="20"/>
              </w:rPr>
              <w:t xml:space="preserve"> </w:t>
            </w:r>
            <w:r>
              <w:rPr>
                <w:sz w:val="20"/>
              </w:rPr>
              <w:t>Ordinul</w:t>
            </w:r>
            <w:r>
              <w:rPr>
                <w:spacing w:val="1"/>
                <w:sz w:val="20"/>
              </w:rPr>
              <w:t xml:space="preserve"> </w:t>
            </w:r>
            <w:r>
              <w:rPr>
                <w:sz w:val="20"/>
              </w:rPr>
              <w:t>ministrului</w:t>
            </w:r>
            <w:r>
              <w:rPr>
                <w:spacing w:val="1"/>
                <w:sz w:val="20"/>
              </w:rPr>
              <w:t xml:space="preserve"> </w:t>
            </w:r>
            <w:r>
              <w:rPr>
                <w:sz w:val="20"/>
              </w:rPr>
              <w:t>dezvoltării</w:t>
            </w:r>
            <w:r>
              <w:rPr>
                <w:spacing w:val="1"/>
                <w:sz w:val="20"/>
              </w:rPr>
              <w:t xml:space="preserve"> </w:t>
            </w:r>
            <w:r>
              <w:rPr>
                <w:sz w:val="20"/>
              </w:rPr>
              <w:t>regionale</w:t>
            </w:r>
            <w:r>
              <w:rPr>
                <w:spacing w:val="1"/>
                <w:sz w:val="20"/>
              </w:rPr>
              <w:t xml:space="preserve"> </w:t>
            </w:r>
            <w:r>
              <w:rPr>
                <w:sz w:val="20"/>
              </w:rPr>
              <w:t>şi</w:t>
            </w:r>
            <w:r>
              <w:rPr>
                <w:spacing w:val="1"/>
                <w:sz w:val="20"/>
              </w:rPr>
              <w:t xml:space="preserve"> </w:t>
            </w:r>
            <w:r>
              <w:rPr>
                <w:sz w:val="20"/>
              </w:rPr>
              <w:t>turismului</w:t>
            </w:r>
            <w:r>
              <w:rPr>
                <w:spacing w:val="1"/>
                <w:sz w:val="20"/>
              </w:rPr>
              <w:t xml:space="preserve"> </w:t>
            </w:r>
            <w:r>
              <w:rPr>
                <w:sz w:val="20"/>
              </w:rPr>
              <w:t>nr.</w:t>
            </w:r>
            <w:r>
              <w:rPr>
                <w:spacing w:val="1"/>
                <w:sz w:val="20"/>
              </w:rPr>
              <w:t xml:space="preserve"> </w:t>
            </w:r>
            <w:r>
              <w:rPr>
                <w:sz w:val="20"/>
              </w:rPr>
              <w:t>65/2013</w:t>
            </w:r>
            <w:r>
              <w:rPr>
                <w:spacing w:val="1"/>
                <w:sz w:val="20"/>
              </w:rPr>
              <w:t xml:space="preserve"> </w:t>
            </w:r>
            <w:r>
              <w:rPr>
                <w:sz w:val="20"/>
              </w:rPr>
              <w:t>pentru</w:t>
            </w:r>
            <w:r>
              <w:rPr>
                <w:spacing w:val="1"/>
                <w:sz w:val="20"/>
              </w:rPr>
              <w:t xml:space="preserve"> </w:t>
            </w:r>
            <w:r>
              <w:rPr>
                <w:sz w:val="20"/>
              </w:rPr>
              <w:t>aprobarea</w:t>
            </w:r>
            <w:r>
              <w:rPr>
                <w:spacing w:val="1"/>
                <w:sz w:val="20"/>
              </w:rPr>
              <w:t xml:space="preserve"> </w:t>
            </w:r>
            <w:r>
              <w:rPr>
                <w:sz w:val="20"/>
              </w:rPr>
              <w:t>Normelor</w:t>
            </w:r>
            <w:r>
              <w:rPr>
                <w:spacing w:val="1"/>
                <w:sz w:val="20"/>
              </w:rPr>
              <w:t xml:space="preserve"> </w:t>
            </w:r>
            <w:r>
              <w:rPr>
                <w:sz w:val="20"/>
              </w:rPr>
              <w:t>metodologice</w:t>
            </w:r>
            <w:r>
              <w:rPr>
                <w:spacing w:val="24"/>
                <w:sz w:val="20"/>
              </w:rPr>
              <w:t xml:space="preserve"> </w:t>
            </w:r>
            <w:r>
              <w:rPr>
                <w:sz w:val="20"/>
              </w:rPr>
              <w:t>privind</w:t>
            </w:r>
            <w:r>
              <w:rPr>
                <w:spacing w:val="26"/>
                <w:sz w:val="20"/>
              </w:rPr>
              <w:t xml:space="preserve"> </w:t>
            </w:r>
            <w:r>
              <w:rPr>
                <w:sz w:val="20"/>
              </w:rPr>
              <w:t>eliberarea</w:t>
            </w:r>
            <w:r>
              <w:rPr>
                <w:spacing w:val="23"/>
                <w:sz w:val="20"/>
              </w:rPr>
              <w:t xml:space="preserve"> </w:t>
            </w:r>
            <w:r>
              <w:rPr>
                <w:sz w:val="20"/>
              </w:rPr>
              <w:t>certificatelor</w:t>
            </w:r>
            <w:r>
              <w:rPr>
                <w:spacing w:val="26"/>
                <w:sz w:val="20"/>
              </w:rPr>
              <w:t xml:space="preserve"> </w:t>
            </w:r>
            <w:r>
              <w:rPr>
                <w:sz w:val="20"/>
              </w:rPr>
              <w:t>de</w:t>
            </w:r>
          </w:p>
          <w:p w14:paraId="35717B34" w14:textId="77777777" w:rsidR="00BD35D5" w:rsidRDefault="00000000">
            <w:pPr>
              <w:pStyle w:val="TableParagraph"/>
              <w:spacing w:line="232" w:lineRule="exact"/>
              <w:ind w:left="66" w:right="62"/>
              <w:jc w:val="both"/>
              <w:rPr>
                <w:sz w:val="20"/>
              </w:rPr>
            </w:pPr>
            <w:r>
              <w:rPr>
                <w:sz w:val="20"/>
              </w:rPr>
              <w:t>clasificare,</w:t>
            </w:r>
            <w:r>
              <w:rPr>
                <w:spacing w:val="1"/>
                <w:sz w:val="20"/>
              </w:rPr>
              <w:t xml:space="preserve"> </w:t>
            </w:r>
            <w:r>
              <w:rPr>
                <w:sz w:val="20"/>
              </w:rPr>
              <w:t>a</w:t>
            </w:r>
            <w:r>
              <w:rPr>
                <w:spacing w:val="1"/>
                <w:sz w:val="20"/>
              </w:rPr>
              <w:t xml:space="preserve"> </w:t>
            </w:r>
            <w:r>
              <w:rPr>
                <w:sz w:val="20"/>
              </w:rPr>
              <w:t>licentelor</w:t>
            </w:r>
            <w:r>
              <w:rPr>
                <w:spacing w:val="1"/>
                <w:sz w:val="20"/>
              </w:rPr>
              <w:t xml:space="preserve"> </w:t>
            </w:r>
            <w:r>
              <w:rPr>
                <w:sz w:val="20"/>
              </w:rPr>
              <w:t>si</w:t>
            </w:r>
            <w:r>
              <w:rPr>
                <w:spacing w:val="1"/>
                <w:sz w:val="20"/>
              </w:rPr>
              <w:t xml:space="preserve"> </w:t>
            </w:r>
            <w:r>
              <w:rPr>
                <w:sz w:val="20"/>
              </w:rPr>
              <w:t>brevetelor</w:t>
            </w:r>
            <w:r>
              <w:rPr>
                <w:spacing w:val="1"/>
                <w:sz w:val="20"/>
              </w:rPr>
              <w:t xml:space="preserve"> </w:t>
            </w:r>
            <w:r>
              <w:rPr>
                <w:sz w:val="20"/>
              </w:rPr>
              <w:t>de</w:t>
            </w:r>
            <w:r>
              <w:rPr>
                <w:spacing w:val="1"/>
                <w:sz w:val="20"/>
              </w:rPr>
              <w:t xml:space="preserve"> </w:t>
            </w:r>
            <w:r>
              <w:rPr>
                <w:sz w:val="20"/>
              </w:rPr>
              <w:t>turism</w:t>
            </w:r>
            <w:r>
              <w:rPr>
                <w:spacing w:val="1"/>
                <w:sz w:val="20"/>
              </w:rPr>
              <w:t xml:space="preserve"> </w:t>
            </w:r>
            <w:r>
              <w:rPr>
                <w:sz w:val="20"/>
              </w:rPr>
              <w:t>cu</w:t>
            </w:r>
            <w:r>
              <w:rPr>
                <w:spacing w:val="1"/>
                <w:sz w:val="20"/>
              </w:rPr>
              <w:t xml:space="preserve"> </w:t>
            </w:r>
            <w:r>
              <w:rPr>
                <w:sz w:val="20"/>
              </w:rPr>
              <w:t>modificările</w:t>
            </w:r>
            <w:r>
              <w:rPr>
                <w:spacing w:val="-4"/>
                <w:sz w:val="20"/>
              </w:rPr>
              <w:t xml:space="preserve"> </w:t>
            </w:r>
            <w:r>
              <w:rPr>
                <w:sz w:val="20"/>
              </w:rPr>
              <w:t>şi</w:t>
            </w:r>
            <w:r>
              <w:rPr>
                <w:spacing w:val="-3"/>
                <w:sz w:val="20"/>
              </w:rPr>
              <w:t xml:space="preserve"> </w:t>
            </w:r>
            <w:r>
              <w:rPr>
                <w:sz w:val="20"/>
              </w:rPr>
              <w:t>completările</w:t>
            </w:r>
            <w:r>
              <w:rPr>
                <w:spacing w:val="-3"/>
                <w:sz w:val="20"/>
              </w:rPr>
              <w:t xml:space="preserve"> </w:t>
            </w:r>
            <w:r>
              <w:rPr>
                <w:sz w:val="20"/>
              </w:rPr>
              <w:t>ulterioare.</w:t>
            </w:r>
          </w:p>
        </w:tc>
      </w:tr>
    </w:tbl>
    <w:p w14:paraId="031473B1" w14:textId="77777777" w:rsidR="00BD35D5" w:rsidRDefault="00BD35D5">
      <w:pPr>
        <w:pStyle w:val="BodyText"/>
        <w:spacing w:before="4"/>
        <w:rPr>
          <w:rFonts w:ascii="Calibri"/>
          <w:i/>
          <w:sz w:val="12"/>
        </w:rPr>
      </w:pPr>
    </w:p>
    <w:p w14:paraId="42A6ED85" w14:textId="77777777" w:rsidR="00BD35D5" w:rsidRDefault="00000000">
      <w:pPr>
        <w:spacing w:before="103" w:line="208" w:lineRule="exact"/>
        <w:ind w:left="591"/>
        <w:rPr>
          <w:b/>
          <w:sz w:val="18"/>
        </w:rPr>
      </w:pPr>
      <w:r>
        <w:rPr>
          <w:b/>
          <w:sz w:val="18"/>
        </w:rPr>
        <w:t>Se</w:t>
      </w:r>
      <w:r>
        <w:rPr>
          <w:b/>
          <w:spacing w:val="-3"/>
          <w:sz w:val="18"/>
        </w:rPr>
        <w:t xml:space="preserve"> </w:t>
      </w:r>
      <w:r>
        <w:rPr>
          <w:b/>
          <w:sz w:val="18"/>
        </w:rPr>
        <w:t>va</w:t>
      </w:r>
      <w:r>
        <w:rPr>
          <w:b/>
          <w:spacing w:val="-4"/>
          <w:sz w:val="18"/>
        </w:rPr>
        <w:t xml:space="preserve"> </w:t>
      </w:r>
      <w:r>
        <w:rPr>
          <w:b/>
          <w:sz w:val="18"/>
        </w:rPr>
        <w:t>bifa</w:t>
      </w:r>
      <w:r>
        <w:rPr>
          <w:b/>
          <w:spacing w:val="-4"/>
          <w:sz w:val="18"/>
        </w:rPr>
        <w:t xml:space="preserve"> </w:t>
      </w:r>
      <w:r>
        <w:rPr>
          <w:b/>
          <w:sz w:val="18"/>
        </w:rPr>
        <w:t>caseta</w:t>
      </w:r>
      <w:r>
        <w:rPr>
          <w:b/>
          <w:spacing w:val="-5"/>
          <w:sz w:val="18"/>
        </w:rPr>
        <w:t xml:space="preserve"> </w:t>
      </w:r>
      <w:r>
        <w:rPr>
          <w:b/>
          <w:sz w:val="18"/>
        </w:rPr>
        <w:t>„DA”</w:t>
      </w:r>
      <w:r>
        <w:rPr>
          <w:b/>
          <w:spacing w:val="-5"/>
          <w:sz w:val="18"/>
        </w:rPr>
        <w:t xml:space="preserve"> </w:t>
      </w:r>
      <w:r>
        <w:rPr>
          <w:b/>
          <w:sz w:val="18"/>
        </w:rPr>
        <w:t>corespunzatoare</w:t>
      </w:r>
      <w:r>
        <w:rPr>
          <w:b/>
          <w:spacing w:val="-2"/>
          <w:sz w:val="18"/>
        </w:rPr>
        <w:t xml:space="preserve"> </w:t>
      </w:r>
      <w:r>
        <w:rPr>
          <w:b/>
          <w:sz w:val="18"/>
        </w:rPr>
        <w:t>tipului</w:t>
      </w:r>
      <w:r>
        <w:rPr>
          <w:b/>
          <w:spacing w:val="-6"/>
          <w:sz w:val="18"/>
        </w:rPr>
        <w:t xml:space="preserve"> </w:t>
      </w:r>
      <w:r>
        <w:rPr>
          <w:b/>
          <w:sz w:val="18"/>
        </w:rPr>
        <w:t>de</w:t>
      </w:r>
      <w:r>
        <w:rPr>
          <w:b/>
          <w:spacing w:val="2"/>
          <w:sz w:val="18"/>
        </w:rPr>
        <w:t xml:space="preserve"> </w:t>
      </w:r>
      <w:r>
        <w:rPr>
          <w:b/>
          <w:sz w:val="18"/>
        </w:rPr>
        <w:t>sprijin</w:t>
      </w:r>
      <w:r>
        <w:rPr>
          <w:b/>
          <w:spacing w:val="-5"/>
          <w:sz w:val="18"/>
        </w:rPr>
        <w:t xml:space="preserve"> </w:t>
      </w:r>
      <w:r>
        <w:rPr>
          <w:b/>
          <w:sz w:val="18"/>
        </w:rPr>
        <w:t>in</w:t>
      </w:r>
      <w:r>
        <w:rPr>
          <w:b/>
          <w:spacing w:val="-5"/>
          <w:sz w:val="18"/>
        </w:rPr>
        <w:t xml:space="preserve"> </w:t>
      </w:r>
      <w:r>
        <w:rPr>
          <w:b/>
          <w:sz w:val="18"/>
        </w:rPr>
        <w:t>care</w:t>
      </w:r>
      <w:r>
        <w:rPr>
          <w:b/>
          <w:spacing w:val="-2"/>
          <w:sz w:val="18"/>
        </w:rPr>
        <w:t xml:space="preserve"> </w:t>
      </w:r>
      <w:r>
        <w:rPr>
          <w:b/>
          <w:sz w:val="18"/>
        </w:rPr>
        <w:t>se</w:t>
      </w:r>
      <w:r>
        <w:rPr>
          <w:b/>
          <w:spacing w:val="-3"/>
          <w:sz w:val="18"/>
        </w:rPr>
        <w:t xml:space="preserve"> </w:t>
      </w:r>
      <w:r>
        <w:rPr>
          <w:b/>
          <w:sz w:val="18"/>
        </w:rPr>
        <w:t>incadreaza</w:t>
      </w:r>
      <w:r>
        <w:rPr>
          <w:b/>
          <w:spacing w:val="-5"/>
          <w:sz w:val="18"/>
        </w:rPr>
        <w:t xml:space="preserve"> </w:t>
      </w:r>
      <w:r>
        <w:rPr>
          <w:b/>
          <w:sz w:val="18"/>
        </w:rPr>
        <w:t>solicitantul.</w:t>
      </w:r>
    </w:p>
    <w:p w14:paraId="18F2E535" w14:textId="77777777" w:rsidR="00BD35D5" w:rsidRDefault="00000000">
      <w:pPr>
        <w:spacing w:line="242" w:lineRule="auto"/>
        <w:ind w:left="591" w:right="485"/>
        <w:rPr>
          <w:b/>
          <w:sz w:val="18"/>
        </w:rPr>
      </w:pPr>
      <w:r>
        <w:rPr>
          <w:b/>
          <w:sz w:val="18"/>
        </w:rPr>
        <w:t>Daca</w:t>
      </w:r>
      <w:r>
        <w:rPr>
          <w:b/>
          <w:spacing w:val="44"/>
          <w:sz w:val="18"/>
        </w:rPr>
        <w:t xml:space="preserve"> </w:t>
      </w:r>
      <w:r>
        <w:rPr>
          <w:b/>
          <w:sz w:val="18"/>
        </w:rPr>
        <w:t>in</w:t>
      </w:r>
      <w:r>
        <w:rPr>
          <w:b/>
          <w:spacing w:val="47"/>
          <w:sz w:val="18"/>
        </w:rPr>
        <w:t xml:space="preserve"> </w:t>
      </w:r>
      <w:r>
        <w:rPr>
          <w:b/>
          <w:sz w:val="18"/>
        </w:rPr>
        <w:t>urma</w:t>
      </w:r>
      <w:r>
        <w:rPr>
          <w:b/>
          <w:spacing w:val="44"/>
          <w:sz w:val="18"/>
        </w:rPr>
        <w:t xml:space="preserve"> </w:t>
      </w:r>
      <w:r>
        <w:rPr>
          <w:b/>
          <w:sz w:val="18"/>
        </w:rPr>
        <w:t>verificarii</w:t>
      </w:r>
      <w:r>
        <w:rPr>
          <w:b/>
          <w:spacing w:val="48"/>
          <w:sz w:val="18"/>
        </w:rPr>
        <w:t xml:space="preserve"> </w:t>
      </w:r>
      <w:r>
        <w:rPr>
          <w:b/>
          <w:sz w:val="18"/>
        </w:rPr>
        <w:t>documentelor</w:t>
      </w:r>
      <w:r>
        <w:rPr>
          <w:b/>
          <w:spacing w:val="45"/>
          <w:sz w:val="18"/>
        </w:rPr>
        <w:t xml:space="preserve"> </w:t>
      </w:r>
      <w:r>
        <w:rPr>
          <w:b/>
          <w:sz w:val="18"/>
        </w:rPr>
        <w:t>conform</w:t>
      </w:r>
      <w:r>
        <w:rPr>
          <w:b/>
          <w:spacing w:val="46"/>
          <w:sz w:val="18"/>
        </w:rPr>
        <w:t xml:space="preserve"> </w:t>
      </w:r>
      <w:r>
        <w:rPr>
          <w:b/>
          <w:sz w:val="18"/>
        </w:rPr>
        <w:t>metodologiei</w:t>
      </w:r>
      <w:r>
        <w:rPr>
          <w:b/>
          <w:spacing w:val="43"/>
          <w:sz w:val="18"/>
        </w:rPr>
        <w:t xml:space="preserve"> </w:t>
      </w:r>
      <w:r>
        <w:rPr>
          <w:b/>
          <w:sz w:val="18"/>
        </w:rPr>
        <w:t>se</w:t>
      </w:r>
      <w:r>
        <w:rPr>
          <w:b/>
          <w:spacing w:val="45"/>
          <w:sz w:val="18"/>
        </w:rPr>
        <w:t xml:space="preserve"> </w:t>
      </w:r>
      <w:r>
        <w:rPr>
          <w:b/>
          <w:sz w:val="18"/>
        </w:rPr>
        <w:t>constata</w:t>
      </w:r>
      <w:r>
        <w:rPr>
          <w:b/>
          <w:spacing w:val="44"/>
          <w:sz w:val="18"/>
        </w:rPr>
        <w:t xml:space="preserve"> </w:t>
      </w:r>
      <w:r>
        <w:rPr>
          <w:b/>
          <w:sz w:val="18"/>
        </w:rPr>
        <w:t>respectarea</w:t>
      </w:r>
      <w:r>
        <w:rPr>
          <w:b/>
          <w:spacing w:val="44"/>
          <w:sz w:val="18"/>
        </w:rPr>
        <w:t xml:space="preserve"> </w:t>
      </w:r>
      <w:r>
        <w:rPr>
          <w:b/>
          <w:sz w:val="18"/>
        </w:rPr>
        <w:t>conditiilor</w:t>
      </w:r>
      <w:r>
        <w:rPr>
          <w:b/>
          <w:spacing w:val="44"/>
          <w:sz w:val="18"/>
        </w:rPr>
        <w:t xml:space="preserve"> </w:t>
      </w:r>
      <w:r>
        <w:rPr>
          <w:b/>
          <w:sz w:val="18"/>
        </w:rPr>
        <w:t>impuse,</w:t>
      </w:r>
      <w:r>
        <w:rPr>
          <w:b/>
          <w:spacing w:val="-51"/>
          <w:sz w:val="18"/>
        </w:rPr>
        <w:t xml:space="preserve"> </w:t>
      </w:r>
      <w:r>
        <w:rPr>
          <w:b/>
          <w:sz w:val="18"/>
        </w:rPr>
        <w:t>expertul</w:t>
      </w:r>
      <w:r>
        <w:rPr>
          <w:b/>
          <w:spacing w:val="-4"/>
          <w:sz w:val="18"/>
        </w:rPr>
        <w:t xml:space="preserve"> </w:t>
      </w:r>
      <w:r>
        <w:rPr>
          <w:b/>
          <w:sz w:val="18"/>
        </w:rPr>
        <w:t>bifeaza</w:t>
      </w:r>
      <w:r>
        <w:rPr>
          <w:b/>
          <w:spacing w:val="-4"/>
          <w:sz w:val="18"/>
        </w:rPr>
        <w:t xml:space="preserve"> </w:t>
      </w:r>
      <w:r>
        <w:rPr>
          <w:b/>
          <w:sz w:val="18"/>
        </w:rPr>
        <w:t>„DA”</w:t>
      </w:r>
      <w:r>
        <w:rPr>
          <w:b/>
          <w:spacing w:val="-4"/>
          <w:sz w:val="18"/>
        </w:rPr>
        <w:t xml:space="preserve"> </w:t>
      </w:r>
      <w:r>
        <w:rPr>
          <w:b/>
          <w:sz w:val="18"/>
        </w:rPr>
        <w:t>pentru</w:t>
      </w:r>
      <w:r>
        <w:rPr>
          <w:b/>
          <w:spacing w:val="-4"/>
          <w:sz w:val="18"/>
        </w:rPr>
        <w:t xml:space="preserve"> </w:t>
      </w:r>
      <w:r>
        <w:rPr>
          <w:b/>
          <w:sz w:val="18"/>
        </w:rPr>
        <w:t>indeplinirea</w:t>
      </w:r>
      <w:r>
        <w:rPr>
          <w:b/>
          <w:spacing w:val="-4"/>
          <w:sz w:val="18"/>
        </w:rPr>
        <w:t xml:space="preserve"> </w:t>
      </w:r>
      <w:r>
        <w:rPr>
          <w:b/>
          <w:sz w:val="18"/>
        </w:rPr>
        <w:t>criteriului</w:t>
      </w:r>
      <w:r>
        <w:rPr>
          <w:b/>
          <w:spacing w:val="-4"/>
          <w:sz w:val="18"/>
        </w:rPr>
        <w:t xml:space="preserve"> </w:t>
      </w:r>
      <w:r>
        <w:rPr>
          <w:b/>
          <w:sz w:val="18"/>
        </w:rPr>
        <w:t>de</w:t>
      </w:r>
      <w:r>
        <w:rPr>
          <w:b/>
          <w:spacing w:val="-1"/>
          <w:sz w:val="18"/>
        </w:rPr>
        <w:t xml:space="preserve"> </w:t>
      </w:r>
      <w:r>
        <w:rPr>
          <w:b/>
          <w:sz w:val="18"/>
        </w:rPr>
        <w:t>eligibilitate.</w:t>
      </w:r>
    </w:p>
    <w:p w14:paraId="394FDD39" w14:textId="77777777" w:rsidR="00BD35D5" w:rsidRDefault="00000000">
      <w:pPr>
        <w:spacing w:line="242" w:lineRule="auto"/>
        <w:ind w:left="591" w:right="485"/>
        <w:rPr>
          <w:b/>
          <w:sz w:val="18"/>
        </w:rPr>
      </w:pPr>
      <w:r>
        <w:rPr>
          <w:b/>
          <w:sz w:val="18"/>
        </w:rPr>
        <w:t>In</w:t>
      </w:r>
      <w:r>
        <w:rPr>
          <w:b/>
          <w:spacing w:val="8"/>
          <w:sz w:val="18"/>
        </w:rPr>
        <w:t xml:space="preserve"> </w:t>
      </w:r>
      <w:r>
        <w:rPr>
          <w:b/>
          <w:sz w:val="18"/>
        </w:rPr>
        <w:t>caz</w:t>
      </w:r>
      <w:r>
        <w:rPr>
          <w:b/>
          <w:spacing w:val="11"/>
          <w:sz w:val="18"/>
        </w:rPr>
        <w:t xml:space="preserve"> </w:t>
      </w:r>
      <w:r>
        <w:rPr>
          <w:b/>
          <w:sz w:val="18"/>
        </w:rPr>
        <w:t>contrar</w:t>
      </w:r>
      <w:r>
        <w:rPr>
          <w:b/>
          <w:spacing w:val="10"/>
          <w:sz w:val="18"/>
        </w:rPr>
        <w:t xml:space="preserve"> </w:t>
      </w:r>
      <w:r>
        <w:rPr>
          <w:b/>
          <w:sz w:val="18"/>
        </w:rPr>
        <w:t>expertul</w:t>
      </w:r>
      <w:r>
        <w:rPr>
          <w:b/>
          <w:spacing w:val="9"/>
          <w:sz w:val="18"/>
        </w:rPr>
        <w:t xml:space="preserve"> </w:t>
      </w:r>
      <w:r>
        <w:rPr>
          <w:b/>
          <w:sz w:val="18"/>
        </w:rPr>
        <w:t>bifeaza</w:t>
      </w:r>
      <w:r>
        <w:rPr>
          <w:b/>
          <w:spacing w:val="10"/>
          <w:sz w:val="18"/>
        </w:rPr>
        <w:t xml:space="preserve"> </w:t>
      </w:r>
      <w:r>
        <w:rPr>
          <w:b/>
          <w:sz w:val="18"/>
        </w:rPr>
        <w:t>NU,</w:t>
      </w:r>
      <w:r>
        <w:rPr>
          <w:b/>
          <w:spacing w:val="11"/>
          <w:sz w:val="18"/>
        </w:rPr>
        <w:t xml:space="preserve"> </w:t>
      </w:r>
      <w:r>
        <w:rPr>
          <w:b/>
          <w:sz w:val="18"/>
        </w:rPr>
        <w:t>motiveaza</w:t>
      </w:r>
      <w:r>
        <w:rPr>
          <w:b/>
          <w:spacing w:val="10"/>
          <w:sz w:val="18"/>
        </w:rPr>
        <w:t xml:space="preserve"> </w:t>
      </w:r>
      <w:r>
        <w:rPr>
          <w:b/>
          <w:sz w:val="18"/>
        </w:rPr>
        <w:t>pozitia</w:t>
      </w:r>
      <w:r>
        <w:rPr>
          <w:b/>
          <w:spacing w:val="9"/>
          <w:sz w:val="18"/>
        </w:rPr>
        <w:t xml:space="preserve"> </w:t>
      </w:r>
      <w:r>
        <w:rPr>
          <w:b/>
          <w:sz w:val="18"/>
        </w:rPr>
        <w:t>lui</w:t>
      </w:r>
      <w:r>
        <w:rPr>
          <w:b/>
          <w:spacing w:val="5"/>
          <w:sz w:val="18"/>
        </w:rPr>
        <w:t xml:space="preserve"> </w:t>
      </w:r>
      <w:r>
        <w:rPr>
          <w:b/>
          <w:sz w:val="18"/>
        </w:rPr>
        <w:t>la</w:t>
      </w:r>
      <w:r>
        <w:rPr>
          <w:b/>
          <w:spacing w:val="10"/>
          <w:sz w:val="18"/>
        </w:rPr>
        <w:t xml:space="preserve"> </w:t>
      </w:r>
      <w:r>
        <w:rPr>
          <w:b/>
          <w:sz w:val="18"/>
        </w:rPr>
        <w:t>rubrica</w:t>
      </w:r>
      <w:r>
        <w:rPr>
          <w:b/>
          <w:spacing w:val="10"/>
          <w:sz w:val="18"/>
        </w:rPr>
        <w:t xml:space="preserve"> </w:t>
      </w:r>
      <w:r>
        <w:rPr>
          <w:b/>
          <w:sz w:val="18"/>
        </w:rPr>
        <w:t>Observatii,</w:t>
      </w:r>
      <w:r>
        <w:rPr>
          <w:b/>
          <w:spacing w:val="11"/>
          <w:sz w:val="18"/>
        </w:rPr>
        <w:t xml:space="preserve"> </w:t>
      </w:r>
      <w:r>
        <w:rPr>
          <w:b/>
          <w:sz w:val="18"/>
        </w:rPr>
        <w:t>iar</w:t>
      </w:r>
      <w:r>
        <w:rPr>
          <w:b/>
          <w:spacing w:val="10"/>
          <w:sz w:val="18"/>
        </w:rPr>
        <w:t xml:space="preserve"> </w:t>
      </w:r>
      <w:r>
        <w:rPr>
          <w:b/>
          <w:sz w:val="18"/>
        </w:rPr>
        <w:t>cererea</w:t>
      </w:r>
      <w:r>
        <w:rPr>
          <w:b/>
          <w:spacing w:val="10"/>
          <w:sz w:val="18"/>
        </w:rPr>
        <w:t xml:space="preserve"> </w:t>
      </w:r>
      <w:r>
        <w:rPr>
          <w:b/>
          <w:sz w:val="18"/>
        </w:rPr>
        <w:t>de</w:t>
      </w:r>
      <w:r>
        <w:rPr>
          <w:b/>
          <w:spacing w:val="12"/>
          <w:sz w:val="18"/>
        </w:rPr>
        <w:t xml:space="preserve"> </w:t>
      </w:r>
      <w:r>
        <w:rPr>
          <w:b/>
          <w:sz w:val="18"/>
        </w:rPr>
        <w:t>finantare</w:t>
      </w:r>
      <w:r>
        <w:rPr>
          <w:b/>
          <w:spacing w:val="11"/>
          <w:sz w:val="18"/>
        </w:rPr>
        <w:t xml:space="preserve"> </w:t>
      </w:r>
      <w:r>
        <w:rPr>
          <w:b/>
          <w:sz w:val="18"/>
        </w:rPr>
        <w:t>va</w:t>
      </w:r>
      <w:r>
        <w:rPr>
          <w:b/>
          <w:spacing w:val="10"/>
          <w:sz w:val="18"/>
        </w:rPr>
        <w:t xml:space="preserve"> </w:t>
      </w:r>
      <w:r>
        <w:rPr>
          <w:b/>
          <w:sz w:val="18"/>
        </w:rPr>
        <w:t>fi</w:t>
      </w:r>
      <w:r>
        <w:rPr>
          <w:b/>
          <w:spacing w:val="1"/>
          <w:sz w:val="18"/>
        </w:rPr>
        <w:t xml:space="preserve"> </w:t>
      </w:r>
      <w:r>
        <w:rPr>
          <w:b/>
          <w:sz w:val="18"/>
        </w:rPr>
        <w:t>declarata</w:t>
      </w:r>
      <w:r>
        <w:rPr>
          <w:b/>
          <w:spacing w:val="-5"/>
          <w:sz w:val="18"/>
        </w:rPr>
        <w:t xml:space="preserve"> </w:t>
      </w:r>
      <w:r>
        <w:rPr>
          <w:b/>
          <w:sz w:val="18"/>
        </w:rPr>
        <w:t>neeligibila. Se</w:t>
      </w:r>
      <w:r>
        <w:rPr>
          <w:b/>
          <w:spacing w:val="-1"/>
          <w:sz w:val="18"/>
        </w:rPr>
        <w:t xml:space="preserve"> </w:t>
      </w:r>
      <w:r>
        <w:rPr>
          <w:b/>
          <w:sz w:val="18"/>
        </w:rPr>
        <w:t>continuă</w:t>
      </w:r>
      <w:r>
        <w:rPr>
          <w:b/>
          <w:spacing w:val="-3"/>
          <w:sz w:val="18"/>
        </w:rPr>
        <w:t xml:space="preserve"> </w:t>
      </w:r>
      <w:r>
        <w:rPr>
          <w:b/>
          <w:sz w:val="18"/>
        </w:rPr>
        <w:t>verificarea</w:t>
      </w:r>
      <w:r>
        <w:rPr>
          <w:b/>
          <w:spacing w:val="-3"/>
          <w:sz w:val="18"/>
        </w:rPr>
        <w:t xml:space="preserve"> </w:t>
      </w:r>
      <w:r>
        <w:rPr>
          <w:b/>
          <w:sz w:val="18"/>
        </w:rPr>
        <w:t>eligibilității.</w:t>
      </w:r>
    </w:p>
    <w:p w14:paraId="47E6ABAC" w14:textId="77777777" w:rsidR="00BD35D5" w:rsidRDefault="00BD35D5">
      <w:pPr>
        <w:pStyle w:val="BodyText"/>
        <w:rPr>
          <w:b/>
          <w:sz w:val="20"/>
        </w:rPr>
      </w:pPr>
    </w:p>
    <w:p w14:paraId="7754C8C3" w14:textId="77777777" w:rsidR="00BD35D5" w:rsidRDefault="00000000">
      <w:pPr>
        <w:pStyle w:val="BodyText"/>
        <w:spacing w:before="7"/>
        <w:rPr>
          <w:b/>
          <w:sz w:val="24"/>
        </w:rPr>
      </w:pPr>
      <w:r>
        <w:pict w14:anchorId="1D296ADD">
          <v:shape id="_x0000_s1045" type="#_x0000_t202" style="position:absolute;margin-left:69.15pt;margin-top:15.55pt;width:471.1pt;height:27.85pt;z-index:-15723520;mso-wrap-distance-left:0;mso-wrap-distance-right:0;mso-position-horizontal-relative:page" fillcolor="#00afef" stroked="f">
            <v:textbox inset="0,0,0,0">
              <w:txbxContent>
                <w:p w14:paraId="40D82E8A" w14:textId="77777777" w:rsidR="00BD35D5" w:rsidRDefault="00000000">
                  <w:pPr>
                    <w:ind w:left="28"/>
                    <w:rPr>
                      <w:b/>
                      <w:sz w:val="24"/>
                    </w:rPr>
                  </w:pPr>
                  <w:r>
                    <w:rPr>
                      <w:b/>
                      <w:color w:val="006FC0"/>
                      <w:sz w:val="24"/>
                    </w:rPr>
                    <w:t>EG3.</w:t>
                  </w:r>
                  <w:r>
                    <w:rPr>
                      <w:b/>
                      <w:color w:val="006FC0"/>
                      <w:spacing w:val="-7"/>
                      <w:sz w:val="24"/>
                    </w:rPr>
                    <w:t xml:space="preserve"> </w:t>
                  </w:r>
                  <w:r>
                    <w:rPr>
                      <w:b/>
                      <w:sz w:val="24"/>
                    </w:rPr>
                    <w:t>Toate</w:t>
                  </w:r>
                  <w:r>
                    <w:rPr>
                      <w:b/>
                      <w:spacing w:val="-4"/>
                      <w:sz w:val="24"/>
                    </w:rPr>
                    <w:t xml:space="preserve"> </w:t>
                  </w:r>
                  <w:r>
                    <w:rPr>
                      <w:b/>
                      <w:sz w:val="24"/>
                    </w:rPr>
                    <w:t>activitățile</w:t>
                  </w:r>
                  <w:r>
                    <w:rPr>
                      <w:b/>
                      <w:spacing w:val="-8"/>
                      <w:sz w:val="24"/>
                    </w:rPr>
                    <w:t xml:space="preserve"> </w:t>
                  </w:r>
                  <w:r>
                    <w:rPr>
                      <w:b/>
                      <w:sz w:val="24"/>
                    </w:rPr>
                    <w:t>aferente</w:t>
                  </w:r>
                  <w:r>
                    <w:rPr>
                      <w:b/>
                      <w:spacing w:val="-5"/>
                      <w:sz w:val="24"/>
                    </w:rPr>
                    <w:t xml:space="preserve"> </w:t>
                  </w:r>
                  <w:r>
                    <w:rPr>
                      <w:b/>
                      <w:sz w:val="24"/>
                    </w:rPr>
                    <w:t>implementării</w:t>
                  </w:r>
                  <w:r>
                    <w:rPr>
                      <w:b/>
                      <w:spacing w:val="-4"/>
                      <w:sz w:val="24"/>
                    </w:rPr>
                    <w:t xml:space="preserve"> </w:t>
                  </w:r>
                  <w:r>
                    <w:rPr>
                      <w:b/>
                      <w:sz w:val="24"/>
                    </w:rPr>
                    <w:t>proiectului</w:t>
                  </w:r>
                  <w:r>
                    <w:rPr>
                      <w:b/>
                      <w:spacing w:val="-5"/>
                      <w:sz w:val="24"/>
                    </w:rPr>
                    <w:t xml:space="preserve"> </w:t>
                  </w:r>
                  <w:r>
                    <w:rPr>
                      <w:b/>
                      <w:sz w:val="24"/>
                    </w:rPr>
                    <w:t>trebuie</w:t>
                  </w:r>
                  <w:r>
                    <w:rPr>
                      <w:b/>
                      <w:spacing w:val="-8"/>
                      <w:sz w:val="24"/>
                    </w:rPr>
                    <w:t xml:space="preserve"> </w:t>
                  </w:r>
                  <w:r>
                    <w:rPr>
                      <w:b/>
                      <w:sz w:val="24"/>
                    </w:rPr>
                    <w:t>să</w:t>
                  </w:r>
                  <w:r>
                    <w:rPr>
                      <w:b/>
                      <w:spacing w:val="-3"/>
                      <w:sz w:val="24"/>
                    </w:rPr>
                    <w:t xml:space="preserve"> </w:t>
                  </w:r>
                  <w:r>
                    <w:rPr>
                      <w:b/>
                      <w:sz w:val="24"/>
                    </w:rPr>
                    <w:t>fie</w:t>
                  </w:r>
                  <w:r>
                    <w:rPr>
                      <w:b/>
                      <w:spacing w:val="-3"/>
                      <w:sz w:val="24"/>
                    </w:rPr>
                    <w:t xml:space="preserve"> </w:t>
                  </w:r>
                  <w:r>
                    <w:rPr>
                      <w:b/>
                      <w:sz w:val="24"/>
                    </w:rPr>
                    <w:t>efectuate</w:t>
                  </w:r>
                  <w:r>
                    <w:rPr>
                      <w:b/>
                      <w:spacing w:val="-69"/>
                      <w:sz w:val="24"/>
                    </w:rPr>
                    <w:t xml:space="preserve"> </w:t>
                  </w:r>
                  <w:r>
                    <w:rPr>
                      <w:b/>
                      <w:sz w:val="24"/>
                    </w:rPr>
                    <w:t>pe</w:t>
                  </w:r>
                  <w:r>
                    <w:rPr>
                      <w:b/>
                      <w:spacing w:val="-1"/>
                      <w:sz w:val="24"/>
                    </w:rPr>
                    <w:t xml:space="preserve"> </w:t>
                  </w:r>
                  <w:r>
                    <w:rPr>
                      <w:b/>
                      <w:sz w:val="24"/>
                    </w:rPr>
                    <w:t>teritoriul GAL</w:t>
                  </w:r>
                  <w:r>
                    <w:rPr>
                      <w:b/>
                      <w:spacing w:val="1"/>
                      <w:sz w:val="24"/>
                    </w:rPr>
                    <w:t xml:space="preserve"> </w:t>
                  </w:r>
                  <w:r>
                    <w:rPr>
                      <w:b/>
                      <w:sz w:val="24"/>
                    </w:rPr>
                    <w:t>DD</w:t>
                  </w:r>
                </w:p>
              </w:txbxContent>
            </v:textbox>
            <w10:wrap type="topAndBottom" anchorx="page"/>
          </v:shape>
        </w:pict>
      </w:r>
    </w:p>
    <w:p w14:paraId="0AA6D488" w14:textId="77777777" w:rsidR="00BD35D5" w:rsidRDefault="00BD35D5">
      <w:pPr>
        <w:pStyle w:val="BodyText"/>
        <w:spacing w:before="9" w:after="1"/>
        <w:rPr>
          <w:b/>
          <w:sz w:val="21"/>
        </w:rPr>
      </w:pPr>
    </w:p>
    <w:tbl>
      <w:tblPr>
        <w:tblW w:w="0" w:type="auto"/>
        <w:tblInd w:w="5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14"/>
        <w:gridCol w:w="5388"/>
      </w:tblGrid>
      <w:tr w:rsidR="00BD35D5" w14:paraId="4CE2BAD0" w14:textId="77777777">
        <w:trPr>
          <w:trHeight w:val="537"/>
        </w:trPr>
        <w:tc>
          <w:tcPr>
            <w:tcW w:w="3914" w:type="dxa"/>
            <w:shd w:val="clear" w:color="auto" w:fill="C0C0C0"/>
          </w:tcPr>
          <w:p w14:paraId="3D342A44" w14:textId="77777777" w:rsidR="00BD35D5" w:rsidRDefault="00BD35D5">
            <w:pPr>
              <w:pStyle w:val="TableParagraph"/>
              <w:spacing w:before="10"/>
              <w:rPr>
                <w:b/>
              </w:rPr>
            </w:pPr>
          </w:p>
          <w:p w14:paraId="154649C6" w14:textId="77777777" w:rsidR="00BD35D5" w:rsidRDefault="00000000">
            <w:pPr>
              <w:pStyle w:val="TableParagraph"/>
              <w:spacing w:line="252" w:lineRule="exact"/>
              <w:ind w:left="62"/>
              <w:rPr>
                <w:rFonts w:ascii="Calibri"/>
                <w:b/>
              </w:rPr>
            </w:pPr>
            <w:r>
              <w:rPr>
                <w:rFonts w:ascii="Calibri"/>
                <w:b/>
              </w:rPr>
              <w:t>DOCUMENTE</w:t>
            </w:r>
            <w:r>
              <w:rPr>
                <w:rFonts w:ascii="Calibri"/>
                <w:b/>
                <w:spacing w:val="42"/>
              </w:rPr>
              <w:t xml:space="preserve"> </w:t>
            </w:r>
            <w:r>
              <w:rPr>
                <w:rFonts w:ascii="Calibri"/>
                <w:b/>
              </w:rPr>
              <w:t>DE</w:t>
            </w:r>
            <w:r>
              <w:rPr>
                <w:rFonts w:ascii="Calibri"/>
                <w:b/>
                <w:spacing w:val="-5"/>
              </w:rPr>
              <w:t xml:space="preserve"> </w:t>
            </w:r>
            <w:r>
              <w:rPr>
                <w:rFonts w:ascii="Calibri"/>
                <w:b/>
              </w:rPr>
              <w:t>PREZENTAT</w:t>
            </w:r>
          </w:p>
        </w:tc>
        <w:tc>
          <w:tcPr>
            <w:tcW w:w="5388" w:type="dxa"/>
            <w:shd w:val="clear" w:color="auto" w:fill="C0C0C0"/>
          </w:tcPr>
          <w:p w14:paraId="4488E6F4" w14:textId="77777777" w:rsidR="00BD35D5" w:rsidRDefault="00BD35D5">
            <w:pPr>
              <w:pStyle w:val="TableParagraph"/>
              <w:spacing w:before="10"/>
              <w:rPr>
                <w:b/>
              </w:rPr>
            </w:pPr>
          </w:p>
          <w:p w14:paraId="5310F70E" w14:textId="77777777" w:rsidR="00BD35D5" w:rsidRDefault="00000000">
            <w:pPr>
              <w:pStyle w:val="TableParagraph"/>
              <w:spacing w:line="252" w:lineRule="exact"/>
              <w:ind w:left="66"/>
              <w:rPr>
                <w:rFonts w:ascii="Calibri" w:hAnsi="Calibri"/>
                <w:b/>
              </w:rPr>
            </w:pPr>
            <w:r>
              <w:rPr>
                <w:rFonts w:ascii="Calibri" w:hAnsi="Calibri"/>
                <w:b/>
              </w:rPr>
              <w:t>PUNCTE</w:t>
            </w:r>
            <w:r>
              <w:rPr>
                <w:rFonts w:ascii="Calibri" w:hAnsi="Calibri"/>
                <w:b/>
                <w:spacing w:val="-6"/>
              </w:rPr>
              <w:t xml:space="preserve"> </w:t>
            </w:r>
            <w:r>
              <w:rPr>
                <w:rFonts w:ascii="Calibri" w:hAnsi="Calibri"/>
                <w:b/>
              </w:rPr>
              <w:t>DE</w:t>
            </w:r>
            <w:r>
              <w:rPr>
                <w:rFonts w:ascii="Calibri" w:hAnsi="Calibri"/>
                <w:b/>
                <w:spacing w:val="-2"/>
              </w:rPr>
              <w:t xml:space="preserve"> </w:t>
            </w:r>
            <w:r>
              <w:rPr>
                <w:rFonts w:ascii="Calibri" w:hAnsi="Calibri"/>
                <w:b/>
              </w:rPr>
              <w:t>VERIFICAT</w:t>
            </w:r>
            <w:r>
              <w:rPr>
                <w:rFonts w:ascii="Calibri" w:hAnsi="Calibri"/>
                <w:b/>
                <w:spacing w:val="-3"/>
              </w:rPr>
              <w:t xml:space="preserve"> </w:t>
            </w:r>
            <w:r>
              <w:rPr>
                <w:rFonts w:ascii="Calibri" w:hAnsi="Calibri"/>
                <w:b/>
              </w:rPr>
              <w:t>ÎN</w:t>
            </w:r>
            <w:r>
              <w:rPr>
                <w:rFonts w:ascii="Calibri" w:hAnsi="Calibri"/>
                <w:b/>
                <w:spacing w:val="-6"/>
              </w:rPr>
              <w:t xml:space="preserve"> </w:t>
            </w:r>
            <w:r>
              <w:rPr>
                <w:rFonts w:ascii="Calibri" w:hAnsi="Calibri"/>
                <w:b/>
              </w:rPr>
              <w:t>DOCUMENTE</w:t>
            </w:r>
          </w:p>
        </w:tc>
      </w:tr>
      <w:tr w:rsidR="00BD35D5" w14:paraId="0BBBF953" w14:textId="77777777">
        <w:trPr>
          <w:trHeight w:val="700"/>
        </w:trPr>
        <w:tc>
          <w:tcPr>
            <w:tcW w:w="3914" w:type="dxa"/>
          </w:tcPr>
          <w:p w14:paraId="31259887" w14:textId="77777777" w:rsidR="00BD35D5" w:rsidRDefault="00000000">
            <w:pPr>
              <w:pStyle w:val="TableParagraph"/>
              <w:spacing w:line="242" w:lineRule="auto"/>
              <w:ind w:left="81" w:right="346"/>
              <w:rPr>
                <w:sz w:val="20"/>
              </w:rPr>
            </w:pPr>
            <w:r>
              <w:rPr>
                <w:b/>
                <w:sz w:val="20"/>
              </w:rPr>
              <w:t xml:space="preserve">Doc1 </w:t>
            </w:r>
            <w:r>
              <w:rPr>
                <w:sz w:val="20"/>
              </w:rPr>
              <w:t>Studiul de fezabilitate/Memoriul</w:t>
            </w:r>
            <w:r>
              <w:rPr>
                <w:spacing w:val="-58"/>
                <w:sz w:val="20"/>
              </w:rPr>
              <w:t xml:space="preserve"> </w:t>
            </w:r>
            <w:r>
              <w:rPr>
                <w:sz w:val="20"/>
              </w:rPr>
              <w:t>justificativ</w:t>
            </w:r>
          </w:p>
          <w:p w14:paraId="0A593A27" w14:textId="77777777" w:rsidR="00BD35D5" w:rsidRDefault="00000000">
            <w:pPr>
              <w:pStyle w:val="TableParagraph"/>
              <w:spacing w:line="222" w:lineRule="exact"/>
              <w:ind w:left="81"/>
              <w:rPr>
                <w:sz w:val="20"/>
              </w:rPr>
            </w:pPr>
            <w:r>
              <w:rPr>
                <w:sz w:val="20"/>
              </w:rPr>
              <w:t>Cererea</w:t>
            </w:r>
            <w:r>
              <w:rPr>
                <w:spacing w:val="-1"/>
                <w:sz w:val="20"/>
              </w:rPr>
              <w:t xml:space="preserve"> </w:t>
            </w:r>
            <w:r>
              <w:rPr>
                <w:sz w:val="20"/>
              </w:rPr>
              <w:t>de</w:t>
            </w:r>
            <w:r>
              <w:rPr>
                <w:spacing w:val="-6"/>
                <w:sz w:val="20"/>
              </w:rPr>
              <w:t xml:space="preserve"> </w:t>
            </w:r>
            <w:r>
              <w:rPr>
                <w:sz w:val="20"/>
              </w:rPr>
              <w:t>finantare</w:t>
            </w:r>
          </w:p>
        </w:tc>
        <w:tc>
          <w:tcPr>
            <w:tcW w:w="5388" w:type="dxa"/>
          </w:tcPr>
          <w:p w14:paraId="1C18AC1B" w14:textId="77777777" w:rsidR="00BD35D5" w:rsidRDefault="00000000">
            <w:pPr>
              <w:pStyle w:val="TableParagraph"/>
              <w:spacing w:line="222" w:lineRule="exact"/>
              <w:ind w:left="66"/>
              <w:rPr>
                <w:sz w:val="20"/>
              </w:rPr>
            </w:pPr>
            <w:r>
              <w:rPr>
                <w:b/>
                <w:sz w:val="20"/>
              </w:rPr>
              <w:t>Doc</w:t>
            </w:r>
            <w:r>
              <w:rPr>
                <w:b/>
                <w:spacing w:val="24"/>
                <w:sz w:val="20"/>
              </w:rPr>
              <w:t xml:space="preserve"> </w:t>
            </w:r>
            <w:r>
              <w:rPr>
                <w:b/>
                <w:sz w:val="20"/>
              </w:rPr>
              <w:t>1</w:t>
            </w:r>
            <w:r>
              <w:rPr>
                <w:b/>
                <w:spacing w:val="83"/>
                <w:sz w:val="20"/>
              </w:rPr>
              <w:t xml:space="preserve"> </w:t>
            </w:r>
            <w:r>
              <w:rPr>
                <w:sz w:val="20"/>
              </w:rPr>
              <w:t>Studiul</w:t>
            </w:r>
            <w:r>
              <w:rPr>
                <w:spacing w:val="84"/>
                <w:sz w:val="20"/>
              </w:rPr>
              <w:t xml:space="preserve"> </w:t>
            </w:r>
            <w:r>
              <w:rPr>
                <w:sz w:val="20"/>
              </w:rPr>
              <w:t>de</w:t>
            </w:r>
            <w:r>
              <w:rPr>
                <w:spacing w:val="77"/>
                <w:sz w:val="20"/>
              </w:rPr>
              <w:t xml:space="preserve"> </w:t>
            </w:r>
            <w:r>
              <w:rPr>
                <w:sz w:val="20"/>
              </w:rPr>
              <w:t>fezabilitate</w:t>
            </w:r>
            <w:r>
              <w:rPr>
                <w:spacing w:val="82"/>
                <w:sz w:val="20"/>
              </w:rPr>
              <w:t xml:space="preserve"> </w:t>
            </w:r>
            <w:r>
              <w:rPr>
                <w:sz w:val="20"/>
              </w:rPr>
              <w:t>din</w:t>
            </w:r>
            <w:r>
              <w:rPr>
                <w:spacing w:val="81"/>
                <w:sz w:val="20"/>
              </w:rPr>
              <w:t xml:space="preserve"> </w:t>
            </w:r>
            <w:r>
              <w:rPr>
                <w:sz w:val="20"/>
              </w:rPr>
              <w:t>care</w:t>
            </w:r>
            <w:r>
              <w:rPr>
                <w:spacing w:val="87"/>
                <w:sz w:val="20"/>
              </w:rPr>
              <w:t xml:space="preserve"> </w:t>
            </w:r>
            <w:r>
              <w:rPr>
                <w:sz w:val="20"/>
              </w:rPr>
              <w:t>sa</w:t>
            </w:r>
            <w:r>
              <w:rPr>
                <w:spacing w:val="85"/>
                <w:sz w:val="20"/>
              </w:rPr>
              <w:t xml:space="preserve"> </w:t>
            </w:r>
            <w:r>
              <w:rPr>
                <w:sz w:val="20"/>
              </w:rPr>
              <w:t>reiasa</w:t>
            </w:r>
            <w:r>
              <w:rPr>
                <w:spacing w:val="81"/>
                <w:sz w:val="20"/>
              </w:rPr>
              <w:t xml:space="preserve"> </w:t>
            </w:r>
            <w:r>
              <w:rPr>
                <w:sz w:val="20"/>
              </w:rPr>
              <w:t>ca</w:t>
            </w:r>
          </w:p>
          <w:p w14:paraId="798F5BA6" w14:textId="77777777" w:rsidR="00BD35D5" w:rsidRDefault="00000000">
            <w:pPr>
              <w:pStyle w:val="TableParagraph"/>
              <w:tabs>
                <w:tab w:val="left" w:pos="1103"/>
                <w:tab w:val="left" w:pos="1899"/>
                <w:tab w:val="left" w:pos="2494"/>
                <w:tab w:val="left" w:pos="2882"/>
              </w:tabs>
              <w:spacing w:line="230" w:lineRule="exact"/>
              <w:ind w:left="66" w:right="91"/>
              <w:rPr>
                <w:sz w:val="20"/>
              </w:rPr>
            </w:pPr>
            <w:r>
              <w:rPr>
                <w:sz w:val="20"/>
              </w:rPr>
              <w:t>investiţia</w:t>
            </w:r>
            <w:r>
              <w:rPr>
                <w:sz w:val="20"/>
              </w:rPr>
              <w:tab/>
              <w:t>pentru</w:t>
            </w:r>
            <w:r>
              <w:rPr>
                <w:sz w:val="20"/>
              </w:rPr>
              <w:tab/>
              <w:t>care</w:t>
            </w:r>
            <w:r>
              <w:rPr>
                <w:sz w:val="20"/>
              </w:rPr>
              <w:tab/>
              <w:t>se</w:t>
            </w:r>
            <w:r>
              <w:rPr>
                <w:sz w:val="20"/>
              </w:rPr>
              <w:tab/>
              <w:t>solicita</w:t>
            </w:r>
            <w:r>
              <w:rPr>
                <w:spacing w:val="15"/>
                <w:sz w:val="20"/>
              </w:rPr>
              <w:t xml:space="preserve"> </w:t>
            </w:r>
            <w:r>
              <w:rPr>
                <w:sz w:val="20"/>
              </w:rPr>
              <w:t>finantarea,</w:t>
            </w:r>
            <w:r>
              <w:rPr>
                <w:spacing w:val="14"/>
                <w:sz w:val="20"/>
              </w:rPr>
              <w:t xml:space="preserve"> </w:t>
            </w:r>
            <w:r>
              <w:rPr>
                <w:sz w:val="20"/>
              </w:rPr>
              <w:t>este</w:t>
            </w:r>
            <w:r>
              <w:rPr>
                <w:spacing w:val="-58"/>
                <w:sz w:val="20"/>
              </w:rPr>
              <w:t xml:space="preserve"> </w:t>
            </w:r>
            <w:r>
              <w:rPr>
                <w:sz w:val="20"/>
              </w:rPr>
              <w:t>localizată in</w:t>
            </w:r>
            <w:r>
              <w:rPr>
                <w:spacing w:val="-2"/>
                <w:sz w:val="20"/>
              </w:rPr>
              <w:t xml:space="preserve"> </w:t>
            </w:r>
            <w:r>
              <w:rPr>
                <w:sz w:val="20"/>
              </w:rPr>
              <w:t>teritoriul GAL</w:t>
            </w:r>
            <w:r>
              <w:rPr>
                <w:spacing w:val="-5"/>
                <w:sz w:val="20"/>
              </w:rPr>
              <w:t xml:space="preserve"> </w:t>
            </w:r>
            <w:r>
              <w:rPr>
                <w:sz w:val="20"/>
              </w:rPr>
              <w:t>DD.</w:t>
            </w:r>
          </w:p>
        </w:tc>
      </w:tr>
    </w:tbl>
    <w:p w14:paraId="4558AF1B" w14:textId="77777777" w:rsidR="00BD35D5" w:rsidRDefault="00BD35D5">
      <w:pPr>
        <w:spacing w:line="230" w:lineRule="exact"/>
        <w:rPr>
          <w:sz w:val="20"/>
        </w:rPr>
        <w:sectPr w:rsidR="00BD35D5">
          <w:pgSz w:w="11910" w:h="16840"/>
          <w:pgMar w:top="1720" w:right="300" w:bottom="280" w:left="820" w:header="706" w:footer="0" w:gutter="0"/>
          <w:cols w:space="720"/>
        </w:sectPr>
      </w:pP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04"/>
        <w:gridCol w:w="5388"/>
      </w:tblGrid>
      <w:tr w:rsidR="00BD35D5" w14:paraId="73D99D58" w14:textId="77777777">
        <w:trPr>
          <w:trHeight w:val="12559"/>
        </w:trPr>
        <w:tc>
          <w:tcPr>
            <w:tcW w:w="3904" w:type="dxa"/>
          </w:tcPr>
          <w:p w14:paraId="7642835C" w14:textId="77777777" w:rsidR="00BD35D5" w:rsidRDefault="00000000">
            <w:pPr>
              <w:pStyle w:val="TableParagraph"/>
              <w:ind w:left="71" w:right="59"/>
              <w:jc w:val="both"/>
              <w:rPr>
                <w:sz w:val="20"/>
              </w:rPr>
            </w:pPr>
            <w:r>
              <w:rPr>
                <w:b/>
                <w:sz w:val="20"/>
              </w:rPr>
              <w:lastRenderedPageBreak/>
              <w:t>Doc3</w:t>
            </w:r>
            <w:r>
              <w:rPr>
                <w:b/>
                <w:spacing w:val="1"/>
                <w:sz w:val="20"/>
              </w:rPr>
              <w:t xml:space="preserve"> </w:t>
            </w:r>
            <w:r>
              <w:rPr>
                <w:sz w:val="20"/>
              </w:rPr>
              <w:t>Documente</w:t>
            </w:r>
            <w:r>
              <w:rPr>
                <w:spacing w:val="1"/>
                <w:sz w:val="20"/>
              </w:rPr>
              <w:t xml:space="preserve"> </w:t>
            </w:r>
            <w:r>
              <w:rPr>
                <w:sz w:val="20"/>
              </w:rPr>
              <w:t>solicitate</w:t>
            </w:r>
            <w:r>
              <w:rPr>
                <w:spacing w:val="1"/>
                <w:sz w:val="20"/>
              </w:rPr>
              <w:t xml:space="preserve"> </w:t>
            </w:r>
            <w:r>
              <w:rPr>
                <w:sz w:val="20"/>
              </w:rPr>
              <w:t>pentru</w:t>
            </w:r>
            <w:r>
              <w:rPr>
                <w:spacing w:val="1"/>
                <w:sz w:val="20"/>
              </w:rPr>
              <w:t xml:space="preserve"> </w:t>
            </w:r>
            <w:r>
              <w:rPr>
                <w:sz w:val="20"/>
              </w:rPr>
              <w:t>imobilul (clădirile şi/ sau terenurile) pe</w:t>
            </w:r>
            <w:r>
              <w:rPr>
                <w:spacing w:val="1"/>
                <w:sz w:val="20"/>
              </w:rPr>
              <w:t xml:space="preserve"> </w:t>
            </w:r>
            <w:r>
              <w:rPr>
                <w:sz w:val="20"/>
              </w:rPr>
              <w:t>care sunt/</w:t>
            </w:r>
            <w:r>
              <w:rPr>
                <w:spacing w:val="-5"/>
                <w:sz w:val="20"/>
              </w:rPr>
              <w:t xml:space="preserve"> </w:t>
            </w:r>
            <w:r>
              <w:rPr>
                <w:sz w:val="20"/>
              </w:rPr>
              <w:t>vor</w:t>
            </w:r>
            <w:r>
              <w:rPr>
                <w:spacing w:val="-6"/>
                <w:sz w:val="20"/>
              </w:rPr>
              <w:t xml:space="preserve"> </w:t>
            </w:r>
            <w:r>
              <w:rPr>
                <w:sz w:val="20"/>
              </w:rPr>
              <w:t>fi</w:t>
            </w:r>
            <w:r>
              <w:rPr>
                <w:spacing w:val="-1"/>
                <w:sz w:val="20"/>
              </w:rPr>
              <w:t xml:space="preserve"> </w:t>
            </w:r>
            <w:r>
              <w:rPr>
                <w:sz w:val="20"/>
              </w:rPr>
              <w:t>realizate investiţiile,</w:t>
            </w:r>
          </w:p>
          <w:p w14:paraId="70B6577B" w14:textId="77777777" w:rsidR="00BD35D5" w:rsidRDefault="00BD35D5">
            <w:pPr>
              <w:pStyle w:val="TableParagraph"/>
              <w:spacing w:before="10"/>
              <w:rPr>
                <w:b/>
                <w:sz w:val="18"/>
              </w:rPr>
            </w:pPr>
          </w:p>
          <w:p w14:paraId="1E46FBA7" w14:textId="77777777" w:rsidR="00BD35D5" w:rsidRDefault="00000000">
            <w:pPr>
              <w:pStyle w:val="TableParagraph"/>
              <w:spacing w:before="1"/>
              <w:ind w:left="71" w:right="68"/>
              <w:rPr>
                <w:sz w:val="20"/>
              </w:rPr>
            </w:pPr>
            <w:r>
              <w:rPr>
                <w:b/>
                <w:sz w:val="20"/>
              </w:rPr>
              <w:t xml:space="preserve">Doc.14 </w:t>
            </w:r>
            <w:r>
              <w:rPr>
                <w:sz w:val="20"/>
              </w:rPr>
              <w:t>Certificat de</w:t>
            </w:r>
            <w:r>
              <w:rPr>
                <w:spacing w:val="1"/>
                <w:sz w:val="20"/>
              </w:rPr>
              <w:t xml:space="preserve"> </w:t>
            </w:r>
            <w:r>
              <w:rPr>
                <w:sz w:val="20"/>
              </w:rPr>
              <w:t>urbanism/Autorizatie de construire, după</w:t>
            </w:r>
            <w:r>
              <w:rPr>
                <w:spacing w:val="-58"/>
                <w:sz w:val="20"/>
              </w:rPr>
              <w:t xml:space="preserve"> </w:t>
            </w:r>
            <w:r>
              <w:rPr>
                <w:sz w:val="20"/>
              </w:rPr>
              <w:t>caz</w:t>
            </w:r>
          </w:p>
          <w:p w14:paraId="2430F3C9" w14:textId="77777777" w:rsidR="00BD35D5" w:rsidRDefault="00000000">
            <w:pPr>
              <w:pStyle w:val="TableParagraph"/>
              <w:spacing w:line="242" w:lineRule="auto"/>
              <w:ind w:left="71" w:right="227"/>
              <w:rPr>
                <w:sz w:val="20"/>
              </w:rPr>
            </w:pPr>
            <w:r>
              <w:rPr>
                <w:b/>
                <w:sz w:val="20"/>
              </w:rPr>
              <w:t>Baza de date a serviciul online RECOM</w:t>
            </w:r>
            <w:r>
              <w:rPr>
                <w:b/>
                <w:spacing w:val="-58"/>
                <w:sz w:val="20"/>
              </w:rPr>
              <w:t xml:space="preserve"> </w:t>
            </w:r>
            <w:r>
              <w:rPr>
                <w:b/>
                <w:sz w:val="20"/>
              </w:rPr>
              <w:t>a ONRC</w:t>
            </w:r>
            <w:r>
              <w:rPr>
                <w:sz w:val="20"/>
              </w:rPr>
              <w:t>.</w:t>
            </w:r>
          </w:p>
        </w:tc>
        <w:tc>
          <w:tcPr>
            <w:tcW w:w="5388" w:type="dxa"/>
          </w:tcPr>
          <w:p w14:paraId="05052FC1" w14:textId="77777777" w:rsidR="00BD35D5" w:rsidRDefault="00BD35D5">
            <w:pPr>
              <w:pStyle w:val="TableParagraph"/>
              <w:spacing w:before="11"/>
              <w:rPr>
                <w:b/>
                <w:sz w:val="18"/>
              </w:rPr>
            </w:pPr>
          </w:p>
          <w:p w14:paraId="3305A866" w14:textId="77777777" w:rsidR="00BD35D5" w:rsidRDefault="00000000">
            <w:pPr>
              <w:pStyle w:val="TableParagraph"/>
              <w:ind w:left="66" w:right="58"/>
              <w:jc w:val="both"/>
              <w:rPr>
                <w:sz w:val="20"/>
              </w:rPr>
            </w:pPr>
            <w:r>
              <w:rPr>
                <w:sz w:val="20"/>
              </w:rPr>
              <w:t xml:space="preserve">Se verifică dacă informațiile cuprinse în </w:t>
            </w:r>
            <w:r>
              <w:rPr>
                <w:b/>
                <w:sz w:val="20"/>
              </w:rPr>
              <w:t xml:space="preserve">Doc.3 </w:t>
            </w:r>
            <w:r>
              <w:rPr>
                <w:sz w:val="20"/>
              </w:rPr>
              <w:t>aferent</w:t>
            </w:r>
            <w:r>
              <w:rPr>
                <w:spacing w:val="1"/>
                <w:sz w:val="20"/>
              </w:rPr>
              <w:t xml:space="preserve"> </w:t>
            </w:r>
            <w:r>
              <w:rPr>
                <w:sz w:val="20"/>
              </w:rPr>
              <w:t>cladirii</w:t>
            </w:r>
            <w:r>
              <w:rPr>
                <w:spacing w:val="1"/>
                <w:sz w:val="20"/>
              </w:rPr>
              <w:t xml:space="preserve"> </w:t>
            </w:r>
            <w:r>
              <w:rPr>
                <w:sz w:val="20"/>
              </w:rPr>
              <w:t>sau</w:t>
            </w:r>
            <w:r>
              <w:rPr>
                <w:spacing w:val="1"/>
                <w:sz w:val="20"/>
              </w:rPr>
              <w:t xml:space="preserve"> </w:t>
            </w:r>
            <w:r>
              <w:rPr>
                <w:sz w:val="20"/>
              </w:rPr>
              <w:t>terenului</w:t>
            </w:r>
            <w:r>
              <w:rPr>
                <w:spacing w:val="1"/>
                <w:sz w:val="20"/>
              </w:rPr>
              <w:t xml:space="preserve"> </w:t>
            </w:r>
            <w:r>
              <w:rPr>
                <w:sz w:val="20"/>
              </w:rPr>
              <w:t>pe</w:t>
            </w:r>
            <w:r>
              <w:rPr>
                <w:spacing w:val="1"/>
                <w:sz w:val="20"/>
              </w:rPr>
              <w:t xml:space="preserve"> </w:t>
            </w:r>
            <w:r>
              <w:rPr>
                <w:sz w:val="20"/>
              </w:rPr>
              <w:t>care</w:t>
            </w:r>
            <w:r>
              <w:rPr>
                <w:spacing w:val="1"/>
                <w:sz w:val="20"/>
              </w:rPr>
              <w:t xml:space="preserve"> </w:t>
            </w:r>
            <w:r>
              <w:rPr>
                <w:sz w:val="20"/>
              </w:rPr>
              <w:t>se</w:t>
            </w:r>
            <w:r>
              <w:rPr>
                <w:spacing w:val="1"/>
                <w:sz w:val="20"/>
              </w:rPr>
              <w:t xml:space="preserve"> </w:t>
            </w:r>
            <w:r>
              <w:rPr>
                <w:sz w:val="20"/>
              </w:rPr>
              <w:t>realizeaza</w:t>
            </w:r>
            <w:r>
              <w:rPr>
                <w:spacing w:val="1"/>
                <w:sz w:val="20"/>
              </w:rPr>
              <w:t xml:space="preserve"> </w:t>
            </w:r>
            <w:r>
              <w:rPr>
                <w:sz w:val="20"/>
              </w:rPr>
              <w:t>investiția,</w:t>
            </w:r>
            <w:r>
              <w:rPr>
                <w:spacing w:val="-58"/>
                <w:sz w:val="20"/>
              </w:rPr>
              <w:t xml:space="preserve"> </w:t>
            </w:r>
            <w:r>
              <w:rPr>
                <w:sz w:val="20"/>
              </w:rPr>
              <w:t>atestă</w:t>
            </w:r>
            <w:r>
              <w:rPr>
                <w:spacing w:val="1"/>
                <w:sz w:val="20"/>
              </w:rPr>
              <w:t xml:space="preserve"> </w:t>
            </w:r>
            <w:r>
              <w:rPr>
                <w:sz w:val="20"/>
              </w:rPr>
              <w:t>că</w:t>
            </w:r>
            <w:r>
              <w:rPr>
                <w:spacing w:val="1"/>
                <w:sz w:val="20"/>
              </w:rPr>
              <w:t xml:space="preserve"> </w:t>
            </w:r>
            <w:r>
              <w:rPr>
                <w:sz w:val="20"/>
              </w:rPr>
              <w:t>amplasamentul</w:t>
            </w:r>
            <w:r>
              <w:rPr>
                <w:spacing w:val="1"/>
                <w:sz w:val="20"/>
              </w:rPr>
              <w:t xml:space="preserve"> </w:t>
            </w:r>
            <w:r>
              <w:rPr>
                <w:sz w:val="20"/>
              </w:rPr>
              <w:t>investitiei</w:t>
            </w:r>
            <w:r>
              <w:rPr>
                <w:spacing w:val="1"/>
                <w:sz w:val="20"/>
              </w:rPr>
              <w:t xml:space="preserve"> </w:t>
            </w:r>
            <w:r>
              <w:rPr>
                <w:sz w:val="20"/>
              </w:rPr>
              <w:t>este</w:t>
            </w:r>
            <w:r>
              <w:rPr>
                <w:spacing w:val="1"/>
                <w:sz w:val="20"/>
              </w:rPr>
              <w:t xml:space="preserve"> </w:t>
            </w:r>
            <w:r>
              <w:rPr>
                <w:sz w:val="20"/>
              </w:rPr>
              <w:t>situat</w:t>
            </w:r>
            <w:r>
              <w:rPr>
                <w:spacing w:val="61"/>
                <w:sz w:val="20"/>
              </w:rPr>
              <w:t xml:space="preserve"> </w:t>
            </w:r>
            <w:r>
              <w:rPr>
                <w:sz w:val="20"/>
              </w:rPr>
              <w:t>in</w:t>
            </w:r>
            <w:r>
              <w:rPr>
                <w:spacing w:val="1"/>
                <w:sz w:val="20"/>
              </w:rPr>
              <w:t xml:space="preserve"> </w:t>
            </w:r>
            <w:r>
              <w:rPr>
                <w:sz w:val="20"/>
              </w:rPr>
              <w:t>teritoriul</w:t>
            </w:r>
            <w:r>
              <w:rPr>
                <w:spacing w:val="-1"/>
                <w:sz w:val="20"/>
              </w:rPr>
              <w:t xml:space="preserve"> </w:t>
            </w:r>
            <w:r>
              <w:rPr>
                <w:sz w:val="20"/>
              </w:rPr>
              <w:t>GAL</w:t>
            </w:r>
            <w:r>
              <w:rPr>
                <w:spacing w:val="-5"/>
                <w:sz w:val="20"/>
              </w:rPr>
              <w:t xml:space="preserve"> </w:t>
            </w:r>
            <w:r>
              <w:rPr>
                <w:sz w:val="20"/>
              </w:rPr>
              <w:t>DD.</w:t>
            </w:r>
          </w:p>
          <w:p w14:paraId="7B1A2E1D" w14:textId="77777777" w:rsidR="00BD35D5" w:rsidRDefault="00000000">
            <w:pPr>
              <w:pStyle w:val="TableParagraph"/>
              <w:spacing w:before="3"/>
              <w:ind w:left="66" w:right="57"/>
              <w:jc w:val="both"/>
              <w:rPr>
                <w:sz w:val="20"/>
              </w:rPr>
            </w:pPr>
            <w:r>
              <w:rPr>
                <w:sz w:val="20"/>
              </w:rPr>
              <w:t>Utilajele si echipamentele propuse a fi achizitionate in</w:t>
            </w:r>
            <w:r>
              <w:rPr>
                <w:spacing w:val="1"/>
                <w:sz w:val="20"/>
              </w:rPr>
              <w:t xml:space="preserve"> </w:t>
            </w:r>
            <w:r>
              <w:rPr>
                <w:sz w:val="20"/>
              </w:rPr>
              <w:t>Studiul de fezabilitate trebuie sa fie aferente activitatii</w:t>
            </w:r>
            <w:r>
              <w:rPr>
                <w:spacing w:val="1"/>
                <w:sz w:val="20"/>
              </w:rPr>
              <w:t xml:space="preserve"> </w:t>
            </w:r>
            <w:r>
              <w:rPr>
                <w:sz w:val="20"/>
              </w:rPr>
              <w:t>care</w:t>
            </w:r>
            <w:r>
              <w:rPr>
                <w:spacing w:val="1"/>
                <w:sz w:val="20"/>
              </w:rPr>
              <w:t xml:space="preserve"> </w:t>
            </w:r>
            <w:r>
              <w:rPr>
                <w:sz w:val="20"/>
              </w:rPr>
              <w:t>face obiectul cererii de finantare.</w:t>
            </w:r>
            <w:r>
              <w:rPr>
                <w:spacing w:val="1"/>
                <w:sz w:val="20"/>
              </w:rPr>
              <w:t xml:space="preserve"> </w:t>
            </w:r>
            <w:r>
              <w:rPr>
                <w:sz w:val="20"/>
              </w:rPr>
              <w:t>Se verifica daca</w:t>
            </w:r>
            <w:r>
              <w:rPr>
                <w:spacing w:val="1"/>
                <w:sz w:val="20"/>
              </w:rPr>
              <w:t xml:space="preserve"> </w:t>
            </w:r>
            <w:r>
              <w:rPr>
                <w:sz w:val="20"/>
              </w:rPr>
              <w:t>utilajele</w:t>
            </w:r>
            <w:r>
              <w:rPr>
                <w:spacing w:val="1"/>
                <w:sz w:val="20"/>
              </w:rPr>
              <w:t xml:space="preserve"> </w:t>
            </w:r>
            <w:r>
              <w:rPr>
                <w:sz w:val="20"/>
              </w:rPr>
              <w:t>si</w:t>
            </w:r>
            <w:r>
              <w:rPr>
                <w:spacing w:val="1"/>
                <w:sz w:val="20"/>
              </w:rPr>
              <w:t xml:space="preserve"> </w:t>
            </w:r>
            <w:r>
              <w:rPr>
                <w:sz w:val="20"/>
              </w:rPr>
              <w:t>echipamentele</w:t>
            </w:r>
            <w:r>
              <w:rPr>
                <w:spacing w:val="1"/>
                <w:sz w:val="20"/>
              </w:rPr>
              <w:t xml:space="preserve"> </w:t>
            </w:r>
            <w:r>
              <w:rPr>
                <w:sz w:val="20"/>
              </w:rPr>
              <w:t>propuse</w:t>
            </w:r>
            <w:r>
              <w:rPr>
                <w:spacing w:val="1"/>
                <w:sz w:val="20"/>
              </w:rPr>
              <w:t xml:space="preserve"> </w:t>
            </w:r>
            <w:r>
              <w:rPr>
                <w:sz w:val="20"/>
              </w:rPr>
              <w:t>in</w:t>
            </w:r>
            <w:r>
              <w:rPr>
                <w:spacing w:val="1"/>
                <w:sz w:val="20"/>
              </w:rPr>
              <w:t xml:space="preserve"> </w:t>
            </w:r>
            <w:r>
              <w:rPr>
                <w:sz w:val="20"/>
              </w:rPr>
              <w:t>studiul</w:t>
            </w:r>
            <w:r>
              <w:rPr>
                <w:spacing w:val="1"/>
                <w:sz w:val="20"/>
              </w:rPr>
              <w:t xml:space="preserve"> </w:t>
            </w:r>
            <w:r>
              <w:rPr>
                <w:sz w:val="20"/>
              </w:rPr>
              <w:t>de</w:t>
            </w:r>
            <w:r>
              <w:rPr>
                <w:spacing w:val="1"/>
                <w:sz w:val="20"/>
              </w:rPr>
              <w:t xml:space="preserve"> </w:t>
            </w:r>
            <w:r>
              <w:rPr>
                <w:sz w:val="20"/>
              </w:rPr>
              <w:t>fezabilitate</w:t>
            </w:r>
            <w:r>
              <w:rPr>
                <w:spacing w:val="1"/>
                <w:sz w:val="20"/>
              </w:rPr>
              <w:t xml:space="preserve"> </w:t>
            </w:r>
            <w:r>
              <w:rPr>
                <w:sz w:val="20"/>
              </w:rPr>
              <w:t>sunt</w:t>
            </w:r>
            <w:r>
              <w:rPr>
                <w:spacing w:val="1"/>
                <w:sz w:val="20"/>
              </w:rPr>
              <w:t xml:space="preserve"> </w:t>
            </w:r>
            <w:r>
              <w:rPr>
                <w:sz w:val="20"/>
              </w:rPr>
              <w:t>justificate</w:t>
            </w:r>
            <w:r>
              <w:rPr>
                <w:spacing w:val="1"/>
                <w:sz w:val="20"/>
              </w:rPr>
              <w:t xml:space="preserve"> </w:t>
            </w:r>
            <w:r>
              <w:rPr>
                <w:sz w:val="20"/>
              </w:rPr>
              <w:t>pentru</w:t>
            </w:r>
            <w:r>
              <w:rPr>
                <w:spacing w:val="1"/>
                <w:sz w:val="20"/>
              </w:rPr>
              <w:t xml:space="preserve"> </w:t>
            </w:r>
            <w:r>
              <w:rPr>
                <w:sz w:val="20"/>
              </w:rPr>
              <w:t>activitatile propuse</w:t>
            </w:r>
            <w:r>
              <w:rPr>
                <w:spacing w:val="1"/>
                <w:sz w:val="20"/>
              </w:rPr>
              <w:t xml:space="preserve"> </w:t>
            </w:r>
            <w:r>
              <w:rPr>
                <w:sz w:val="20"/>
              </w:rPr>
              <w:t>prin</w:t>
            </w:r>
            <w:r>
              <w:rPr>
                <w:spacing w:val="1"/>
                <w:sz w:val="20"/>
              </w:rPr>
              <w:t xml:space="preserve"> </w:t>
            </w:r>
            <w:r>
              <w:rPr>
                <w:sz w:val="20"/>
              </w:rPr>
              <w:t>proiect.</w:t>
            </w:r>
          </w:p>
          <w:p w14:paraId="3667FF4E" w14:textId="77777777" w:rsidR="00BD35D5" w:rsidRDefault="00000000">
            <w:pPr>
              <w:pStyle w:val="TableParagraph"/>
              <w:spacing w:before="119"/>
              <w:ind w:left="66" w:right="57"/>
              <w:jc w:val="both"/>
              <w:rPr>
                <w:sz w:val="20"/>
              </w:rPr>
            </w:pPr>
            <w:r>
              <w:rPr>
                <w:sz w:val="20"/>
              </w:rPr>
              <w:t>În cazul proiectelor care prevăd investiții, echipamente</w:t>
            </w:r>
            <w:r>
              <w:rPr>
                <w:spacing w:val="1"/>
                <w:sz w:val="20"/>
              </w:rPr>
              <w:t xml:space="preserve"> </w:t>
            </w:r>
            <w:r>
              <w:rPr>
                <w:sz w:val="20"/>
              </w:rPr>
              <w:t>sau dotări (ex. pensiuni, utilaje cu montaj, ambarcațiuni</w:t>
            </w:r>
            <w:r>
              <w:rPr>
                <w:spacing w:val="1"/>
                <w:sz w:val="20"/>
              </w:rPr>
              <w:t xml:space="preserve"> </w:t>
            </w:r>
            <w:r>
              <w:rPr>
                <w:sz w:val="20"/>
              </w:rPr>
              <w:t>de</w:t>
            </w:r>
            <w:r>
              <w:rPr>
                <w:spacing w:val="1"/>
                <w:sz w:val="20"/>
              </w:rPr>
              <w:t xml:space="preserve"> </w:t>
            </w:r>
            <w:r>
              <w:rPr>
                <w:sz w:val="20"/>
              </w:rPr>
              <w:t>agrement,</w:t>
            </w:r>
            <w:r>
              <w:rPr>
                <w:spacing w:val="1"/>
                <w:sz w:val="20"/>
              </w:rPr>
              <w:t xml:space="preserve"> </w:t>
            </w:r>
            <w:r>
              <w:rPr>
                <w:sz w:val="20"/>
              </w:rPr>
              <w:t>echipemente</w:t>
            </w:r>
            <w:r>
              <w:rPr>
                <w:spacing w:val="1"/>
                <w:sz w:val="20"/>
              </w:rPr>
              <w:t xml:space="preserve"> </w:t>
            </w:r>
            <w:r>
              <w:rPr>
                <w:sz w:val="20"/>
              </w:rPr>
              <w:t>de</w:t>
            </w:r>
            <w:r>
              <w:rPr>
                <w:spacing w:val="1"/>
                <w:sz w:val="20"/>
              </w:rPr>
              <w:t xml:space="preserve"> </w:t>
            </w:r>
            <w:r>
              <w:rPr>
                <w:sz w:val="20"/>
              </w:rPr>
              <w:t>agrement,</w:t>
            </w:r>
            <w:r>
              <w:rPr>
                <w:spacing w:val="1"/>
                <w:sz w:val="20"/>
              </w:rPr>
              <w:t xml:space="preserve"> </w:t>
            </w:r>
            <w:r>
              <w:rPr>
                <w:sz w:val="20"/>
              </w:rPr>
              <w:t>spații</w:t>
            </w:r>
            <w:r>
              <w:rPr>
                <w:spacing w:val="1"/>
                <w:sz w:val="20"/>
              </w:rPr>
              <w:t xml:space="preserve"> </w:t>
            </w:r>
            <w:r>
              <w:rPr>
                <w:sz w:val="20"/>
              </w:rPr>
              <w:t>de</w:t>
            </w:r>
            <w:r>
              <w:rPr>
                <w:spacing w:val="1"/>
                <w:sz w:val="20"/>
              </w:rPr>
              <w:t xml:space="preserve"> </w:t>
            </w:r>
            <w:r>
              <w:rPr>
                <w:sz w:val="20"/>
              </w:rPr>
              <w:t>producție, etc.) localizate în Delta Dunării, pentru care</w:t>
            </w:r>
            <w:r>
              <w:rPr>
                <w:spacing w:val="1"/>
                <w:sz w:val="20"/>
              </w:rPr>
              <w:t xml:space="preserve"> </w:t>
            </w:r>
            <w:r>
              <w:rPr>
                <w:sz w:val="20"/>
              </w:rPr>
              <w:t>ARBDD</w:t>
            </w:r>
            <w:r>
              <w:rPr>
                <w:spacing w:val="1"/>
                <w:sz w:val="20"/>
              </w:rPr>
              <w:t xml:space="preserve"> </w:t>
            </w:r>
            <w:r>
              <w:rPr>
                <w:sz w:val="20"/>
              </w:rPr>
              <w:t>este</w:t>
            </w:r>
            <w:r>
              <w:rPr>
                <w:spacing w:val="1"/>
                <w:sz w:val="20"/>
              </w:rPr>
              <w:t xml:space="preserve"> </w:t>
            </w:r>
            <w:r>
              <w:rPr>
                <w:sz w:val="20"/>
              </w:rPr>
              <w:t>administrator/custode</w:t>
            </w:r>
            <w:r>
              <w:rPr>
                <w:spacing w:val="1"/>
                <w:sz w:val="20"/>
              </w:rPr>
              <w:t xml:space="preserve"> </w:t>
            </w:r>
            <w:r>
              <w:rPr>
                <w:sz w:val="20"/>
              </w:rPr>
              <w:t>și</w:t>
            </w:r>
            <w:r>
              <w:rPr>
                <w:spacing w:val="1"/>
                <w:sz w:val="20"/>
              </w:rPr>
              <w:t xml:space="preserve"> </w:t>
            </w:r>
            <w:r>
              <w:rPr>
                <w:sz w:val="20"/>
              </w:rPr>
              <w:t>în</w:t>
            </w:r>
            <w:r>
              <w:rPr>
                <w:spacing w:val="1"/>
                <w:sz w:val="20"/>
              </w:rPr>
              <w:t xml:space="preserve"> </w:t>
            </w:r>
            <w:r>
              <w:rPr>
                <w:sz w:val="20"/>
              </w:rPr>
              <w:t>același</w:t>
            </w:r>
            <w:r>
              <w:rPr>
                <w:spacing w:val="1"/>
                <w:sz w:val="20"/>
              </w:rPr>
              <w:t xml:space="preserve"> </w:t>
            </w:r>
            <w:r>
              <w:rPr>
                <w:sz w:val="20"/>
              </w:rPr>
              <w:t>timp</w:t>
            </w:r>
            <w:r>
              <w:rPr>
                <w:spacing w:val="1"/>
                <w:sz w:val="20"/>
              </w:rPr>
              <w:t xml:space="preserve"> </w:t>
            </w:r>
            <w:r>
              <w:rPr>
                <w:sz w:val="20"/>
              </w:rPr>
              <w:t>îndeplinește</w:t>
            </w:r>
            <w:r>
              <w:rPr>
                <w:spacing w:val="1"/>
                <w:sz w:val="20"/>
              </w:rPr>
              <w:t xml:space="preserve"> </w:t>
            </w:r>
            <w:r>
              <w:rPr>
                <w:sz w:val="20"/>
              </w:rPr>
              <w:t>funcția</w:t>
            </w:r>
            <w:r>
              <w:rPr>
                <w:spacing w:val="1"/>
                <w:sz w:val="20"/>
              </w:rPr>
              <w:t xml:space="preserve"> </w:t>
            </w:r>
            <w:r>
              <w:rPr>
                <w:sz w:val="20"/>
              </w:rPr>
              <w:t>de</w:t>
            </w:r>
            <w:r>
              <w:rPr>
                <w:spacing w:val="1"/>
                <w:sz w:val="20"/>
              </w:rPr>
              <w:t xml:space="preserve"> </w:t>
            </w:r>
            <w:r>
              <w:rPr>
                <w:sz w:val="20"/>
              </w:rPr>
              <w:t>autoritate</w:t>
            </w:r>
            <w:r>
              <w:rPr>
                <w:spacing w:val="1"/>
                <w:sz w:val="20"/>
              </w:rPr>
              <w:t xml:space="preserve"> </w:t>
            </w:r>
            <w:r>
              <w:rPr>
                <w:sz w:val="20"/>
              </w:rPr>
              <w:t>de</w:t>
            </w:r>
            <w:r>
              <w:rPr>
                <w:spacing w:val="1"/>
                <w:sz w:val="20"/>
              </w:rPr>
              <w:t xml:space="preserve"> </w:t>
            </w:r>
            <w:r>
              <w:rPr>
                <w:sz w:val="20"/>
              </w:rPr>
              <w:t>mediu,</w:t>
            </w:r>
            <w:r>
              <w:rPr>
                <w:spacing w:val="1"/>
                <w:sz w:val="20"/>
              </w:rPr>
              <w:t xml:space="preserve"> </w:t>
            </w:r>
            <w:r>
              <w:rPr>
                <w:sz w:val="20"/>
              </w:rPr>
              <w:t>toți</w:t>
            </w:r>
            <w:r>
              <w:rPr>
                <w:spacing w:val="1"/>
                <w:sz w:val="20"/>
              </w:rPr>
              <w:t xml:space="preserve"> </w:t>
            </w:r>
            <w:r>
              <w:rPr>
                <w:sz w:val="20"/>
              </w:rPr>
              <w:t>solicitanții vor depune avizul sau acordul de mediu</w:t>
            </w:r>
            <w:r>
              <w:rPr>
                <w:spacing w:val="1"/>
                <w:sz w:val="20"/>
              </w:rPr>
              <w:t xml:space="preserve"> </w:t>
            </w:r>
            <w:r>
              <w:rPr>
                <w:sz w:val="20"/>
              </w:rPr>
              <w:t>al</w:t>
            </w:r>
            <w:r>
              <w:rPr>
                <w:spacing w:val="1"/>
                <w:sz w:val="20"/>
              </w:rPr>
              <w:t xml:space="preserve"> </w:t>
            </w:r>
            <w:r>
              <w:rPr>
                <w:sz w:val="20"/>
              </w:rPr>
              <w:t>ARBDD</w:t>
            </w:r>
            <w:r>
              <w:rPr>
                <w:spacing w:val="2"/>
                <w:sz w:val="20"/>
              </w:rPr>
              <w:t xml:space="preserve"> </w:t>
            </w:r>
            <w:r>
              <w:rPr>
                <w:sz w:val="20"/>
              </w:rPr>
              <w:t>la</w:t>
            </w:r>
            <w:r>
              <w:rPr>
                <w:spacing w:val="-4"/>
                <w:sz w:val="20"/>
              </w:rPr>
              <w:t xml:space="preserve"> </w:t>
            </w:r>
            <w:r>
              <w:rPr>
                <w:sz w:val="20"/>
              </w:rPr>
              <w:t>tranșa</w:t>
            </w:r>
            <w:r>
              <w:rPr>
                <w:spacing w:val="-2"/>
                <w:sz w:val="20"/>
              </w:rPr>
              <w:t xml:space="preserve"> </w:t>
            </w:r>
            <w:r>
              <w:rPr>
                <w:sz w:val="20"/>
              </w:rPr>
              <w:t>a</w:t>
            </w:r>
            <w:r>
              <w:rPr>
                <w:spacing w:val="-3"/>
                <w:sz w:val="20"/>
              </w:rPr>
              <w:t xml:space="preserve"> </w:t>
            </w:r>
            <w:r>
              <w:rPr>
                <w:sz w:val="20"/>
              </w:rPr>
              <w:t>II-a de</w:t>
            </w:r>
            <w:r>
              <w:rPr>
                <w:spacing w:val="-4"/>
                <w:sz w:val="20"/>
              </w:rPr>
              <w:t xml:space="preserve"> </w:t>
            </w:r>
            <w:r>
              <w:rPr>
                <w:sz w:val="20"/>
              </w:rPr>
              <w:t>plată (unde</w:t>
            </w:r>
            <w:r>
              <w:rPr>
                <w:spacing w:val="2"/>
                <w:sz w:val="20"/>
              </w:rPr>
              <w:t xml:space="preserve"> </w:t>
            </w:r>
            <w:r>
              <w:rPr>
                <w:sz w:val="20"/>
              </w:rPr>
              <w:t>este</w:t>
            </w:r>
            <w:r>
              <w:rPr>
                <w:spacing w:val="-4"/>
                <w:sz w:val="20"/>
              </w:rPr>
              <w:t xml:space="preserve"> </w:t>
            </w:r>
            <w:r>
              <w:rPr>
                <w:sz w:val="20"/>
              </w:rPr>
              <w:t>cazul).</w:t>
            </w:r>
          </w:p>
          <w:p w14:paraId="4EBA150C" w14:textId="77777777" w:rsidR="00BD35D5" w:rsidRDefault="00000000">
            <w:pPr>
              <w:pStyle w:val="TableParagraph"/>
              <w:spacing w:before="120"/>
              <w:ind w:left="66" w:right="55"/>
              <w:jc w:val="both"/>
              <w:rPr>
                <w:sz w:val="20"/>
              </w:rPr>
            </w:pPr>
            <w:r>
              <w:rPr>
                <w:sz w:val="20"/>
              </w:rPr>
              <w:t>Toate</w:t>
            </w:r>
            <w:r>
              <w:rPr>
                <w:spacing w:val="1"/>
                <w:sz w:val="20"/>
              </w:rPr>
              <w:t xml:space="preserve"> </w:t>
            </w:r>
            <w:r>
              <w:rPr>
                <w:sz w:val="20"/>
              </w:rPr>
              <w:t>avizele</w:t>
            </w:r>
            <w:r>
              <w:rPr>
                <w:spacing w:val="1"/>
                <w:sz w:val="20"/>
              </w:rPr>
              <w:t xml:space="preserve"> </w:t>
            </w:r>
            <w:r>
              <w:rPr>
                <w:sz w:val="20"/>
              </w:rPr>
              <w:t>și</w:t>
            </w:r>
            <w:r>
              <w:rPr>
                <w:spacing w:val="1"/>
                <w:sz w:val="20"/>
              </w:rPr>
              <w:t xml:space="preserve"> </w:t>
            </w:r>
            <w:r>
              <w:rPr>
                <w:sz w:val="20"/>
              </w:rPr>
              <w:t>autorizațiile</w:t>
            </w:r>
            <w:r>
              <w:rPr>
                <w:spacing w:val="1"/>
                <w:sz w:val="20"/>
              </w:rPr>
              <w:t xml:space="preserve"> </w:t>
            </w:r>
            <w:r>
              <w:rPr>
                <w:sz w:val="20"/>
              </w:rPr>
              <w:t>necesare</w:t>
            </w:r>
            <w:r>
              <w:rPr>
                <w:spacing w:val="1"/>
                <w:sz w:val="20"/>
              </w:rPr>
              <w:t xml:space="preserve"> </w:t>
            </w:r>
            <w:r>
              <w:rPr>
                <w:sz w:val="20"/>
              </w:rPr>
              <w:t>demarării</w:t>
            </w:r>
            <w:r>
              <w:rPr>
                <w:spacing w:val="1"/>
                <w:sz w:val="20"/>
              </w:rPr>
              <w:t xml:space="preserve"> </w:t>
            </w:r>
            <w:r>
              <w:rPr>
                <w:sz w:val="20"/>
              </w:rPr>
              <w:t>activităților proiectului</w:t>
            </w:r>
            <w:r>
              <w:rPr>
                <w:spacing w:val="1"/>
                <w:sz w:val="20"/>
              </w:rPr>
              <w:t xml:space="preserve"> </w:t>
            </w:r>
            <w:r>
              <w:rPr>
                <w:sz w:val="20"/>
              </w:rPr>
              <w:t>(ex. pensiune sau agro-pensiune,</w:t>
            </w:r>
            <w:r>
              <w:rPr>
                <w:spacing w:val="1"/>
                <w:sz w:val="20"/>
              </w:rPr>
              <w:t xml:space="preserve"> </w:t>
            </w:r>
            <w:r>
              <w:rPr>
                <w:sz w:val="20"/>
              </w:rPr>
              <w:t>cabinete</w:t>
            </w:r>
            <w:r>
              <w:rPr>
                <w:spacing w:val="1"/>
                <w:sz w:val="20"/>
              </w:rPr>
              <w:t xml:space="preserve"> </w:t>
            </w:r>
            <w:r>
              <w:rPr>
                <w:sz w:val="20"/>
              </w:rPr>
              <w:t>medicale</w:t>
            </w:r>
            <w:r>
              <w:rPr>
                <w:spacing w:val="1"/>
                <w:sz w:val="20"/>
              </w:rPr>
              <w:t xml:space="preserve"> </w:t>
            </w:r>
            <w:r>
              <w:rPr>
                <w:sz w:val="20"/>
              </w:rPr>
              <w:t>sau</w:t>
            </w:r>
            <w:r>
              <w:rPr>
                <w:spacing w:val="1"/>
                <w:sz w:val="20"/>
              </w:rPr>
              <w:t xml:space="preserve"> </w:t>
            </w:r>
            <w:r>
              <w:rPr>
                <w:sz w:val="20"/>
              </w:rPr>
              <w:t>sanitar-veterinare,</w:t>
            </w:r>
            <w:r>
              <w:rPr>
                <w:spacing w:val="60"/>
                <w:sz w:val="20"/>
              </w:rPr>
              <w:t xml:space="preserve"> </w:t>
            </w:r>
            <w:r>
              <w:rPr>
                <w:sz w:val="20"/>
              </w:rPr>
              <w:t>ambarcațiuni</w:t>
            </w:r>
            <w:r>
              <w:rPr>
                <w:spacing w:val="-58"/>
                <w:sz w:val="20"/>
              </w:rPr>
              <w:t xml:space="preserve"> </w:t>
            </w:r>
            <w:r>
              <w:rPr>
                <w:sz w:val="20"/>
              </w:rPr>
              <w:t>de agrement, etc.) vor fi obligatoriu de prezentat la a</w:t>
            </w:r>
            <w:r>
              <w:rPr>
                <w:spacing w:val="1"/>
                <w:sz w:val="20"/>
              </w:rPr>
              <w:t xml:space="preserve"> </w:t>
            </w:r>
            <w:r>
              <w:rPr>
                <w:sz w:val="20"/>
              </w:rPr>
              <w:t>doua cerere de plată, în conformitate cu legislația în</w:t>
            </w:r>
            <w:r>
              <w:rPr>
                <w:spacing w:val="1"/>
                <w:sz w:val="20"/>
              </w:rPr>
              <w:t xml:space="preserve"> </w:t>
            </w:r>
            <w:r>
              <w:rPr>
                <w:sz w:val="20"/>
              </w:rPr>
              <w:t>vigoare.</w:t>
            </w:r>
          </w:p>
          <w:p w14:paraId="53C652A9" w14:textId="77777777" w:rsidR="00BD35D5" w:rsidRDefault="00000000">
            <w:pPr>
              <w:pStyle w:val="TableParagraph"/>
              <w:spacing w:before="119"/>
              <w:ind w:left="-6" w:right="61"/>
              <w:jc w:val="both"/>
              <w:rPr>
                <w:sz w:val="20"/>
              </w:rPr>
            </w:pPr>
            <w:r>
              <w:rPr>
                <w:b/>
                <w:sz w:val="20"/>
              </w:rPr>
              <w:t>Doc.14</w:t>
            </w:r>
            <w:r>
              <w:rPr>
                <w:sz w:val="20"/>
              </w:rPr>
              <w:t>- trebuie sa fie</w:t>
            </w:r>
            <w:r>
              <w:rPr>
                <w:spacing w:val="1"/>
                <w:sz w:val="20"/>
              </w:rPr>
              <w:t xml:space="preserve"> </w:t>
            </w:r>
            <w:r>
              <w:rPr>
                <w:sz w:val="20"/>
              </w:rPr>
              <w:t>eliberat pentru investiţia prevăzută</w:t>
            </w:r>
            <w:r>
              <w:rPr>
                <w:spacing w:val="-58"/>
                <w:sz w:val="20"/>
              </w:rPr>
              <w:t xml:space="preserve"> </w:t>
            </w:r>
            <w:r>
              <w:rPr>
                <w:sz w:val="20"/>
              </w:rPr>
              <w:t>în proiect, în locaţia menţionată în studiul de fezabilitate,</w:t>
            </w:r>
            <w:r>
              <w:rPr>
                <w:spacing w:val="-58"/>
                <w:sz w:val="20"/>
              </w:rPr>
              <w:t xml:space="preserve"> </w:t>
            </w:r>
            <w:r>
              <w:rPr>
                <w:sz w:val="20"/>
              </w:rPr>
              <w:t>pe</w:t>
            </w:r>
            <w:r>
              <w:rPr>
                <w:spacing w:val="1"/>
                <w:sz w:val="20"/>
              </w:rPr>
              <w:t xml:space="preserve"> </w:t>
            </w:r>
            <w:r>
              <w:rPr>
                <w:sz w:val="20"/>
              </w:rPr>
              <w:t>amplasamentul prevăzut</w:t>
            </w:r>
            <w:r>
              <w:rPr>
                <w:spacing w:val="-2"/>
                <w:sz w:val="20"/>
              </w:rPr>
              <w:t xml:space="preserve"> </w:t>
            </w:r>
            <w:r>
              <w:rPr>
                <w:sz w:val="20"/>
              </w:rPr>
              <w:t>în</w:t>
            </w:r>
            <w:r>
              <w:rPr>
                <w:spacing w:val="-3"/>
                <w:sz w:val="20"/>
              </w:rPr>
              <w:t xml:space="preserve"> </w:t>
            </w:r>
            <w:r>
              <w:rPr>
                <w:sz w:val="20"/>
              </w:rPr>
              <w:t>documentul</w:t>
            </w:r>
            <w:r>
              <w:rPr>
                <w:spacing w:val="-6"/>
                <w:sz w:val="20"/>
              </w:rPr>
              <w:t xml:space="preserve"> </w:t>
            </w:r>
            <w:r>
              <w:rPr>
                <w:sz w:val="20"/>
              </w:rPr>
              <w:t>3.</w:t>
            </w:r>
          </w:p>
          <w:p w14:paraId="7A5E0D69" w14:textId="77777777" w:rsidR="00BD35D5" w:rsidRDefault="00000000">
            <w:pPr>
              <w:pStyle w:val="TableParagraph"/>
              <w:ind w:left="-6" w:right="61"/>
              <w:jc w:val="both"/>
              <w:rPr>
                <w:sz w:val="20"/>
              </w:rPr>
            </w:pPr>
            <w:r>
              <w:rPr>
                <w:sz w:val="20"/>
              </w:rPr>
              <w:t>-Serviciul online RECOM - Se verifică daca sediul social și</w:t>
            </w:r>
            <w:r>
              <w:rPr>
                <w:spacing w:val="1"/>
                <w:sz w:val="20"/>
              </w:rPr>
              <w:t xml:space="preserve"> </w:t>
            </w:r>
            <w:r>
              <w:rPr>
                <w:sz w:val="20"/>
              </w:rPr>
              <w:t>punctul de lucru unde se realizeaza investitia pentru care</w:t>
            </w:r>
            <w:r>
              <w:rPr>
                <w:spacing w:val="1"/>
                <w:sz w:val="20"/>
              </w:rPr>
              <w:t xml:space="preserve"> </w:t>
            </w:r>
            <w:r>
              <w:rPr>
                <w:sz w:val="20"/>
              </w:rPr>
              <w:t>se solicită finanțarea este amplasat in GAL DD şi concorda</w:t>
            </w:r>
            <w:r>
              <w:rPr>
                <w:spacing w:val="1"/>
                <w:sz w:val="20"/>
              </w:rPr>
              <w:t xml:space="preserve"> </w:t>
            </w:r>
            <w:r>
              <w:rPr>
                <w:sz w:val="20"/>
              </w:rPr>
              <w:t>cu localizarea investiţiei pentru care se solicita finantare</w:t>
            </w:r>
            <w:r>
              <w:rPr>
                <w:spacing w:val="1"/>
                <w:sz w:val="20"/>
              </w:rPr>
              <w:t xml:space="preserve"> </w:t>
            </w:r>
            <w:r>
              <w:rPr>
                <w:sz w:val="20"/>
              </w:rPr>
              <w:t>(asa cum</w:t>
            </w:r>
            <w:r>
              <w:rPr>
                <w:spacing w:val="1"/>
                <w:sz w:val="20"/>
              </w:rPr>
              <w:t xml:space="preserve"> </w:t>
            </w:r>
            <w:r>
              <w:rPr>
                <w:sz w:val="20"/>
              </w:rPr>
              <w:t>este</w:t>
            </w:r>
            <w:r>
              <w:rPr>
                <w:spacing w:val="-3"/>
                <w:sz w:val="20"/>
              </w:rPr>
              <w:t xml:space="preserve"> </w:t>
            </w:r>
            <w:r>
              <w:rPr>
                <w:sz w:val="20"/>
              </w:rPr>
              <w:t>descris</w:t>
            </w:r>
            <w:r>
              <w:rPr>
                <w:spacing w:val="-4"/>
                <w:sz w:val="20"/>
              </w:rPr>
              <w:t xml:space="preserve"> </w:t>
            </w:r>
            <w:r>
              <w:rPr>
                <w:sz w:val="20"/>
              </w:rPr>
              <w:t>in</w:t>
            </w:r>
            <w:r>
              <w:rPr>
                <w:spacing w:val="-4"/>
                <w:sz w:val="20"/>
              </w:rPr>
              <w:t xml:space="preserve"> </w:t>
            </w:r>
            <w:r>
              <w:rPr>
                <w:sz w:val="20"/>
              </w:rPr>
              <w:t>studiul de</w:t>
            </w:r>
            <w:r>
              <w:rPr>
                <w:spacing w:val="-4"/>
                <w:sz w:val="20"/>
              </w:rPr>
              <w:t xml:space="preserve"> </w:t>
            </w:r>
            <w:r>
              <w:rPr>
                <w:sz w:val="20"/>
              </w:rPr>
              <w:t>fezabilitate).</w:t>
            </w:r>
          </w:p>
          <w:p w14:paraId="05356431" w14:textId="77777777" w:rsidR="00BD35D5" w:rsidRDefault="00000000">
            <w:pPr>
              <w:pStyle w:val="TableParagraph"/>
              <w:ind w:left="-6" w:right="62"/>
              <w:jc w:val="both"/>
              <w:rPr>
                <w:sz w:val="20"/>
              </w:rPr>
            </w:pPr>
            <w:r>
              <w:rPr>
                <w:sz w:val="20"/>
              </w:rPr>
              <w:t>Solicitantul poate detine</w:t>
            </w:r>
            <w:r>
              <w:rPr>
                <w:spacing w:val="1"/>
                <w:sz w:val="20"/>
              </w:rPr>
              <w:t xml:space="preserve"> </w:t>
            </w:r>
            <w:r>
              <w:rPr>
                <w:sz w:val="20"/>
              </w:rPr>
              <w:t>alte</w:t>
            </w:r>
            <w:r>
              <w:rPr>
                <w:spacing w:val="1"/>
                <w:sz w:val="20"/>
              </w:rPr>
              <w:t xml:space="preserve"> </w:t>
            </w:r>
            <w:r>
              <w:rPr>
                <w:sz w:val="20"/>
              </w:rPr>
              <w:t>puncte de lucru</w:t>
            </w:r>
            <w:r>
              <w:rPr>
                <w:spacing w:val="60"/>
                <w:sz w:val="20"/>
              </w:rPr>
              <w:t xml:space="preserve"> </w:t>
            </w:r>
            <w:r>
              <w:rPr>
                <w:sz w:val="20"/>
              </w:rPr>
              <w:t>(care nu</w:t>
            </w:r>
            <w:r>
              <w:rPr>
                <w:spacing w:val="1"/>
                <w:sz w:val="20"/>
              </w:rPr>
              <w:t xml:space="preserve"> </w:t>
            </w:r>
            <w:r>
              <w:rPr>
                <w:sz w:val="20"/>
              </w:rPr>
              <w:t>sunt aferente activitatii finantate prin FEADR) si in mediul</w:t>
            </w:r>
            <w:r>
              <w:rPr>
                <w:spacing w:val="1"/>
                <w:sz w:val="20"/>
              </w:rPr>
              <w:t xml:space="preserve"> </w:t>
            </w:r>
            <w:r>
              <w:rPr>
                <w:sz w:val="20"/>
              </w:rPr>
              <w:t>urban.</w:t>
            </w:r>
          </w:p>
          <w:p w14:paraId="6C5166C4" w14:textId="77777777" w:rsidR="00BD35D5" w:rsidRDefault="00000000">
            <w:pPr>
              <w:pStyle w:val="TableParagraph"/>
              <w:ind w:left="-6" w:right="57"/>
              <w:jc w:val="both"/>
              <w:rPr>
                <w:sz w:val="20"/>
              </w:rPr>
            </w:pPr>
            <w:r>
              <w:rPr>
                <w:sz w:val="20"/>
              </w:rPr>
              <w:t>Dacă</w:t>
            </w:r>
            <w:r>
              <w:rPr>
                <w:spacing w:val="1"/>
                <w:sz w:val="20"/>
              </w:rPr>
              <w:t xml:space="preserve"> </w:t>
            </w:r>
            <w:r>
              <w:rPr>
                <w:sz w:val="20"/>
              </w:rPr>
              <w:t>punctul</w:t>
            </w:r>
            <w:r>
              <w:rPr>
                <w:spacing w:val="1"/>
                <w:sz w:val="20"/>
              </w:rPr>
              <w:t xml:space="preserve"> </w:t>
            </w:r>
            <w:r>
              <w:rPr>
                <w:sz w:val="20"/>
              </w:rPr>
              <w:t>de</w:t>
            </w:r>
            <w:r>
              <w:rPr>
                <w:spacing w:val="1"/>
                <w:sz w:val="20"/>
              </w:rPr>
              <w:t xml:space="preserve"> </w:t>
            </w:r>
            <w:r>
              <w:rPr>
                <w:sz w:val="20"/>
              </w:rPr>
              <w:t>lucru</w:t>
            </w:r>
            <w:r>
              <w:rPr>
                <w:spacing w:val="1"/>
                <w:sz w:val="20"/>
              </w:rPr>
              <w:t xml:space="preserve"> </w:t>
            </w:r>
            <w:r>
              <w:rPr>
                <w:sz w:val="20"/>
              </w:rPr>
              <w:t>nu</w:t>
            </w:r>
            <w:r>
              <w:rPr>
                <w:spacing w:val="1"/>
                <w:sz w:val="20"/>
              </w:rPr>
              <w:t xml:space="preserve"> </w:t>
            </w:r>
            <w:r>
              <w:rPr>
                <w:sz w:val="20"/>
              </w:rPr>
              <w:t>este</w:t>
            </w:r>
            <w:r>
              <w:rPr>
                <w:spacing w:val="1"/>
                <w:sz w:val="20"/>
              </w:rPr>
              <w:t xml:space="preserve"> </w:t>
            </w:r>
            <w:r>
              <w:rPr>
                <w:sz w:val="20"/>
              </w:rPr>
              <w:t>inregistrat,</w:t>
            </w:r>
            <w:r>
              <w:rPr>
                <w:spacing w:val="1"/>
                <w:sz w:val="20"/>
              </w:rPr>
              <w:t xml:space="preserve"> </w:t>
            </w:r>
            <w:r>
              <w:rPr>
                <w:sz w:val="20"/>
              </w:rPr>
              <w:t>se</w:t>
            </w:r>
            <w:r>
              <w:rPr>
                <w:spacing w:val="1"/>
                <w:sz w:val="20"/>
              </w:rPr>
              <w:t xml:space="preserve"> </w:t>
            </w:r>
            <w:r>
              <w:rPr>
                <w:sz w:val="20"/>
              </w:rPr>
              <w:t>verifică</w:t>
            </w:r>
            <w:r>
              <w:rPr>
                <w:spacing w:val="1"/>
                <w:sz w:val="20"/>
              </w:rPr>
              <w:t xml:space="preserve"> </w:t>
            </w:r>
            <w:r>
              <w:rPr>
                <w:sz w:val="20"/>
              </w:rPr>
              <w:t>existenţa</w:t>
            </w:r>
            <w:r>
              <w:rPr>
                <w:spacing w:val="1"/>
                <w:sz w:val="20"/>
              </w:rPr>
              <w:t xml:space="preserve"> </w:t>
            </w:r>
            <w:r>
              <w:rPr>
                <w:sz w:val="20"/>
              </w:rPr>
              <w:t>angajamentului</w:t>
            </w:r>
            <w:r>
              <w:rPr>
                <w:spacing w:val="1"/>
                <w:sz w:val="20"/>
              </w:rPr>
              <w:t xml:space="preserve"> </w:t>
            </w:r>
            <w:r>
              <w:rPr>
                <w:sz w:val="20"/>
              </w:rPr>
              <w:t>(dacă</w:t>
            </w:r>
            <w:r>
              <w:rPr>
                <w:spacing w:val="1"/>
                <w:sz w:val="20"/>
              </w:rPr>
              <w:t xml:space="preserve"> </w:t>
            </w:r>
            <w:r>
              <w:rPr>
                <w:sz w:val="20"/>
              </w:rPr>
              <w:t>solicitantul</w:t>
            </w:r>
            <w:r>
              <w:rPr>
                <w:spacing w:val="1"/>
                <w:sz w:val="20"/>
              </w:rPr>
              <w:t xml:space="preserve"> </w:t>
            </w:r>
            <w:r>
              <w:rPr>
                <w:sz w:val="20"/>
              </w:rPr>
              <w:t>a</w:t>
            </w:r>
            <w:r>
              <w:rPr>
                <w:spacing w:val="1"/>
                <w:sz w:val="20"/>
              </w:rPr>
              <w:t xml:space="preserve"> </w:t>
            </w:r>
            <w:r>
              <w:rPr>
                <w:sz w:val="20"/>
              </w:rPr>
              <w:t>semnat</w:t>
            </w:r>
            <w:r>
              <w:rPr>
                <w:spacing w:val="1"/>
                <w:sz w:val="20"/>
              </w:rPr>
              <w:t xml:space="preserve"> </w:t>
            </w:r>
            <w:r>
              <w:rPr>
                <w:sz w:val="20"/>
              </w:rPr>
              <w:t>partea</w:t>
            </w:r>
            <w:r>
              <w:rPr>
                <w:spacing w:val="1"/>
                <w:sz w:val="20"/>
              </w:rPr>
              <w:t xml:space="preserve"> </w:t>
            </w:r>
            <w:r>
              <w:rPr>
                <w:sz w:val="20"/>
              </w:rPr>
              <w:t>F</w:t>
            </w:r>
            <w:r>
              <w:rPr>
                <w:spacing w:val="-3"/>
                <w:sz w:val="20"/>
              </w:rPr>
              <w:t xml:space="preserve"> </w:t>
            </w:r>
            <w:r>
              <w:rPr>
                <w:sz w:val="20"/>
              </w:rPr>
              <w:t>a</w:t>
            </w:r>
            <w:r>
              <w:rPr>
                <w:spacing w:val="1"/>
                <w:sz w:val="20"/>
              </w:rPr>
              <w:t xml:space="preserve"> </w:t>
            </w:r>
            <w:r>
              <w:rPr>
                <w:sz w:val="20"/>
              </w:rPr>
              <w:t>Cererii</w:t>
            </w:r>
            <w:r>
              <w:rPr>
                <w:spacing w:val="2"/>
                <w:sz w:val="20"/>
              </w:rPr>
              <w:t xml:space="preserve"> </w:t>
            </w:r>
            <w:r>
              <w:rPr>
                <w:sz w:val="20"/>
              </w:rPr>
              <w:t>de</w:t>
            </w:r>
            <w:r>
              <w:rPr>
                <w:spacing w:val="-3"/>
                <w:sz w:val="20"/>
              </w:rPr>
              <w:t xml:space="preserve"> </w:t>
            </w:r>
            <w:r>
              <w:rPr>
                <w:sz w:val="20"/>
              </w:rPr>
              <w:t>Finanțare).</w:t>
            </w:r>
          </w:p>
          <w:p w14:paraId="09E06B89" w14:textId="77777777" w:rsidR="00BD35D5" w:rsidRDefault="00000000">
            <w:pPr>
              <w:pStyle w:val="TableParagraph"/>
              <w:spacing w:before="4"/>
              <w:ind w:left="66" w:right="59"/>
              <w:jc w:val="both"/>
              <w:rPr>
                <w:b/>
                <w:sz w:val="20"/>
              </w:rPr>
            </w:pPr>
            <w:r>
              <w:rPr>
                <w:sz w:val="20"/>
              </w:rPr>
              <w:t>Expertul verifică în Cererea de finantare,</w:t>
            </w:r>
            <w:r>
              <w:rPr>
                <w:spacing w:val="1"/>
                <w:sz w:val="20"/>
              </w:rPr>
              <w:t xml:space="preserve"> </w:t>
            </w:r>
            <w:r>
              <w:rPr>
                <w:b/>
                <w:sz w:val="20"/>
              </w:rPr>
              <w:t xml:space="preserve">Doc. 1 </w:t>
            </w:r>
            <w:r>
              <w:rPr>
                <w:sz w:val="20"/>
              </w:rPr>
              <w:t>Studiul</w:t>
            </w:r>
            <w:r>
              <w:rPr>
                <w:spacing w:val="1"/>
                <w:sz w:val="20"/>
              </w:rPr>
              <w:t xml:space="preserve"> </w:t>
            </w:r>
            <w:r>
              <w:rPr>
                <w:sz w:val="20"/>
              </w:rPr>
              <w:t xml:space="preserve">de Fezabilitate/MJ şi </w:t>
            </w:r>
            <w:r>
              <w:rPr>
                <w:b/>
                <w:sz w:val="20"/>
              </w:rPr>
              <w:t xml:space="preserve">Doc.3. </w:t>
            </w:r>
            <w:r>
              <w:rPr>
                <w:sz w:val="20"/>
              </w:rPr>
              <w:t>Documente pentru terenurile</w:t>
            </w:r>
            <w:r>
              <w:rPr>
                <w:spacing w:val="-58"/>
                <w:sz w:val="20"/>
              </w:rPr>
              <w:t xml:space="preserve"> </w:t>
            </w:r>
            <w:r>
              <w:rPr>
                <w:sz w:val="20"/>
              </w:rPr>
              <w:t>și/sau</w:t>
            </w:r>
            <w:r>
              <w:rPr>
                <w:spacing w:val="1"/>
                <w:sz w:val="20"/>
              </w:rPr>
              <w:t xml:space="preserve"> </w:t>
            </w:r>
            <w:r>
              <w:rPr>
                <w:sz w:val="20"/>
              </w:rPr>
              <w:t>clădirile</w:t>
            </w:r>
            <w:r>
              <w:rPr>
                <w:spacing w:val="1"/>
                <w:sz w:val="20"/>
              </w:rPr>
              <w:t xml:space="preserve"> </w:t>
            </w:r>
            <w:r>
              <w:rPr>
                <w:sz w:val="20"/>
              </w:rPr>
              <w:t>aferente</w:t>
            </w:r>
            <w:r>
              <w:rPr>
                <w:spacing w:val="1"/>
                <w:sz w:val="20"/>
              </w:rPr>
              <w:t xml:space="preserve"> </w:t>
            </w:r>
            <w:r>
              <w:rPr>
                <w:sz w:val="20"/>
              </w:rPr>
              <w:t>realizării</w:t>
            </w:r>
            <w:r>
              <w:rPr>
                <w:spacing w:val="1"/>
                <w:sz w:val="20"/>
              </w:rPr>
              <w:t xml:space="preserve"> </w:t>
            </w:r>
            <w:r>
              <w:rPr>
                <w:sz w:val="20"/>
              </w:rPr>
              <w:t>investițiilor</w:t>
            </w:r>
            <w:r>
              <w:rPr>
                <w:spacing w:val="1"/>
                <w:sz w:val="20"/>
              </w:rPr>
              <w:t xml:space="preserve"> </w:t>
            </w:r>
            <w:r>
              <w:rPr>
                <w:sz w:val="20"/>
              </w:rPr>
              <w:t>dacă</w:t>
            </w:r>
            <w:r>
              <w:rPr>
                <w:spacing w:val="-58"/>
                <w:sz w:val="20"/>
              </w:rPr>
              <w:t xml:space="preserve"> </w:t>
            </w:r>
            <w:r>
              <w:rPr>
                <w:b/>
                <w:sz w:val="20"/>
              </w:rPr>
              <w:t>punctul de lucru aferent realizării investiţiei se află in</w:t>
            </w:r>
            <w:r>
              <w:rPr>
                <w:b/>
                <w:spacing w:val="1"/>
                <w:sz w:val="20"/>
              </w:rPr>
              <w:t xml:space="preserve"> </w:t>
            </w:r>
            <w:r>
              <w:rPr>
                <w:b/>
                <w:sz w:val="20"/>
              </w:rPr>
              <w:t>localităţi</w:t>
            </w:r>
            <w:r>
              <w:rPr>
                <w:b/>
                <w:spacing w:val="-1"/>
                <w:sz w:val="20"/>
              </w:rPr>
              <w:t xml:space="preserve"> </w:t>
            </w:r>
            <w:r>
              <w:rPr>
                <w:b/>
                <w:sz w:val="20"/>
              </w:rPr>
              <w:t>din</w:t>
            </w:r>
            <w:r>
              <w:rPr>
                <w:b/>
                <w:spacing w:val="-2"/>
                <w:sz w:val="20"/>
              </w:rPr>
              <w:t xml:space="preserve"> </w:t>
            </w:r>
            <w:r>
              <w:rPr>
                <w:b/>
                <w:sz w:val="20"/>
              </w:rPr>
              <w:t>teritoriul</w:t>
            </w:r>
            <w:r>
              <w:rPr>
                <w:b/>
                <w:spacing w:val="-3"/>
                <w:sz w:val="20"/>
              </w:rPr>
              <w:t xml:space="preserve"> </w:t>
            </w:r>
            <w:r>
              <w:rPr>
                <w:b/>
                <w:sz w:val="20"/>
              </w:rPr>
              <w:t>GAL</w:t>
            </w:r>
            <w:r>
              <w:rPr>
                <w:b/>
                <w:spacing w:val="-4"/>
                <w:sz w:val="20"/>
              </w:rPr>
              <w:t xml:space="preserve"> </w:t>
            </w:r>
            <w:r>
              <w:rPr>
                <w:b/>
                <w:sz w:val="20"/>
              </w:rPr>
              <w:t>DD.</w:t>
            </w:r>
          </w:p>
          <w:p w14:paraId="018A23D7" w14:textId="77777777" w:rsidR="00BD35D5" w:rsidRDefault="00BD35D5">
            <w:pPr>
              <w:pStyle w:val="TableParagraph"/>
              <w:spacing w:before="11"/>
              <w:rPr>
                <w:b/>
                <w:sz w:val="26"/>
              </w:rPr>
            </w:pPr>
          </w:p>
          <w:p w14:paraId="2B8DA402" w14:textId="77777777" w:rsidR="00BD35D5" w:rsidRDefault="00000000">
            <w:pPr>
              <w:pStyle w:val="TableParagraph"/>
              <w:ind w:left="66" w:right="91"/>
              <w:rPr>
                <w:sz w:val="20"/>
              </w:rPr>
            </w:pPr>
            <w:r>
              <w:rPr>
                <w:sz w:val="20"/>
              </w:rPr>
              <w:t>Dacă exista necorelări intre Cererea de finantare,</w:t>
            </w:r>
            <w:r>
              <w:rPr>
                <w:spacing w:val="1"/>
                <w:sz w:val="20"/>
              </w:rPr>
              <w:t xml:space="preserve"> </w:t>
            </w:r>
            <w:r>
              <w:rPr>
                <w:b/>
                <w:sz w:val="20"/>
              </w:rPr>
              <w:t>Doc. 1</w:t>
            </w:r>
            <w:r>
              <w:rPr>
                <w:b/>
                <w:spacing w:val="-58"/>
                <w:sz w:val="20"/>
              </w:rPr>
              <w:t xml:space="preserve"> </w:t>
            </w:r>
            <w:r>
              <w:rPr>
                <w:sz w:val="20"/>
              </w:rPr>
              <w:t xml:space="preserve">Studiul de Fezabilitate şi </w:t>
            </w:r>
            <w:r>
              <w:rPr>
                <w:b/>
                <w:sz w:val="20"/>
              </w:rPr>
              <w:t xml:space="preserve">Doc.3. </w:t>
            </w:r>
            <w:r>
              <w:rPr>
                <w:sz w:val="20"/>
              </w:rPr>
              <w:t>Documente pentru</w:t>
            </w:r>
            <w:r>
              <w:rPr>
                <w:spacing w:val="1"/>
                <w:sz w:val="20"/>
              </w:rPr>
              <w:t xml:space="preserve"> </w:t>
            </w:r>
            <w:r>
              <w:rPr>
                <w:sz w:val="20"/>
              </w:rPr>
              <w:t>terenurile și/sau clădirile aferente realizării investițiilor</w:t>
            </w:r>
            <w:r>
              <w:rPr>
                <w:spacing w:val="1"/>
                <w:sz w:val="20"/>
              </w:rPr>
              <w:t xml:space="preserve"> </w:t>
            </w:r>
            <w:r>
              <w:rPr>
                <w:sz w:val="20"/>
              </w:rPr>
              <w:t>in ceea ce priveşte punctul de lucru aferent realizării</w:t>
            </w:r>
            <w:r>
              <w:rPr>
                <w:spacing w:val="1"/>
                <w:sz w:val="20"/>
              </w:rPr>
              <w:t xml:space="preserve"> </w:t>
            </w:r>
            <w:r>
              <w:rPr>
                <w:sz w:val="20"/>
              </w:rPr>
              <w:t>investiţiei, se solicită informaţii suplimentare pentru</w:t>
            </w:r>
            <w:r>
              <w:rPr>
                <w:spacing w:val="1"/>
                <w:sz w:val="20"/>
              </w:rPr>
              <w:t xml:space="preserve"> </w:t>
            </w:r>
            <w:r>
              <w:rPr>
                <w:sz w:val="20"/>
              </w:rPr>
              <w:t>clarificarea acestora.</w:t>
            </w:r>
          </w:p>
        </w:tc>
      </w:tr>
    </w:tbl>
    <w:p w14:paraId="7E761C48" w14:textId="77777777" w:rsidR="00BD35D5" w:rsidRDefault="00BD35D5">
      <w:pPr>
        <w:pStyle w:val="BodyText"/>
        <w:rPr>
          <w:b/>
          <w:sz w:val="13"/>
        </w:rPr>
      </w:pPr>
    </w:p>
    <w:p w14:paraId="1428008D" w14:textId="77777777" w:rsidR="00BD35D5" w:rsidRDefault="00000000">
      <w:pPr>
        <w:spacing w:before="102" w:line="208" w:lineRule="exact"/>
        <w:ind w:left="318"/>
        <w:rPr>
          <w:b/>
          <w:sz w:val="18"/>
        </w:rPr>
      </w:pPr>
      <w:r>
        <w:rPr>
          <w:b/>
          <w:sz w:val="18"/>
        </w:rPr>
        <w:t>Daca</w:t>
      </w:r>
      <w:r>
        <w:rPr>
          <w:b/>
          <w:spacing w:val="-4"/>
          <w:sz w:val="18"/>
        </w:rPr>
        <w:t xml:space="preserve"> </w:t>
      </w:r>
      <w:r>
        <w:rPr>
          <w:b/>
          <w:sz w:val="18"/>
        </w:rPr>
        <w:t>in</w:t>
      </w:r>
      <w:r>
        <w:rPr>
          <w:b/>
          <w:spacing w:val="-5"/>
          <w:sz w:val="18"/>
        </w:rPr>
        <w:t xml:space="preserve"> </w:t>
      </w:r>
      <w:r>
        <w:rPr>
          <w:b/>
          <w:sz w:val="18"/>
        </w:rPr>
        <w:t>urma</w:t>
      </w:r>
      <w:r>
        <w:rPr>
          <w:b/>
          <w:spacing w:val="-4"/>
          <w:sz w:val="18"/>
        </w:rPr>
        <w:t xml:space="preserve"> </w:t>
      </w:r>
      <w:r>
        <w:rPr>
          <w:b/>
          <w:sz w:val="18"/>
        </w:rPr>
        <w:t>verificarii</w:t>
      </w:r>
      <w:r>
        <w:rPr>
          <w:b/>
          <w:spacing w:val="-5"/>
          <w:sz w:val="18"/>
        </w:rPr>
        <w:t xml:space="preserve"> </w:t>
      </w:r>
      <w:r>
        <w:rPr>
          <w:b/>
          <w:sz w:val="18"/>
        </w:rPr>
        <w:t>documentelor</w:t>
      </w:r>
      <w:r>
        <w:rPr>
          <w:b/>
          <w:spacing w:val="-4"/>
          <w:sz w:val="18"/>
        </w:rPr>
        <w:t xml:space="preserve"> </w:t>
      </w:r>
      <w:r>
        <w:rPr>
          <w:b/>
          <w:sz w:val="18"/>
        </w:rPr>
        <w:t>se</w:t>
      </w:r>
      <w:r>
        <w:rPr>
          <w:b/>
          <w:spacing w:val="-2"/>
          <w:sz w:val="18"/>
        </w:rPr>
        <w:t xml:space="preserve"> </w:t>
      </w:r>
      <w:r>
        <w:rPr>
          <w:b/>
          <w:sz w:val="18"/>
        </w:rPr>
        <w:t>constata</w:t>
      </w:r>
      <w:r>
        <w:rPr>
          <w:b/>
          <w:spacing w:val="-5"/>
          <w:sz w:val="18"/>
        </w:rPr>
        <w:t xml:space="preserve"> </w:t>
      </w:r>
      <w:r>
        <w:rPr>
          <w:b/>
          <w:sz w:val="18"/>
        </w:rPr>
        <w:t>respectarea</w:t>
      </w:r>
      <w:r>
        <w:rPr>
          <w:b/>
          <w:spacing w:val="-4"/>
          <w:sz w:val="18"/>
        </w:rPr>
        <w:t xml:space="preserve"> </w:t>
      </w:r>
      <w:r>
        <w:rPr>
          <w:b/>
          <w:sz w:val="18"/>
        </w:rPr>
        <w:t>conditiilor</w:t>
      </w:r>
      <w:r>
        <w:rPr>
          <w:b/>
          <w:spacing w:val="-3"/>
          <w:sz w:val="18"/>
        </w:rPr>
        <w:t xml:space="preserve"> </w:t>
      </w:r>
      <w:r>
        <w:rPr>
          <w:b/>
          <w:sz w:val="18"/>
        </w:rPr>
        <w:t>impuse,</w:t>
      </w:r>
      <w:r>
        <w:rPr>
          <w:b/>
          <w:spacing w:val="-3"/>
          <w:sz w:val="18"/>
        </w:rPr>
        <w:t xml:space="preserve"> </w:t>
      </w:r>
      <w:r>
        <w:rPr>
          <w:b/>
          <w:sz w:val="18"/>
        </w:rPr>
        <w:t>expertul</w:t>
      </w:r>
      <w:r>
        <w:rPr>
          <w:b/>
          <w:spacing w:val="-4"/>
          <w:sz w:val="18"/>
        </w:rPr>
        <w:t xml:space="preserve"> </w:t>
      </w:r>
      <w:r>
        <w:rPr>
          <w:b/>
          <w:sz w:val="18"/>
        </w:rPr>
        <w:t>bifeaza</w:t>
      </w:r>
      <w:r>
        <w:rPr>
          <w:b/>
          <w:spacing w:val="-4"/>
          <w:sz w:val="18"/>
        </w:rPr>
        <w:t xml:space="preserve"> </w:t>
      </w:r>
      <w:r>
        <w:rPr>
          <w:b/>
          <w:sz w:val="18"/>
        </w:rPr>
        <w:t>DA.</w:t>
      </w:r>
    </w:p>
    <w:p w14:paraId="5DA9E794" w14:textId="77777777" w:rsidR="00BD35D5" w:rsidRDefault="00000000">
      <w:pPr>
        <w:spacing w:line="242" w:lineRule="auto"/>
        <w:ind w:left="318" w:right="892"/>
        <w:rPr>
          <w:b/>
          <w:sz w:val="18"/>
        </w:rPr>
      </w:pPr>
      <w:r>
        <w:rPr>
          <w:b/>
          <w:sz w:val="18"/>
        </w:rPr>
        <w:t>In</w:t>
      </w:r>
      <w:r>
        <w:rPr>
          <w:b/>
          <w:spacing w:val="8"/>
          <w:sz w:val="18"/>
        </w:rPr>
        <w:t xml:space="preserve"> </w:t>
      </w:r>
      <w:r>
        <w:rPr>
          <w:b/>
          <w:sz w:val="18"/>
        </w:rPr>
        <w:t>caz</w:t>
      </w:r>
      <w:r>
        <w:rPr>
          <w:b/>
          <w:spacing w:val="11"/>
          <w:sz w:val="18"/>
        </w:rPr>
        <w:t xml:space="preserve"> </w:t>
      </w:r>
      <w:r>
        <w:rPr>
          <w:b/>
          <w:sz w:val="18"/>
        </w:rPr>
        <w:t>contrar</w:t>
      </w:r>
      <w:r>
        <w:rPr>
          <w:b/>
          <w:spacing w:val="10"/>
          <w:sz w:val="18"/>
        </w:rPr>
        <w:t xml:space="preserve"> </w:t>
      </w:r>
      <w:r>
        <w:rPr>
          <w:b/>
          <w:sz w:val="18"/>
        </w:rPr>
        <w:t>expertul</w:t>
      </w:r>
      <w:r>
        <w:rPr>
          <w:b/>
          <w:spacing w:val="10"/>
          <w:sz w:val="18"/>
        </w:rPr>
        <w:t xml:space="preserve"> </w:t>
      </w:r>
      <w:r>
        <w:rPr>
          <w:b/>
          <w:sz w:val="18"/>
        </w:rPr>
        <w:t>bifeaza</w:t>
      </w:r>
      <w:r>
        <w:rPr>
          <w:b/>
          <w:spacing w:val="9"/>
          <w:sz w:val="18"/>
        </w:rPr>
        <w:t xml:space="preserve"> </w:t>
      </w:r>
      <w:r>
        <w:rPr>
          <w:b/>
          <w:sz w:val="18"/>
        </w:rPr>
        <w:t>NU,</w:t>
      </w:r>
      <w:r>
        <w:rPr>
          <w:b/>
          <w:spacing w:val="7"/>
          <w:sz w:val="18"/>
        </w:rPr>
        <w:t xml:space="preserve"> </w:t>
      </w:r>
      <w:r>
        <w:rPr>
          <w:b/>
          <w:sz w:val="18"/>
        </w:rPr>
        <w:t>motiveaza</w:t>
      </w:r>
      <w:r>
        <w:rPr>
          <w:b/>
          <w:spacing w:val="10"/>
          <w:sz w:val="18"/>
        </w:rPr>
        <w:t xml:space="preserve"> </w:t>
      </w:r>
      <w:r>
        <w:rPr>
          <w:b/>
          <w:sz w:val="18"/>
        </w:rPr>
        <w:t>pozitia</w:t>
      </w:r>
      <w:r>
        <w:rPr>
          <w:b/>
          <w:spacing w:val="10"/>
          <w:sz w:val="18"/>
        </w:rPr>
        <w:t xml:space="preserve"> </w:t>
      </w:r>
      <w:r>
        <w:rPr>
          <w:b/>
          <w:sz w:val="18"/>
        </w:rPr>
        <w:t>lui</w:t>
      </w:r>
      <w:r>
        <w:rPr>
          <w:b/>
          <w:spacing w:val="4"/>
          <w:sz w:val="18"/>
        </w:rPr>
        <w:t xml:space="preserve"> </w:t>
      </w:r>
      <w:r>
        <w:rPr>
          <w:b/>
          <w:sz w:val="18"/>
        </w:rPr>
        <w:t>la</w:t>
      </w:r>
      <w:r>
        <w:rPr>
          <w:b/>
          <w:spacing w:val="10"/>
          <w:sz w:val="18"/>
        </w:rPr>
        <w:t xml:space="preserve"> </w:t>
      </w:r>
      <w:r>
        <w:rPr>
          <w:b/>
          <w:sz w:val="18"/>
        </w:rPr>
        <w:t>rubrica</w:t>
      </w:r>
      <w:r>
        <w:rPr>
          <w:b/>
          <w:spacing w:val="18"/>
          <w:sz w:val="18"/>
        </w:rPr>
        <w:t xml:space="preserve"> </w:t>
      </w:r>
      <w:r>
        <w:rPr>
          <w:b/>
          <w:sz w:val="18"/>
        </w:rPr>
        <w:t>Observatii,</w:t>
      </w:r>
      <w:r>
        <w:rPr>
          <w:b/>
          <w:spacing w:val="11"/>
          <w:sz w:val="18"/>
        </w:rPr>
        <w:t xml:space="preserve"> </w:t>
      </w:r>
      <w:r>
        <w:rPr>
          <w:b/>
          <w:sz w:val="18"/>
        </w:rPr>
        <w:t>iar</w:t>
      </w:r>
      <w:r>
        <w:rPr>
          <w:b/>
          <w:spacing w:val="10"/>
          <w:sz w:val="18"/>
        </w:rPr>
        <w:t xml:space="preserve"> </w:t>
      </w:r>
      <w:r>
        <w:rPr>
          <w:b/>
          <w:sz w:val="18"/>
        </w:rPr>
        <w:t>cererea</w:t>
      </w:r>
      <w:r>
        <w:rPr>
          <w:b/>
          <w:spacing w:val="10"/>
          <w:sz w:val="18"/>
        </w:rPr>
        <w:t xml:space="preserve"> </w:t>
      </w:r>
      <w:r>
        <w:rPr>
          <w:b/>
          <w:sz w:val="18"/>
        </w:rPr>
        <w:t>de</w:t>
      </w:r>
      <w:r>
        <w:rPr>
          <w:b/>
          <w:spacing w:val="12"/>
          <w:sz w:val="18"/>
        </w:rPr>
        <w:t xml:space="preserve"> </w:t>
      </w:r>
      <w:r>
        <w:rPr>
          <w:b/>
          <w:sz w:val="18"/>
        </w:rPr>
        <w:t>finantare</w:t>
      </w:r>
      <w:r>
        <w:rPr>
          <w:b/>
          <w:spacing w:val="11"/>
          <w:sz w:val="18"/>
        </w:rPr>
        <w:t xml:space="preserve"> </w:t>
      </w:r>
      <w:r>
        <w:rPr>
          <w:b/>
          <w:sz w:val="18"/>
        </w:rPr>
        <w:t>va</w:t>
      </w:r>
      <w:r>
        <w:rPr>
          <w:b/>
          <w:spacing w:val="10"/>
          <w:sz w:val="18"/>
        </w:rPr>
        <w:t xml:space="preserve"> </w:t>
      </w:r>
      <w:r>
        <w:rPr>
          <w:b/>
          <w:sz w:val="18"/>
        </w:rPr>
        <w:t>fi</w:t>
      </w:r>
      <w:r>
        <w:rPr>
          <w:b/>
          <w:spacing w:val="1"/>
          <w:sz w:val="18"/>
        </w:rPr>
        <w:t xml:space="preserve"> </w:t>
      </w:r>
      <w:r>
        <w:rPr>
          <w:b/>
          <w:sz w:val="18"/>
        </w:rPr>
        <w:t>declarata</w:t>
      </w:r>
      <w:r>
        <w:rPr>
          <w:b/>
          <w:spacing w:val="-4"/>
          <w:sz w:val="18"/>
        </w:rPr>
        <w:t xml:space="preserve"> </w:t>
      </w:r>
      <w:r>
        <w:rPr>
          <w:b/>
          <w:sz w:val="18"/>
        </w:rPr>
        <w:t>neeligibila.</w:t>
      </w:r>
      <w:r>
        <w:rPr>
          <w:b/>
          <w:spacing w:val="-1"/>
          <w:sz w:val="18"/>
        </w:rPr>
        <w:t xml:space="preserve"> </w:t>
      </w:r>
      <w:r>
        <w:rPr>
          <w:b/>
          <w:sz w:val="18"/>
        </w:rPr>
        <w:t>Se</w:t>
      </w:r>
      <w:r>
        <w:rPr>
          <w:b/>
          <w:spacing w:val="-1"/>
          <w:sz w:val="18"/>
        </w:rPr>
        <w:t xml:space="preserve"> </w:t>
      </w:r>
      <w:r>
        <w:rPr>
          <w:b/>
          <w:sz w:val="18"/>
        </w:rPr>
        <w:t>continuă</w:t>
      </w:r>
      <w:r>
        <w:rPr>
          <w:b/>
          <w:spacing w:val="-3"/>
          <w:sz w:val="18"/>
        </w:rPr>
        <w:t xml:space="preserve"> </w:t>
      </w:r>
      <w:r>
        <w:rPr>
          <w:b/>
          <w:sz w:val="18"/>
        </w:rPr>
        <w:t>verificarea</w:t>
      </w:r>
      <w:r>
        <w:rPr>
          <w:b/>
          <w:spacing w:val="-3"/>
          <w:sz w:val="18"/>
        </w:rPr>
        <w:t xml:space="preserve"> </w:t>
      </w:r>
      <w:r>
        <w:rPr>
          <w:b/>
          <w:sz w:val="18"/>
        </w:rPr>
        <w:t>eligibilității.</w:t>
      </w:r>
    </w:p>
    <w:p w14:paraId="5A26081C" w14:textId="77777777" w:rsidR="00BD35D5" w:rsidRDefault="00BD35D5">
      <w:pPr>
        <w:spacing w:line="242" w:lineRule="auto"/>
        <w:rPr>
          <w:sz w:val="18"/>
        </w:rPr>
        <w:sectPr w:rsidR="00BD35D5">
          <w:pgSz w:w="11910" w:h="16840"/>
          <w:pgMar w:top="1720" w:right="300" w:bottom="280" w:left="820" w:header="706" w:footer="0" w:gutter="0"/>
          <w:cols w:space="720"/>
        </w:sectPr>
      </w:pPr>
    </w:p>
    <w:p w14:paraId="0011F0DE" w14:textId="77777777" w:rsidR="00BD35D5" w:rsidRDefault="00000000">
      <w:pPr>
        <w:pStyle w:val="BodyText"/>
        <w:ind w:left="591"/>
        <w:rPr>
          <w:sz w:val="20"/>
        </w:rPr>
      </w:pPr>
      <w:r>
        <w:rPr>
          <w:noProof/>
          <w:sz w:val="20"/>
        </w:rPr>
        <w:lastRenderedPageBreak/>
        <w:drawing>
          <wp:inline distT="0" distB="0" distL="0" distR="0" wp14:anchorId="58F56AC3" wp14:editId="5A0DA9CF">
            <wp:extent cx="5816810" cy="644271"/>
            <wp:effectExtent l="0" t="0" r="0" b="0"/>
            <wp:docPr id="4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1.png"/>
                    <pic:cNvPicPr/>
                  </pic:nvPicPr>
                  <pic:blipFill>
                    <a:blip r:embed="rId7" cstate="print"/>
                    <a:stretch>
                      <a:fillRect/>
                    </a:stretch>
                  </pic:blipFill>
                  <pic:spPr>
                    <a:xfrm>
                      <a:off x="0" y="0"/>
                      <a:ext cx="5816810" cy="644271"/>
                    </a:xfrm>
                    <a:prstGeom prst="rect">
                      <a:avLst/>
                    </a:prstGeom>
                  </pic:spPr>
                </pic:pic>
              </a:graphicData>
            </a:graphic>
          </wp:inline>
        </w:drawing>
      </w:r>
    </w:p>
    <w:p w14:paraId="4B522E31" w14:textId="77777777" w:rsidR="00BD35D5" w:rsidRDefault="00000000">
      <w:pPr>
        <w:pStyle w:val="BodyText"/>
        <w:ind w:left="562"/>
        <w:rPr>
          <w:sz w:val="20"/>
        </w:rPr>
      </w:pPr>
      <w:r>
        <w:rPr>
          <w:sz w:val="20"/>
        </w:rPr>
      </w:r>
      <w:r>
        <w:rPr>
          <w:sz w:val="20"/>
        </w:rPr>
        <w:pict w14:anchorId="5EA564A8">
          <v:shape id="_x0000_s1044" type="#_x0000_t202" style="width:471.1pt;height:26.65pt;mso-left-percent:-10001;mso-top-percent:-10001;mso-position-horizontal:absolute;mso-position-horizontal-relative:char;mso-position-vertical:absolute;mso-position-vertical-relative:line;mso-left-percent:-10001;mso-top-percent:-10001" fillcolor="#00afef" stroked="f">
            <v:textbox inset="0,0,0,0">
              <w:txbxContent>
                <w:p w14:paraId="44BD9AE8" w14:textId="77777777" w:rsidR="00BD35D5" w:rsidRDefault="00000000">
                  <w:pPr>
                    <w:tabs>
                      <w:tab w:val="left" w:pos="6334"/>
                    </w:tabs>
                    <w:ind w:left="28" w:right="270"/>
                    <w:rPr>
                      <w:b/>
                    </w:rPr>
                  </w:pPr>
                  <w:r>
                    <w:rPr>
                      <w:b/>
                    </w:rPr>
                    <w:t>EG4</w:t>
                  </w:r>
                  <w:r>
                    <w:rPr>
                      <w:b/>
                      <w:sz w:val="24"/>
                    </w:rPr>
                    <w:t>.</w:t>
                  </w:r>
                  <w:r>
                    <w:rPr>
                      <w:b/>
                      <w:spacing w:val="114"/>
                      <w:sz w:val="24"/>
                    </w:rPr>
                    <w:t xml:space="preserve"> </w:t>
                  </w:r>
                  <w:r>
                    <w:rPr>
                      <w:b/>
                    </w:rPr>
                    <w:t>Solicitantul</w:t>
                  </w:r>
                  <w:r>
                    <w:rPr>
                      <w:b/>
                      <w:spacing w:val="124"/>
                    </w:rPr>
                    <w:t xml:space="preserve"> </w:t>
                  </w:r>
                  <w:r>
                    <w:rPr>
                      <w:b/>
                    </w:rPr>
                    <w:t>trebuie</w:t>
                  </w:r>
                  <w:r>
                    <w:rPr>
                      <w:b/>
                      <w:spacing w:val="119"/>
                    </w:rPr>
                    <w:t xml:space="preserve"> </w:t>
                  </w:r>
                  <w:r>
                    <w:rPr>
                      <w:b/>
                    </w:rPr>
                    <w:t>să</w:t>
                  </w:r>
                  <w:r>
                    <w:rPr>
                      <w:b/>
                      <w:spacing w:val="120"/>
                    </w:rPr>
                    <w:t xml:space="preserve"> </w:t>
                  </w:r>
                  <w:r>
                    <w:rPr>
                      <w:b/>
                    </w:rPr>
                    <w:t>demonstreze</w:t>
                  </w:r>
                  <w:r>
                    <w:rPr>
                      <w:b/>
                      <w:spacing w:val="119"/>
                    </w:rPr>
                    <w:t xml:space="preserve"> </w:t>
                  </w:r>
                  <w:r>
                    <w:rPr>
                      <w:b/>
                    </w:rPr>
                    <w:t>capacitatea</w:t>
                  </w:r>
                  <w:r>
                    <w:rPr>
                      <w:b/>
                    </w:rPr>
                    <w:tab/>
                    <w:t>de</w:t>
                  </w:r>
                  <w:r>
                    <w:rPr>
                      <w:b/>
                      <w:spacing w:val="1"/>
                    </w:rPr>
                    <w:t xml:space="preserve"> </w:t>
                  </w:r>
                  <w:r>
                    <w:rPr>
                      <w:b/>
                    </w:rPr>
                    <w:t>a</w:t>
                  </w:r>
                  <w:r>
                    <w:rPr>
                      <w:b/>
                      <w:spacing w:val="1"/>
                    </w:rPr>
                    <w:t xml:space="preserve"> </w:t>
                  </w:r>
                  <w:r>
                    <w:rPr>
                      <w:b/>
                    </w:rPr>
                    <w:t>asigura</w:t>
                  </w:r>
                  <w:r>
                    <w:rPr>
                      <w:b/>
                      <w:spacing w:val="1"/>
                    </w:rPr>
                    <w:t xml:space="preserve"> </w:t>
                  </w:r>
                  <w:r>
                    <w:rPr>
                      <w:b/>
                    </w:rPr>
                    <w:t>co-finanțarea</w:t>
                  </w:r>
                  <w:r>
                    <w:rPr>
                      <w:b/>
                      <w:spacing w:val="1"/>
                    </w:rPr>
                    <w:t xml:space="preserve"> </w:t>
                  </w:r>
                  <w:r>
                    <w:rPr>
                      <w:b/>
                    </w:rPr>
                    <w:t>investiției;</w:t>
                  </w:r>
                </w:p>
              </w:txbxContent>
            </v:textbox>
            <w10:anchorlock/>
          </v:shape>
        </w:pict>
      </w:r>
    </w:p>
    <w:p w14:paraId="2AC2FAD3" w14:textId="77777777" w:rsidR="00BD35D5" w:rsidRDefault="00BD35D5">
      <w:pPr>
        <w:pStyle w:val="BodyText"/>
        <w:spacing w:before="6" w:after="1"/>
        <w:rPr>
          <w:b/>
          <w:sz w:val="20"/>
        </w:rPr>
      </w:pPr>
    </w:p>
    <w:tbl>
      <w:tblPr>
        <w:tblW w:w="0" w:type="auto"/>
        <w:tblInd w:w="5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76"/>
        <w:gridCol w:w="4715"/>
      </w:tblGrid>
      <w:tr w:rsidR="00BD35D5" w14:paraId="47FCDD0A" w14:textId="77777777">
        <w:trPr>
          <w:trHeight w:val="508"/>
        </w:trPr>
        <w:tc>
          <w:tcPr>
            <w:tcW w:w="4576" w:type="dxa"/>
            <w:shd w:val="clear" w:color="auto" w:fill="C0C0C0"/>
          </w:tcPr>
          <w:p w14:paraId="151D3CC8" w14:textId="77777777" w:rsidR="00BD35D5" w:rsidRDefault="00BD35D5">
            <w:pPr>
              <w:pStyle w:val="TableParagraph"/>
              <w:spacing w:before="7"/>
              <w:rPr>
                <w:b/>
              </w:rPr>
            </w:pPr>
          </w:p>
          <w:p w14:paraId="1DB18D1D" w14:textId="77777777" w:rsidR="00BD35D5" w:rsidRDefault="00000000">
            <w:pPr>
              <w:pStyle w:val="TableParagraph"/>
              <w:spacing w:line="226" w:lineRule="exact"/>
              <w:ind w:left="71"/>
              <w:rPr>
                <w:b/>
              </w:rPr>
            </w:pPr>
            <w:r>
              <w:rPr>
                <w:b/>
              </w:rPr>
              <w:t>DOCUMENTE</w:t>
            </w:r>
            <w:r>
              <w:rPr>
                <w:b/>
                <w:spacing w:val="-3"/>
              </w:rPr>
              <w:t xml:space="preserve"> </w:t>
            </w:r>
            <w:r>
              <w:rPr>
                <w:b/>
              </w:rPr>
              <w:t>PREZENTATE</w:t>
            </w:r>
          </w:p>
        </w:tc>
        <w:tc>
          <w:tcPr>
            <w:tcW w:w="4715" w:type="dxa"/>
            <w:shd w:val="clear" w:color="auto" w:fill="C0C0C0"/>
          </w:tcPr>
          <w:p w14:paraId="3F7F5DD0" w14:textId="77777777" w:rsidR="00BD35D5" w:rsidRDefault="00BD35D5">
            <w:pPr>
              <w:pStyle w:val="TableParagraph"/>
              <w:spacing w:before="7"/>
              <w:rPr>
                <w:b/>
              </w:rPr>
            </w:pPr>
          </w:p>
          <w:p w14:paraId="143ECAF5" w14:textId="77777777" w:rsidR="00BD35D5" w:rsidRDefault="00000000">
            <w:pPr>
              <w:pStyle w:val="TableParagraph"/>
              <w:spacing w:line="226" w:lineRule="exact"/>
              <w:ind w:left="67"/>
              <w:rPr>
                <w:b/>
              </w:rPr>
            </w:pPr>
            <w:r>
              <w:rPr>
                <w:b/>
              </w:rPr>
              <w:t>PUNCTE DE</w:t>
            </w:r>
            <w:r>
              <w:rPr>
                <w:b/>
                <w:spacing w:val="-4"/>
              </w:rPr>
              <w:t xml:space="preserve"> </w:t>
            </w:r>
            <w:r>
              <w:rPr>
                <w:b/>
              </w:rPr>
              <w:t>VERIFICAT</w:t>
            </w:r>
            <w:r>
              <w:rPr>
                <w:b/>
                <w:spacing w:val="-4"/>
              </w:rPr>
              <w:t xml:space="preserve"> </w:t>
            </w:r>
            <w:r>
              <w:rPr>
                <w:b/>
              </w:rPr>
              <w:t>ÎN</w:t>
            </w:r>
            <w:r>
              <w:rPr>
                <w:b/>
                <w:spacing w:val="-2"/>
              </w:rPr>
              <w:t xml:space="preserve"> </w:t>
            </w:r>
            <w:r>
              <w:rPr>
                <w:b/>
              </w:rPr>
              <w:t>DOCUMENTE</w:t>
            </w:r>
          </w:p>
        </w:tc>
      </w:tr>
      <w:tr w:rsidR="00BD35D5" w14:paraId="29B6A8AA" w14:textId="77777777">
        <w:trPr>
          <w:trHeight w:val="2558"/>
        </w:trPr>
        <w:tc>
          <w:tcPr>
            <w:tcW w:w="4576" w:type="dxa"/>
          </w:tcPr>
          <w:p w14:paraId="4AB89FC6" w14:textId="77777777" w:rsidR="00BD35D5" w:rsidRDefault="00000000">
            <w:pPr>
              <w:pStyle w:val="TableParagraph"/>
              <w:spacing w:before="7"/>
              <w:ind w:left="71" w:right="54"/>
              <w:jc w:val="both"/>
            </w:pPr>
            <w:r>
              <w:t>Declaratia</w:t>
            </w:r>
            <w:r>
              <w:rPr>
                <w:spacing w:val="1"/>
              </w:rPr>
              <w:t xml:space="preserve"> </w:t>
            </w:r>
            <w:r>
              <w:t>pe</w:t>
            </w:r>
            <w:r>
              <w:rPr>
                <w:spacing w:val="1"/>
              </w:rPr>
              <w:t xml:space="preserve"> </w:t>
            </w:r>
            <w:r>
              <w:t>propria</w:t>
            </w:r>
            <w:r>
              <w:rPr>
                <w:spacing w:val="1"/>
              </w:rPr>
              <w:t xml:space="preserve"> </w:t>
            </w:r>
            <w:r>
              <w:t>raspundere</w:t>
            </w:r>
            <w:r>
              <w:rPr>
                <w:spacing w:val="1"/>
              </w:rPr>
              <w:t xml:space="preserve"> </w:t>
            </w:r>
            <w:r>
              <w:t>a</w:t>
            </w:r>
            <w:r>
              <w:rPr>
                <w:spacing w:val="1"/>
              </w:rPr>
              <w:t xml:space="preserve"> </w:t>
            </w:r>
            <w:r>
              <w:t xml:space="preserve">solicitantului ca în urma primirii </w:t>
            </w:r>
            <w:r>
              <w:rPr>
                <w:i/>
              </w:rPr>
              <w:t>Notificării</w:t>
            </w:r>
            <w:r>
              <w:rPr>
                <w:i/>
                <w:spacing w:val="1"/>
              </w:rPr>
              <w:t xml:space="preserve"> </w:t>
            </w:r>
            <w:r>
              <w:rPr>
                <w:i/>
              </w:rPr>
              <w:t>beneficiarului privind selectarea Cererii de</w:t>
            </w:r>
            <w:r>
              <w:rPr>
                <w:i/>
                <w:spacing w:val="1"/>
              </w:rPr>
              <w:t xml:space="preserve"> </w:t>
            </w:r>
            <w:r>
              <w:rPr>
                <w:i/>
              </w:rPr>
              <w:t xml:space="preserve">Finanțare va prezenta </w:t>
            </w:r>
            <w:r>
              <w:t>dovada</w:t>
            </w:r>
            <w:r>
              <w:rPr>
                <w:spacing w:val="1"/>
              </w:rPr>
              <w:t xml:space="preserve"> </w:t>
            </w:r>
            <w:r>
              <w:t>cofinanţării,</w:t>
            </w:r>
            <w:r>
              <w:rPr>
                <w:spacing w:val="1"/>
              </w:rPr>
              <w:t xml:space="preserve"> </w:t>
            </w:r>
            <w:r>
              <w:t>din</w:t>
            </w:r>
            <w:r>
              <w:rPr>
                <w:spacing w:val="-2"/>
              </w:rPr>
              <w:t xml:space="preserve"> </w:t>
            </w:r>
            <w:r>
              <w:t>Sectiunea</w:t>
            </w:r>
            <w:r>
              <w:rPr>
                <w:spacing w:val="-2"/>
              </w:rPr>
              <w:t xml:space="preserve"> </w:t>
            </w:r>
            <w:r>
              <w:t>F</w:t>
            </w:r>
            <w:r>
              <w:rPr>
                <w:spacing w:val="-1"/>
              </w:rPr>
              <w:t xml:space="preserve"> </w:t>
            </w:r>
            <w:r>
              <w:t>a</w:t>
            </w:r>
            <w:r>
              <w:rPr>
                <w:spacing w:val="-2"/>
              </w:rPr>
              <w:t xml:space="preserve"> </w:t>
            </w:r>
            <w:r>
              <w:t>Cererii</w:t>
            </w:r>
            <w:r>
              <w:rPr>
                <w:spacing w:val="-1"/>
              </w:rPr>
              <w:t xml:space="preserve"> </w:t>
            </w:r>
            <w:r>
              <w:t>de</w:t>
            </w:r>
            <w:r>
              <w:rPr>
                <w:spacing w:val="-6"/>
              </w:rPr>
              <w:t xml:space="preserve"> </w:t>
            </w:r>
            <w:r>
              <w:t>Finanțare</w:t>
            </w:r>
            <w:r>
              <w:rPr>
                <w:spacing w:val="5"/>
              </w:rPr>
              <w:t xml:space="preserve"> </w:t>
            </w:r>
            <w:r>
              <w:t>:</w:t>
            </w:r>
          </w:p>
        </w:tc>
        <w:tc>
          <w:tcPr>
            <w:tcW w:w="4715" w:type="dxa"/>
          </w:tcPr>
          <w:p w14:paraId="27D65249" w14:textId="77777777" w:rsidR="00BD35D5" w:rsidRDefault="00000000">
            <w:pPr>
              <w:pStyle w:val="TableParagraph"/>
              <w:tabs>
                <w:tab w:val="left" w:pos="1136"/>
                <w:tab w:val="left" w:pos="2124"/>
                <w:tab w:val="left" w:pos="2824"/>
                <w:tab w:val="left" w:pos="4254"/>
              </w:tabs>
              <w:spacing w:before="7"/>
              <w:ind w:left="67" w:right="54"/>
            </w:pPr>
            <w:r>
              <w:t>Expertul</w:t>
            </w:r>
            <w:r>
              <w:tab/>
              <w:t>verifică</w:t>
            </w:r>
            <w:r>
              <w:tab/>
              <w:t>dacă</w:t>
            </w:r>
            <w:r>
              <w:tab/>
              <w:t>solicitantul,</w:t>
            </w:r>
            <w:r>
              <w:tab/>
            </w:r>
            <w:r>
              <w:rPr>
                <w:spacing w:val="-1"/>
              </w:rPr>
              <w:t>prin</w:t>
            </w:r>
            <w:r>
              <w:rPr>
                <w:spacing w:val="-64"/>
              </w:rPr>
              <w:t xml:space="preserve"> </w:t>
            </w:r>
            <w:r>
              <w:t>reprezentantul</w:t>
            </w:r>
            <w:r>
              <w:rPr>
                <w:spacing w:val="3"/>
              </w:rPr>
              <w:t xml:space="preserve"> </w:t>
            </w:r>
            <w:r>
              <w:t>legal,</w:t>
            </w:r>
            <w:r>
              <w:rPr>
                <w:spacing w:val="6"/>
              </w:rPr>
              <w:t xml:space="preserve"> </w:t>
            </w:r>
            <w:r>
              <w:t>a</w:t>
            </w:r>
            <w:r>
              <w:rPr>
                <w:spacing w:val="2"/>
              </w:rPr>
              <w:t xml:space="preserve"> </w:t>
            </w:r>
            <w:r>
              <w:t>semnat</w:t>
            </w:r>
            <w:r>
              <w:rPr>
                <w:spacing w:val="2"/>
              </w:rPr>
              <w:t xml:space="preserve"> </w:t>
            </w:r>
            <w:r>
              <w:t>Declaraţia</w:t>
            </w:r>
            <w:r>
              <w:rPr>
                <w:spacing w:val="2"/>
              </w:rPr>
              <w:t xml:space="preserve"> </w:t>
            </w:r>
            <w:r>
              <w:t>F</w:t>
            </w:r>
            <w:r>
              <w:rPr>
                <w:spacing w:val="2"/>
              </w:rPr>
              <w:t xml:space="preserve"> </w:t>
            </w:r>
            <w:r>
              <w:t>şi</w:t>
            </w:r>
            <w:r>
              <w:rPr>
                <w:spacing w:val="-63"/>
              </w:rPr>
              <w:t xml:space="preserve"> </w:t>
            </w:r>
            <w:r>
              <w:rPr>
                <w:b/>
              </w:rPr>
              <w:t>s-a</w:t>
            </w:r>
            <w:r>
              <w:rPr>
                <w:b/>
                <w:spacing w:val="12"/>
              </w:rPr>
              <w:t xml:space="preserve"> </w:t>
            </w:r>
            <w:r>
              <w:rPr>
                <w:b/>
              </w:rPr>
              <w:t>angajat</w:t>
            </w:r>
            <w:r>
              <w:rPr>
                <w:b/>
                <w:spacing w:val="10"/>
              </w:rPr>
              <w:t xml:space="preserve"> </w:t>
            </w:r>
            <w:r>
              <w:t>ca</w:t>
            </w:r>
            <w:r>
              <w:rPr>
                <w:spacing w:val="9"/>
              </w:rPr>
              <w:t xml:space="preserve"> </w:t>
            </w:r>
            <w:r>
              <w:t>în</w:t>
            </w:r>
            <w:r>
              <w:rPr>
                <w:spacing w:val="9"/>
              </w:rPr>
              <w:t xml:space="preserve"> </w:t>
            </w:r>
            <w:r>
              <w:t>urma</w:t>
            </w:r>
            <w:r>
              <w:rPr>
                <w:spacing w:val="9"/>
              </w:rPr>
              <w:t xml:space="preserve"> </w:t>
            </w:r>
            <w:r>
              <w:t>primirii</w:t>
            </w:r>
            <w:r>
              <w:rPr>
                <w:spacing w:val="11"/>
              </w:rPr>
              <w:t xml:space="preserve"> </w:t>
            </w:r>
            <w:r>
              <w:rPr>
                <w:i/>
              </w:rPr>
              <w:t>Notificării</w:t>
            </w:r>
            <w:r>
              <w:rPr>
                <w:i/>
                <w:spacing w:val="-64"/>
              </w:rPr>
              <w:t xml:space="preserve"> </w:t>
            </w:r>
            <w:r>
              <w:rPr>
                <w:i/>
              </w:rPr>
              <w:t>beneficiarului</w:t>
            </w:r>
            <w:r>
              <w:rPr>
                <w:i/>
                <w:spacing w:val="1"/>
              </w:rPr>
              <w:t xml:space="preserve"> </w:t>
            </w:r>
            <w:r>
              <w:rPr>
                <w:i/>
              </w:rPr>
              <w:t>privind</w:t>
            </w:r>
            <w:r>
              <w:rPr>
                <w:i/>
                <w:spacing w:val="1"/>
              </w:rPr>
              <w:t xml:space="preserve"> </w:t>
            </w:r>
            <w:r>
              <w:rPr>
                <w:i/>
              </w:rPr>
              <w:t>selectarea</w:t>
            </w:r>
            <w:r>
              <w:rPr>
                <w:i/>
                <w:spacing w:val="1"/>
              </w:rPr>
              <w:t xml:space="preserve"> </w:t>
            </w:r>
            <w:r>
              <w:rPr>
                <w:i/>
              </w:rPr>
              <w:t>Cererii</w:t>
            </w:r>
            <w:r>
              <w:rPr>
                <w:i/>
                <w:spacing w:val="1"/>
              </w:rPr>
              <w:t xml:space="preserve"> </w:t>
            </w:r>
            <w:r>
              <w:rPr>
                <w:i/>
              </w:rPr>
              <w:t>de</w:t>
            </w:r>
            <w:r>
              <w:rPr>
                <w:i/>
                <w:spacing w:val="-64"/>
              </w:rPr>
              <w:t xml:space="preserve"> </w:t>
            </w:r>
            <w:r>
              <w:rPr>
                <w:i/>
              </w:rPr>
              <w:t>Finanțare</w:t>
            </w:r>
            <w:r>
              <w:rPr>
                <w:i/>
                <w:spacing w:val="34"/>
              </w:rPr>
              <w:t xml:space="preserve"> </w:t>
            </w:r>
            <w:r>
              <w:t>va</w:t>
            </w:r>
            <w:r>
              <w:rPr>
                <w:spacing w:val="32"/>
              </w:rPr>
              <w:t xml:space="preserve"> </w:t>
            </w:r>
            <w:r>
              <w:t>prezenta</w:t>
            </w:r>
            <w:r>
              <w:rPr>
                <w:spacing w:val="27"/>
              </w:rPr>
              <w:t xml:space="preserve"> </w:t>
            </w:r>
            <w:r>
              <w:t>documentul</w:t>
            </w:r>
            <w:r>
              <w:rPr>
                <w:spacing w:val="34"/>
              </w:rPr>
              <w:t xml:space="preserve"> </w:t>
            </w:r>
            <w:r>
              <w:t>privind</w:t>
            </w:r>
            <w:r>
              <w:rPr>
                <w:spacing w:val="-64"/>
              </w:rPr>
              <w:t xml:space="preserve"> </w:t>
            </w:r>
            <w:r>
              <w:t>cofinantarea proiectului si Angajamentul</w:t>
            </w:r>
            <w:r>
              <w:rPr>
                <w:spacing w:val="1"/>
              </w:rPr>
              <w:t xml:space="preserve"> </w:t>
            </w:r>
            <w:r>
              <w:t>responsabilului</w:t>
            </w:r>
            <w:r>
              <w:rPr>
                <w:spacing w:val="42"/>
              </w:rPr>
              <w:t xml:space="preserve"> </w:t>
            </w:r>
            <w:r>
              <w:t>legal</w:t>
            </w:r>
            <w:r>
              <w:rPr>
                <w:spacing w:val="45"/>
              </w:rPr>
              <w:t xml:space="preserve"> </w:t>
            </w:r>
            <w:r>
              <w:t>al</w:t>
            </w:r>
            <w:r>
              <w:rPr>
                <w:spacing w:val="46"/>
              </w:rPr>
              <w:t xml:space="preserve"> </w:t>
            </w:r>
            <w:r>
              <w:t>proiectului</w:t>
            </w:r>
            <w:r>
              <w:rPr>
                <w:spacing w:val="42"/>
              </w:rPr>
              <w:t xml:space="preserve"> </w:t>
            </w:r>
            <w:r>
              <w:t>ca</w:t>
            </w:r>
            <w:r>
              <w:rPr>
                <w:spacing w:val="48"/>
              </w:rPr>
              <w:t xml:space="preserve"> </w:t>
            </w:r>
            <w:r>
              <w:t>nu</w:t>
            </w:r>
            <w:r>
              <w:rPr>
                <w:spacing w:val="42"/>
              </w:rPr>
              <w:t xml:space="preserve"> </w:t>
            </w:r>
            <w:r>
              <w:t>va</w:t>
            </w:r>
            <w:r>
              <w:rPr>
                <w:spacing w:val="-63"/>
              </w:rPr>
              <w:t xml:space="preserve"> </w:t>
            </w:r>
            <w:r>
              <w:t>utiliza</w:t>
            </w:r>
            <w:r>
              <w:rPr>
                <w:spacing w:val="59"/>
              </w:rPr>
              <w:t xml:space="preserve"> </w:t>
            </w:r>
            <w:r>
              <w:t>in</w:t>
            </w:r>
            <w:r>
              <w:rPr>
                <w:spacing w:val="59"/>
              </w:rPr>
              <w:t xml:space="preserve"> </w:t>
            </w:r>
            <w:r>
              <w:t>alte</w:t>
            </w:r>
            <w:r>
              <w:rPr>
                <w:spacing w:val="55"/>
              </w:rPr>
              <w:t xml:space="preserve"> </w:t>
            </w:r>
            <w:r>
              <w:t>scopuri</w:t>
            </w:r>
            <w:r>
              <w:rPr>
                <w:spacing w:val="55"/>
              </w:rPr>
              <w:t xml:space="preserve"> </w:t>
            </w:r>
            <w:r>
              <w:t>50%</w:t>
            </w:r>
            <w:r>
              <w:rPr>
                <w:spacing w:val="57"/>
              </w:rPr>
              <w:t xml:space="preserve"> </w:t>
            </w:r>
            <w:r>
              <w:t>din</w:t>
            </w:r>
            <w:r>
              <w:rPr>
                <w:spacing w:val="54"/>
              </w:rPr>
              <w:t xml:space="preserve"> </w:t>
            </w:r>
            <w:r>
              <w:t>cofinantarea</w:t>
            </w:r>
          </w:p>
          <w:p w14:paraId="641F8ED0" w14:textId="77777777" w:rsidR="00BD35D5" w:rsidRDefault="00000000">
            <w:pPr>
              <w:pStyle w:val="TableParagraph"/>
              <w:spacing w:line="254" w:lineRule="exact"/>
              <w:ind w:left="67" w:right="55"/>
            </w:pPr>
            <w:r>
              <w:t>privata,</w:t>
            </w:r>
            <w:r>
              <w:rPr>
                <w:spacing w:val="27"/>
              </w:rPr>
              <w:t xml:space="preserve"> </w:t>
            </w:r>
            <w:r>
              <w:t>in</w:t>
            </w:r>
            <w:r>
              <w:rPr>
                <w:spacing w:val="26"/>
              </w:rPr>
              <w:t xml:space="preserve"> </w:t>
            </w:r>
            <w:r>
              <w:t>cazul</w:t>
            </w:r>
            <w:r>
              <w:rPr>
                <w:spacing w:val="30"/>
              </w:rPr>
              <w:t xml:space="preserve"> </w:t>
            </w:r>
            <w:r>
              <w:t>prezentarii</w:t>
            </w:r>
            <w:r>
              <w:rPr>
                <w:spacing w:val="27"/>
              </w:rPr>
              <w:t xml:space="preserve"> </w:t>
            </w:r>
            <w:r>
              <w:t>cofinantarii</w:t>
            </w:r>
            <w:r>
              <w:rPr>
                <w:spacing w:val="28"/>
              </w:rPr>
              <w:t xml:space="preserve"> </w:t>
            </w:r>
            <w:r>
              <w:t>prin</w:t>
            </w:r>
            <w:r>
              <w:rPr>
                <w:spacing w:val="-64"/>
              </w:rPr>
              <w:t xml:space="preserve"> </w:t>
            </w:r>
            <w:r>
              <w:t>extras</w:t>
            </w:r>
            <w:r>
              <w:rPr>
                <w:spacing w:val="2"/>
              </w:rPr>
              <w:t xml:space="preserve"> </w:t>
            </w:r>
            <w:r>
              <w:t>de</w:t>
            </w:r>
            <w:r>
              <w:rPr>
                <w:spacing w:val="-5"/>
              </w:rPr>
              <w:t xml:space="preserve"> </w:t>
            </w:r>
            <w:r>
              <w:t>cont.</w:t>
            </w:r>
          </w:p>
        </w:tc>
      </w:tr>
    </w:tbl>
    <w:p w14:paraId="5F715933" w14:textId="77777777" w:rsidR="00BD35D5" w:rsidRDefault="00000000">
      <w:pPr>
        <w:spacing w:before="2" w:line="208" w:lineRule="exact"/>
        <w:ind w:left="591"/>
        <w:rPr>
          <w:b/>
          <w:sz w:val="18"/>
        </w:rPr>
      </w:pPr>
      <w:r>
        <w:rPr>
          <w:b/>
          <w:sz w:val="18"/>
        </w:rPr>
        <w:t>Daca</w:t>
      </w:r>
      <w:r>
        <w:rPr>
          <w:b/>
          <w:spacing w:val="-5"/>
          <w:sz w:val="18"/>
        </w:rPr>
        <w:t xml:space="preserve"> </w:t>
      </w:r>
      <w:r>
        <w:rPr>
          <w:b/>
          <w:sz w:val="18"/>
        </w:rPr>
        <w:t>in</w:t>
      </w:r>
      <w:r>
        <w:rPr>
          <w:b/>
          <w:spacing w:val="-5"/>
          <w:sz w:val="18"/>
        </w:rPr>
        <w:t xml:space="preserve"> </w:t>
      </w:r>
      <w:r>
        <w:rPr>
          <w:b/>
          <w:sz w:val="18"/>
        </w:rPr>
        <w:t>urma</w:t>
      </w:r>
      <w:r>
        <w:rPr>
          <w:b/>
          <w:spacing w:val="-4"/>
          <w:sz w:val="18"/>
        </w:rPr>
        <w:t xml:space="preserve"> </w:t>
      </w:r>
      <w:r>
        <w:rPr>
          <w:b/>
          <w:sz w:val="18"/>
        </w:rPr>
        <w:t>verificarii</w:t>
      </w:r>
      <w:r>
        <w:rPr>
          <w:b/>
          <w:spacing w:val="-5"/>
          <w:sz w:val="18"/>
        </w:rPr>
        <w:t xml:space="preserve"> </w:t>
      </w:r>
      <w:r>
        <w:rPr>
          <w:b/>
          <w:sz w:val="18"/>
        </w:rPr>
        <w:t>documentelor</w:t>
      </w:r>
      <w:r>
        <w:rPr>
          <w:b/>
          <w:spacing w:val="-4"/>
          <w:sz w:val="18"/>
        </w:rPr>
        <w:t xml:space="preserve"> </w:t>
      </w:r>
      <w:r>
        <w:rPr>
          <w:b/>
          <w:sz w:val="18"/>
        </w:rPr>
        <w:t>se</w:t>
      </w:r>
      <w:r>
        <w:rPr>
          <w:b/>
          <w:spacing w:val="-3"/>
          <w:sz w:val="18"/>
        </w:rPr>
        <w:t xml:space="preserve"> </w:t>
      </w:r>
      <w:r>
        <w:rPr>
          <w:b/>
          <w:sz w:val="18"/>
        </w:rPr>
        <w:t>constata</w:t>
      </w:r>
      <w:r>
        <w:rPr>
          <w:b/>
          <w:spacing w:val="-5"/>
          <w:sz w:val="18"/>
        </w:rPr>
        <w:t xml:space="preserve"> </w:t>
      </w:r>
      <w:r>
        <w:rPr>
          <w:b/>
          <w:sz w:val="18"/>
        </w:rPr>
        <w:t>respectarea</w:t>
      </w:r>
      <w:r>
        <w:rPr>
          <w:b/>
          <w:spacing w:val="-4"/>
          <w:sz w:val="18"/>
        </w:rPr>
        <w:t xml:space="preserve"> </w:t>
      </w:r>
      <w:r>
        <w:rPr>
          <w:b/>
          <w:sz w:val="18"/>
        </w:rPr>
        <w:t>conditiilor</w:t>
      </w:r>
      <w:r>
        <w:rPr>
          <w:b/>
          <w:spacing w:val="-4"/>
          <w:sz w:val="18"/>
        </w:rPr>
        <w:t xml:space="preserve"> </w:t>
      </w:r>
      <w:r>
        <w:rPr>
          <w:b/>
          <w:sz w:val="18"/>
        </w:rPr>
        <w:t>impuse,</w:t>
      </w:r>
      <w:r>
        <w:rPr>
          <w:b/>
          <w:spacing w:val="-3"/>
          <w:sz w:val="18"/>
        </w:rPr>
        <w:t xml:space="preserve"> </w:t>
      </w:r>
      <w:r>
        <w:rPr>
          <w:b/>
          <w:sz w:val="18"/>
        </w:rPr>
        <w:t>expertul</w:t>
      </w:r>
      <w:r>
        <w:rPr>
          <w:b/>
          <w:spacing w:val="-5"/>
          <w:sz w:val="18"/>
        </w:rPr>
        <w:t xml:space="preserve"> </w:t>
      </w:r>
      <w:r>
        <w:rPr>
          <w:b/>
          <w:sz w:val="18"/>
        </w:rPr>
        <w:t>bifeaza</w:t>
      </w:r>
      <w:r>
        <w:rPr>
          <w:b/>
          <w:spacing w:val="-4"/>
          <w:sz w:val="18"/>
        </w:rPr>
        <w:t xml:space="preserve"> </w:t>
      </w:r>
      <w:r>
        <w:rPr>
          <w:b/>
          <w:sz w:val="18"/>
        </w:rPr>
        <w:t>DA.</w:t>
      </w:r>
    </w:p>
    <w:p w14:paraId="1A77D265" w14:textId="77777777" w:rsidR="00BD35D5" w:rsidRDefault="00000000">
      <w:pPr>
        <w:spacing w:line="242" w:lineRule="auto"/>
        <w:ind w:left="591" w:right="1043"/>
        <w:rPr>
          <w:b/>
          <w:sz w:val="18"/>
        </w:rPr>
      </w:pPr>
      <w:r>
        <w:rPr>
          <w:b/>
          <w:sz w:val="18"/>
        </w:rPr>
        <w:t>In caz contrar expertul bifeaza NU, motiveaza pozitia lui la rubrica Observatii, iar cererea de finantare va fi</w:t>
      </w:r>
      <w:r>
        <w:rPr>
          <w:b/>
          <w:spacing w:val="-52"/>
          <w:sz w:val="18"/>
        </w:rPr>
        <w:t xml:space="preserve"> </w:t>
      </w:r>
      <w:r>
        <w:rPr>
          <w:b/>
          <w:sz w:val="18"/>
        </w:rPr>
        <w:t>declarata</w:t>
      </w:r>
      <w:r>
        <w:rPr>
          <w:b/>
          <w:spacing w:val="-5"/>
          <w:sz w:val="18"/>
        </w:rPr>
        <w:t xml:space="preserve"> </w:t>
      </w:r>
      <w:r>
        <w:rPr>
          <w:b/>
          <w:sz w:val="18"/>
        </w:rPr>
        <w:t>neeligibila. Se</w:t>
      </w:r>
      <w:r>
        <w:rPr>
          <w:b/>
          <w:spacing w:val="-1"/>
          <w:sz w:val="18"/>
        </w:rPr>
        <w:t xml:space="preserve"> </w:t>
      </w:r>
      <w:r>
        <w:rPr>
          <w:b/>
          <w:sz w:val="18"/>
        </w:rPr>
        <w:t>continuă</w:t>
      </w:r>
      <w:r>
        <w:rPr>
          <w:b/>
          <w:spacing w:val="-3"/>
          <w:sz w:val="18"/>
        </w:rPr>
        <w:t xml:space="preserve"> </w:t>
      </w:r>
      <w:r>
        <w:rPr>
          <w:b/>
          <w:sz w:val="18"/>
        </w:rPr>
        <w:t>verificarea</w:t>
      </w:r>
      <w:r>
        <w:rPr>
          <w:b/>
          <w:spacing w:val="-3"/>
          <w:sz w:val="18"/>
        </w:rPr>
        <w:t xml:space="preserve"> </w:t>
      </w:r>
      <w:r>
        <w:rPr>
          <w:b/>
          <w:sz w:val="18"/>
        </w:rPr>
        <w:t>eligibilității.</w:t>
      </w:r>
    </w:p>
    <w:p w14:paraId="01CF3081" w14:textId="77777777" w:rsidR="00BD35D5" w:rsidRDefault="00000000">
      <w:pPr>
        <w:pStyle w:val="BodyText"/>
        <w:spacing w:before="11"/>
        <w:rPr>
          <w:b/>
          <w:sz w:val="21"/>
        </w:rPr>
      </w:pPr>
      <w:r>
        <w:pict w14:anchorId="0A136C2F">
          <v:shape id="_x0000_s1043" type="#_x0000_t202" style="position:absolute;margin-left:69.15pt;margin-top:13.95pt;width:471.1pt;height:27.85pt;z-index:-15722496;mso-wrap-distance-left:0;mso-wrap-distance-right:0;mso-position-horizontal-relative:page" fillcolor="#00afef" stroked="f">
            <v:textbox inset="0,0,0,0">
              <w:txbxContent>
                <w:p w14:paraId="66EBC0B9" w14:textId="77777777" w:rsidR="00BD35D5" w:rsidRDefault="00000000">
                  <w:pPr>
                    <w:ind w:left="28" w:right="270"/>
                    <w:rPr>
                      <w:b/>
                      <w:sz w:val="24"/>
                    </w:rPr>
                  </w:pPr>
                  <w:r>
                    <w:rPr>
                      <w:b/>
                      <w:sz w:val="24"/>
                    </w:rPr>
                    <w:t>EG5.</w:t>
                  </w:r>
                  <w:r>
                    <w:rPr>
                      <w:b/>
                      <w:spacing w:val="-6"/>
                      <w:sz w:val="24"/>
                    </w:rPr>
                    <w:t xml:space="preserve"> </w:t>
                  </w:r>
                  <w:r>
                    <w:rPr>
                      <w:b/>
                      <w:sz w:val="24"/>
                    </w:rPr>
                    <w:t>Viabilitatea</w:t>
                  </w:r>
                  <w:r>
                    <w:rPr>
                      <w:b/>
                      <w:spacing w:val="-7"/>
                      <w:sz w:val="24"/>
                    </w:rPr>
                    <w:t xml:space="preserve"> </w:t>
                  </w:r>
                  <w:r>
                    <w:rPr>
                      <w:b/>
                      <w:sz w:val="24"/>
                    </w:rPr>
                    <w:t>economică</w:t>
                  </w:r>
                  <w:r>
                    <w:rPr>
                      <w:b/>
                      <w:spacing w:val="-3"/>
                      <w:sz w:val="24"/>
                    </w:rPr>
                    <w:t xml:space="preserve"> </w:t>
                  </w:r>
                  <w:r>
                    <w:rPr>
                      <w:b/>
                      <w:sz w:val="24"/>
                    </w:rPr>
                    <w:t>a</w:t>
                  </w:r>
                  <w:r>
                    <w:rPr>
                      <w:b/>
                      <w:spacing w:val="-2"/>
                      <w:sz w:val="24"/>
                    </w:rPr>
                    <w:t xml:space="preserve"> </w:t>
                  </w:r>
                  <w:r>
                    <w:rPr>
                      <w:b/>
                      <w:sz w:val="24"/>
                    </w:rPr>
                    <w:t>investiției</w:t>
                  </w:r>
                  <w:r>
                    <w:rPr>
                      <w:b/>
                      <w:spacing w:val="-5"/>
                      <w:sz w:val="24"/>
                    </w:rPr>
                    <w:t xml:space="preserve"> </w:t>
                  </w:r>
                  <w:r>
                    <w:rPr>
                      <w:b/>
                      <w:sz w:val="24"/>
                    </w:rPr>
                    <w:t>trebuie</w:t>
                  </w:r>
                  <w:r>
                    <w:rPr>
                      <w:b/>
                      <w:spacing w:val="-3"/>
                      <w:sz w:val="24"/>
                    </w:rPr>
                    <w:t xml:space="preserve"> </w:t>
                  </w:r>
                  <w:r>
                    <w:rPr>
                      <w:b/>
                      <w:sz w:val="24"/>
                    </w:rPr>
                    <w:t>să</w:t>
                  </w:r>
                  <w:r>
                    <w:rPr>
                      <w:b/>
                      <w:spacing w:val="-2"/>
                      <w:sz w:val="24"/>
                    </w:rPr>
                    <w:t xml:space="preserve"> </w:t>
                  </w:r>
                  <w:r>
                    <w:rPr>
                      <w:b/>
                      <w:sz w:val="24"/>
                    </w:rPr>
                    <w:t>fie</w:t>
                  </w:r>
                  <w:r>
                    <w:rPr>
                      <w:b/>
                      <w:spacing w:val="-3"/>
                      <w:sz w:val="24"/>
                    </w:rPr>
                    <w:t xml:space="preserve"> </w:t>
                  </w:r>
                  <w:r>
                    <w:rPr>
                      <w:b/>
                      <w:sz w:val="24"/>
                    </w:rPr>
                    <w:t>demonstrată</w:t>
                  </w:r>
                  <w:r>
                    <w:rPr>
                      <w:b/>
                      <w:spacing w:val="-2"/>
                      <w:sz w:val="24"/>
                    </w:rPr>
                    <w:t xml:space="preserve"> </w:t>
                  </w:r>
                  <w:r>
                    <w:rPr>
                      <w:b/>
                      <w:sz w:val="24"/>
                    </w:rPr>
                    <w:t>pe</w:t>
                  </w:r>
                  <w:r>
                    <w:rPr>
                      <w:b/>
                      <w:spacing w:val="-4"/>
                      <w:sz w:val="24"/>
                    </w:rPr>
                    <w:t xml:space="preserve"> </w:t>
                  </w:r>
                  <w:r>
                    <w:rPr>
                      <w:b/>
                      <w:sz w:val="24"/>
                    </w:rPr>
                    <w:t>baza</w:t>
                  </w:r>
                  <w:r>
                    <w:rPr>
                      <w:b/>
                      <w:spacing w:val="-69"/>
                      <w:sz w:val="24"/>
                    </w:rPr>
                    <w:t xml:space="preserve"> </w:t>
                  </w:r>
                  <w:r>
                    <w:rPr>
                      <w:b/>
                      <w:sz w:val="24"/>
                    </w:rPr>
                    <w:t>prezentării</w:t>
                  </w:r>
                  <w:r>
                    <w:rPr>
                      <w:b/>
                      <w:spacing w:val="-1"/>
                      <w:sz w:val="24"/>
                    </w:rPr>
                    <w:t xml:space="preserve"> </w:t>
                  </w:r>
                  <w:r>
                    <w:rPr>
                      <w:b/>
                      <w:sz w:val="24"/>
                    </w:rPr>
                    <w:t>unei</w:t>
                  </w:r>
                  <w:r>
                    <w:rPr>
                      <w:b/>
                      <w:spacing w:val="-1"/>
                      <w:sz w:val="24"/>
                    </w:rPr>
                    <w:t xml:space="preserve"> </w:t>
                  </w:r>
                  <w:r>
                    <w:rPr>
                      <w:b/>
                      <w:sz w:val="24"/>
                    </w:rPr>
                    <w:t>documentații tehnico-economice;</w:t>
                  </w:r>
                </w:p>
              </w:txbxContent>
            </v:textbox>
            <w10:wrap type="topAndBottom" anchorx="page"/>
          </v:shape>
        </w:pict>
      </w:r>
    </w:p>
    <w:p w14:paraId="0484871B" w14:textId="77777777" w:rsidR="00BD35D5" w:rsidRDefault="00BD35D5">
      <w:pPr>
        <w:pStyle w:val="BodyText"/>
        <w:spacing w:before="9" w:after="1"/>
        <w:rPr>
          <w:b/>
          <w:sz w:val="21"/>
        </w:rPr>
      </w:pPr>
    </w:p>
    <w:tbl>
      <w:tblPr>
        <w:tblW w:w="0" w:type="auto"/>
        <w:tblInd w:w="5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16"/>
        <w:gridCol w:w="5676"/>
      </w:tblGrid>
      <w:tr w:rsidR="00BD35D5" w14:paraId="56396485" w14:textId="77777777">
        <w:trPr>
          <w:trHeight w:val="513"/>
        </w:trPr>
        <w:tc>
          <w:tcPr>
            <w:tcW w:w="3616" w:type="dxa"/>
            <w:shd w:val="clear" w:color="auto" w:fill="C0C0C0"/>
          </w:tcPr>
          <w:p w14:paraId="6B3FB9CD" w14:textId="77777777" w:rsidR="00BD35D5" w:rsidRDefault="00BD35D5">
            <w:pPr>
              <w:pStyle w:val="TableParagraph"/>
              <w:spacing w:before="5"/>
              <w:rPr>
                <w:b/>
                <w:sz w:val="21"/>
              </w:rPr>
            </w:pPr>
          </w:p>
          <w:p w14:paraId="06C7D7A4" w14:textId="77777777" w:rsidR="00BD35D5" w:rsidRDefault="00000000">
            <w:pPr>
              <w:pStyle w:val="TableParagraph"/>
              <w:spacing w:line="244" w:lineRule="exact"/>
              <w:ind w:left="71"/>
              <w:rPr>
                <w:b/>
              </w:rPr>
            </w:pPr>
            <w:r>
              <w:rPr>
                <w:b/>
              </w:rPr>
              <w:t>DOCUMENTE</w:t>
            </w:r>
            <w:r>
              <w:rPr>
                <w:b/>
                <w:spacing w:val="-3"/>
              </w:rPr>
              <w:t xml:space="preserve"> </w:t>
            </w:r>
            <w:r>
              <w:rPr>
                <w:b/>
              </w:rPr>
              <w:t>PREZENTATE</w:t>
            </w:r>
          </w:p>
        </w:tc>
        <w:tc>
          <w:tcPr>
            <w:tcW w:w="5676" w:type="dxa"/>
            <w:shd w:val="clear" w:color="auto" w:fill="C0C0C0"/>
          </w:tcPr>
          <w:p w14:paraId="3BA8619B" w14:textId="77777777" w:rsidR="00BD35D5" w:rsidRDefault="00BD35D5">
            <w:pPr>
              <w:pStyle w:val="TableParagraph"/>
              <w:spacing w:before="5"/>
              <w:rPr>
                <w:b/>
                <w:sz w:val="21"/>
              </w:rPr>
            </w:pPr>
          </w:p>
          <w:p w14:paraId="45B54589" w14:textId="77777777" w:rsidR="00BD35D5" w:rsidRDefault="00000000">
            <w:pPr>
              <w:pStyle w:val="TableParagraph"/>
              <w:spacing w:line="244" w:lineRule="exact"/>
              <w:ind w:left="71"/>
              <w:rPr>
                <w:b/>
              </w:rPr>
            </w:pPr>
            <w:r>
              <w:rPr>
                <w:b/>
              </w:rPr>
              <w:t>PUNCTE</w:t>
            </w:r>
            <w:r>
              <w:rPr>
                <w:b/>
                <w:spacing w:val="65"/>
              </w:rPr>
              <w:t xml:space="preserve"> </w:t>
            </w:r>
            <w:r>
              <w:rPr>
                <w:b/>
              </w:rPr>
              <w:t>DE</w:t>
            </w:r>
            <w:r>
              <w:rPr>
                <w:b/>
                <w:spacing w:val="-6"/>
              </w:rPr>
              <w:t xml:space="preserve"> </w:t>
            </w:r>
            <w:r>
              <w:rPr>
                <w:b/>
              </w:rPr>
              <w:t>VERIFICAT</w:t>
            </w:r>
            <w:r>
              <w:rPr>
                <w:b/>
                <w:spacing w:val="65"/>
              </w:rPr>
              <w:t xml:space="preserve"> </w:t>
            </w:r>
            <w:r>
              <w:rPr>
                <w:b/>
              </w:rPr>
              <w:t>IN</w:t>
            </w:r>
            <w:r>
              <w:rPr>
                <w:b/>
                <w:spacing w:val="2"/>
              </w:rPr>
              <w:t xml:space="preserve"> </w:t>
            </w:r>
            <w:r>
              <w:rPr>
                <w:b/>
              </w:rPr>
              <w:t>DOCUMENTE</w:t>
            </w:r>
          </w:p>
        </w:tc>
      </w:tr>
      <w:tr w:rsidR="00BD35D5" w14:paraId="6200B71B" w14:textId="77777777">
        <w:trPr>
          <w:trHeight w:val="7734"/>
        </w:trPr>
        <w:tc>
          <w:tcPr>
            <w:tcW w:w="3616" w:type="dxa"/>
          </w:tcPr>
          <w:p w14:paraId="72D234A7" w14:textId="77777777" w:rsidR="00BD35D5" w:rsidRDefault="00000000">
            <w:pPr>
              <w:pStyle w:val="TableParagraph"/>
              <w:spacing w:line="221" w:lineRule="exact"/>
              <w:ind w:left="71"/>
              <w:rPr>
                <w:sz w:val="20"/>
              </w:rPr>
            </w:pPr>
            <w:r>
              <w:rPr>
                <w:b/>
                <w:sz w:val="20"/>
              </w:rPr>
              <w:t>Doc.1</w:t>
            </w:r>
            <w:r>
              <w:rPr>
                <w:sz w:val="20"/>
              </w:rPr>
              <w:t>-</w:t>
            </w:r>
            <w:r>
              <w:rPr>
                <w:spacing w:val="-3"/>
                <w:sz w:val="20"/>
              </w:rPr>
              <w:t xml:space="preserve"> </w:t>
            </w:r>
            <w:r>
              <w:rPr>
                <w:sz w:val="20"/>
              </w:rPr>
              <w:t>Studiul</w:t>
            </w:r>
            <w:r>
              <w:rPr>
                <w:spacing w:val="-2"/>
                <w:sz w:val="20"/>
              </w:rPr>
              <w:t xml:space="preserve"> </w:t>
            </w:r>
            <w:r>
              <w:rPr>
                <w:sz w:val="20"/>
              </w:rPr>
              <w:t>de</w:t>
            </w:r>
            <w:r>
              <w:rPr>
                <w:spacing w:val="-6"/>
                <w:sz w:val="20"/>
              </w:rPr>
              <w:t xml:space="preserve"> </w:t>
            </w:r>
            <w:r>
              <w:rPr>
                <w:sz w:val="20"/>
              </w:rPr>
              <w:t>fezabilitate</w:t>
            </w:r>
          </w:p>
          <w:p w14:paraId="053AF1EB" w14:textId="77777777" w:rsidR="00BD35D5" w:rsidRDefault="00000000">
            <w:pPr>
              <w:pStyle w:val="TableParagraph"/>
              <w:spacing w:line="231" w:lineRule="exact"/>
              <w:ind w:left="71"/>
              <w:rPr>
                <w:sz w:val="20"/>
              </w:rPr>
            </w:pPr>
            <w:r>
              <w:rPr>
                <w:b/>
                <w:sz w:val="20"/>
              </w:rPr>
              <w:t xml:space="preserve">Doc2 </w:t>
            </w:r>
            <w:r>
              <w:rPr>
                <w:sz w:val="20"/>
              </w:rPr>
              <w:t>-Situatii</w:t>
            </w:r>
            <w:r>
              <w:rPr>
                <w:spacing w:val="-6"/>
                <w:sz w:val="20"/>
              </w:rPr>
              <w:t xml:space="preserve"> </w:t>
            </w:r>
            <w:r>
              <w:rPr>
                <w:sz w:val="20"/>
              </w:rPr>
              <w:t>financiare</w:t>
            </w:r>
          </w:p>
          <w:p w14:paraId="415F729A" w14:textId="77777777" w:rsidR="00BD35D5" w:rsidRDefault="00000000">
            <w:pPr>
              <w:pStyle w:val="TableParagraph"/>
              <w:spacing w:before="3"/>
              <w:ind w:left="71" w:right="259"/>
              <w:rPr>
                <w:sz w:val="20"/>
              </w:rPr>
            </w:pPr>
            <w:r>
              <w:rPr>
                <w:b/>
                <w:sz w:val="20"/>
              </w:rPr>
              <w:t>Anexele B sau C aferente Studiului</w:t>
            </w:r>
            <w:r>
              <w:rPr>
                <w:b/>
                <w:spacing w:val="-58"/>
                <w:sz w:val="20"/>
              </w:rPr>
              <w:t xml:space="preserve"> </w:t>
            </w:r>
            <w:r>
              <w:rPr>
                <w:b/>
                <w:sz w:val="20"/>
              </w:rPr>
              <w:t>de fezabilitate in vederea</w:t>
            </w:r>
            <w:r>
              <w:rPr>
                <w:b/>
                <w:spacing w:val="1"/>
                <w:sz w:val="20"/>
              </w:rPr>
              <w:t xml:space="preserve"> </w:t>
            </w:r>
            <w:r>
              <w:rPr>
                <w:b/>
                <w:sz w:val="20"/>
              </w:rPr>
              <w:t xml:space="preserve">completarii Matricei </w:t>
            </w:r>
            <w:r>
              <w:rPr>
                <w:sz w:val="20"/>
              </w:rPr>
              <w:t>de verificare a</w:t>
            </w:r>
            <w:r>
              <w:rPr>
                <w:spacing w:val="-58"/>
                <w:sz w:val="20"/>
              </w:rPr>
              <w:t xml:space="preserve"> </w:t>
            </w:r>
            <w:r>
              <w:rPr>
                <w:sz w:val="20"/>
              </w:rPr>
              <w:t>viabilitatii economico-financiare a</w:t>
            </w:r>
            <w:r>
              <w:rPr>
                <w:spacing w:val="1"/>
                <w:sz w:val="20"/>
              </w:rPr>
              <w:t xml:space="preserve"> </w:t>
            </w:r>
            <w:r>
              <w:rPr>
                <w:sz w:val="20"/>
              </w:rPr>
              <w:t>proiectului.</w:t>
            </w:r>
          </w:p>
        </w:tc>
        <w:tc>
          <w:tcPr>
            <w:tcW w:w="5676" w:type="dxa"/>
          </w:tcPr>
          <w:p w14:paraId="05BC5A90" w14:textId="77777777" w:rsidR="00BD35D5" w:rsidRDefault="00000000">
            <w:pPr>
              <w:pStyle w:val="TableParagraph"/>
              <w:spacing w:line="237" w:lineRule="auto"/>
              <w:ind w:left="71" w:right="276"/>
              <w:rPr>
                <w:b/>
                <w:sz w:val="20"/>
              </w:rPr>
            </w:pPr>
            <w:r>
              <w:rPr>
                <w:b/>
                <w:sz w:val="20"/>
              </w:rPr>
              <w:t xml:space="preserve">Doc.1 </w:t>
            </w:r>
            <w:r>
              <w:rPr>
                <w:sz w:val="20"/>
              </w:rPr>
              <w:t>Se verifica anexele la Studiul de Fezabilitate privind</w:t>
            </w:r>
            <w:r>
              <w:rPr>
                <w:spacing w:val="-58"/>
                <w:sz w:val="20"/>
              </w:rPr>
              <w:t xml:space="preserve"> </w:t>
            </w:r>
            <w:r>
              <w:rPr>
                <w:sz w:val="20"/>
              </w:rPr>
              <w:t>viabilitatea</w:t>
            </w:r>
            <w:r>
              <w:rPr>
                <w:spacing w:val="-3"/>
                <w:sz w:val="20"/>
              </w:rPr>
              <w:t xml:space="preserve"> </w:t>
            </w:r>
            <w:r>
              <w:rPr>
                <w:b/>
                <w:sz w:val="20"/>
              </w:rPr>
              <w:t>economico-financiare</w:t>
            </w:r>
            <w:r>
              <w:rPr>
                <w:b/>
                <w:spacing w:val="-5"/>
                <w:sz w:val="20"/>
              </w:rPr>
              <w:t xml:space="preserve"> </w:t>
            </w:r>
            <w:r>
              <w:rPr>
                <w:b/>
                <w:sz w:val="20"/>
              </w:rPr>
              <w:t>a</w:t>
            </w:r>
            <w:r>
              <w:rPr>
                <w:b/>
                <w:spacing w:val="-1"/>
                <w:sz w:val="20"/>
              </w:rPr>
              <w:t xml:space="preserve"> </w:t>
            </w:r>
            <w:r>
              <w:rPr>
                <w:b/>
                <w:sz w:val="20"/>
              </w:rPr>
              <w:t>proiectului.</w:t>
            </w:r>
          </w:p>
          <w:p w14:paraId="25EAE6E9" w14:textId="77777777" w:rsidR="00BD35D5" w:rsidRDefault="00000000">
            <w:pPr>
              <w:pStyle w:val="TableParagraph"/>
              <w:numPr>
                <w:ilvl w:val="0"/>
                <w:numId w:val="28"/>
              </w:numPr>
              <w:tabs>
                <w:tab w:val="left" w:pos="207"/>
              </w:tabs>
              <w:spacing w:line="231" w:lineRule="exact"/>
              <w:ind w:left="206" w:hanging="136"/>
              <w:rPr>
                <w:sz w:val="20"/>
              </w:rPr>
            </w:pPr>
            <w:r>
              <w:rPr>
                <w:b/>
                <w:sz w:val="20"/>
              </w:rPr>
              <w:t>doc.2</w:t>
            </w:r>
            <w:r>
              <w:rPr>
                <w:sz w:val="20"/>
              </w:rPr>
              <w:t>-Situatii</w:t>
            </w:r>
            <w:r>
              <w:rPr>
                <w:spacing w:val="-7"/>
                <w:sz w:val="20"/>
              </w:rPr>
              <w:t xml:space="preserve"> </w:t>
            </w:r>
            <w:r>
              <w:rPr>
                <w:sz w:val="20"/>
              </w:rPr>
              <w:t>financiare</w:t>
            </w:r>
          </w:p>
          <w:p w14:paraId="3FA92CA5" w14:textId="77777777" w:rsidR="00BD35D5" w:rsidRDefault="00000000">
            <w:pPr>
              <w:pStyle w:val="TableParagraph"/>
              <w:numPr>
                <w:ilvl w:val="0"/>
                <w:numId w:val="28"/>
              </w:numPr>
              <w:tabs>
                <w:tab w:val="left" w:pos="207"/>
              </w:tabs>
              <w:spacing w:line="278" w:lineRule="auto"/>
              <w:ind w:right="109" w:firstLine="0"/>
              <w:rPr>
                <w:sz w:val="20"/>
              </w:rPr>
            </w:pPr>
            <w:r>
              <w:rPr>
                <w:b/>
                <w:sz w:val="20"/>
              </w:rPr>
              <w:t xml:space="preserve">matricea </w:t>
            </w:r>
            <w:r>
              <w:rPr>
                <w:sz w:val="20"/>
              </w:rPr>
              <w:t>de verificare a viabilitatii economico-financiare a</w:t>
            </w:r>
            <w:r>
              <w:rPr>
                <w:spacing w:val="-58"/>
                <w:sz w:val="20"/>
              </w:rPr>
              <w:t xml:space="preserve"> </w:t>
            </w:r>
            <w:r>
              <w:rPr>
                <w:sz w:val="20"/>
              </w:rPr>
              <w:t>proiectului</w:t>
            </w:r>
            <w:r>
              <w:rPr>
                <w:spacing w:val="1"/>
                <w:sz w:val="20"/>
              </w:rPr>
              <w:t xml:space="preserve"> </w:t>
            </w:r>
            <w:r>
              <w:rPr>
                <w:sz w:val="20"/>
              </w:rPr>
              <w:t>utilizata pentru</w:t>
            </w:r>
            <w:r>
              <w:rPr>
                <w:spacing w:val="-3"/>
                <w:sz w:val="20"/>
              </w:rPr>
              <w:t xml:space="preserve"> </w:t>
            </w:r>
            <w:r>
              <w:rPr>
                <w:sz w:val="20"/>
              </w:rPr>
              <w:t>Măsura M2/6A</w:t>
            </w:r>
          </w:p>
          <w:p w14:paraId="58229207" w14:textId="77777777" w:rsidR="00BD35D5" w:rsidRDefault="00000000">
            <w:pPr>
              <w:pStyle w:val="TableParagraph"/>
              <w:spacing w:line="226" w:lineRule="exact"/>
              <w:ind w:left="71"/>
              <w:rPr>
                <w:sz w:val="20"/>
              </w:rPr>
            </w:pPr>
            <w:r>
              <w:rPr>
                <w:sz w:val="20"/>
              </w:rPr>
              <w:t>-se vor</w:t>
            </w:r>
            <w:r>
              <w:rPr>
                <w:spacing w:val="-6"/>
                <w:sz w:val="20"/>
              </w:rPr>
              <w:t xml:space="preserve"> </w:t>
            </w:r>
            <w:r>
              <w:rPr>
                <w:sz w:val="20"/>
              </w:rPr>
              <w:t>verifica</w:t>
            </w:r>
            <w:r>
              <w:rPr>
                <w:spacing w:val="-5"/>
                <w:sz w:val="20"/>
              </w:rPr>
              <w:t xml:space="preserve"> </w:t>
            </w:r>
            <w:r>
              <w:rPr>
                <w:sz w:val="20"/>
              </w:rPr>
              <w:t>cumulat</w:t>
            </w:r>
            <w:r>
              <w:rPr>
                <w:spacing w:val="-3"/>
                <w:sz w:val="20"/>
              </w:rPr>
              <w:t xml:space="preserve"> </w:t>
            </w:r>
            <w:r>
              <w:rPr>
                <w:sz w:val="20"/>
              </w:rPr>
              <w:t>cele</w:t>
            </w:r>
            <w:r>
              <w:rPr>
                <w:spacing w:val="-4"/>
                <w:sz w:val="20"/>
              </w:rPr>
              <w:t xml:space="preserve"> </w:t>
            </w:r>
            <w:r>
              <w:rPr>
                <w:sz w:val="20"/>
              </w:rPr>
              <w:t>doua</w:t>
            </w:r>
            <w:r>
              <w:rPr>
                <w:spacing w:val="-4"/>
                <w:sz w:val="20"/>
              </w:rPr>
              <w:t xml:space="preserve"> </w:t>
            </w:r>
            <w:r>
              <w:rPr>
                <w:sz w:val="20"/>
              </w:rPr>
              <w:t>conditii;</w:t>
            </w:r>
          </w:p>
          <w:p w14:paraId="4148F973" w14:textId="77777777" w:rsidR="00BD35D5" w:rsidRDefault="00BD35D5">
            <w:pPr>
              <w:pStyle w:val="TableParagraph"/>
              <w:spacing w:before="7"/>
              <w:rPr>
                <w:b/>
                <w:sz w:val="19"/>
              </w:rPr>
            </w:pPr>
          </w:p>
          <w:p w14:paraId="279681A0" w14:textId="77777777" w:rsidR="00BD35D5" w:rsidRDefault="00000000">
            <w:pPr>
              <w:pStyle w:val="TableParagraph"/>
              <w:ind w:left="71"/>
              <w:jc w:val="both"/>
              <w:rPr>
                <w:sz w:val="20"/>
              </w:rPr>
            </w:pPr>
            <w:r>
              <w:rPr>
                <w:sz w:val="20"/>
              </w:rPr>
              <w:t>Expertul</w:t>
            </w:r>
            <w:r>
              <w:rPr>
                <w:spacing w:val="-7"/>
                <w:sz w:val="20"/>
              </w:rPr>
              <w:t xml:space="preserve"> </w:t>
            </w:r>
            <w:r>
              <w:rPr>
                <w:sz w:val="20"/>
              </w:rPr>
              <w:t>verifică dacă:</w:t>
            </w:r>
          </w:p>
          <w:p w14:paraId="53F7B097" w14:textId="77777777" w:rsidR="00BD35D5" w:rsidRDefault="00000000">
            <w:pPr>
              <w:pStyle w:val="TableParagraph"/>
              <w:spacing w:before="4"/>
              <w:ind w:left="143" w:right="55"/>
              <w:jc w:val="both"/>
              <w:rPr>
                <w:sz w:val="20"/>
              </w:rPr>
            </w:pPr>
            <w:r>
              <w:rPr>
                <w:b/>
                <w:sz w:val="20"/>
              </w:rPr>
              <w:t xml:space="preserve">2. </w:t>
            </w:r>
            <w:r>
              <w:rPr>
                <w:sz w:val="20"/>
              </w:rPr>
              <w:t>Rezultatul</w:t>
            </w:r>
            <w:r>
              <w:rPr>
                <w:spacing w:val="1"/>
                <w:sz w:val="20"/>
              </w:rPr>
              <w:t xml:space="preserve"> </w:t>
            </w:r>
            <w:r>
              <w:rPr>
                <w:sz w:val="20"/>
              </w:rPr>
              <w:t>din</w:t>
            </w:r>
            <w:r>
              <w:rPr>
                <w:spacing w:val="1"/>
                <w:sz w:val="20"/>
              </w:rPr>
              <w:t xml:space="preserve"> </w:t>
            </w:r>
            <w:r>
              <w:rPr>
                <w:sz w:val="20"/>
              </w:rPr>
              <w:t>exploatare</w:t>
            </w:r>
            <w:r>
              <w:rPr>
                <w:spacing w:val="1"/>
                <w:sz w:val="20"/>
              </w:rPr>
              <w:t xml:space="preserve"> </w:t>
            </w:r>
            <w:r>
              <w:rPr>
                <w:sz w:val="20"/>
              </w:rPr>
              <w:t>din</w:t>
            </w:r>
            <w:r>
              <w:rPr>
                <w:spacing w:val="1"/>
                <w:sz w:val="20"/>
              </w:rPr>
              <w:t xml:space="preserve"> </w:t>
            </w:r>
            <w:r>
              <w:rPr>
                <w:sz w:val="20"/>
              </w:rPr>
              <w:t>situatiile</w:t>
            </w:r>
            <w:r>
              <w:rPr>
                <w:spacing w:val="61"/>
                <w:sz w:val="20"/>
              </w:rPr>
              <w:t xml:space="preserve"> </w:t>
            </w:r>
            <w:r>
              <w:rPr>
                <w:sz w:val="20"/>
              </w:rPr>
              <w:t>financiare</w:t>
            </w:r>
            <w:r>
              <w:rPr>
                <w:spacing w:val="1"/>
                <w:sz w:val="20"/>
              </w:rPr>
              <w:t xml:space="preserve"> </w:t>
            </w:r>
            <w:r>
              <w:rPr>
                <w:sz w:val="20"/>
              </w:rPr>
              <w:t>(bilanţul</w:t>
            </w:r>
            <w:r>
              <w:rPr>
                <w:spacing w:val="1"/>
                <w:sz w:val="20"/>
              </w:rPr>
              <w:t xml:space="preserve"> </w:t>
            </w:r>
            <w:r>
              <w:rPr>
                <w:sz w:val="20"/>
              </w:rPr>
              <w:t>- formularul 10, contul de profit și pierdere</w:t>
            </w:r>
            <w:r>
              <w:rPr>
                <w:spacing w:val="1"/>
                <w:sz w:val="20"/>
              </w:rPr>
              <w:t xml:space="preserve"> </w:t>
            </w:r>
            <w:r>
              <w:rPr>
                <w:sz w:val="20"/>
              </w:rPr>
              <w:t>-</w:t>
            </w:r>
            <w:r>
              <w:rPr>
                <w:spacing w:val="1"/>
                <w:sz w:val="20"/>
              </w:rPr>
              <w:t xml:space="preserve"> </w:t>
            </w:r>
            <w:r>
              <w:rPr>
                <w:sz w:val="20"/>
              </w:rPr>
              <w:t>formularul 20) precedent anului depunerii proiectului să fie</w:t>
            </w:r>
            <w:r>
              <w:rPr>
                <w:spacing w:val="1"/>
                <w:sz w:val="20"/>
              </w:rPr>
              <w:t xml:space="preserve"> </w:t>
            </w:r>
            <w:r>
              <w:rPr>
                <w:sz w:val="20"/>
              </w:rPr>
              <w:t>pozitiv (inclusiv 0) sau veniturile sa fie cel puţin egale cu</w:t>
            </w:r>
            <w:r>
              <w:rPr>
                <w:spacing w:val="1"/>
                <w:sz w:val="20"/>
              </w:rPr>
              <w:t xml:space="preserve"> </w:t>
            </w:r>
            <w:r>
              <w:rPr>
                <w:sz w:val="20"/>
              </w:rPr>
              <w:t>cheltuielile</w:t>
            </w:r>
            <w:r>
              <w:rPr>
                <w:spacing w:val="1"/>
                <w:sz w:val="20"/>
              </w:rPr>
              <w:t xml:space="preserve"> </w:t>
            </w:r>
            <w:r>
              <w:rPr>
                <w:sz w:val="20"/>
              </w:rPr>
              <w:t>în</w:t>
            </w:r>
            <w:r>
              <w:rPr>
                <w:spacing w:val="1"/>
                <w:sz w:val="20"/>
              </w:rPr>
              <w:t xml:space="preserve"> </w:t>
            </w:r>
            <w:r>
              <w:rPr>
                <w:sz w:val="20"/>
              </w:rPr>
              <w:t>cazul</w:t>
            </w:r>
            <w:r>
              <w:rPr>
                <w:spacing w:val="1"/>
                <w:sz w:val="20"/>
              </w:rPr>
              <w:t xml:space="preserve"> </w:t>
            </w:r>
            <w:r>
              <w:rPr>
                <w:sz w:val="20"/>
              </w:rPr>
              <w:t>persoanelor</w:t>
            </w:r>
            <w:r>
              <w:rPr>
                <w:spacing w:val="1"/>
                <w:sz w:val="20"/>
              </w:rPr>
              <w:t xml:space="preserve"> </w:t>
            </w:r>
            <w:r>
              <w:rPr>
                <w:sz w:val="20"/>
              </w:rPr>
              <w:t>fizice</w:t>
            </w:r>
            <w:r>
              <w:rPr>
                <w:spacing w:val="1"/>
                <w:sz w:val="20"/>
              </w:rPr>
              <w:t xml:space="preserve"> </w:t>
            </w:r>
            <w:r>
              <w:rPr>
                <w:sz w:val="20"/>
              </w:rPr>
              <w:t>autorizate,</w:t>
            </w:r>
            <w:r>
              <w:rPr>
                <w:spacing w:val="1"/>
                <w:sz w:val="20"/>
              </w:rPr>
              <w:t xml:space="preserve"> </w:t>
            </w:r>
            <w:r>
              <w:rPr>
                <w:sz w:val="20"/>
              </w:rPr>
              <w:t>întreprinderilor individuale şi întreprinderilor familiale</w:t>
            </w:r>
            <w:r>
              <w:rPr>
                <w:i/>
                <w:sz w:val="20"/>
              </w:rPr>
              <w:t xml:space="preserve">, </w:t>
            </w:r>
            <w:r>
              <w:rPr>
                <w:sz w:val="20"/>
              </w:rPr>
              <w:t>din</w:t>
            </w:r>
            <w:r>
              <w:rPr>
                <w:spacing w:val="1"/>
                <w:sz w:val="20"/>
              </w:rPr>
              <w:t xml:space="preserve"> </w:t>
            </w:r>
            <w:r>
              <w:rPr>
                <w:sz w:val="20"/>
              </w:rPr>
              <w:t>Declaraţia</w:t>
            </w:r>
            <w:r>
              <w:rPr>
                <w:spacing w:val="1"/>
                <w:sz w:val="20"/>
              </w:rPr>
              <w:t xml:space="preserve"> </w:t>
            </w:r>
            <w:r>
              <w:rPr>
                <w:sz w:val="20"/>
              </w:rPr>
              <w:t>privind</w:t>
            </w:r>
            <w:r>
              <w:rPr>
                <w:spacing w:val="1"/>
                <w:sz w:val="20"/>
              </w:rPr>
              <w:t xml:space="preserve"> </w:t>
            </w:r>
            <w:r>
              <w:rPr>
                <w:sz w:val="20"/>
              </w:rPr>
              <w:t>veniturile</w:t>
            </w:r>
            <w:r>
              <w:rPr>
                <w:spacing w:val="1"/>
                <w:sz w:val="20"/>
              </w:rPr>
              <w:t xml:space="preserve"> </w:t>
            </w:r>
            <w:r>
              <w:rPr>
                <w:sz w:val="20"/>
              </w:rPr>
              <w:t>realizate</w:t>
            </w:r>
            <w:r>
              <w:rPr>
                <w:spacing w:val="61"/>
                <w:sz w:val="20"/>
              </w:rPr>
              <w:t xml:space="preserve"> </w:t>
            </w:r>
            <w:r>
              <w:rPr>
                <w:sz w:val="20"/>
              </w:rPr>
              <w:t>(formularul</w:t>
            </w:r>
            <w:r>
              <w:rPr>
                <w:spacing w:val="61"/>
                <w:sz w:val="20"/>
              </w:rPr>
              <w:t xml:space="preserve"> </w:t>
            </w:r>
            <w:r>
              <w:rPr>
                <w:sz w:val="20"/>
              </w:rPr>
              <w:t>200</w:t>
            </w:r>
            <w:r>
              <w:rPr>
                <w:spacing w:val="1"/>
                <w:sz w:val="20"/>
              </w:rPr>
              <w:t xml:space="preserve"> </w:t>
            </w:r>
            <w:r>
              <w:rPr>
                <w:sz w:val="20"/>
              </w:rPr>
              <w:t>insotit</w:t>
            </w:r>
            <w:r>
              <w:rPr>
                <w:spacing w:val="-2"/>
                <w:sz w:val="20"/>
              </w:rPr>
              <w:t xml:space="preserve"> </w:t>
            </w:r>
            <w:r>
              <w:rPr>
                <w:sz w:val="20"/>
              </w:rPr>
              <w:t>de</w:t>
            </w:r>
            <w:r>
              <w:rPr>
                <w:spacing w:val="-3"/>
                <w:sz w:val="20"/>
              </w:rPr>
              <w:t xml:space="preserve"> </w:t>
            </w:r>
            <w:r>
              <w:rPr>
                <w:sz w:val="20"/>
              </w:rPr>
              <w:t>Anexele</w:t>
            </w:r>
            <w:r>
              <w:rPr>
                <w:spacing w:val="4"/>
                <w:sz w:val="20"/>
              </w:rPr>
              <w:t xml:space="preserve"> </w:t>
            </w:r>
            <w:r>
              <w:rPr>
                <w:sz w:val="20"/>
              </w:rPr>
              <w:t>la Formular).</w:t>
            </w:r>
          </w:p>
          <w:p w14:paraId="603E660C" w14:textId="77777777" w:rsidR="00BD35D5" w:rsidRDefault="00BD35D5">
            <w:pPr>
              <w:pStyle w:val="TableParagraph"/>
              <w:spacing w:before="10"/>
              <w:rPr>
                <w:b/>
                <w:sz w:val="19"/>
              </w:rPr>
            </w:pPr>
          </w:p>
          <w:p w14:paraId="54DDC85A" w14:textId="77777777" w:rsidR="00BD35D5" w:rsidRDefault="00000000">
            <w:pPr>
              <w:pStyle w:val="TableParagraph"/>
              <w:ind w:left="71" w:right="58"/>
              <w:jc w:val="both"/>
              <w:rPr>
                <w:sz w:val="20"/>
              </w:rPr>
            </w:pPr>
            <w:r>
              <w:rPr>
                <w:sz w:val="20"/>
              </w:rPr>
              <w:t xml:space="preserve">Nu se va lua in calcul </w:t>
            </w:r>
            <w:r>
              <w:rPr>
                <w:b/>
                <w:sz w:val="20"/>
              </w:rPr>
              <w:t xml:space="preserve">anul infiintarii </w:t>
            </w:r>
            <w:r>
              <w:rPr>
                <w:sz w:val="20"/>
              </w:rPr>
              <w:t>in care rezultatul poate</w:t>
            </w:r>
            <w:r>
              <w:rPr>
                <w:spacing w:val="-58"/>
                <w:sz w:val="20"/>
              </w:rPr>
              <w:t xml:space="preserve"> </w:t>
            </w:r>
            <w:r>
              <w:rPr>
                <w:sz w:val="20"/>
              </w:rPr>
              <w:t>fi</w:t>
            </w:r>
            <w:r>
              <w:rPr>
                <w:spacing w:val="1"/>
                <w:sz w:val="20"/>
              </w:rPr>
              <w:t xml:space="preserve"> </w:t>
            </w:r>
            <w:r>
              <w:rPr>
                <w:sz w:val="20"/>
              </w:rPr>
              <w:t>negativ,</w:t>
            </w:r>
            <w:r>
              <w:rPr>
                <w:spacing w:val="1"/>
                <w:sz w:val="20"/>
              </w:rPr>
              <w:t xml:space="preserve"> </w:t>
            </w:r>
            <w:r>
              <w:rPr>
                <w:sz w:val="20"/>
              </w:rPr>
              <w:t>situatie</w:t>
            </w:r>
            <w:r>
              <w:rPr>
                <w:spacing w:val="1"/>
                <w:sz w:val="20"/>
              </w:rPr>
              <w:t xml:space="preserve"> </w:t>
            </w:r>
            <w:r>
              <w:rPr>
                <w:sz w:val="20"/>
              </w:rPr>
              <w:t>in</w:t>
            </w:r>
            <w:r>
              <w:rPr>
                <w:spacing w:val="1"/>
                <w:sz w:val="20"/>
              </w:rPr>
              <w:t xml:space="preserve"> </w:t>
            </w:r>
            <w:r>
              <w:rPr>
                <w:sz w:val="20"/>
              </w:rPr>
              <w:t>care</w:t>
            </w:r>
            <w:r>
              <w:rPr>
                <w:spacing w:val="1"/>
                <w:sz w:val="20"/>
              </w:rPr>
              <w:t xml:space="preserve"> </w:t>
            </w:r>
            <w:r>
              <w:rPr>
                <w:sz w:val="20"/>
              </w:rPr>
              <w:t>conditia</w:t>
            </w:r>
            <w:r>
              <w:rPr>
                <w:spacing w:val="1"/>
                <w:sz w:val="20"/>
              </w:rPr>
              <w:t xml:space="preserve"> </w:t>
            </w:r>
            <w:r>
              <w:rPr>
                <w:sz w:val="20"/>
              </w:rPr>
              <w:t>pentru</w:t>
            </w:r>
            <w:r>
              <w:rPr>
                <w:spacing w:val="1"/>
                <w:sz w:val="20"/>
              </w:rPr>
              <w:t xml:space="preserve"> </w:t>
            </w:r>
            <w:r>
              <w:rPr>
                <w:sz w:val="20"/>
              </w:rPr>
              <w:t>verificarea</w:t>
            </w:r>
            <w:r>
              <w:rPr>
                <w:spacing w:val="1"/>
                <w:sz w:val="20"/>
              </w:rPr>
              <w:t xml:space="preserve"> </w:t>
            </w:r>
            <w:r>
              <w:rPr>
                <w:sz w:val="20"/>
              </w:rPr>
              <w:t>rezultatului</w:t>
            </w:r>
            <w:r>
              <w:rPr>
                <w:spacing w:val="-4"/>
                <w:sz w:val="20"/>
              </w:rPr>
              <w:t xml:space="preserve"> </w:t>
            </w:r>
            <w:r>
              <w:rPr>
                <w:sz w:val="20"/>
              </w:rPr>
              <w:t>financiar</w:t>
            </w:r>
            <w:r>
              <w:rPr>
                <w:spacing w:val="1"/>
                <w:sz w:val="20"/>
              </w:rPr>
              <w:t xml:space="preserve"> </w:t>
            </w:r>
            <w:r>
              <w:rPr>
                <w:sz w:val="20"/>
              </w:rPr>
              <w:t>se</w:t>
            </w:r>
            <w:r>
              <w:rPr>
                <w:spacing w:val="-3"/>
                <w:sz w:val="20"/>
              </w:rPr>
              <w:t xml:space="preserve"> </w:t>
            </w:r>
            <w:r>
              <w:rPr>
                <w:sz w:val="20"/>
              </w:rPr>
              <w:t>va</w:t>
            </w:r>
            <w:r>
              <w:rPr>
                <w:spacing w:val="-4"/>
                <w:sz w:val="20"/>
              </w:rPr>
              <w:t xml:space="preserve"> </w:t>
            </w:r>
            <w:r>
              <w:rPr>
                <w:sz w:val="20"/>
              </w:rPr>
              <w:t>considera indeplinita.</w:t>
            </w:r>
          </w:p>
          <w:p w14:paraId="5B5C1769" w14:textId="77777777" w:rsidR="00BD35D5" w:rsidRDefault="00000000">
            <w:pPr>
              <w:pStyle w:val="TableParagraph"/>
              <w:ind w:left="71" w:right="58"/>
              <w:jc w:val="both"/>
              <w:rPr>
                <w:b/>
                <w:sz w:val="20"/>
              </w:rPr>
            </w:pPr>
            <w:r>
              <w:rPr>
                <w:sz w:val="20"/>
              </w:rPr>
              <w:t>In cazul in care solicitantii au depus formularul 221, fiind o</w:t>
            </w:r>
            <w:r>
              <w:rPr>
                <w:spacing w:val="1"/>
                <w:sz w:val="20"/>
              </w:rPr>
              <w:t xml:space="preserve"> </w:t>
            </w:r>
            <w:r>
              <w:rPr>
                <w:sz w:val="20"/>
              </w:rPr>
              <w:t>activitate</w:t>
            </w:r>
            <w:r>
              <w:rPr>
                <w:spacing w:val="1"/>
                <w:sz w:val="20"/>
              </w:rPr>
              <w:t xml:space="preserve"> </w:t>
            </w:r>
            <w:r>
              <w:rPr>
                <w:sz w:val="20"/>
              </w:rPr>
              <w:t>impozitata,</w:t>
            </w:r>
            <w:r>
              <w:rPr>
                <w:spacing w:val="1"/>
                <w:sz w:val="20"/>
              </w:rPr>
              <w:t xml:space="preserve"> </w:t>
            </w:r>
            <w:r>
              <w:rPr>
                <w:sz w:val="20"/>
              </w:rPr>
              <w:t>se</w:t>
            </w:r>
            <w:r>
              <w:rPr>
                <w:spacing w:val="1"/>
                <w:sz w:val="20"/>
              </w:rPr>
              <w:t xml:space="preserve"> </w:t>
            </w:r>
            <w:r>
              <w:rPr>
                <w:sz w:val="20"/>
              </w:rPr>
              <w:t>considera</w:t>
            </w:r>
            <w:r>
              <w:rPr>
                <w:spacing w:val="1"/>
                <w:sz w:val="20"/>
              </w:rPr>
              <w:t xml:space="preserve"> </w:t>
            </w:r>
            <w:r>
              <w:rPr>
                <w:sz w:val="20"/>
              </w:rPr>
              <w:t>ca</w:t>
            </w:r>
            <w:r>
              <w:rPr>
                <w:spacing w:val="1"/>
                <w:sz w:val="20"/>
              </w:rPr>
              <w:t xml:space="preserve"> </w:t>
            </w:r>
            <w:r>
              <w:rPr>
                <w:sz w:val="20"/>
              </w:rPr>
              <w:t>aceasta</w:t>
            </w:r>
            <w:r>
              <w:rPr>
                <w:spacing w:val="1"/>
                <w:sz w:val="20"/>
              </w:rPr>
              <w:t xml:space="preserve"> </w:t>
            </w:r>
            <w:r>
              <w:rPr>
                <w:sz w:val="20"/>
              </w:rPr>
              <w:t>este</w:t>
            </w:r>
            <w:r>
              <w:rPr>
                <w:spacing w:val="1"/>
                <w:sz w:val="20"/>
              </w:rPr>
              <w:t xml:space="preserve"> </w:t>
            </w:r>
            <w:r>
              <w:rPr>
                <w:sz w:val="20"/>
              </w:rPr>
              <w:t>generatoare</w:t>
            </w:r>
            <w:r>
              <w:rPr>
                <w:spacing w:val="1"/>
                <w:sz w:val="20"/>
              </w:rPr>
              <w:t xml:space="preserve"> </w:t>
            </w:r>
            <w:r>
              <w:rPr>
                <w:sz w:val="20"/>
              </w:rPr>
              <w:t>de</w:t>
            </w:r>
            <w:r>
              <w:rPr>
                <w:spacing w:val="1"/>
                <w:sz w:val="20"/>
              </w:rPr>
              <w:t xml:space="preserve"> </w:t>
            </w:r>
            <w:r>
              <w:rPr>
                <w:sz w:val="20"/>
              </w:rPr>
              <w:t>venit.</w:t>
            </w:r>
            <w:r>
              <w:rPr>
                <w:spacing w:val="1"/>
                <w:sz w:val="20"/>
              </w:rPr>
              <w:t xml:space="preserve"> </w:t>
            </w:r>
            <w:r>
              <w:rPr>
                <w:b/>
                <w:sz w:val="20"/>
              </w:rPr>
              <w:t>Nu</w:t>
            </w:r>
            <w:r>
              <w:rPr>
                <w:b/>
                <w:spacing w:val="1"/>
                <w:sz w:val="20"/>
              </w:rPr>
              <w:t xml:space="preserve"> </w:t>
            </w:r>
            <w:r>
              <w:rPr>
                <w:b/>
                <w:sz w:val="20"/>
              </w:rPr>
              <w:t>este</w:t>
            </w:r>
            <w:r>
              <w:rPr>
                <w:b/>
                <w:spacing w:val="1"/>
                <w:sz w:val="20"/>
              </w:rPr>
              <w:t xml:space="preserve"> </w:t>
            </w:r>
            <w:r>
              <w:rPr>
                <w:b/>
                <w:sz w:val="20"/>
              </w:rPr>
              <w:t>cazul</w:t>
            </w:r>
            <w:r>
              <w:rPr>
                <w:b/>
                <w:spacing w:val="1"/>
                <w:sz w:val="20"/>
              </w:rPr>
              <w:t xml:space="preserve"> </w:t>
            </w:r>
            <w:r>
              <w:rPr>
                <w:b/>
                <w:sz w:val="20"/>
              </w:rPr>
              <w:t>sa</w:t>
            </w:r>
            <w:r>
              <w:rPr>
                <w:b/>
                <w:spacing w:val="1"/>
                <w:sz w:val="20"/>
              </w:rPr>
              <w:t xml:space="preserve"> </w:t>
            </w:r>
            <w:r>
              <w:rPr>
                <w:b/>
                <w:sz w:val="20"/>
              </w:rPr>
              <w:t>se</w:t>
            </w:r>
            <w:r>
              <w:rPr>
                <w:b/>
                <w:spacing w:val="1"/>
                <w:sz w:val="20"/>
              </w:rPr>
              <w:t xml:space="preserve"> </w:t>
            </w:r>
            <w:r>
              <w:rPr>
                <w:b/>
                <w:sz w:val="20"/>
              </w:rPr>
              <w:t>verifice</w:t>
            </w:r>
            <w:r>
              <w:rPr>
                <w:b/>
                <w:spacing w:val="1"/>
                <w:sz w:val="20"/>
              </w:rPr>
              <w:t xml:space="preserve"> </w:t>
            </w:r>
            <w:r>
              <w:rPr>
                <w:b/>
                <w:sz w:val="20"/>
              </w:rPr>
              <w:t>pierderile.</w:t>
            </w:r>
          </w:p>
          <w:p w14:paraId="76FAF481" w14:textId="77777777" w:rsidR="00BD35D5" w:rsidRDefault="00000000">
            <w:pPr>
              <w:pStyle w:val="TableParagraph"/>
              <w:spacing w:before="2"/>
              <w:ind w:left="71" w:right="56"/>
              <w:jc w:val="both"/>
              <w:rPr>
                <w:sz w:val="20"/>
              </w:rPr>
            </w:pPr>
            <w:r>
              <w:rPr>
                <w:b/>
                <w:sz w:val="20"/>
              </w:rPr>
              <w:t>Declaraţia</w:t>
            </w:r>
            <w:r>
              <w:rPr>
                <w:b/>
                <w:spacing w:val="1"/>
                <w:sz w:val="20"/>
              </w:rPr>
              <w:t xml:space="preserve"> </w:t>
            </w:r>
            <w:r>
              <w:rPr>
                <w:b/>
                <w:sz w:val="20"/>
              </w:rPr>
              <w:t>de</w:t>
            </w:r>
            <w:r>
              <w:rPr>
                <w:b/>
                <w:spacing w:val="1"/>
                <w:sz w:val="20"/>
              </w:rPr>
              <w:t xml:space="preserve"> </w:t>
            </w:r>
            <w:r>
              <w:rPr>
                <w:b/>
                <w:sz w:val="20"/>
              </w:rPr>
              <w:t>inactivitate</w:t>
            </w:r>
            <w:r>
              <w:rPr>
                <w:b/>
                <w:spacing w:val="1"/>
                <w:sz w:val="20"/>
              </w:rPr>
              <w:t xml:space="preserve"> </w:t>
            </w:r>
            <w:r>
              <w:rPr>
                <w:sz w:val="20"/>
              </w:rPr>
              <w:t>înregistrată</w:t>
            </w:r>
            <w:r>
              <w:rPr>
                <w:spacing w:val="1"/>
                <w:sz w:val="20"/>
              </w:rPr>
              <w:t xml:space="preserve"> </w:t>
            </w:r>
            <w:r>
              <w:rPr>
                <w:sz w:val="20"/>
              </w:rPr>
              <w:t>la</w:t>
            </w:r>
            <w:r>
              <w:rPr>
                <w:spacing w:val="1"/>
                <w:sz w:val="20"/>
              </w:rPr>
              <w:t xml:space="preserve"> </w:t>
            </w:r>
            <w:r>
              <w:rPr>
                <w:sz w:val="20"/>
              </w:rPr>
              <w:t>Administraţia</w:t>
            </w:r>
            <w:r>
              <w:rPr>
                <w:spacing w:val="1"/>
                <w:sz w:val="20"/>
              </w:rPr>
              <w:t xml:space="preserve"> </w:t>
            </w:r>
            <w:r>
              <w:rPr>
                <w:sz w:val="20"/>
              </w:rPr>
              <w:t>Financiară,</w:t>
            </w:r>
            <w:r>
              <w:rPr>
                <w:spacing w:val="1"/>
                <w:sz w:val="20"/>
              </w:rPr>
              <w:t xml:space="preserve"> </w:t>
            </w:r>
            <w:r>
              <w:rPr>
                <w:sz w:val="20"/>
              </w:rPr>
              <w:t>în</w:t>
            </w:r>
            <w:r>
              <w:rPr>
                <w:spacing w:val="1"/>
                <w:sz w:val="20"/>
              </w:rPr>
              <w:t xml:space="preserve"> </w:t>
            </w:r>
            <w:r>
              <w:rPr>
                <w:sz w:val="20"/>
              </w:rPr>
              <w:t>cazul</w:t>
            </w:r>
            <w:r>
              <w:rPr>
                <w:spacing w:val="1"/>
                <w:sz w:val="20"/>
              </w:rPr>
              <w:t xml:space="preserve"> </w:t>
            </w:r>
            <w:r>
              <w:rPr>
                <w:sz w:val="20"/>
              </w:rPr>
              <w:t>solicitanţilor</w:t>
            </w:r>
            <w:r>
              <w:rPr>
                <w:spacing w:val="1"/>
                <w:sz w:val="20"/>
              </w:rPr>
              <w:t xml:space="preserve"> </w:t>
            </w:r>
            <w:r>
              <w:rPr>
                <w:sz w:val="20"/>
              </w:rPr>
              <w:t>care</w:t>
            </w:r>
            <w:r>
              <w:rPr>
                <w:spacing w:val="1"/>
                <w:sz w:val="20"/>
              </w:rPr>
              <w:t xml:space="preserve"> </w:t>
            </w:r>
            <w:r>
              <w:rPr>
                <w:sz w:val="20"/>
              </w:rPr>
              <w:t>nu</w:t>
            </w:r>
            <w:r>
              <w:rPr>
                <w:spacing w:val="1"/>
                <w:sz w:val="20"/>
              </w:rPr>
              <w:t xml:space="preserve"> </w:t>
            </w:r>
            <w:r>
              <w:rPr>
                <w:sz w:val="20"/>
              </w:rPr>
              <w:t>au</w:t>
            </w:r>
            <w:r>
              <w:rPr>
                <w:spacing w:val="1"/>
                <w:sz w:val="20"/>
              </w:rPr>
              <w:t xml:space="preserve"> </w:t>
            </w:r>
            <w:r>
              <w:rPr>
                <w:sz w:val="20"/>
              </w:rPr>
              <w:t>desfăşurat</w:t>
            </w:r>
            <w:r>
              <w:rPr>
                <w:spacing w:val="1"/>
                <w:sz w:val="20"/>
              </w:rPr>
              <w:t xml:space="preserve"> </w:t>
            </w:r>
            <w:r>
              <w:rPr>
                <w:sz w:val="20"/>
              </w:rPr>
              <w:t>activitate</w:t>
            </w:r>
            <w:r>
              <w:rPr>
                <w:spacing w:val="-4"/>
                <w:sz w:val="20"/>
              </w:rPr>
              <w:t xml:space="preserve"> </w:t>
            </w:r>
            <w:r>
              <w:rPr>
                <w:sz w:val="20"/>
              </w:rPr>
              <w:t>anterior</w:t>
            </w:r>
            <w:r>
              <w:rPr>
                <w:spacing w:val="-5"/>
                <w:sz w:val="20"/>
              </w:rPr>
              <w:t xml:space="preserve"> </w:t>
            </w:r>
            <w:r>
              <w:rPr>
                <w:sz w:val="20"/>
              </w:rPr>
              <w:t>depunerii</w:t>
            </w:r>
            <w:r>
              <w:rPr>
                <w:spacing w:val="-3"/>
                <w:sz w:val="20"/>
              </w:rPr>
              <w:t xml:space="preserve"> </w:t>
            </w:r>
            <w:r>
              <w:rPr>
                <w:sz w:val="20"/>
              </w:rPr>
              <w:t>proiectului.</w:t>
            </w:r>
          </w:p>
          <w:p w14:paraId="1482DF25" w14:textId="77777777" w:rsidR="00BD35D5" w:rsidRDefault="00BD35D5">
            <w:pPr>
              <w:pStyle w:val="TableParagraph"/>
              <w:spacing w:before="9"/>
              <w:rPr>
                <w:b/>
                <w:sz w:val="19"/>
              </w:rPr>
            </w:pPr>
          </w:p>
          <w:p w14:paraId="7BB73FAA" w14:textId="77777777" w:rsidR="00BD35D5" w:rsidRDefault="00000000">
            <w:pPr>
              <w:pStyle w:val="TableParagraph"/>
              <w:spacing w:line="242" w:lineRule="auto"/>
              <w:ind w:left="71"/>
              <w:rPr>
                <w:b/>
                <w:sz w:val="20"/>
              </w:rPr>
            </w:pPr>
            <w:r>
              <w:rPr>
                <w:b/>
                <w:sz w:val="20"/>
              </w:rPr>
              <w:t>1.</w:t>
            </w:r>
            <w:r>
              <w:rPr>
                <w:b/>
                <w:spacing w:val="9"/>
                <w:sz w:val="20"/>
              </w:rPr>
              <w:t xml:space="preserve"> </w:t>
            </w:r>
            <w:r>
              <w:rPr>
                <w:b/>
                <w:sz w:val="20"/>
              </w:rPr>
              <w:t>Studiul</w:t>
            </w:r>
            <w:r>
              <w:rPr>
                <w:b/>
                <w:spacing w:val="8"/>
                <w:sz w:val="20"/>
              </w:rPr>
              <w:t xml:space="preserve"> </w:t>
            </w:r>
            <w:r>
              <w:rPr>
                <w:b/>
                <w:sz w:val="20"/>
              </w:rPr>
              <w:t>de</w:t>
            </w:r>
            <w:r>
              <w:rPr>
                <w:b/>
                <w:spacing w:val="9"/>
                <w:sz w:val="20"/>
              </w:rPr>
              <w:t xml:space="preserve"> </w:t>
            </w:r>
            <w:r>
              <w:rPr>
                <w:b/>
                <w:sz w:val="20"/>
              </w:rPr>
              <w:t>fezabilitate</w:t>
            </w:r>
            <w:r>
              <w:rPr>
                <w:b/>
                <w:spacing w:val="12"/>
                <w:sz w:val="20"/>
              </w:rPr>
              <w:t xml:space="preserve"> </w:t>
            </w:r>
            <w:r>
              <w:rPr>
                <w:b/>
                <w:sz w:val="20"/>
              </w:rPr>
              <w:t>-</w:t>
            </w:r>
            <w:r>
              <w:rPr>
                <w:b/>
                <w:spacing w:val="14"/>
                <w:sz w:val="20"/>
              </w:rPr>
              <w:t xml:space="preserve"> </w:t>
            </w:r>
            <w:r>
              <w:rPr>
                <w:b/>
                <w:sz w:val="20"/>
              </w:rPr>
              <w:t>privind</w:t>
            </w:r>
            <w:r>
              <w:rPr>
                <w:b/>
                <w:spacing w:val="13"/>
                <w:sz w:val="20"/>
              </w:rPr>
              <w:t xml:space="preserve"> </w:t>
            </w:r>
            <w:r>
              <w:rPr>
                <w:b/>
                <w:sz w:val="20"/>
              </w:rPr>
              <w:t>viabilitatea</w:t>
            </w:r>
            <w:r>
              <w:rPr>
                <w:b/>
                <w:spacing w:val="10"/>
                <w:sz w:val="20"/>
              </w:rPr>
              <w:t xml:space="preserve"> </w:t>
            </w:r>
            <w:r>
              <w:rPr>
                <w:b/>
                <w:sz w:val="20"/>
              </w:rPr>
              <w:t>economico-</w:t>
            </w:r>
            <w:r>
              <w:rPr>
                <w:b/>
                <w:spacing w:val="-57"/>
                <w:sz w:val="20"/>
              </w:rPr>
              <w:t xml:space="preserve"> </w:t>
            </w:r>
            <w:r>
              <w:rPr>
                <w:b/>
                <w:sz w:val="20"/>
              </w:rPr>
              <w:t>financiare</w:t>
            </w:r>
            <w:r>
              <w:rPr>
                <w:b/>
                <w:spacing w:val="-5"/>
                <w:sz w:val="20"/>
              </w:rPr>
              <w:t xml:space="preserve"> </w:t>
            </w:r>
            <w:r>
              <w:rPr>
                <w:b/>
                <w:sz w:val="20"/>
              </w:rPr>
              <w:t>a proiectului.</w:t>
            </w:r>
          </w:p>
          <w:p w14:paraId="401269EC" w14:textId="77777777" w:rsidR="00BD35D5" w:rsidRDefault="00000000">
            <w:pPr>
              <w:pStyle w:val="TableParagraph"/>
              <w:spacing w:line="237" w:lineRule="auto"/>
              <w:ind w:left="71"/>
              <w:rPr>
                <w:sz w:val="20"/>
              </w:rPr>
            </w:pPr>
            <w:r>
              <w:rPr>
                <w:b/>
                <w:sz w:val="20"/>
              </w:rPr>
              <w:t>Se</w:t>
            </w:r>
            <w:r>
              <w:rPr>
                <w:b/>
                <w:spacing w:val="10"/>
                <w:sz w:val="20"/>
              </w:rPr>
              <w:t xml:space="preserve"> </w:t>
            </w:r>
            <w:r>
              <w:rPr>
                <w:b/>
                <w:sz w:val="20"/>
              </w:rPr>
              <w:t>verifica</w:t>
            </w:r>
            <w:r>
              <w:rPr>
                <w:b/>
                <w:spacing w:val="10"/>
                <w:sz w:val="20"/>
              </w:rPr>
              <w:t xml:space="preserve"> </w:t>
            </w:r>
            <w:r>
              <w:rPr>
                <w:sz w:val="20"/>
              </w:rPr>
              <w:t>indicatorii</w:t>
            </w:r>
            <w:r>
              <w:rPr>
                <w:spacing w:val="7"/>
                <w:sz w:val="20"/>
              </w:rPr>
              <w:t xml:space="preserve"> </w:t>
            </w:r>
            <w:r>
              <w:rPr>
                <w:sz w:val="20"/>
              </w:rPr>
              <w:t>economico-financiari</w:t>
            </w:r>
            <w:r>
              <w:rPr>
                <w:spacing w:val="7"/>
                <w:sz w:val="20"/>
              </w:rPr>
              <w:t xml:space="preserve"> </w:t>
            </w:r>
            <w:r>
              <w:rPr>
                <w:sz w:val="20"/>
              </w:rPr>
              <w:t>din</w:t>
            </w:r>
            <w:r>
              <w:rPr>
                <w:spacing w:val="2"/>
                <w:sz w:val="20"/>
              </w:rPr>
              <w:t xml:space="preserve"> </w:t>
            </w:r>
            <w:r>
              <w:rPr>
                <w:sz w:val="20"/>
              </w:rPr>
              <w:t>cadrul</w:t>
            </w:r>
            <w:r>
              <w:rPr>
                <w:spacing w:val="-58"/>
                <w:sz w:val="20"/>
              </w:rPr>
              <w:t xml:space="preserve"> </w:t>
            </w:r>
            <w:r>
              <w:rPr>
                <w:sz w:val="20"/>
              </w:rPr>
              <w:t>secţiunii</w:t>
            </w:r>
            <w:r>
              <w:rPr>
                <w:spacing w:val="18"/>
                <w:sz w:val="20"/>
              </w:rPr>
              <w:t xml:space="preserve"> </w:t>
            </w:r>
            <w:r>
              <w:rPr>
                <w:sz w:val="20"/>
              </w:rPr>
              <w:t>economice</w:t>
            </w:r>
            <w:r>
              <w:rPr>
                <w:spacing w:val="23"/>
                <w:sz w:val="20"/>
              </w:rPr>
              <w:t xml:space="preserve"> </w:t>
            </w:r>
            <w:r>
              <w:rPr>
                <w:sz w:val="20"/>
              </w:rPr>
              <w:t>să</w:t>
            </w:r>
            <w:r>
              <w:rPr>
                <w:spacing w:val="19"/>
                <w:sz w:val="20"/>
              </w:rPr>
              <w:t xml:space="preserve"> </w:t>
            </w:r>
            <w:r>
              <w:rPr>
                <w:sz w:val="20"/>
              </w:rPr>
              <w:t>se</w:t>
            </w:r>
            <w:r>
              <w:rPr>
                <w:spacing w:val="18"/>
                <w:sz w:val="20"/>
              </w:rPr>
              <w:t xml:space="preserve"> </w:t>
            </w:r>
            <w:r>
              <w:rPr>
                <w:sz w:val="20"/>
              </w:rPr>
              <w:t>încadreze</w:t>
            </w:r>
            <w:r>
              <w:rPr>
                <w:spacing w:val="23"/>
                <w:sz w:val="20"/>
              </w:rPr>
              <w:t xml:space="preserve"> </w:t>
            </w:r>
            <w:r>
              <w:rPr>
                <w:sz w:val="20"/>
              </w:rPr>
              <w:t>în</w:t>
            </w:r>
            <w:r>
              <w:rPr>
                <w:spacing w:val="19"/>
                <w:sz w:val="20"/>
              </w:rPr>
              <w:t xml:space="preserve"> </w:t>
            </w:r>
            <w:r>
              <w:rPr>
                <w:sz w:val="20"/>
              </w:rPr>
              <w:t>limitele</w:t>
            </w:r>
            <w:r>
              <w:rPr>
                <w:spacing w:val="18"/>
                <w:sz w:val="20"/>
              </w:rPr>
              <w:t xml:space="preserve"> </w:t>
            </w:r>
            <w:r>
              <w:rPr>
                <w:sz w:val="20"/>
              </w:rPr>
              <w:t>menţionate,</w:t>
            </w:r>
          </w:p>
          <w:p w14:paraId="1D7664AB" w14:textId="77777777" w:rsidR="00BD35D5" w:rsidRDefault="00000000">
            <w:pPr>
              <w:pStyle w:val="TableParagraph"/>
              <w:spacing w:before="3" w:line="220" w:lineRule="exact"/>
              <w:ind w:left="71"/>
              <w:rPr>
                <w:sz w:val="20"/>
              </w:rPr>
            </w:pPr>
            <w:r>
              <w:rPr>
                <w:sz w:val="20"/>
              </w:rPr>
              <w:t>începand</w:t>
            </w:r>
            <w:r>
              <w:rPr>
                <w:spacing w:val="74"/>
                <w:sz w:val="20"/>
              </w:rPr>
              <w:t xml:space="preserve"> </w:t>
            </w:r>
            <w:r>
              <w:rPr>
                <w:sz w:val="20"/>
              </w:rPr>
              <w:t>cu</w:t>
            </w:r>
            <w:r>
              <w:rPr>
                <w:spacing w:val="76"/>
                <w:sz w:val="20"/>
              </w:rPr>
              <w:t xml:space="preserve"> </w:t>
            </w:r>
            <w:r>
              <w:rPr>
                <w:sz w:val="20"/>
              </w:rPr>
              <w:t>anul</w:t>
            </w:r>
            <w:r>
              <w:rPr>
                <w:spacing w:val="75"/>
                <w:sz w:val="20"/>
              </w:rPr>
              <w:t xml:space="preserve"> </w:t>
            </w:r>
            <w:r>
              <w:rPr>
                <w:sz w:val="20"/>
              </w:rPr>
              <w:t>in</w:t>
            </w:r>
            <w:r>
              <w:rPr>
                <w:spacing w:val="72"/>
                <w:sz w:val="20"/>
              </w:rPr>
              <w:t xml:space="preserve"> </w:t>
            </w:r>
            <w:r>
              <w:rPr>
                <w:sz w:val="20"/>
              </w:rPr>
              <w:t>care</w:t>
            </w:r>
            <w:r>
              <w:rPr>
                <w:spacing w:val="77"/>
                <w:sz w:val="20"/>
              </w:rPr>
              <w:t xml:space="preserve"> </w:t>
            </w:r>
            <w:r>
              <w:rPr>
                <w:sz w:val="20"/>
              </w:rPr>
              <w:t>se</w:t>
            </w:r>
            <w:r>
              <w:rPr>
                <w:spacing w:val="80"/>
                <w:sz w:val="20"/>
              </w:rPr>
              <w:t xml:space="preserve"> </w:t>
            </w:r>
            <w:r>
              <w:rPr>
                <w:sz w:val="20"/>
              </w:rPr>
              <w:t>finalizeaza</w:t>
            </w:r>
            <w:r>
              <w:rPr>
                <w:spacing w:val="76"/>
                <w:sz w:val="20"/>
              </w:rPr>
              <w:t xml:space="preserve"> </w:t>
            </w:r>
            <w:r>
              <w:rPr>
                <w:sz w:val="20"/>
              </w:rPr>
              <w:t>investiţia</w:t>
            </w:r>
            <w:r>
              <w:rPr>
                <w:spacing w:val="77"/>
                <w:sz w:val="20"/>
              </w:rPr>
              <w:t xml:space="preserve"> </w:t>
            </w:r>
            <w:r>
              <w:rPr>
                <w:sz w:val="20"/>
              </w:rPr>
              <w:t>si</w:t>
            </w:r>
            <w:r>
              <w:rPr>
                <w:spacing w:val="78"/>
                <w:sz w:val="20"/>
              </w:rPr>
              <w:t xml:space="preserve"> </w:t>
            </w:r>
            <w:r>
              <w:rPr>
                <w:sz w:val="20"/>
              </w:rPr>
              <w:t>se</w:t>
            </w:r>
          </w:p>
        </w:tc>
      </w:tr>
    </w:tbl>
    <w:p w14:paraId="507D6F7C" w14:textId="77777777" w:rsidR="00BD35D5" w:rsidRDefault="00BD35D5">
      <w:pPr>
        <w:spacing w:line="220" w:lineRule="exact"/>
        <w:rPr>
          <w:sz w:val="20"/>
        </w:rPr>
        <w:sectPr w:rsidR="00BD35D5">
          <w:headerReference w:type="default" r:id="rId32"/>
          <w:pgSz w:w="11910" w:h="16840"/>
          <w:pgMar w:top="680" w:right="300" w:bottom="280" w:left="820" w:header="0" w:footer="0" w:gutter="0"/>
          <w:cols w:space="720"/>
        </w:sectPr>
      </w:pPr>
    </w:p>
    <w:p w14:paraId="772AB85E" w14:textId="77777777" w:rsidR="00BD35D5" w:rsidRDefault="00000000">
      <w:pPr>
        <w:pStyle w:val="BodyText"/>
        <w:spacing w:after="10"/>
        <w:ind w:left="318"/>
        <w:rPr>
          <w:sz w:val="20"/>
        </w:rPr>
      </w:pPr>
      <w:r>
        <w:rPr>
          <w:noProof/>
          <w:sz w:val="20"/>
        </w:rPr>
        <w:lastRenderedPageBreak/>
        <w:drawing>
          <wp:inline distT="0" distB="0" distL="0" distR="0" wp14:anchorId="2629F0D0" wp14:editId="320815B5">
            <wp:extent cx="5816810" cy="644271"/>
            <wp:effectExtent l="0" t="0" r="0" b="0"/>
            <wp:docPr id="4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1.png"/>
                    <pic:cNvPicPr/>
                  </pic:nvPicPr>
                  <pic:blipFill>
                    <a:blip r:embed="rId7" cstate="print"/>
                    <a:stretch>
                      <a:fillRect/>
                    </a:stretch>
                  </pic:blipFill>
                  <pic:spPr>
                    <a:xfrm>
                      <a:off x="0" y="0"/>
                      <a:ext cx="5816810" cy="644271"/>
                    </a:xfrm>
                    <a:prstGeom prst="rect">
                      <a:avLst/>
                    </a:prstGeom>
                  </pic:spPr>
                </pic:pic>
              </a:graphicData>
            </a:graphic>
          </wp:inline>
        </w:drawing>
      </w: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16"/>
        <w:gridCol w:w="5676"/>
      </w:tblGrid>
      <w:tr w:rsidR="00BD35D5" w14:paraId="65292D0A" w14:textId="77777777">
        <w:trPr>
          <w:trHeight w:val="13937"/>
        </w:trPr>
        <w:tc>
          <w:tcPr>
            <w:tcW w:w="3616" w:type="dxa"/>
          </w:tcPr>
          <w:p w14:paraId="3CEFE390" w14:textId="77777777" w:rsidR="00BD35D5" w:rsidRDefault="00BD35D5">
            <w:pPr>
              <w:pStyle w:val="TableParagraph"/>
              <w:rPr>
                <w:rFonts w:ascii="Times New Roman"/>
                <w:sz w:val="20"/>
              </w:rPr>
            </w:pPr>
          </w:p>
        </w:tc>
        <w:tc>
          <w:tcPr>
            <w:tcW w:w="5676" w:type="dxa"/>
          </w:tcPr>
          <w:p w14:paraId="59F9D710" w14:textId="77777777" w:rsidR="00BD35D5" w:rsidRDefault="00000000">
            <w:pPr>
              <w:pStyle w:val="TableParagraph"/>
              <w:spacing w:line="237" w:lineRule="auto"/>
              <w:ind w:left="71" w:right="59"/>
              <w:jc w:val="both"/>
              <w:rPr>
                <w:sz w:val="20"/>
              </w:rPr>
            </w:pPr>
            <w:r>
              <w:rPr>
                <w:sz w:val="20"/>
              </w:rPr>
              <w:t>obţine/obtin</w:t>
            </w:r>
            <w:r>
              <w:rPr>
                <w:spacing w:val="1"/>
                <w:sz w:val="20"/>
              </w:rPr>
              <w:t xml:space="preserve"> </w:t>
            </w:r>
            <w:r>
              <w:rPr>
                <w:sz w:val="20"/>
              </w:rPr>
              <w:t>producţie/venituri</w:t>
            </w:r>
            <w:r>
              <w:rPr>
                <w:spacing w:val="1"/>
                <w:sz w:val="20"/>
              </w:rPr>
              <w:t xml:space="preserve"> </w:t>
            </w:r>
            <w:r>
              <w:rPr>
                <w:sz w:val="20"/>
              </w:rPr>
              <w:t>conform</w:t>
            </w:r>
            <w:r>
              <w:rPr>
                <w:spacing w:val="1"/>
                <w:sz w:val="20"/>
              </w:rPr>
              <w:t xml:space="preserve"> </w:t>
            </w:r>
            <w:r>
              <w:rPr>
                <w:sz w:val="20"/>
              </w:rPr>
              <w:t>tehnologiilor</w:t>
            </w:r>
            <w:r>
              <w:rPr>
                <w:spacing w:val="1"/>
                <w:sz w:val="20"/>
              </w:rPr>
              <w:t xml:space="preserve"> </w:t>
            </w:r>
            <w:r>
              <w:rPr>
                <w:sz w:val="20"/>
              </w:rPr>
              <w:t>de</w:t>
            </w:r>
            <w:r>
              <w:rPr>
                <w:spacing w:val="1"/>
                <w:sz w:val="20"/>
              </w:rPr>
              <w:t xml:space="preserve"> </w:t>
            </w:r>
            <w:r>
              <w:rPr>
                <w:sz w:val="20"/>
              </w:rPr>
              <w:t>producţie</w:t>
            </w:r>
            <w:r>
              <w:rPr>
                <w:spacing w:val="2"/>
                <w:sz w:val="20"/>
              </w:rPr>
              <w:t xml:space="preserve"> </w:t>
            </w:r>
            <w:r>
              <w:rPr>
                <w:sz w:val="20"/>
              </w:rPr>
              <w:t>.</w:t>
            </w:r>
          </w:p>
          <w:p w14:paraId="60BC7327" w14:textId="77777777" w:rsidR="00BD35D5" w:rsidRDefault="00000000">
            <w:pPr>
              <w:pStyle w:val="TableParagraph"/>
              <w:ind w:left="71" w:right="56"/>
              <w:jc w:val="both"/>
              <w:rPr>
                <w:sz w:val="20"/>
              </w:rPr>
            </w:pPr>
            <w:r>
              <w:rPr>
                <w:sz w:val="20"/>
              </w:rPr>
              <w:t>Verificarea</w:t>
            </w:r>
            <w:r>
              <w:rPr>
                <w:spacing w:val="1"/>
                <w:sz w:val="20"/>
              </w:rPr>
              <w:t xml:space="preserve"> </w:t>
            </w:r>
            <w:r>
              <w:rPr>
                <w:sz w:val="20"/>
              </w:rPr>
              <w:t>incadrarii</w:t>
            </w:r>
            <w:r>
              <w:rPr>
                <w:spacing w:val="1"/>
                <w:sz w:val="20"/>
              </w:rPr>
              <w:t xml:space="preserve"> </w:t>
            </w:r>
            <w:r>
              <w:rPr>
                <w:sz w:val="20"/>
              </w:rPr>
              <w:t>in</w:t>
            </w:r>
            <w:r>
              <w:rPr>
                <w:spacing w:val="1"/>
                <w:sz w:val="20"/>
              </w:rPr>
              <w:t xml:space="preserve"> </w:t>
            </w:r>
            <w:r>
              <w:rPr>
                <w:sz w:val="20"/>
              </w:rPr>
              <w:t>indicatorii</w:t>
            </w:r>
            <w:r>
              <w:rPr>
                <w:spacing w:val="1"/>
                <w:sz w:val="20"/>
              </w:rPr>
              <w:t xml:space="preserve"> </w:t>
            </w:r>
            <w:r>
              <w:rPr>
                <w:sz w:val="20"/>
              </w:rPr>
              <w:t>economico-financiari</w:t>
            </w:r>
            <w:r>
              <w:rPr>
                <w:spacing w:val="1"/>
                <w:sz w:val="20"/>
              </w:rPr>
              <w:t xml:space="preserve"> </w:t>
            </w:r>
            <w:r>
              <w:rPr>
                <w:sz w:val="20"/>
              </w:rPr>
              <w:t>stabiliti</w:t>
            </w:r>
            <w:r>
              <w:rPr>
                <w:spacing w:val="1"/>
                <w:sz w:val="20"/>
              </w:rPr>
              <w:t xml:space="preserve"> </w:t>
            </w:r>
            <w:r>
              <w:rPr>
                <w:sz w:val="20"/>
              </w:rPr>
              <w:t>se</w:t>
            </w:r>
            <w:r>
              <w:rPr>
                <w:spacing w:val="1"/>
                <w:sz w:val="20"/>
              </w:rPr>
              <w:t xml:space="preserve"> </w:t>
            </w:r>
            <w:r>
              <w:rPr>
                <w:sz w:val="20"/>
              </w:rPr>
              <w:t>va face</w:t>
            </w:r>
            <w:r>
              <w:rPr>
                <w:spacing w:val="1"/>
                <w:sz w:val="20"/>
              </w:rPr>
              <w:t xml:space="preserve"> </w:t>
            </w:r>
            <w:r>
              <w:rPr>
                <w:sz w:val="20"/>
              </w:rPr>
              <w:t>in</w:t>
            </w:r>
            <w:r>
              <w:rPr>
                <w:spacing w:val="1"/>
                <w:sz w:val="20"/>
              </w:rPr>
              <w:t xml:space="preserve"> </w:t>
            </w:r>
            <w:r>
              <w:rPr>
                <w:sz w:val="20"/>
              </w:rPr>
              <w:t>matricea</w:t>
            </w:r>
            <w:r>
              <w:rPr>
                <w:spacing w:val="1"/>
                <w:sz w:val="20"/>
              </w:rPr>
              <w:t xml:space="preserve"> </w:t>
            </w:r>
            <w:r>
              <w:rPr>
                <w:sz w:val="20"/>
              </w:rPr>
              <w:t>de</w:t>
            </w:r>
            <w:r>
              <w:rPr>
                <w:spacing w:val="1"/>
                <w:sz w:val="20"/>
              </w:rPr>
              <w:t xml:space="preserve"> </w:t>
            </w:r>
            <w:r>
              <w:rPr>
                <w:sz w:val="20"/>
              </w:rPr>
              <w:t>evaluare</w:t>
            </w:r>
            <w:r>
              <w:rPr>
                <w:spacing w:val="1"/>
                <w:sz w:val="20"/>
              </w:rPr>
              <w:t xml:space="preserve"> </w:t>
            </w:r>
            <w:r>
              <w:rPr>
                <w:sz w:val="20"/>
              </w:rPr>
              <w:t>a viabilităţii</w:t>
            </w:r>
            <w:r>
              <w:rPr>
                <w:spacing w:val="1"/>
                <w:sz w:val="20"/>
              </w:rPr>
              <w:t xml:space="preserve"> </w:t>
            </w:r>
            <w:r>
              <w:rPr>
                <w:sz w:val="20"/>
              </w:rPr>
              <w:t>economice a proiectului pentru Anexa B</w:t>
            </w:r>
            <w:r>
              <w:rPr>
                <w:spacing w:val="60"/>
                <w:sz w:val="20"/>
              </w:rPr>
              <w:t xml:space="preserve"> </w:t>
            </w:r>
            <w:r>
              <w:rPr>
                <w:sz w:val="20"/>
              </w:rPr>
              <w:t>(persoane juridice)</w:t>
            </w:r>
            <w:r>
              <w:rPr>
                <w:spacing w:val="1"/>
                <w:sz w:val="20"/>
              </w:rPr>
              <w:t xml:space="preserve"> </w:t>
            </w:r>
            <w:r>
              <w:rPr>
                <w:sz w:val="20"/>
              </w:rPr>
              <w:t>si</w:t>
            </w:r>
            <w:r>
              <w:rPr>
                <w:spacing w:val="1"/>
                <w:sz w:val="20"/>
              </w:rPr>
              <w:t xml:space="preserve"> </w:t>
            </w:r>
            <w:r>
              <w:rPr>
                <w:sz w:val="20"/>
              </w:rPr>
              <w:t>Anexa</w:t>
            </w:r>
            <w:r>
              <w:rPr>
                <w:spacing w:val="1"/>
                <w:sz w:val="20"/>
              </w:rPr>
              <w:t xml:space="preserve"> </w:t>
            </w:r>
            <w:r>
              <w:rPr>
                <w:sz w:val="20"/>
              </w:rPr>
              <w:t>C</w:t>
            </w:r>
            <w:r>
              <w:rPr>
                <w:spacing w:val="1"/>
                <w:sz w:val="20"/>
              </w:rPr>
              <w:t xml:space="preserve"> </w:t>
            </w:r>
            <w:r>
              <w:rPr>
                <w:sz w:val="20"/>
              </w:rPr>
              <w:t>(persoane</w:t>
            </w:r>
            <w:r>
              <w:rPr>
                <w:spacing w:val="1"/>
                <w:sz w:val="20"/>
              </w:rPr>
              <w:t xml:space="preserve"> </w:t>
            </w:r>
            <w:r>
              <w:rPr>
                <w:sz w:val="20"/>
              </w:rPr>
              <w:t>fizice</w:t>
            </w:r>
            <w:r>
              <w:rPr>
                <w:spacing w:val="1"/>
                <w:sz w:val="20"/>
              </w:rPr>
              <w:t xml:space="preserve"> </w:t>
            </w:r>
            <w:r>
              <w:rPr>
                <w:sz w:val="20"/>
              </w:rPr>
              <w:t>autorizate,</w:t>
            </w:r>
            <w:r>
              <w:rPr>
                <w:spacing w:val="1"/>
                <w:sz w:val="20"/>
              </w:rPr>
              <w:t xml:space="preserve"> </w:t>
            </w:r>
            <w:r>
              <w:rPr>
                <w:sz w:val="20"/>
              </w:rPr>
              <w:t>întreprinderi</w:t>
            </w:r>
            <w:r>
              <w:rPr>
                <w:spacing w:val="1"/>
                <w:sz w:val="20"/>
              </w:rPr>
              <w:t xml:space="preserve"> </w:t>
            </w:r>
            <w:r>
              <w:rPr>
                <w:sz w:val="20"/>
              </w:rPr>
              <w:t>individuale,</w:t>
            </w:r>
            <w:r>
              <w:rPr>
                <w:spacing w:val="-1"/>
                <w:sz w:val="20"/>
              </w:rPr>
              <w:t xml:space="preserve"> </w:t>
            </w:r>
            <w:r>
              <w:rPr>
                <w:sz w:val="20"/>
              </w:rPr>
              <w:t>întreprinderi</w:t>
            </w:r>
            <w:r>
              <w:rPr>
                <w:spacing w:val="-4"/>
                <w:sz w:val="20"/>
              </w:rPr>
              <w:t xml:space="preserve"> </w:t>
            </w:r>
            <w:r>
              <w:rPr>
                <w:sz w:val="20"/>
              </w:rPr>
              <w:t>familiale).</w:t>
            </w:r>
          </w:p>
          <w:p w14:paraId="389A800D" w14:textId="77777777" w:rsidR="00BD35D5" w:rsidRDefault="00BD35D5">
            <w:pPr>
              <w:pStyle w:val="TableParagraph"/>
              <w:spacing w:before="6"/>
              <w:rPr>
                <w:b/>
                <w:sz w:val="19"/>
              </w:rPr>
            </w:pPr>
          </w:p>
          <w:p w14:paraId="1A2F473F" w14:textId="77777777" w:rsidR="00BD35D5" w:rsidRDefault="00000000">
            <w:pPr>
              <w:pStyle w:val="TableParagraph"/>
              <w:ind w:left="71"/>
              <w:rPr>
                <w:sz w:val="20"/>
              </w:rPr>
            </w:pPr>
            <w:r>
              <w:rPr>
                <w:sz w:val="20"/>
              </w:rPr>
              <w:t>Matricea</w:t>
            </w:r>
            <w:r>
              <w:rPr>
                <w:spacing w:val="37"/>
                <w:sz w:val="20"/>
              </w:rPr>
              <w:t xml:space="preserve"> </w:t>
            </w:r>
            <w:r>
              <w:rPr>
                <w:sz w:val="20"/>
              </w:rPr>
              <w:t>de</w:t>
            </w:r>
            <w:r>
              <w:rPr>
                <w:spacing w:val="32"/>
                <w:sz w:val="20"/>
              </w:rPr>
              <w:t xml:space="preserve"> </w:t>
            </w:r>
            <w:r>
              <w:rPr>
                <w:sz w:val="20"/>
              </w:rPr>
              <w:t>evaluare</w:t>
            </w:r>
            <w:r>
              <w:rPr>
                <w:spacing w:val="37"/>
                <w:sz w:val="20"/>
              </w:rPr>
              <w:t xml:space="preserve"> </w:t>
            </w:r>
            <w:r>
              <w:rPr>
                <w:sz w:val="20"/>
              </w:rPr>
              <w:t>a</w:t>
            </w:r>
            <w:r>
              <w:rPr>
                <w:spacing w:val="31"/>
                <w:sz w:val="20"/>
              </w:rPr>
              <w:t xml:space="preserve"> </w:t>
            </w:r>
            <w:r>
              <w:rPr>
                <w:sz w:val="20"/>
              </w:rPr>
              <w:t>viabilităţii</w:t>
            </w:r>
            <w:r>
              <w:rPr>
                <w:spacing w:val="38"/>
                <w:sz w:val="20"/>
              </w:rPr>
              <w:t xml:space="preserve"> </w:t>
            </w:r>
            <w:r>
              <w:rPr>
                <w:sz w:val="20"/>
              </w:rPr>
              <w:t>economice</w:t>
            </w:r>
            <w:r>
              <w:rPr>
                <w:spacing w:val="32"/>
                <w:sz w:val="20"/>
              </w:rPr>
              <w:t xml:space="preserve"> </w:t>
            </w:r>
            <w:r>
              <w:rPr>
                <w:sz w:val="20"/>
              </w:rPr>
              <w:t>a</w:t>
            </w:r>
            <w:r>
              <w:rPr>
                <w:spacing w:val="36"/>
                <w:sz w:val="20"/>
              </w:rPr>
              <w:t xml:space="preserve"> </w:t>
            </w:r>
            <w:r>
              <w:rPr>
                <w:sz w:val="20"/>
              </w:rPr>
              <w:t>proiectului</w:t>
            </w:r>
            <w:r>
              <w:rPr>
                <w:spacing w:val="-57"/>
                <w:sz w:val="20"/>
              </w:rPr>
              <w:t xml:space="preserve"> </w:t>
            </w:r>
            <w:r>
              <w:rPr>
                <w:sz w:val="20"/>
              </w:rPr>
              <w:t>pentru</w:t>
            </w:r>
            <w:r>
              <w:rPr>
                <w:spacing w:val="-4"/>
                <w:sz w:val="20"/>
              </w:rPr>
              <w:t xml:space="preserve"> </w:t>
            </w:r>
            <w:r>
              <w:rPr>
                <w:sz w:val="20"/>
              </w:rPr>
              <w:t>Anexa</w:t>
            </w:r>
            <w:r>
              <w:rPr>
                <w:spacing w:val="-4"/>
                <w:sz w:val="20"/>
              </w:rPr>
              <w:t xml:space="preserve"> </w:t>
            </w:r>
            <w:r>
              <w:rPr>
                <w:sz w:val="20"/>
              </w:rPr>
              <w:t>B</w:t>
            </w:r>
            <w:r>
              <w:rPr>
                <w:spacing w:val="-2"/>
                <w:sz w:val="20"/>
              </w:rPr>
              <w:t xml:space="preserve"> </w:t>
            </w:r>
            <w:r>
              <w:rPr>
                <w:sz w:val="20"/>
              </w:rPr>
              <w:t>(persoane</w:t>
            </w:r>
            <w:r>
              <w:rPr>
                <w:spacing w:val="2"/>
                <w:sz w:val="20"/>
              </w:rPr>
              <w:t xml:space="preserve"> </w:t>
            </w:r>
            <w:r>
              <w:rPr>
                <w:sz w:val="20"/>
              </w:rPr>
              <w:t>juridice)</w:t>
            </w:r>
          </w:p>
          <w:p w14:paraId="22CCEB2B" w14:textId="77777777" w:rsidR="00BD35D5" w:rsidRDefault="00BD35D5">
            <w:pPr>
              <w:pStyle w:val="TableParagraph"/>
              <w:spacing w:before="11"/>
              <w:rPr>
                <w:b/>
                <w:sz w:val="19"/>
              </w:rPr>
            </w:pPr>
          </w:p>
          <w:p w14:paraId="2A669BB3" w14:textId="77777777" w:rsidR="00BD35D5" w:rsidRDefault="00000000">
            <w:pPr>
              <w:pStyle w:val="TableParagraph"/>
              <w:ind w:left="71" w:right="55"/>
              <w:jc w:val="both"/>
              <w:rPr>
                <w:sz w:val="20"/>
              </w:rPr>
            </w:pPr>
            <w:r>
              <w:rPr>
                <w:sz w:val="20"/>
              </w:rPr>
              <w:t>Verificarea</w:t>
            </w:r>
            <w:r>
              <w:rPr>
                <w:spacing w:val="1"/>
                <w:sz w:val="20"/>
              </w:rPr>
              <w:t xml:space="preserve"> </w:t>
            </w:r>
            <w:r>
              <w:rPr>
                <w:sz w:val="20"/>
              </w:rPr>
              <w:t>indicatorilor</w:t>
            </w:r>
            <w:r>
              <w:rPr>
                <w:spacing w:val="1"/>
                <w:sz w:val="20"/>
              </w:rPr>
              <w:t xml:space="preserve"> </w:t>
            </w:r>
            <w:r>
              <w:rPr>
                <w:sz w:val="20"/>
              </w:rPr>
              <w:t>economico-financiari</w:t>
            </w:r>
            <w:r>
              <w:rPr>
                <w:spacing w:val="1"/>
                <w:sz w:val="20"/>
              </w:rPr>
              <w:t xml:space="preserve"> </w:t>
            </w:r>
            <w:r>
              <w:rPr>
                <w:sz w:val="20"/>
              </w:rPr>
              <w:t>constă</w:t>
            </w:r>
            <w:r>
              <w:rPr>
                <w:spacing w:val="1"/>
                <w:sz w:val="20"/>
              </w:rPr>
              <w:t xml:space="preserve"> </w:t>
            </w:r>
            <w:r>
              <w:rPr>
                <w:sz w:val="20"/>
              </w:rPr>
              <w:t>în</w:t>
            </w:r>
            <w:r>
              <w:rPr>
                <w:spacing w:val="1"/>
                <w:sz w:val="20"/>
              </w:rPr>
              <w:t xml:space="preserve"> </w:t>
            </w:r>
            <w:r>
              <w:rPr>
                <w:sz w:val="20"/>
              </w:rPr>
              <w:t>verificarea</w:t>
            </w:r>
            <w:r>
              <w:rPr>
                <w:spacing w:val="1"/>
                <w:sz w:val="20"/>
              </w:rPr>
              <w:t xml:space="preserve"> </w:t>
            </w:r>
            <w:r>
              <w:rPr>
                <w:sz w:val="20"/>
              </w:rPr>
              <w:t>încadrării</w:t>
            </w:r>
            <w:r>
              <w:rPr>
                <w:spacing w:val="1"/>
                <w:sz w:val="20"/>
              </w:rPr>
              <w:t xml:space="preserve"> </w:t>
            </w:r>
            <w:r>
              <w:rPr>
                <w:sz w:val="20"/>
              </w:rPr>
              <w:t>acestora</w:t>
            </w:r>
            <w:r>
              <w:rPr>
                <w:spacing w:val="1"/>
                <w:sz w:val="20"/>
              </w:rPr>
              <w:t xml:space="preserve"> </w:t>
            </w:r>
            <w:r>
              <w:rPr>
                <w:sz w:val="20"/>
              </w:rPr>
              <w:t>în</w:t>
            </w:r>
            <w:r>
              <w:rPr>
                <w:spacing w:val="1"/>
                <w:sz w:val="20"/>
              </w:rPr>
              <w:t xml:space="preserve"> </w:t>
            </w:r>
            <w:r>
              <w:rPr>
                <w:sz w:val="20"/>
              </w:rPr>
              <w:t>limitele</w:t>
            </w:r>
            <w:r>
              <w:rPr>
                <w:spacing w:val="1"/>
                <w:sz w:val="20"/>
              </w:rPr>
              <w:t xml:space="preserve"> </w:t>
            </w:r>
            <w:r>
              <w:rPr>
                <w:sz w:val="20"/>
              </w:rPr>
              <w:t>menţionate</w:t>
            </w:r>
            <w:r>
              <w:rPr>
                <w:spacing w:val="1"/>
                <w:sz w:val="20"/>
              </w:rPr>
              <w:t xml:space="preserve"> </w:t>
            </w:r>
            <w:r>
              <w:rPr>
                <w:sz w:val="20"/>
              </w:rPr>
              <w:t>în</w:t>
            </w:r>
            <w:r>
              <w:rPr>
                <w:spacing w:val="1"/>
                <w:sz w:val="20"/>
              </w:rPr>
              <w:t xml:space="preserve"> </w:t>
            </w:r>
            <w:r>
              <w:rPr>
                <w:sz w:val="20"/>
              </w:rPr>
              <w:t>coloana 3 a matricei de mai jos. Limitele impuse se referă la</w:t>
            </w:r>
            <w:r>
              <w:rPr>
                <w:spacing w:val="1"/>
                <w:sz w:val="20"/>
              </w:rPr>
              <w:t xml:space="preserve"> </w:t>
            </w:r>
            <w:r>
              <w:rPr>
                <w:sz w:val="20"/>
              </w:rPr>
              <w:t>urmatorii</w:t>
            </w:r>
            <w:r>
              <w:rPr>
                <w:spacing w:val="1"/>
                <w:sz w:val="20"/>
              </w:rPr>
              <w:t xml:space="preserve"> </w:t>
            </w:r>
            <w:r>
              <w:rPr>
                <w:sz w:val="20"/>
              </w:rPr>
              <w:t>indicatori:</w:t>
            </w:r>
          </w:p>
          <w:p w14:paraId="3D6FFC04" w14:textId="77777777" w:rsidR="00BD35D5" w:rsidRDefault="00000000">
            <w:pPr>
              <w:pStyle w:val="TableParagraph"/>
              <w:numPr>
                <w:ilvl w:val="0"/>
                <w:numId w:val="27"/>
              </w:numPr>
              <w:tabs>
                <w:tab w:val="left" w:pos="792"/>
                <w:tab w:val="left" w:pos="793"/>
              </w:tabs>
              <w:spacing w:line="230" w:lineRule="exact"/>
              <w:ind w:hanging="362"/>
              <w:rPr>
                <w:sz w:val="20"/>
              </w:rPr>
            </w:pPr>
            <w:r>
              <w:rPr>
                <w:sz w:val="20"/>
              </w:rPr>
              <w:t>Rata</w:t>
            </w:r>
            <w:r>
              <w:rPr>
                <w:spacing w:val="-3"/>
                <w:sz w:val="20"/>
              </w:rPr>
              <w:t xml:space="preserve"> </w:t>
            </w:r>
            <w:r>
              <w:rPr>
                <w:sz w:val="20"/>
              </w:rPr>
              <w:t>rezultatului</w:t>
            </w:r>
            <w:r>
              <w:rPr>
                <w:spacing w:val="-3"/>
                <w:sz w:val="20"/>
              </w:rPr>
              <w:t xml:space="preserve"> </w:t>
            </w:r>
            <w:r>
              <w:rPr>
                <w:sz w:val="20"/>
              </w:rPr>
              <w:t>din</w:t>
            </w:r>
            <w:r>
              <w:rPr>
                <w:spacing w:val="-6"/>
                <w:sz w:val="20"/>
              </w:rPr>
              <w:t xml:space="preserve"> </w:t>
            </w:r>
            <w:r>
              <w:rPr>
                <w:sz w:val="20"/>
              </w:rPr>
              <w:t>exploatare,</w:t>
            </w:r>
          </w:p>
          <w:p w14:paraId="0C240511" w14:textId="77777777" w:rsidR="00BD35D5" w:rsidRDefault="00000000">
            <w:pPr>
              <w:pStyle w:val="TableParagraph"/>
              <w:numPr>
                <w:ilvl w:val="0"/>
                <w:numId w:val="27"/>
              </w:numPr>
              <w:tabs>
                <w:tab w:val="left" w:pos="792"/>
                <w:tab w:val="left" w:pos="793"/>
              </w:tabs>
              <w:spacing w:before="3" w:line="231" w:lineRule="exact"/>
              <w:ind w:hanging="362"/>
              <w:rPr>
                <w:sz w:val="20"/>
              </w:rPr>
            </w:pPr>
            <w:r>
              <w:rPr>
                <w:sz w:val="20"/>
              </w:rPr>
              <w:t>Durata</w:t>
            </w:r>
            <w:r>
              <w:rPr>
                <w:spacing w:val="-7"/>
                <w:sz w:val="20"/>
              </w:rPr>
              <w:t xml:space="preserve"> </w:t>
            </w:r>
            <w:r>
              <w:rPr>
                <w:sz w:val="20"/>
              </w:rPr>
              <w:t>de</w:t>
            </w:r>
            <w:r>
              <w:rPr>
                <w:spacing w:val="-1"/>
                <w:sz w:val="20"/>
              </w:rPr>
              <w:t xml:space="preserve"> </w:t>
            </w:r>
            <w:r>
              <w:rPr>
                <w:sz w:val="20"/>
              </w:rPr>
              <w:t>recuperare</w:t>
            </w:r>
            <w:r>
              <w:rPr>
                <w:spacing w:val="-6"/>
                <w:sz w:val="20"/>
              </w:rPr>
              <w:t xml:space="preserve"> </w:t>
            </w:r>
            <w:r>
              <w:rPr>
                <w:sz w:val="20"/>
              </w:rPr>
              <w:t>a</w:t>
            </w:r>
            <w:r>
              <w:rPr>
                <w:spacing w:val="-2"/>
                <w:sz w:val="20"/>
              </w:rPr>
              <w:t xml:space="preserve"> </w:t>
            </w:r>
            <w:r>
              <w:rPr>
                <w:sz w:val="20"/>
              </w:rPr>
              <w:t>investiţiei,</w:t>
            </w:r>
          </w:p>
          <w:p w14:paraId="5CE307F5" w14:textId="77777777" w:rsidR="00BD35D5" w:rsidRDefault="00000000">
            <w:pPr>
              <w:pStyle w:val="TableParagraph"/>
              <w:numPr>
                <w:ilvl w:val="0"/>
                <w:numId w:val="27"/>
              </w:numPr>
              <w:tabs>
                <w:tab w:val="left" w:pos="792"/>
                <w:tab w:val="left" w:pos="793"/>
              </w:tabs>
              <w:spacing w:line="231" w:lineRule="exact"/>
              <w:ind w:hanging="362"/>
              <w:rPr>
                <w:sz w:val="20"/>
              </w:rPr>
            </w:pPr>
            <w:r>
              <w:rPr>
                <w:sz w:val="20"/>
              </w:rPr>
              <w:t>Rata</w:t>
            </w:r>
            <w:r>
              <w:rPr>
                <w:spacing w:val="-3"/>
                <w:sz w:val="20"/>
              </w:rPr>
              <w:t xml:space="preserve"> </w:t>
            </w:r>
            <w:r>
              <w:rPr>
                <w:sz w:val="20"/>
              </w:rPr>
              <w:t>rentabilitătii</w:t>
            </w:r>
            <w:r>
              <w:rPr>
                <w:spacing w:val="-7"/>
                <w:sz w:val="20"/>
              </w:rPr>
              <w:t xml:space="preserve"> </w:t>
            </w:r>
            <w:r>
              <w:rPr>
                <w:sz w:val="20"/>
              </w:rPr>
              <w:t>capitalului</w:t>
            </w:r>
            <w:r>
              <w:rPr>
                <w:spacing w:val="-6"/>
                <w:sz w:val="20"/>
              </w:rPr>
              <w:t xml:space="preserve"> </w:t>
            </w:r>
            <w:r>
              <w:rPr>
                <w:sz w:val="20"/>
              </w:rPr>
              <w:t>investit,</w:t>
            </w:r>
          </w:p>
          <w:p w14:paraId="0CB53758" w14:textId="77777777" w:rsidR="00BD35D5" w:rsidRDefault="00000000">
            <w:pPr>
              <w:pStyle w:val="TableParagraph"/>
              <w:numPr>
                <w:ilvl w:val="0"/>
                <w:numId w:val="27"/>
              </w:numPr>
              <w:tabs>
                <w:tab w:val="left" w:pos="792"/>
                <w:tab w:val="left" w:pos="793"/>
              </w:tabs>
              <w:spacing w:before="3" w:line="232" w:lineRule="exact"/>
              <w:ind w:hanging="362"/>
              <w:rPr>
                <w:sz w:val="20"/>
              </w:rPr>
            </w:pPr>
            <w:r>
              <w:rPr>
                <w:sz w:val="20"/>
              </w:rPr>
              <w:t>Rata</w:t>
            </w:r>
            <w:r>
              <w:rPr>
                <w:spacing w:val="-2"/>
                <w:sz w:val="20"/>
              </w:rPr>
              <w:t xml:space="preserve"> </w:t>
            </w:r>
            <w:r>
              <w:rPr>
                <w:sz w:val="20"/>
              </w:rPr>
              <w:t>acoperirii</w:t>
            </w:r>
            <w:r>
              <w:rPr>
                <w:spacing w:val="-5"/>
                <w:sz w:val="20"/>
              </w:rPr>
              <w:t xml:space="preserve"> </w:t>
            </w:r>
            <w:r>
              <w:rPr>
                <w:sz w:val="20"/>
              </w:rPr>
              <w:t>prin</w:t>
            </w:r>
            <w:r>
              <w:rPr>
                <w:spacing w:val="-5"/>
                <w:sz w:val="20"/>
              </w:rPr>
              <w:t xml:space="preserve"> </w:t>
            </w:r>
            <w:r>
              <w:rPr>
                <w:sz w:val="20"/>
              </w:rPr>
              <w:t>fluxul</w:t>
            </w:r>
            <w:r>
              <w:rPr>
                <w:spacing w:val="-2"/>
                <w:sz w:val="20"/>
              </w:rPr>
              <w:t xml:space="preserve"> </w:t>
            </w:r>
            <w:r>
              <w:rPr>
                <w:sz w:val="20"/>
              </w:rPr>
              <w:t>de</w:t>
            </w:r>
            <w:r>
              <w:rPr>
                <w:spacing w:val="-5"/>
                <w:sz w:val="20"/>
              </w:rPr>
              <w:t xml:space="preserve"> </w:t>
            </w:r>
            <w:r>
              <w:rPr>
                <w:sz w:val="20"/>
              </w:rPr>
              <w:t>numerar,</w:t>
            </w:r>
          </w:p>
          <w:p w14:paraId="1F18EFAE" w14:textId="77777777" w:rsidR="00BD35D5" w:rsidRDefault="00000000">
            <w:pPr>
              <w:pStyle w:val="TableParagraph"/>
              <w:numPr>
                <w:ilvl w:val="0"/>
                <w:numId w:val="27"/>
              </w:numPr>
              <w:tabs>
                <w:tab w:val="left" w:pos="792"/>
                <w:tab w:val="left" w:pos="793"/>
              </w:tabs>
              <w:spacing w:line="231" w:lineRule="exact"/>
              <w:ind w:hanging="362"/>
              <w:rPr>
                <w:sz w:val="20"/>
              </w:rPr>
            </w:pPr>
            <w:r>
              <w:rPr>
                <w:sz w:val="20"/>
              </w:rPr>
              <w:t>Rata</w:t>
            </w:r>
            <w:r>
              <w:rPr>
                <w:spacing w:val="-3"/>
                <w:sz w:val="20"/>
              </w:rPr>
              <w:t xml:space="preserve"> </w:t>
            </w:r>
            <w:r>
              <w:rPr>
                <w:sz w:val="20"/>
              </w:rPr>
              <w:t>îndatorării,</w:t>
            </w:r>
          </w:p>
          <w:p w14:paraId="1AAFAF58" w14:textId="77777777" w:rsidR="00BD35D5" w:rsidRDefault="00000000">
            <w:pPr>
              <w:pStyle w:val="TableParagraph"/>
              <w:numPr>
                <w:ilvl w:val="0"/>
                <w:numId w:val="27"/>
              </w:numPr>
              <w:tabs>
                <w:tab w:val="left" w:pos="792"/>
                <w:tab w:val="left" w:pos="793"/>
              </w:tabs>
              <w:spacing w:line="231" w:lineRule="exact"/>
              <w:ind w:hanging="362"/>
              <w:rPr>
                <w:sz w:val="20"/>
              </w:rPr>
            </w:pPr>
            <w:r>
              <w:rPr>
                <w:sz w:val="20"/>
              </w:rPr>
              <w:t>Valoarea</w:t>
            </w:r>
            <w:r>
              <w:rPr>
                <w:spacing w:val="-5"/>
                <w:sz w:val="20"/>
              </w:rPr>
              <w:t xml:space="preserve"> </w:t>
            </w:r>
            <w:r>
              <w:rPr>
                <w:sz w:val="20"/>
              </w:rPr>
              <w:t>actualizată</w:t>
            </w:r>
            <w:r>
              <w:rPr>
                <w:spacing w:val="-5"/>
                <w:sz w:val="20"/>
              </w:rPr>
              <w:t xml:space="preserve"> </w:t>
            </w:r>
            <w:r>
              <w:rPr>
                <w:sz w:val="20"/>
              </w:rPr>
              <w:t>netă</w:t>
            </w:r>
            <w:r>
              <w:rPr>
                <w:spacing w:val="-6"/>
                <w:sz w:val="20"/>
              </w:rPr>
              <w:t xml:space="preserve"> </w:t>
            </w:r>
            <w:r>
              <w:rPr>
                <w:sz w:val="20"/>
              </w:rPr>
              <w:t>(VAN),</w:t>
            </w:r>
          </w:p>
          <w:p w14:paraId="60E6813C" w14:textId="77777777" w:rsidR="00BD35D5" w:rsidRDefault="00000000">
            <w:pPr>
              <w:pStyle w:val="TableParagraph"/>
              <w:numPr>
                <w:ilvl w:val="0"/>
                <w:numId w:val="27"/>
              </w:numPr>
              <w:tabs>
                <w:tab w:val="left" w:pos="792"/>
                <w:tab w:val="left" w:pos="793"/>
              </w:tabs>
              <w:spacing w:before="3" w:line="231" w:lineRule="exact"/>
              <w:ind w:hanging="362"/>
              <w:rPr>
                <w:sz w:val="20"/>
              </w:rPr>
            </w:pPr>
            <w:r>
              <w:rPr>
                <w:sz w:val="20"/>
              </w:rPr>
              <w:t>Disponibil</w:t>
            </w:r>
            <w:r>
              <w:rPr>
                <w:spacing w:val="-7"/>
                <w:sz w:val="20"/>
              </w:rPr>
              <w:t xml:space="preserve"> </w:t>
            </w:r>
            <w:r>
              <w:rPr>
                <w:sz w:val="20"/>
              </w:rPr>
              <w:t>de numerar</w:t>
            </w:r>
            <w:r>
              <w:rPr>
                <w:spacing w:val="-7"/>
                <w:sz w:val="20"/>
              </w:rPr>
              <w:t xml:space="preserve"> </w:t>
            </w:r>
            <w:r>
              <w:rPr>
                <w:sz w:val="20"/>
              </w:rPr>
              <w:t>curent.</w:t>
            </w:r>
          </w:p>
          <w:p w14:paraId="05F8B278" w14:textId="77777777" w:rsidR="00BD35D5" w:rsidRDefault="00000000">
            <w:pPr>
              <w:pStyle w:val="TableParagraph"/>
              <w:ind w:left="71"/>
              <w:rPr>
                <w:sz w:val="20"/>
              </w:rPr>
            </w:pPr>
            <w:r>
              <w:rPr>
                <w:sz w:val="20"/>
              </w:rPr>
              <w:t>Acei</w:t>
            </w:r>
            <w:r>
              <w:rPr>
                <w:spacing w:val="29"/>
                <w:sz w:val="20"/>
              </w:rPr>
              <w:t xml:space="preserve"> </w:t>
            </w:r>
            <w:r>
              <w:rPr>
                <w:sz w:val="20"/>
              </w:rPr>
              <w:t>indicatori</w:t>
            </w:r>
            <w:r>
              <w:rPr>
                <w:spacing w:val="28"/>
                <w:sz w:val="20"/>
              </w:rPr>
              <w:t xml:space="preserve"> </w:t>
            </w:r>
            <w:r>
              <w:rPr>
                <w:sz w:val="20"/>
              </w:rPr>
              <w:t>pentru</w:t>
            </w:r>
            <w:r>
              <w:rPr>
                <w:spacing w:val="28"/>
                <w:sz w:val="20"/>
              </w:rPr>
              <w:t xml:space="preserve"> </w:t>
            </w:r>
            <w:r>
              <w:rPr>
                <w:sz w:val="20"/>
              </w:rPr>
              <w:t>care</w:t>
            </w:r>
            <w:r>
              <w:rPr>
                <w:spacing w:val="28"/>
                <w:sz w:val="20"/>
              </w:rPr>
              <w:t xml:space="preserve"> </w:t>
            </w:r>
            <w:r>
              <w:rPr>
                <w:sz w:val="20"/>
              </w:rPr>
              <w:t>nu</w:t>
            </w:r>
            <w:r>
              <w:rPr>
                <w:spacing w:val="28"/>
                <w:sz w:val="20"/>
              </w:rPr>
              <w:t xml:space="preserve"> </w:t>
            </w:r>
            <w:r>
              <w:rPr>
                <w:sz w:val="20"/>
              </w:rPr>
              <w:t>sunt</w:t>
            </w:r>
            <w:r>
              <w:rPr>
                <w:spacing w:val="29"/>
                <w:sz w:val="20"/>
              </w:rPr>
              <w:t xml:space="preserve"> </w:t>
            </w:r>
            <w:r>
              <w:rPr>
                <w:sz w:val="20"/>
              </w:rPr>
              <w:t>stabilite</w:t>
            </w:r>
            <w:r>
              <w:rPr>
                <w:spacing w:val="28"/>
                <w:sz w:val="20"/>
              </w:rPr>
              <w:t xml:space="preserve"> </w:t>
            </w:r>
            <w:r>
              <w:rPr>
                <w:sz w:val="20"/>
              </w:rPr>
              <w:t>limite</w:t>
            </w:r>
            <w:r>
              <w:rPr>
                <w:spacing w:val="24"/>
                <w:sz w:val="20"/>
              </w:rPr>
              <w:t xml:space="preserve"> </w:t>
            </w:r>
            <w:r>
              <w:rPr>
                <w:sz w:val="20"/>
              </w:rPr>
              <w:t>maxime</w:t>
            </w:r>
            <w:r>
              <w:rPr>
                <w:spacing w:val="-57"/>
                <w:sz w:val="20"/>
              </w:rPr>
              <w:t xml:space="preserve"> </w:t>
            </w:r>
            <w:r>
              <w:rPr>
                <w:sz w:val="20"/>
              </w:rPr>
              <w:t>sau</w:t>
            </w:r>
            <w:r>
              <w:rPr>
                <w:spacing w:val="1"/>
                <w:sz w:val="20"/>
              </w:rPr>
              <w:t xml:space="preserve"> </w:t>
            </w:r>
            <w:r>
              <w:rPr>
                <w:sz w:val="20"/>
              </w:rPr>
              <w:t>minime</w:t>
            </w:r>
            <w:r>
              <w:rPr>
                <w:spacing w:val="1"/>
                <w:sz w:val="20"/>
              </w:rPr>
              <w:t xml:space="preserve"> </w:t>
            </w:r>
            <w:r>
              <w:rPr>
                <w:sz w:val="20"/>
              </w:rPr>
              <w:t>de</w:t>
            </w:r>
            <w:r>
              <w:rPr>
                <w:spacing w:val="-3"/>
                <w:sz w:val="20"/>
              </w:rPr>
              <w:t xml:space="preserve"> </w:t>
            </w:r>
            <w:r>
              <w:rPr>
                <w:sz w:val="20"/>
              </w:rPr>
              <w:t>variaţie</w:t>
            </w:r>
            <w:r>
              <w:rPr>
                <w:spacing w:val="-4"/>
                <w:sz w:val="20"/>
              </w:rPr>
              <w:t xml:space="preserve"> </w:t>
            </w:r>
            <w:r>
              <w:rPr>
                <w:sz w:val="20"/>
              </w:rPr>
              <w:t>au</w:t>
            </w:r>
            <w:r>
              <w:rPr>
                <w:spacing w:val="-3"/>
                <w:sz w:val="20"/>
              </w:rPr>
              <w:t xml:space="preserve"> </w:t>
            </w:r>
            <w:r>
              <w:rPr>
                <w:sz w:val="20"/>
              </w:rPr>
              <w:t>menţiunea</w:t>
            </w:r>
            <w:r>
              <w:rPr>
                <w:spacing w:val="1"/>
                <w:sz w:val="20"/>
              </w:rPr>
              <w:t xml:space="preserve"> </w:t>
            </w:r>
            <w:r>
              <w:rPr>
                <w:sz w:val="20"/>
              </w:rPr>
              <w:t>“N/A”.</w:t>
            </w:r>
          </w:p>
          <w:p w14:paraId="30E346A3" w14:textId="77777777" w:rsidR="00BD35D5" w:rsidRDefault="00BD35D5">
            <w:pPr>
              <w:pStyle w:val="TableParagraph"/>
              <w:spacing w:before="10"/>
              <w:rPr>
                <w:b/>
                <w:sz w:val="19"/>
              </w:rPr>
            </w:pPr>
          </w:p>
          <w:p w14:paraId="1A19B907" w14:textId="77777777" w:rsidR="00BD35D5" w:rsidRDefault="00000000">
            <w:pPr>
              <w:pStyle w:val="TableParagraph"/>
              <w:ind w:left="71" w:right="60"/>
              <w:jc w:val="both"/>
              <w:rPr>
                <w:sz w:val="20"/>
              </w:rPr>
            </w:pPr>
            <w:r>
              <w:rPr>
                <w:sz w:val="20"/>
              </w:rPr>
              <w:t>Respectarea</w:t>
            </w:r>
            <w:r>
              <w:rPr>
                <w:spacing w:val="1"/>
                <w:sz w:val="20"/>
              </w:rPr>
              <w:t xml:space="preserve"> </w:t>
            </w:r>
            <w:r>
              <w:rPr>
                <w:sz w:val="20"/>
              </w:rPr>
              <w:t>încadrării</w:t>
            </w:r>
            <w:r>
              <w:rPr>
                <w:spacing w:val="1"/>
                <w:sz w:val="20"/>
              </w:rPr>
              <w:t xml:space="preserve"> </w:t>
            </w:r>
            <w:r>
              <w:rPr>
                <w:sz w:val="20"/>
              </w:rPr>
              <w:t>indicatorilor</w:t>
            </w:r>
            <w:r>
              <w:rPr>
                <w:spacing w:val="1"/>
                <w:sz w:val="20"/>
              </w:rPr>
              <w:t xml:space="preserve"> </w:t>
            </w:r>
            <w:r>
              <w:rPr>
                <w:sz w:val="20"/>
              </w:rPr>
              <w:t>în</w:t>
            </w:r>
            <w:r>
              <w:rPr>
                <w:spacing w:val="1"/>
                <w:sz w:val="20"/>
              </w:rPr>
              <w:t xml:space="preserve"> </w:t>
            </w:r>
            <w:r>
              <w:rPr>
                <w:sz w:val="20"/>
              </w:rPr>
              <w:t>limitele</w:t>
            </w:r>
            <w:r>
              <w:rPr>
                <w:spacing w:val="60"/>
                <w:sz w:val="20"/>
              </w:rPr>
              <w:t xml:space="preserve"> </w:t>
            </w:r>
            <w:r>
              <w:rPr>
                <w:sz w:val="20"/>
              </w:rPr>
              <w:t>admisibile</w:t>
            </w:r>
            <w:r>
              <w:rPr>
                <w:spacing w:val="1"/>
                <w:sz w:val="20"/>
              </w:rPr>
              <w:t xml:space="preserve"> </w:t>
            </w:r>
            <w:r>
              <w:rPr>
                <w:sz w:val="20"/>
              </w:rPr>
              <w:t>prin</w:t>
            </w:r>
            <w:r>
              <w:rPr>
                <w:spacing w:val="1"/>
                <w:sz w:val="20"/>
              </w:rPr>
              <w:t xml:space="preserve"> </w:t>
            </w:r>
            <w:r>
              <w:rPr>
                <w:sz w:val="20"/>
              </w:rPr>
              <w:t>program</w:t>
            </w:r>
            <w:r>
              <w:rPr>
                <w:spacing w:val="1"/>
                <w:sz w:val="20"/>
              </w:rPr>
              <w:t xml:space="preserve"> </w:t>
            </w:r>
            <w:r>
              <w:rPr>
                <w:sz w:val="20"/>
              </w:rPr>
              <w:t>se</w:t>
            </w:r>
            <w:r>
              <w:rPr>
                <w:spacing w:val="1"/>
                <w:sz w:val="20"/>
              </w:rPr>
              <w:t xml:space="preserve"> </w:t>
            </w:r>
            <w:r>
              <w:rPr>
                <w:sz w:val="20"/>
              </w:rPr>
              <w:t>face</w:t>
            </w:r>
            <w:r>
              <w:rPr>
                <w:spacing w:val="1"/>
                <w:sz w:val="20"/>
              </w:rPr>
              <w:t xml:space="preserve"> </w:t>
            </w:r>
            <w:r>
              <w:rPr>
                <w:sz w:val="20"/>
              </w:rPr>
              <w:t>în</w:t>
            </w:r>
            <w:r>
              <w:rPr>
                <w:spacing w:val="1"/>
                <w:sz w:val="20"/>
              </w:rPr>
              <w:t xml:space="preserve"> </w:t>
            </w:r>
            <w:r>
              <w:rPr>
                <w:sz w:val="20"/>
              </w:rPr>
              <w:t>mod</w:t>
            </w:r>
            <w:r>
              <w:rPr>
                <w:spacing w:val="1"/>
                <w:sz w:val="20"/>
              </w:rPr>
              <w:t xml:space="preserve"> </w:t>
            </w:r>
            <w:r>
              <w:rPr>
                <w:sz w:val="20"/>
              </w:rPr>
              <w:t>automat</w:t>
            </w:r>
            <w:r>
              <w:rPr>
                <w:spacing w:val="1"/>
                <w:sz w:val="20"/>
              </w:rPr>
              <w:t xml:space="preserve"> </w:t>
            </w:r>
            <w:r>
              <w:rPr>
                <w:sz w:val="20"/>
              </w:rPr>
              <w:t>în</w:t>
            </w:r>
            <w:r>
              <w:rPr>
                <w:spacing w:val="1"/>
                <w:sz w:val="20"/>
              </w:rPr>
              <w:t xml:space="preserve"> </w:t>
            </w:r>
            <w:r>
              <w:rPr>
                <w:sz w:val="20"/>
              </w:rPr>
              <w:t>coloana</w:t>
            </w:r>
            <w:r>
              <w:rPr>
                <w:spacing w:val="1"/>
                <w:sz w:val="20"/>
              </w:rPr>
              <w:t xml:space="preserve"> </w:t>
            </w:r>
            <w:r>
              <w:rPr>
                <w:sz w:val="20"/>
              </w:rPr>
              <w:t>11</w:t>
            </w:r>
            <w:r>
              <w:rPr>
                <w:spacing w:val="60"/>
                <w:sz w:val="20"/>
              </w:rPr>
              <w:t xml:space="preserve"> </w:t>
            </w:r>
            <w:r>
              <w:rPr>
                <w:sz w:val="20"/>
              </w:rPr>
              <w:t>a</w:t>
            </w:r>
            <w:r>
              <w:rPr>
                <w:spacing w:val="1"/>
                <w:sz w:val="20"/>
              </w:rPr>
              <w:t xml:space="preserve"> </w:t>
            </w:r>
            <w:r>
              <w:rPr>
                <w:sz w:val="20"/>
              </w:rPr>
              <w:t>matricei</w:t>
            </w:r>
            <w:r>
              <w:rPr>
                <w:spacing w:val="1"/>
                <w:sz w:val="20"/>
              </w:rPr>
              <w:t xml:space="preserve"> </w:t>
            </w:r>
            <w:r>
              <w:rPr>
                <w:sz w:val="20"/>
              </w:rPr>
              <w:t>de</w:t>
            </w:r>
            <w:r>
              <w:rPr>
                <w:spacing w:val="1"/>
                <w:sz w:val="20"/>
              </w:rPr>
              <w:t xml:space="preserve"> </w:t>
            </w:r>
            <w:r>
              <w:rPr>
                <w:sz w:val="20"/>
              </w:rPr>
              <w:t>verificare</w:t>
            </w:r>
            <w:r>
              <w:rPr>
                <w:spacing w:val="1"/>
                <w:sz w:val="20"/>
              </w:rPr>
              <w:t xml:space="preserve"> </w:t>
            </w:r>
            <w:r>
              <w:rPr>
                <w:sz w:val="20"/>
              </w:rPr>
              <w:t>prin</w:t>
            </w:r>
            <w:r>
              <w:rPr>
                <w:spacing w:val="1"/>
                <w:sz w:val="20"/>
              </w:rPr>
              <w:t xml:space="preserve"> </w:t>
            </w:r>
            <w:r>
              <w:rPr>
                <w:sz w:val="20"/>
              </w:rPr>
              <w:t>apariţia</w:t>
            </w:r>
            <w:r>
              <w:rPr>
                <w:spacing w:val="1"/>
                <w:sz w:val="20"/>
              </w:rPr>
              <w:t xml:space="preserve"> </w:t>
            </w:r>
            <w:r>
              <w:rPr>
                <w:sz w:val="20"/>
              </w:rPr>
              <w:t>mesajului</w:t>
            </w:r>
            <w:r>
              <w:rPr>
                <w:spacing w:val="1"/>
                <w:sz w:val="20"/>
              </w:rPr>
              <w:t xml:space="preserve"> </w:t>
            </w:r>
            <w:r>
              <w:rPr>
                <w:sz w:val="20"/>
              </w:rPr>
              <w:t>“Respectă</w:t>
            </w:r>
            <w:r>
              <w:rPr>
                <w:spacing w:val="1"/>
                <w:sz w:val="20"/>
              </w:rPr>
              <w:t xml:space="preserve"> </w:t>
            </w:r>
            <w:r>
              <w:rPr>
                <w:sz w:val="20"/>
              </w:rPr>
              <w:t>criteriul”</w:t>
            </w:r>
            <w:r>
              <w:rPr>
                <w:spacing w:val="-4"/>
                <w:sz w:val="20"/>
              </w:rPr>
              <w:t xml:space="preserve"> </w:t>
            </w:r>
            <w:r>
              <w:rPr>
                <w:sz w:val="20"/>
              </w:rPr>
              <w:t>pentru</w:t>
            </w:r>
            <w:r>
              <w:rPr>
                <w:spacing w:val="-4"/>
                <w:sz w:val="20"/>
              </w:rPr>
              <w:t xml:space="preserve"> </w:t>
            </w:r>
            <w:r>
              <w:rPr>
                <w:sz w:val="20"/>
              </w:rPr>
              <w:t>fiecare</w:t>
            </w:r>
            <w:r>
              <w:rPr>
                <w:spacing w:val="-4"/>
                <w:sz w:val="20"/>
              </w:rPr>
              <w:t xml:space="preserve"> </w:t>
            </w:r>
            <w:r>
              <w:rPr>
                <w:sz w:val="20"/>
              </w:rPr>
              <w:t>din</w:t>
            </w:r>
            <w:r>
              <w:rPr>
                <w:spacing w:val="-4"/>
                <w:sz w:val="20"/>
              </w:rPr>
              <w:t xml:space="preserve"> </w:t>
            </w:r>
            <w:r>
              <w:rPr>
                <w:sz w:val="20"/>
              </w:rPr>
              <w:t>indicatorii</w:t>
            </w:r>
            <w:r>
              <w:rPr>
                <w:spacing w:val="-5"/>
                <w:sz w:val="20"/>
              </w:rPr>
              <w:t xml:space="preserve"> </w:t>
            </w:r>
            <w:r>
              <w:rPr>
                <w:sz w:val="20"/>
              </w:rPr>
              <w:t>mentionaţi</w:t>
            </w:r>
            <w:r>
              <w:rPr>
                <w:spacing w:val="-4"/>
                <w:sz w:val="20"/>
              </w:rPr>
              <w:t xml:space="preserve"> </w:t>
            </w:r>
            <w:r>
              <w:rPr>
                <w:sz w:val="20"/>
              </w:rPr>
              <w:t>mai sus.</w:t>
            </w:r>
          </w:p>
          <w:p w14:paraId="67DC04E7" w14:textId="77777777" w:rsidR="00BD35D5" w:rsidRDefault="00000000">
            <w:pPr>
              <w:pStyle w:val="TableParagraph"/>
              <w:spacing w:before="3"/>
              <w:ind w:left="71" w:right="53"/>
              <w:jc w:val="both"/>
              <w:rPr>
                <w:sz w:val="20"/>
              </w:rPr>
            </w:pPr>
            <w:r>
              <w:rPr>
                <w:sz w:val="20"/>
              </w:rPr>
              <w:t>Proiectul respectă criteriul de viabilitate economică dacă,</w:t>
            </w:r>
            <w:r>
              <w:rPr>
                <w:spacing w:val="1"/>
                <w:sz w:val="20"/>
              </w:rPr>
              <w:t xml:space="preserve"> </w:t>
            </w:r>
            <w:r>
              <w:rPr>
                <w:sz w:val="20"/>
              </w:rPr>
              <w:t>pentru perioada de proiecţie cuprinsă între anul 2-anul 5 (de</w:t>
            </w:r>
            <w:r>
              <w:rPr>
                <w:spacing w:val="1"/>
                <w:sz w:val="20"/>
              </w:rPr>
              <w:t xml:space="preserve"> </w:t>
            </w:r>
            <w:r>
              <w:rPr>
                <w:sz w:val="20"/>
              </w:rPr>
              <w:t>la finalizarea investiţiei şi darea acesteia în exploatare) –</w:t>
            </w:r>
            <w:r>
              <w:rPr>
                <w:spacing w:val="1"/>
                <w:sz w:val="20"/>
              </w:rPr>
              <w:t xml:space="preserve"> </w:t>
            </w:r>
            <w:r>
              <w:rPr>
                <w:sz w:val="20"/>
              </w:rPr>
              <w:t>coloanele 6-9 din matrice - toţi indicatorii pentru care s-au</w:t>
            </w:r>
            <w:r>
              <w:rPr>
                <w:spacing w:val="1"/>
                <w:sz w:val="20"/>
              </w:rPr>
              <w:t xml:space="preserve"> </w:t>
            </w:r>
            <w:r>
              <w:rPr>
                <w:sz w:val="20"/>
              </w:rPr>
              <w:t>stabilit</w:t>
            </w:r>
            <w:r>
              <w:rPr>
                <w:spacing w:val="1"/>
                <w:sz w:val="20"/>
              </w:rPr>
              <w:t xml:space="preserve"> </w:t>
            </w:r>
            <w:r>
              <w:rPr>
                <w:sz w:val="20"/>
              </w:rPr>
              <w:t>limite</w:t>
            </w:r>
            <w:r>
              <w:rPr>
                <w:spacing w:val="1"/>
                <w:sz w:val="20"/>
              </w:rPr>
              <w:t xml:space="preserve"> </w:t>
            </w:r>
            <w:r>
              <w:rPr>
                <w:sz w:val="20"/>
              </w:rPr>
              <w:t>în</w:t>
            </w:r>
            <w:r>
              <w:rPr>
                <w:spacing w:val="1"/>
                <w:sz w:val="20"/>
              </w:rPr>
              <w:t xml:space="preserve"> </w:t>
            </w:r>
            <w:r>
              <w:rPr>
                <w:sz w:val="20"/>
              </w:rPr>
              <w:t>coloana</w:t>
            </w:r>
            <w:r>
              <w:rPr>
                <w:spacing w:val="1"/>
                <w:sz w:val="20"/>
              </w:rPr>
              <w:t xml:space="preserve"> </w:t>
            </w:r>
            <w:r>
              <w:rPr>
                <w:sz w:val="20"/>
              </w:rPr>
              <w:t>3</w:t>
            </w:r>
            <w:r>
              <w:rPr>
                <w:spacing w:val="1"/>
                <w:sz w:val="20"/>
              </w:rPr>
              <w:t xml:space="preserve"> </w:t>
            </w:r>
            <w:r>
              <w:rPr>
                <w:sz w:val="20"/>
              </w:rPr>
              <w:t>se</w:t>
            </w:r>
            <w:r>
              <w:rPr>
                <w:spacing w:val="1"/>
                <w:sz w:val="20"/>
              </w:rPr>
              <w:t xml:space="preserve"> </w:t>
            </w:r>
            <w:r>
              <w:rPr>
                <w:sz w:val="20"/>
              </w:rPr>
              <w:t>încadrează</w:t>
            </w:r>
            <w:r>
              <w:rPr>
                <w:spacing w:val="1"/>
                <w:sz w:val="20"/>
              </w:rPr>
              <w:t xml:space="preserve"> </w:t>
            </w:r>
            <w:r>
              <w:rPr>
                <w:sz w:val="20"/>
              </w:rPr>
              <w:t>în</w:t>
            </w:r>
            <w:r>
              <w:rPr>
                <w:spacing w:val="1"/>
                <w:sz w:val="20"/>
              </w:rPr>
              <w:t xml:space="preserve"> </w:t>
            </w:r>
            <w:r>
              <w:rPr>
                <w:sz w:val="20"/>
              </w:rPr>
              <w:t>limitele</w:t>
            </w:r>
            <w:r>
              <w:rPr>
                <w:spacing w:val="1"/>
                <w:sz w:val="20"/>
              </w:rPr>
              <w:t xml:space="preserve"> </w:t>
            </w:r>
            <w:r>
              <w:rPr>
                <w:sz w:val="20"/>
              </w:rPr>
              <w:t>admisibile, respectiv</w:t>
            </w:r>
            <w:r>
              <w:rPr>
                <w:spacing w:val="1"/>
                <w:sz w:val="20"/>
              </w:rPr>
              <w:t xml:space="preserve"> </w:t>
            </w:r>
            <w:r>
              <w:rPr>
                <w:sz w:val="20"/>
              </w:rPr>
              <w:t>dacă pentru toţi aceşti indicatori în</w:t>
            </w:r>
            <w:r>
              <w:rPr>
                <w:spacing w:val="1"/>
                <w:sz w:val="20"/>
              </w:rPr>
              <w:t xml:space="preserve"> </w:t>
            </w:r>
            <w:r>
              <w:rPr>
                <w:sz w:val="20"/>
              </w:rPr>
              <w:t>coloana 11 apare</w:t>
            </w:r>
            <w:r>
              <w:rPr>
                <w:spacing w:val="-4"/>
                <w:sz w:val="20"/>
              </w:rPr>
              <w:t xml:space="preserve"> </w:t>
            </w:r>
            <w:r>
              <w:rPr>
                <w:sz w:val="20"/>
              </w:rPr>
              <w:t>mesajul</w:t>
            </w:r>
            <w:r>
              <w:rPr>
                <w:spacing w:val="-1"/>
                <w:sz w:val="20"/>
              </w:rPr>
              <w:t xml:space="preserve"> </w:t>
            </w:r>
            <w:r>
              <w:rPr>
                <w:sz w:val="20"/>
              </w:rPr>
              <w:t>“Respectă</w:t>
            </w:r>
            <w:r>
              <w:rPr>
                <w:spacing w:val="-4"/>
                <w:sz w:val="20"/>
              </w:rPr>
              <w:t xml:space="preserve"> </w:t>
            </w:r>
            <w:r>
              <w:rPr>
                <w:sz w:val="20"/>
              </w:rPr>
              <w:t>criteriul”.</w:t>
            </w:r>
          </w:p>
          <w:p w14:paraId="7EB4F711" w14:textId="77777777" w:rsidR="00BD35D5" w:rsidRDefault="00BD35D5">
            <w:pPr>
              <w:pStyle w:val="TableParagraph"/>
              <w:rPr>
                <w:b/>
                <w:sz w:val="20"/>
              </w:rPr>
            </w:pPr>
          </w:p>
          <w:p w14:paraId="7F774F9E" w14:textId="77777777" w:rsidR="00BD35D5" w:rsidRDefault="00000000">
            <w:pPr>
              <w:pStyle w:val="TableParagraph"/>
              <w:ind w:left="71" w:right="56"/>
              <w:jc w:val="both"/>
              <w:rPr>
                <w:sz w:val="20"/>
              </w:rPr>
            </w:pPr>
            <w:r>
              <w:rPr>
                <w:sz w:val="20"/>
              </w:rPr>
              <w:t>Dacă</w:t>
            </w:r>
            <w:r>
              <w:rPr>
                <w:spacing w:val="1"/>
                <w:sz w:val="20"/>
              </w:rPr>
              <w:t xml:space="preserve"> </w:t>
            </w:r>
            <w:r>
              <w:rPr>
                <w:sz w:val="20"/>
              </w:rPr>
              <w:t>indicatorii</w:t>
            </w:r>
            <w:r>
              <w:rPr>
                <w:spacing w:val="1"/>
                <w:sz w:val="20"/>
              </w:rPr>
              <w:t xml:space="preserve"> </w:t>
            </w:r>
            <w:r>
              <w:rPr>
                <w:sz w:val="20"/>
              </w:rPr>
              <w:t>se</w:t>
            </w:r>
            <w:r>
              <w:rPr>
                <w:spacing w:val="1"/>
                <w:sz w:val="20"/>
              </w:rPr>
              <w:t xml:space="preserve"> </w:t>
            </w:r>
            <w:r>
              <w:rPr>
                <w:sz w:val="20"/>
              </w:rPr>
              <w:t>încadrează</w:t>
            </w:r>
            <w:r>
              <w:rPr>
                <w:spacing w:val="1"/>
                <w:sz w:val="20"/>
              </w:rPr>
              <w:t xml:space="preserve"> </w:t>
            </w:r>
            <w:r>
              <w:rPr>
                <w:sz w:val="20"/>
              </w:rPr>
              <w:t>în</w:t>
            </w:r>
            <w:r>
              <w:rPr>
                <w:spacing w:val="1"/>
                <w:sz w:val="20"/>
              </w:rPr>
              <w:t xml:space="preserve"> </w:t>
            </w:r>
            <w:r>
              <w:rPr>
                <w:sz w:val="20"/>
              </w:rPr>
              <w:t>limitele</w:t>
            </w:r>
            <w:r>
              <w:rPr>
                <w:spacing w:val="1"/>
                <w:sz w:val="20"/>
              </w:rPr>
              <w:t xml:space="preserve"> </w:t>
            </w:r>
            <w:r>
              <w:rPr>
                <w:sz w:val="20"/>
              </w:rPr>
              <w:t>menţionate</w:t>
            </w:r>
            <w:r>
              <w:rPr>
                <w:spacing w:val="1"/>
                <w:sz w:val="20"/>
              </w:rPr>
              <w:t xml:space="preserve"> </w:t>
            </w:r>
            <w:r>
              <w:rPr>
                <w:sz w:val="20"/>
              </w:rPr>
              <w:t>şi</w:t>
            </w:r>
            <w:r>
              <w:rPr>
                <w:spacing w:val="-58"/>
                <w:sz w:val="20"/>
              </w:rPr>
              <w:t xml:space="preserve"> </w:t>
            </w:r>
            <w:r>
              <w:rPr>
                <w:sz w:val="20"/>
              </w:rPr>
              <w:t>rezultatul</w:t>
            </w:r>
            <w:r>
              <w:rPr>
                <w:spacing w:val="1"/>
                <w:sz w:val="20"/>
              </w:rPr>
              <w:t xml:space="preserve"> </w:t>
            </w:r>
            <w:r>
              <w:rPr>
                <w:sz w:val="20"/>
              </w:rPr>
              <w:t>operaţional</w:t>
            </w:r>
            <w:r>
              <w:rPr>
                <w:spacing w:val="1"/>
                <w:sz w:val="20"/>
              </w:rPr>
              <w:t xml:space="preserve"> </w:t>
            </w:r>
            <w:r>
              <w:rPr>
                <w:sz w:val="20"/>
              </w:rPr>
              <w:t>din</w:t>
            </w:r>
            <w:r>
              <w:rPr>
                <w:spacing w:val="1"/>
                <w:sz w:val="20"/>
              </w:rPr>
              <w:t xml:space="preserve"> </w:t>
            </w:r>
            <w:r>
              <w:rPr>
                <w:sz w:val="20"/>
              </w:rPr>
              <w:t>bilanţ</w:t>
            </w:r>
            <w:r>
              <w:rPr>
                <w:spacing w:val="1"/>
                <w:sz w:val="20"/>
              </w:rPr>
              <w:t xml:space="preserve"> </w:t>
            </w:r>
            <w:r>
              <w:rPr>
                <w:sz w:val="20"/>
              </w:rPr>
              <w:t>este</w:t>
            </w:r>
            <w:r>
              <w:rPr>
                <w:spacing w:val="1"/>
                <w:sz w:val="20"/>
              </w:rPr>
              <w:t xml:space="preserve"> </w:t>
            </w:r>
            <w:r>
              <w:rPr>
                <w:sz w:val="20"/>
              </w:rPr>
              <w:t>pozitiv,</w:t>
            </w:r>
            <w:r>
              <w:rPr>
                <w:spacing w:val="1"/>
                <w:sz w:val="20"/>
              </w:rPr>
              <w:t xml:space="preserve"> </w:t>
            </w:r>
            <w:r>
              <w:rPr>
                <w:sz w:val="20"/>
              </w:rPr>
              <w:t>expertul</w:t>
            </w:r>
            <w:r>
              <w:rPr>
                <w:spacing w:val="1"/>
                <w:sz w:val="20"/>
              </w:rPr>
              <w:t xml:space="preserve"> </w:t>
            </w:r>
            <w:r>
              <w:rPr>
                <w:sz w:val="20"/>
              </w:rPr>
              <w:t>bifează</w:t>
            </w:r>
            <w:r>
              <w:rPr>
                <w:spacing w:val="1"/>
                <w:sz w:val="20"/>
              </w:rPr>
              <w:t xml:space="preserve"> </w:t>
            </w:r>
            <w:r>
              <w:rPr>
                <w:sz w:val="20"/>
              </w:rPr>
              <w:t>caseta</w:t>
            </w:r>
            <w:r>
              <w:rPr>
                <w:spacing w:val="1"/>
                <w:sz w:val="20"/>
              </w:rPr>
              <w:t xml:space="preserve"> </w:t>
            </w:r>
            <w:r>
              <w:rPr>
                <w:sz w:val="20"/>
              </w:rPr>
              <w:t>DA</w:t>
            </w:r>
            <w:r>
              <w:rPr>
                <w:spacing w:val="1"/>
                <w:sz w:val="20"/>
              </w:rPr>
              <w:t xml:space="preserve"> </w:t>
            </w:r>
            <w:r>
              <w:rPr>
                <w:sz w:val="20"/>
              </w:rPr>
              <w:t>corespunzatoare</w:t>
            </w:r>
            <w:r>
              <w:rPr>
                <w:spacing w:val="1"/>
                <w:sz w:val="20"/>
              </w:rPr>
              <w:t xml:space="preserve"> </w:t>
            </w:r>
            <w:r>
              <w:rPr>
                <w:sz w:val="20"/>
              </w:rPr>
              <w:t>acestui</w:t>
            </w:r>
            <w:r>
              <w:rPr>
                <w:spacing w:val="1"/>
                <w:sz w:val="20"/>
              </w:rPr>
              <w:t xml:space="preserve"> </w:t>
            </w:r>
            <w:r>
              <w:rPr>
                <w:sz w:val="20"/>
              </w:rPr>
              <w:t>criteriu</w:t>
            </w:r>
            <w:r>
              <w:rPr>
                <w:spacing w:val="1"/>
                <w:sz w:val="20"/>
              </w:rPr>
              <w:t xml:space="preserve"> </w:t>
            </w:r>
            <w:r>
              <w:rPr>
                <w:sz w:val="20"/>
              </w:rPr>
              <w:t>de</w:t>
            </w:r>
            <w:r>
              <w:rPr>
                <w:spacing w:val="1"/>
                <w:sz w:val="20"/>
              </w:rPr>
              <w:t xml:space="preserve"> </w:t>
            </w:r>
            <w:r>
              <w:rPr>
                <w:sz w:val="20"/>
              </w:rPr>
              <w:t>eligibilitate.</w:t>
            </w:r>
          </w:p>
          <w:p w14:paraId="1F3657C3" w14:textId="77777777" w:rsidR="00BD35D5" w:rsidRDefault="00000000">
            <w:pPr>
              <w:pStyle w:val="TableParagraph"/>
              <w:ind w:left="71" w:right="61"/>
              <w:jc w:val="both"/>
              <w:rPr>
                <w:sz w:val="20"/>
              </w:rPr>
            </w:pPr>
            <w:r>
              <w:rPr>
                <w:sz w:val="20"/>
              </w:rPr>
              <w:t>Matricea de evaluare a viabilităţii economice a proiectului</w:t>
            </w:r>
            <w:r>
              <w:rPr>
                <w:spacing w:val="1"/>
                <w:sz w:val="20"/>
              </w:rPr>
              <w:t xml:space="preserve"> </w:t>
            </w:r>
            <w:r>
              <w:rPr>
                <w:sz w:val="20"/>
              </w:rPr>
              <w:t>pentru</w:t>
            </w:r>
            <w:r>
              <w:rPr>
                <w:spacing w:val="1"/>
                <w:sz w:val="20"/>
              </w:rPr>
              <w:t xml:space="preserve"> </w:t>
            </w:r>
            <w:r>
              <w:rPr>
                <w:sz w:val="20"/>
              </w:rPr>
              <w:t>Anexa</w:t>
            </w:r>
            <w:r>
              <w:rPr>
                <w:spacing w:val="1"/>
                <w:sz w:val="20"/>
              </w:rPr>
              <w:t xml:space="preserve"> </w:t>
            </w:r>
            <w:r>
              <w:rPr>
                <w:sz w:val="20"/>
              </w:rPr>
              <w:t>C</w:t>
            </w:r>
            <w:r>
              <w:rPr>
                <w:spacing w:val="1"/>
                <w:sz w:val="20"/>
              </w:rPr>
              <w:t xml:space="preserve"> </w:t>
            </w:r>
            <w:r>
              <w:rPr>
                <w:sz w:val="20"/>
              </w:rPr>
              <w:t>(persoane</w:t>
            </w:r>
            <w:r>
              <w:rPr>
                <w:spacing w:val="1"/>
                <w:sz w:val="20"/>
              </w:rPr>
              <w:t xml:space="preserve"> </w:t>
            </w:r>
            <w:r>
              <w:rPr>
                <w:sz w:val="20"/>
              </w:rPr>
              <w:t>fizice</w:t>
            </w:r>
            <w:r>
              <w:rPr>
                <w:spacing w:val="1"/>
                <w:sz w:val="20"/>
              </w:rPr>
              <w:t xml:space="preserve"> </w:t>
            </w:r>
            <w:r>
              <w:rPr>
                <w:sz w:val="20"/>
              </w:rPr>
              <w:t>autorizate,</w:t>
            </w:r>
            <w:r>
              <w:rPr>
                <w:spacing w:val="1"/>
                <w:sz w:val="20"/>
              </w:rPr>
              <w:t xml:space="preserve"> </w:t>
            </w:r>
            <w:r>
              <w:rPr>
                <w:sz w:val="20"/>
              </w:rPr>
              <w:t>întreprinderi</w:t>
            </w:r>
            <w:r>
              <w:rPr>
                <w:spacing w:val="-58"/>
                <w:sz w:val="20"/>
              </w:rPr>
              <w:t xml:space="preserve"> </w:t>
            </w:r>
            <w:r>
              <w:rPr>
                <w:sz w:val="20"/>
              </w:rPr>
              <w:t>individuale,</w:t>
            </w:r>
            <w:r>
              <w:rPr>
                <w:spacing w:val="-1"/>
                <w:sz w:val="20"/>
              </w:rPr>
              <w:t xml:space="preserve"> </w:t>
            </w:r>
            <w:r>
              <w:rPr>
                <w:sz w:val="20"/>
              </w:rPr>
              <w:t>întreprinderi</w:t>
            </w:r>
            <w:r>
              <w:rPr>
                <w:spacing w:val="-3"/>
                <w:sz w:val="20"/>
              </w:rPr>
              <w:t xml:space="preserve"> </w:t>
            </w:r>
            <w:r>
              <w:rPr>
                <w:sz w:val="20"/>
              </w:rPr>
              <w:t>familiale)</w:t>
            </w:r>
          </w:p>
          <w:p w14:paraId="02D194F5" w14:textId="77777777" w:rsidR="00BD35D5" w:rsidRDefault="00000000">
            <w:pPr>
              <w:pStyle w:val="TableParagraph"/>
              <w:spacing w:line="242" w:lineRule="auto"/>
              <w:ind w:left="71" w:right="57"/>
              <w:jc w:val="both"/>
              <w:rPr>
                <w:sz w:val="20"/>
              </w:rPr>
            </w:pPr>
            <w:r>
              <w:rPr>
                <w:sz w:val="20"/>
              </w:rPr>
              <w:t>Verificarea</w:t>
            </w:r>
            <w:r>
              <w:rPr>
                <w:spacing w:val="1"/>
                <w:sz w:val="20"/>
              </w:rPr>
              <w:t xml:space="preserve"> </w:t>
            </w:r>
            <w:r>
              <w:rPr>
                <w:sz w:val="20"/>
              </w:rPr>
              <w:t>indicatorilor</w:t>
            </w:r>
            <w:r>
              <w:rPr>
                <w:spacing w:val="1"/>
                <w:sz w:val="20"/>
              </w:rPr>
              <w:t xml:space="preserve"> </w:t>
            </w:r>
            <w:r>
              <w:rPr>
                <w:sz w:val="20"/>
              </w:rPr>
              <w:t>economico-financiari</w:t>
            </w:r>
            <w:r>
              <w:rPr>
                <w:spacing w:val="1"/>
                <w:sz w:val="20"/>
              </w:rPr>
              <w:t xml:space="preserve"> </w:t>
            </w:r>
            <w:r>
              <w:rPr>
                <w:sz w:val="20"/>
              </w:rPr>
              <w:t>constă</w:t>
            </w:r>
            <w:r>
              <w:rPr>
                <w:spacing w:val="1"/>
                <w:sz w:val="20"/>
              </w:rPr>
              <w:t xml:space="preserve"> </w:t>
            </w:r>
            <w:r>
              <w:rPr>
                <w:sz w:val="20"/>
              </w:rPr>
              <w:t>în</w:t>
            </w:r>
            <w:r>
              <w:rPr>
                <w:spacing w:val="1"/>
                <w:sz w:val="20"/>
              </w:rPr>
              <w:t xml:space="preserve"> </w:t>
            </w:r>
            <w:r>
              <w:rPr>
                <w:sz w:val="20"/>
              </w:rPr>
              <w:t>verificarea</w:t>
            </w:r>
            <w:r>
              <w:rPr>
                <w:spacing w:val="1"/>
                <w:sz w:val="20"/>
              </w:rPr>
              <w:t xml:space="preserve"> </w:t>
            </w:r>
            <w:r>
              <w:rPr>
                <w:sz w:val="20"/>
              </w:rPr>
              <w:t>încadrării</w:t>
            </w:r>
            <w:r>
              <w:rPr>
                <w:spacing w:val="1"/>
                <w:sz w:val="20"/>
              </w:rPr>
              <w:t xml:space="preserve"> </w:t>
            </w:r>
            <w:r>
              <w:rPr>
                <w:sz w:val="20"/>
              </w:rPr>
              <w:t>acestora</w:t>
            </w:r>
            <w:r>
              <w:rPr>
                <w:spacing w:val="1"/>
                <w:sz w:val="20"/>
              </w:rPr>
              <w:t xml:space="preserve"> </w:t>
            </w:r>
            <w:r>
              <w:rPr>
                <w:sz w:val="20"/>
              </w:rPr>
              <w:t>în</w:t>
            </w:r>
            <w:r>
              <w:rPr>
                <w:spacing w:val="1"/>
                <w:sz w:val="20"/>
              </w:rPr>
              <w:t xml:space="preserve"> </w:t>
            </w:r>
            <w:r>
              <w:rPr>
                <w:sz w:val="20"/>
              </w:rPr>
              <w:t>limitele</w:t>
            </w:r>
            <w:r>
              <w:rPr>
                <w:spacing w:val="1"/>
                <w:sz w:val="20"/>
              </w:rPr>
              <w:t xml:space="preserve"> </w:t>
            </w:r>
            <w:r>
              <w:rPr>
                <w:sz w:val="20"/>
              </w:rPr>
              <w:t>menţionate</w:t>
            </w:r>
            <w:r>
              <w:rPr>
                <w:spacing w:val="1"/>
                <w:sz w:val="20"/>
              </w:rPr>
              <w:t xml:space="preserve"> </w:t>
            </w:r>
            <w:r>
              <w:rPr>
                <w:sz w:val="20"/>
              </w:rPr>
              <w:t>în</w:t>
            </w:r>
            <w:r>
              <w:rPr>
                <w:spacing w:val="1"/>
                <w:sz w:val="20"/>
              </w:rPr>
              <w:t xml:space="preserve"> </w:t>
            </w:r>
            <w:r>
              <w:rPr>
                <w:sz w:val="20"/>
              </w:rPr>
              <w:t>coloana 3 a matricei de verificare. Limitele impuse se referă</w:t>
            </w:r>
            <w:r>
              <w:rPr>
                <w:spacing w:val="1"/>
                <w:sz w:val="20"/>
              </w:rPr>
              <w:t xml:space="preserve"> </w:t>
            </w:r>
            <w:r>
              <w:rPr>
                <w:sz w:val="20"/>
              </w:rPr>
              <w:t>la următorii</w:t>
            </w:r>
            <w:r>
              <w:rPr>
                <w:spacing w:val="-3"/>
                <w:sz w:val="20"/>
              </w:rPr>
              <w:t xml:space="preserve"> </w:t>
            </w:r>
            <w:r>
              <w:rPr>
                <w:sz w:val="20"/>
              </w:rPr>
              <w:t>indicatori:</w:t>
            </w:r>
          </w:p>
          <w:p w14:paraId="3D4C2890" w14:textId="77777777" w:rsidR="00BD35D5" w:rsidRDefault="00000000">
            <w:pPr>
              <w:pStyle w:val="TableParagraph"/>
              <w:numPr>
                <w:ilvl w:val="0"/>
                <w:numId w:val="26"/>
              </w:numPr>
              <w:tabs>
                <w:tab w:val="left" w:pos="431"/>
                <w:tab w:val="left" w:pos="432"/>
              </w:tabs>
              <w:spacing w:line="224" w:lineRule="exact"/>
              <w:ind w:hanging="361"/>
              <w:rPr>
                <w:sz w:val="20"/>
              </w:rPr>
            </w:pPr>
            <w:r>
              <w:rPr>
                <w:sz w:val="20"/>
              </w:rPr>
              <w:t>Durata</w:t>
            </w:r>
            <w:r>
              <w:rPr>
                <w:spacing w:val="-7"/>
                <w:sz w:val="20"/>
              </w:rPr>
              <w:t xml:space="preserve"> </w:t>
            </w:r>
            <w:r>
              <w:rPr>
                <w:sz w:val="20"/>
              </w:rPr>
              <w:t>de</w:t>
            </w:r>
            <w:r>
              <w:rPr>
                <w:spacing w:val="-1"/>
                <w:sz w:val="20"/>
              </w:rPr>
              <w:t xml:space="preserve"> </w:t>
            </w:r>
            <w:r>
              <w:rPr>
                <w:sz w:val="20"/>
              </w:rPr>
              <w:t>recuperare</w:t>
            </w:r>
            <w:r>
              <w:rPr>
                <w:spacing w:val="-3"/>
                <w:sz w:val="20"/>
              </w:rPr>
              <w:t xml:space="preserve"> </w:t>
            </w:r>
            <w:r>
              <w:rPr>
                <w:sz w:val="20"/>
              </w:rPr>
              <w:t>a</w:t>
            </w:r>
            <w:r>
              <w:rPr>
                <w:spacing w:val="-2"/>
                <w:sz w:val="20"/>
              </w:rPr>
              <w:t xml:space="preserve"> </w:t>
            </w:r>
            <w:r>
              <w:rPr>
                <w:sz w:val="20"/>
              </w:rPr>
              <w:t>investiţiei</w:t>
            </w:r>
          </w:p>
          <w:p w14:paraId="2DBCE093" w14:textId="77777777" w:rsidR="00BD35D5" w:rsidRDefault="00000000">
            <w:pPr>
              <w:pStyle w:val="TableParagraph"/>
              <w:numPr>
                <w:ilvl w:val="0"/>
                <w:numId w:val="26"/>
              </w:numPr>
              <w:tabs>
                <w:tab w:val="left" w:pos="431"/>
                <w:tab w:val="left" w:pos="432"/>
              </w:tabs>
              <w:spacing w:line="231" w:lineRule="exact"/>
              <w:ind w:hanging="361"/>
              <w:rPr>
                <w:sz w:val="20"/>
              </w:rPr>
            </w:pPr>
            <w:r>
              <w:rPr>
                <w:sz w:val="20"/>
              </w:rPr>
              <w:t>Rata</w:t>
            </w:r>
            <w:r>
              <w:rPr>
                <w:spacing w:val="-2"/>
                <w:sz w:val="20"/>
              </w:rPr>
              <w:t xml:space="preserve"> </w:t>
            </w:r>
            <w:r>
              <w:rPr>
                <w:sz w:val="20"/>
              </w:rPr>
              <w:t>acoperirii</w:t>
            </w:r>
            <w:r>
              <w:rPr>
                <w:spacing w:val="-4"/>
                <w:sz w:val="20"/>
              </w:rPr>
              <w:t xml:space="preserve"> </w:t>
            </w:r>
            <w:r>
              <w:rPr>
                <w:sz w:val="20"/>
              </w:rPr>
              <w:t>prin</w:t>
            </w:r>
            <w:r>
              <w:rPr>
                <w:spacing w:val="-5"/>
                <w:sz w:val="20"/>
              </w:rPr>
              <w:t xml:space="preserve"> </w:t>
            </w:r>
            <w:r>
              <w:rPr>
                <w:sz w:val="20"/>
              </w:rPr>
              <w:t>fluxul</w:t>
            </w:r>
            <w:r>
              <w:rPr>
                <w:spacing w:val="-2"/>
                <w:sz w:val="20"/>
              </w:rPr>
              <w:t xml:space="preserve"> </w:t>
            </w:r>
            <w:r>
              <w:rPr>
                <w:sz w:val="20"/>
              </w:rPr>
              <w:t>de</w:t>
            </w:r>
            <w:r>
              <w:rPr>
                <w:spacing w:val="-5"/>
                <w:sz w:val="20"/>
              </w:rPr>
              <w:t xml:space="preserve"> </w:t>
            </w:r>
            <w:r>
              <w:rPr>
                <w:sz w:val="20"/>
              </w:rPr>
              <w:t>numerar</w:t>
            </w:r>
          </w:p>
          <w:p w14:paraId="42004417" w14:textId="77777777" w:rsidR="00BD35D5" w:rsidRDefault="00000000">
            <w:pPr>
              <w:pStyle w:val="TableParagraph"/>
              <w:numPr>
                <w:ilvl w:val="0"/>
                <w:numId w:val="26"/>
              </w:numPr>
              <w:tabs>
                <w:tab w:val="left" w:pos="431"/>
                <w:tab w:val="left" w:pos="432"/>
              </w:tabs>
              <w:spacing w:before="1" w:line="231" w:lineRule="exact"/>
              <w:ind w:hanging="361"/>
              <w:rPr>
                <w:sz w:val="20"/>
              </w:rPr>
            </w:pPr>
            <w:r>
              <w:rPr>
                <w:sz w:val="20"/>
              </w:rPr>
              <w:t>Valoarea</w:t>
            </w:r>
            <w:r>
              <w:rPr>
                <w:spacing w:val="-5"/>
                <w:sz w:val="20"/>
              </w:rPr>
              <w:t xml:space="preserve"> </w:t>
            </w:r>
            <w:r>
              <w:rPr>
                <w:sz w:val="20"/>
              </w:rPr>
              <w:t>actualizată</w:t>
            </w:r>
            <w:r>
              <w:rPr>
                <w:spacing w:val="-4"/>
                <w:sz w:val="20"/>
              </w:rPr>
              <w:t xml:space="preserve"> </w:t>
            </w:r>
            <w:r>
              <w:rPr>
                <w:sz w:val="20"/>
              </w:rPr>
              <w:t>neta</w:t>
            </w:r>
            <w:r>
              <w:rPr>
                <w:spacing w:val="-5"/>
                <w:sz w:val="20"/>
              </w:rPr>
              <w:t xml:space="preserve"> </w:t>
            </w:r>
            <w:r>
              <w:rPr>
                <w:sz w:val="20"/>
              </w:rPr>
              <w:t>(VAN)</w:t>
            </w:r>
          </w:p>
          <w:p w14:paraId="1F40F449" w14:textId="77777777" w:rsidR="00BD35D5" w:rsidRDefault="00000000">
            <w:pPr>
              <w:pStyle w:val="TableParagraph"/>
              <w:numPr>
                <w:ilvl w:val="0"/>
                <w:numId w:val="26"/>
              </w:numPr>
              <w:tabs>
                <w:tab w:val="left" w:pos="431"/>
                <w:tab w:val="left" w:pos="432"/>
              </w:tabs>
              <w:spacing w:line="231" w:lineRule="exact"/>
              <w:ind w:hanging="361"/>
              <w:rPr>
                <w:sz w:val="20"/>
              </w:rPr>
            </w:pPr>
            <w:r>
              <w:rPr>
                <w:sz w:val="20"/>
              </w:rPr>
              <w:t>Disponibil</w:t>
            </w:r>
            <w:r>
              <w:rPr>
                <w:spacing w:val="-7"/>
                <w:sz w:val="20"/>
              </w:rPr>
              <w:t xml:space="preserve"> </w:t>
            </w:r>
            <w:r>
              <w:rPr>
                <w:sz w:val="20"/>
              </w:rPr>
              <w:t>de</w:t>
            </w:r>
            <w:r>
              <w:rPr>
                <w:spacing w:val="1"/>
                <w:sz w:val="20"/>
              </w:rPr>
              <w:t xml:space="preserve"> </w:t>
            </w:r>
            <w:r>
              <w:rPr>
                <w:sz w:val="20"/>
              </w:rPr>
              <w:t>numerar</w:t>
            </w:r>
            <w:r>
              <w:rPr>
                <w:spacing w:val="-1"/>
                <w:sz w:val="20"/>
              </w:rPr>
              <w:t xml:space="preserve"> </w:t>
            </w:r>
            <w:r>
              <w:rPr>
                <w:sz w:val="20"/>
              </w:rPr>
              <w:t>la</w:t>
            </w:r>
            <w:r>
              <w:rPr>
                <w:spacing w:val="-5"/>
                <w:sz w:val="20"/>
              </w:rPr>
              <w:t xml:space="preserve"> </w:t>
            </w:r>
            <w:r>
              <w:rPr>
                <w:sz w:val="20"/>
              </w:rPr>
              <w:t>sfârşitul</w:t>
            </w:r>
            <w:r>
              <w:rPr>
                <w:spacing w:val="-6"/>
                <w:sz w:val="20"/>
              </w:rPr>
              <w:t xml:space="preserve"> </w:t>
            </w:r>
            <w:r>
              <w:rPr>
                <w:sz w:val="20"/>
              </w:rPr>
              <w:t>perioadei</w:t>
            </w:r>
          </w:p>
          <w:p w14:paraId="19E84467" w14:textId="77777777" w:rsidR="00BD35D5" w:rsidRDefault="00BD35D5">
            <w:pPr>
              <w:pStyle w:val="TableParagraph"/>
              <w:spacing w:before="1"/>
              <w:rPr>
                <w:b/>
                <w:sz w:val="20"/>
              </w:rPr>
            </w:pPr>
          </w:p>
          <w:p w14:paraId="7E94D983" w14:textId="77777777" w:rsidR="00BD35D5" w:rsidRDefault="00000000">
            <w:pPr>
              <w:pStyle w:val="TableParagraph"/>
              <w:ind w:left="71" w:right="62"/>
              <w:jc w:val="both"/>
              <w:rPr>
                <w:sz w:val="20"/>
              </w:rPr>
            </w:pPr>
            <w:r>
              <w:rPr>
                <w:sz w:val="20"/>
              </w:rPr>
              <w:t>Acei indicatori pentru care nu sunt stabilite limite maxime</w:t>
            </w:r>
            <w:r>
              <w:rPr>
                <w:spacing w:val="1"/>
                <w:sz w:val="20"/>
              </w:rPr>
              <w:t xml:space="preserve"> </w:t>
            </w:r>
            <w:r>
              <w:rPr>
                <w:sz w:val="20"/>
              </w:rPr>
              <w:t>sau</w:t>
            </w:r>
            <w:r>
              <w:rPr>
                <w:spacing w:val="1"/>
                <w:sz w:val="20"/>
              </w:rPr>
              <w:t xml:space="preserve"> </w:t>
            </w:r>
            <w:r>
              <w:rPr>
                <w:sz w:val="20"/>
              </w:rPr>
              <w:t>minime</w:t>
            </w:r>
            <w:r>
              <w:rPr>
                <w:spacing w:val="1"/>
                <w:sz w:val="20"/>
              </w:rPr>
              <w:t xml:space="preserve"> </w:t>
            </w:r>
            <w:r>
              <w:rPr>
                <w:sz w:val="20"/>
              </w:rPr>
              <w:t>de</w:t>
            </w:r>
            <w:r>
              <w:rPr>
                <w:spacing w:val="-3"/>
                <w:sz w:val="20"/>
              </w:rPr>
              <w:t xml:space="preserve"> </w:t>
            </w:r>
            <w:r>
              <w:rPr>
                <w:sz w:val="20"/>
              </w:rPr>
              <w:t>variaţie</w:t>
            </w:r>
            <w:r>
              <w:rPr>
                <w:spacing w:val="-4"/>
                <w:sz w:val="20"/>
              </w:rPr>
              <w:t xml:space="preserve"> </w:t>
            </w:r>
            <w:r>
              <w:rPr>
                <w:sz w:val="20"/>
              </w:rPr>
              <w:t>au</w:t>
            </w:r>
            <w:r>
              <w:rPr>
                <w:spacing w:val="-3"/>
                <w:sz w:val="20"/>
              </w:rPr>
              <w:t xml:space="preserve"> </w:t>
            </w:r>
            <w:r>
              <w:rPr>
                <w:sz w:val="20"/>
              </w:rPr>
              <w:t>menţiunea</w:t>
            </w:r>
            <w:r>
              <w:rPr>
                <w:spacing w:val="1"/>
                <w:sz w:val="20"/>
              </w:rPr>
              <w:t xml:space="preserve"> </w:t>
            </w:r>
            <w:r>
              <w:rPr>
                <w:sz w:val="20"/>
              </w:rPr>
              <w:t>“N/A”.</w:t>
            </w:r>
          </w:p>
          <w:p w14:paraId="2F697C57" w14:textId="77777777" w:rsidR="00BD35D5" w:rsidRDefault="00000000">
            <w:pPr>
              <w:pStyle w:val="TableParagraph"/>
              <w:spacing w:before="1"/>
              <w:ind w:left="71" w:right="60"/>
              <w:jc w:val="both"/>
              <w:rPr>
                <w:sz w:val="20"/>
              </w:rPr>
            </w:pPr>
            <w:r>
              <w:rPr>
                <w:sz w:val="20"/>
              </w:rPr>
              <w:t>Respectarea</w:t>
            </w:r>
            <w:r>
              <w:rPr>
                <w:spacing w:val="1"/>
                <w:sz w:val="20"/>
              </w:rPr>
              <w:t xml:space="preserve"> </w:t>
            </w:r>
            <w:r>
              <w:rPr>
                <w:sz w:val="20"/>
              </w:rPr>
              <w:t>încadrării</w:t>
            </w:r>
            <w:r>
              <w:rPr>
                <w:spacing w:val="1"/>
                <w:sz w:val="20"/>
              </w:rPr>
              <w:t xml:space="preserve"> </w:t>
            </w:r>
            <w:r>
              <w:rPr>
                <w:sz w:val="20"/>
              </w:rPr>
              <w:t>indicatorilor</w:t>
            </w:r>
            <w:r>
              <w:rPr>
                <w:spacing w:val="1"/>
                <w:sz w:val="20"/>
              </w:rPr>
              <w:t xml:space="preserve"> </w:t>
            </w:r>
            <w:r>
              <w:rPr>
                <w:sz w:val="20"/>
              </w:rPr>
              <w:t>în</w:t>
            </w:r>
            <w:r>
              <w:rPr>
                <w:spacing w:val="1"/>
                <w:sz w:val="20"/>
              </w:rPr>
              <w:t xml:space="preserve"> </w:t>
            </w:r>
            <w:r>
              <w:rPr>
                <w:sz w:val="20"/>
              </w:rPr>
              <w:t>limitele</w:t>
            </w:r>
            <w:r>
              <w:rPr>
                <w:spacing w:val="60"/>
                <w:sz w:val="20"/>
              </w:rPr>
              <w:t xml:space="preserve"> </w:t>
            </w:r>
            <w:r>
              <w:rPr>
                <w:sz w:val="20"/>
              </w:rPr>
              <w:t>admisibile</w:t>
            </w:r>
            <w:r>
              <w:rPr>
                <w:spacing w:val="1"/>
                <w:sz w:val="20"/>
              </w:rPr>
              <w:t xml:space="preserve"> </w:t>
            </w:r>
            <w:r>
              <w:rPr>
                <w:sz w:val="20"/>
              </w:rPr>
              <w:t>prin</w:t>
            </w:r>
            <w:r>
              <w:rPr>
                <w:spacing w:val="1"/>
                <w:sz w:val="20"/>
              </w:rPr>
              <w:t xml:space="preserve"> </w:t>
            </w:r>
            <w:r>
              <w:rPr>
                <w:sz w:val="20"/>
              </w:rPr>
              <w:t>program</w:t>
            </w:r>
            <w:r>
              <w:rPr>
                <w:spacing w:val="1"/>
                <w:sz w:val="20"/>
              </w:rPr>
              <w:t xml:space="preserve"> </w:t>
            </w:r>
            <w:r>
              <w:rPr>
                <w:sz w:val="20"/>
              </w:rPr>
              <w:t>se</w:t>
            </w:r>
            <w:r>
              <w:rPr>
                <w:spacing w:val="1"/>
                <w:sz w:val="20"/>
              </w:rPr>
              <w:t xml:space="preserve"> </w:t>
            </w:r>
            <w:r>
              <w:rPr>
                <w:sz w:val="20"/>
              </w:rPr>
              <w:t>face</w:t>
            </w:r>
            <w:r>
              <w:rPr>
                <w:spacing w:val="1"/>
                <w:sz w:val="20"/>
              </w:rPr>
              <w:t xml:space="preserve"> </w:t>
            </w:r>
            <w:r>
              <w:rPr>
                <w:sz w:val="20"/>
              </w:rPr>
              <w:t>în</w:t>
            </w:r>
            <w:r>
              <w:rPr>
                <w:spacing w:val="1"/>
                <w:sz w:val="20"/>
              </w:rPr>
              <w:t xml:space="preserve"> </w:t>
            </w:r>
            <w:r>
              <w:rPr>
                <w:sz w:val="20"/>
              </w:rPr>
              <w:t>mod</w:t>
            </w:r>
            <w:r>
              <w:rPr>
                <w:spacing w:val="1"/>
                <w:sz w:val="20"/>
              </w:rPr>
              <w:t xml:space="preserve"> </w:t>
            </w:r>
            <w:r>
              <w:rPr>
                <w:sz w:val="20"/>
              </w:rPr>
              <w:t>automat</w:t>
            </w:r>
            <w:r>
              <w:rPr>
                <w:spacing w:val="1"/>
                <w:sz w:val="20"/>
              </w:rPr>
              <w:t xml:space="preserve"> </w:t>
            </w:r>
            <w:r>
              <w:rPr>
                <w:sz w:val="20"/>
              </w:rPr>
              <w:t>în</w:t>
            </w:r>
            <w:r>
              <w:rPr>
                <w:spacing w:val="1"/>
                <w:sz w:val="20"/>
              </w:rPr>
              <w:t xml:space="preserve"> </w:t>
            </w:r>
            <w:r>
              <w:rPr>
                <w:sz w:val="20"/>
              </w:rPr>
              <w:t>coloana</w:t>
            </w:r>
            <w:r>
              <w:rPr>
                <w:spacing w:val="1"/>
                <w:sz w:val="20"/>
              </w:rPr>
              <w:t xml:space="preserve"> </w:t>
            </w:r>
            <w:r>
              <w:rPr>
                <w:sz w:val="20"/>
              </w:rPr>
              <w:t>11</w:t>
            </w:r>
            <w:r>
              <w:rPr>
                <w:spacing w:val="60"/>
                <w:sz w:val="20"/>
              </w:rPr>
              <w:t xml:space="preserve"> </w:t>
            </w:r>
            <w:r>
              <w:rPr>
                <w:sz w:val="20"/>
              </w:rPr>
              <w:t>a</w:t>
            </w:r>
            <w:r>
              <w:rPr>
                <w:spacing w:val="1"/>
                <w:sz w:val="20"/>
              </w:rPr>
              <w:t xml:space="preserve"> </w:t>
            </w:r>
            <w:r>
              <w:rPr>
                <w:sz w:val="20"/>
              </w:rPr>
              <w:t>matricei</w:t>
            </w:r>
            <w:r>
              <w:rPr>
                <w:spacing w:val="1"/>
                <w:sz w:val="20"/>
              </w:rPr>
              <w:t xml:space="preserve"> </w:t>
            </w:r>
            <w:r>
              <w:rPr>
                <w:sz w:val="20"/>
              </w:rPr>
              <w:t>de</w:t>
            </w:r>
            <w:r>
              <w:rPr>
                <w:spacing w:val="1"/>
                <w:sz w:val="20"/>
              </w:rPr>
              <w:t xml:space="preserve"> </w:t>
            </w:r>
            <w:r>
              <w:rPr>
                <w:sz w:val="20"/>
              </w:rPr>
              <w:t>verificare</w:t>
            </w:r>
            <w:r>
              <w:rPr>
                <w:spacing w:val="1"/>
                <w:sz w:val="20"/>
              </w:rPr>
              <w:t xml:space="preserve"> </w:t>
            </w:r>
            <w:r>
              <w:rPr>
                <w:sz w:val="20"/>
              </w:rPr>
              <w:t>prin</w:t>
            </w:r>
            <w:r>
              <w:rPr>
                <w:spacing w:val="1"/>
                <w:sz w:val="20"/>
              </w:rPr>
              <w:t xml:space="preserve"> </w:t>
            </w:r>
            <w:r>
              <w:rPr>
                <w:sz w:val="20"/>
              </w:rPr>
              <w:t>apariţia</w:t>
            </w:r>
            <w:r>
              <w:rPr>
                <w:spacing w:val="1"/>
                <w:sz w:val="20"/>
              </w:rPr>
              <w:t xml:space="preserve"> </w:t>
            </w:r>
            <w:r>
              <w:rPr>
                <w:sz w:val="20"/>
              </w:rPr>
              <w:t>mesajului</w:t>
            </w:r>
            <w:r>
              <w:rPr>
                <w:spacing w:val="1"/>
                <w:sz w:val="20"/>
              </w:rPr>
              <w:t xml:space="preserve"> </w:t>
            </w:r>
            <w:r>
              <w:rPr>
                <w:sz w:val="20"/>
              </w:rPr>
              <w:t>“Respectă</w:t>
            </w:r>
            <w:r>
              <w:rPr>
                <w:spacing w:val="1"/>
                <w:sz w:val="20"/>
              </w:rPr>
              <w:t xml:space="preserve"> </w:t>
            </w:r>
            <w:r>
              <w:rPr>
                <w:sz w:val="20"/>
              </w:rPr>
              <w:t>criteriul”</w:t>
            </w:r>
            <w:r>
              <w:rPr>
                <w:spacing w:val="-5"/>
                <w:sz w:val="20"/>
              </w:rPr>
              <w:t xml:space="preserve"> </w:t>
            </w:r>
            <w:r>
              <w:rPr>
                <w:sz w:val="20"/>
              </w:rPr>
              <w:t>pentru</w:t>
            </w:r>
            <w:r>
              <w:rPr>
                <w:spacing w:val="-4"/>
                <w:sz w:val="20"/>
              </w:rPr>
              <w:t xml:space="preserve"> </w:t>
            </w:r>
            <w:r>
              <w:rPr>
                <w:sz w:val="20"/>
              </w:rPr>
              <w:t>fiecare</w:t>
            </w:r>
            <w:r>
              <w:rPr>
                <w:spacing w:val="-4"/>
                <w:sz w:val="20"/>
              </w:rPr>
              <w:t xml:space="preserve"> </w:t>
            </w:r>
            <w:r>
              <w:rPr>
                <w:sz w:val="20"/>
              </w:rPr>
              <w:t>din</w:t>
            </w:r>
            <w:r>
              <w:rPr>
                <w:spacing w:val="-4"/>
                <w:sz w:val="20"/>
              </w:rPr>
              <w:t xml:space="preserve"> </w:t>
            </w:r>
            <w:r>
              <w:rPr>
                <w:sz w:val="20"/>
              </w:rPr>
              <w:t>indicatorii</w:t>
            </w:r>
            <w:r>
              <w:rPr>
                <w:spacing w:val="-5"/>
                <w:sz w:val="20"/>
              </w:rPr>
              <w:t xml:space="preserve"> </w:t>
            </w:r>
            <w:r>
              <w:rPr>
                <w:sz w:val="20"/>
              </w:rPr>
              <w:t>mentionaţi</w:t>
            </w:r>
            <w:r>
              <w:rPr>
                <w:spacing w:val="-4"/>
                <w:sz w:val="20"/>
              </w:rPr>
              <w:t xml:space="preserve"> </w:t>
            </w:r>
            <w:r>
              <w:rPr>
                <w:sz w:val="20"/>
              </w:rPr>
              <w:t>mai sus.</w:t>
            </w:r>
          </w:p>
          <w:p w14:paraId="7CD3D1EB" w14:textId="77777777" w:rsidR="00BD35D5" w:rsidRDefault="00000000">
            <w:pPr>
              <w:pStyle w:val="TableParagraph"/>
              <w:spacing w:line="223" w:lineRule="exact"/>
              <w:ind w:left="71"/>
              <w:jc w:val="both"/>
              <w:rPr>
                <w:sz w:val="20"/>
              </w:rPr>
            </w:pPr>
            <w:r>
              <w:rPr>
                <w:sz w:val="20"/>
              </w:rPr>
              <w:t>Proiectul</w:t>
            </w:r>
            <w:r>
              <w:rPr>
                <w:spacing w:val="36"/>
                <w:sz w:val="20"/>
              </w:rPr>
              <w:t xml:space="preserve"> </w:t>
            </w:r>
            <w:r>
              <w:rPr>
                <w:sz w:val="20"/>
              </w:rPr>
              <w:t>respectă</w:t>
            </w:r>
            <w:r>
              <w:rPr>
                <w:spacing w:val="32"/>
                <w:sz w:val="20"/>
              </w:rPr>
              <w:t xml:space="preserve"> </w:t>
            </w:r>
            <w:r>
              <w:rPr>
                <w:sz w:val="20"/>
              </w:rPr>
              <w:t>acest</w:t>
            </w:r>
            <w:r>
              <w:rPr>
                <w:spacing w:val="35"/>
                <w:sz w:val="20"/>
              </w:rPr>
              <w:t xml:space="preserve"> </w:t>
            </w:r>
            <w:r>
              <w:rPr>
                <w:sz w:val="20"/>
              </w:rPr>
              <w:t>criteriu</w:t>
            </w:r>
            <w:r>
              <w:rPr>
                <w:spacing w:val="74"/>
                <w:sz w:val="20"/>
              </w:rPr>
              <w:t xml:space="preserve"> </w:t>
            </w:r>
            <w:r>
              <w:rPr>
                <w:sz w:val="20"/>
              </w:rPr>
              <w:t>dacă</w:t>
            </w:r>
            <w:r>
              <w:rPr>
                <w:spacing w:val="33"/>
                <w:sz w:val="20"/>
              </w:rPr>
              <w:t xml:space="preserve"> </w:t>
            </w:r>
            <w:r>
              <w:rPr>
                <w:sz w:val="20"/>
              </w:rPr>
              <w:t>pentru</w:t>
            </w:r>
            <w:r>
              <w:rPr>
                <w:spacing w:val="33"/>
                <w:sz w:val="20"/>
              </w:rPr>
              <w:t xml:space="preserve"> </w:t>
            </w:r>
            <w:r>
              <w:rPr>
                <w:sz w:val="20"/>
              </w:rPr>
              <w:t>perioada</w:t>
            </w:r>
            <w:r>
              <w:rPr>
                <w:spacing w:val="37"/>
                <w:sz w:val="20"/>
              </w:rPr>
              <w:t xml:space="preserve"> </w:t>
            </w:r>
            <w:r>
              <w:rPr>
                <w:sz w:val="20"/>
              </w:rPr>
              <w:t>de</w:t>
            </w:r>
          </w:p>
        </w:tc>
      </w:tr>
    </w:tbl>
    <w:p w14:paraId="77B1BE75" w14:textId="77777777" w:rsidR="00BD35D5" w:rsidRDefault="00BD35D5">
      <w:pPr>
        <w:spacing w:line="223" w:lineRule="exact"/>
        <w:jc w:val="both"/>
        <w:rPr>
          <w:sz w:val="20"/>
        </w:rPr>
        <w:sectPr w:rsidR="00BD35D5">
          <w:headerReference w:type="default" r:id="rId33"/>
          <w:pgSz w:w="11910" w:h="16840"/>
          <w:pgMar w:top="680" w:right="300" w:bottom="280" w:left="820" w:header="0" w:footer="0" w:gutter="0"/>
          <w:cols w:space="720"/>
        </w:sectPr>
      </w:pPr>
    </w:p>
    <w:p w14:paraId="78E488EF" w14:textId="77777777" w:rsidR="00BD35D5" w:rsidRDefault="00000000">
      <w:pPr>
        <w:pStyle w:val="BodyText"/>
        <w:ind w:left="514"/>
        <w:rPr>
          <w:sz w:val="20"/>
        </w:rPr>
      </w:pPr>
      <w:r>
        <w:rPr>
          <w:sz w:val="20"/>
        </w:rPr>
      </w:r>
      <w:r>
        <w:rPr>
          <w:sz w:val="20"/>
        </w:rPr>
        <w:pict w14:anchorId="52338DFE">
          <v:group id="_x0000_s1039" style="width:465.1pt;height:353.85pt;mso-position-horizontal-relative:char;mso-position-vertical-relative:line" coordsize="9302,70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2" type="#_x0000_t75" style="position:absolute;left:76;width:9182;height:1017">
              <v:imagedata r:id="rId34" o:title=""/>
            </v:shape>
            <v:shape id="_x0000_s1041" style="position:absolute;top:1017;width:3616;height:6060" coordorigin=",1018" coordsize="3616,6060" o:spt="100" adj="0,,0" path="m3616,7067r-3606,l10,1027r-10,l,7067r,10l10,7077r3606,l3616,7067xm3616,1018r-3606,l,1018r,9l10,1027r3606,l3616,1018xe" fillcolor="black" stroked="f">
              <v:stroke joinstyle="round"/>
              <v:formulas/>
              <v:path arrowok="t" o:connecttype="segments"/>
            </v:shape>
            <v:shape id="_x0000_s1040" type="#_x0000_t202" style="position:absolute;left:3620;top:1022;width:5676;height:6050" filled="f" strokeweight=".48pt">
              <v:textbox inset="0,0,0,0">
                <w:txbxContent>
                  <w:p w14:paraId="1F404DF1" w14:textId="77777777" w:rsidR="00BD35D5" w:rsidRDefault="00000000">
                    <w:pPr>
                      <w:ind w:left="67" w:right="60"/>
                      <w:jc w:val="both"/>
                      <w:rPr>
                        <w:sz w:val="20"/>
                      </w:rPr>
                    </w:pPr>
                    <w:r>
                      <w:rPr>
                        <w:sz w:val="20"/>
                      </w:rPr>
                      <w:t>proiecţie cuprinsă între anul 2- anul 5 inclusiv (de la</w:t>
                    </w:r>
                    <w:r>
                      <w:rPr>
                        <w:spacing w:val="1"/>
                        <w:sz w:val="20"/>
                      </w:rPr>
                      <w:t xml:space="preserve"> </w:t>
                    </w:r>
                    <w:r>
                      <w:rPr>
                        <w:sz w:val="20"/>
                      </w:rPr>
                      <w:t>finalizarea investiţei şi darea acesteia în exploatare) –</w:t>
                    </w:r>
                    <w:r>
                      <w:rPr>
                        <w:spacing w:val="1"/>
                        <w:sz w:val="20"/>
                      </w:rPr>
                      <w:t xml:space="preserve"> </w:t>
                    </w:r>
                    <w:r>
                      <w:rPr>
                        <w:sz w:val="20"/>
                      </w:rPr>
                      <w:t>coloanele 6-9 din matrice - toţi indicatorii pentru care s-au</w:t>
                    </w:r>
                    <w:r>
                      <w:rPr>
                        <w:spacing w:val="1"/>
                        <w:sz w:val="20"/>
                      </w:rPr>
                      <w:t xml:space="preserve"> </w:t>
                    </w:r>
                    <w:r>
                      <w:rPr>
                        <w:sz w:val="20"/>
                      </w:rPr>
                      <w:t>stabilit limite în coloana 3 se încadrează în limitele</w:t>
                    </w:r>
                    <w:r>
                      <w:rPr>
                        <w:spacing w:val="1"/>
                        <w:sz w:val="20"/>
                      </w:rPr>
                      <w:t xml:space="preserve"> </w:t>
                    </w:r>
                    <w:r>
                      <w:rPr>
                        <w:sz w:val="20"/>
                      </w:rPr>
                      <w:t>admisibile, respectiv dacă pentru toţi aceşti indicatori în</w:t>
                    </w:r>
                    <w:r>
                      <w:rPr>
                        <w:spacing w:val="1"/>
                        <w:sz w:val="20"/>
                      </w:rPr>
                      <w:t xml:space="preserve"> </w:t>
                    </w:r>
                    <w:r>
                      <w:rPr>
                        <w:sz w:val="20"/>
                      </w:rPr>
                      <w:t>coloana 11 apare</w:t>
                    </w:r>
                    <w:r>
                      <w:rPr>
                        <w:spacing w:val="-4"/>
                        <w:sz w:val="20"/>
                      </w:rPr>
                      <w:t xml:space="preserve"> </w:t>
                    </w:r>
                    <w:r>
                      <w:rPr>
                        <w:sz w:val="20"/>
                      </w:rPr>
                      <w:t>mesajul</w:t>
                    </w:r>
                    <w:r>
                      <w:rPr>
                        <w:spacing w:val="-1"/>
                        <w:sz w:val="20"/>
                      </w:rPr>
                      <w:t xml:space="preserve"> </w:t>
                    </w:r>
                    <w:r>
                      <w:rPr>
                        <w:sz w:val="20"/>
                      </w:rPr>
                      <w:t>“Respectă</w:t>
                    </w:r>
                    <w:r>
                      <w:rPr>
                        <w:spacing w:val="-4"/>
                        <w:sz w:val="20"/>
                      </w:rPr>
                      <w:t xml:space="preserve"> </w:t>
                    </w:r>
                    <w:r>
                      <w:rPr>
                        <w:sz w:val="20"/>
                      </w:rPr>
                      <w:t>criteriul”.</w:t>
                    </w:r>
                  </w:p>
                  <w:p w14:paraId="00FAD2B9" w14:textId="77777777" w:rsidR="00BD35D5" w:rsidRDefault="00000000">
                    <w:pPr>
                      <w:ind w:left="67" w:right="61"/>
                      <w:jc w:val="both"/>
                      <w:rPr>
                        <w:sz w:val="20"/>
                      </w:rPr>
                    </w:pPr>
                    <w:r>
                      <w:rPr>
                        <w:sz w:val="20"/>
                      </w:rPr>
                      <w:t>La analiza acestui punct se va verifica dacă solicitantul a</w:t>
                    </w:r>
                    <w:r>
                      <w:rPr>
                        <w:spacing w:val="1"/>
                        <w:sz w:val="20"/>
                      </w:rPr>
                      <w:t xml:space="preserve"> </w:t>
                    </w:r>
                    <w:r>
                      <w:rPr>
                        <w:sz w:val="20"/>
                      </w:rPr>
                      <w:t>utilizat date nesustenabile la calculul indicatorilor</w:t>
                    </w:r>
                    <w:r>
                      <w:rPr>
                        <w:spacing w:val="1"/>
                        <w:sz w:val="20"/>
                      </w:rPr>
                      <w:t xml:space="preserve"> </w:t>
                    </w:r>
                    <w:r>
                      <w:rPr>
                        <w:sz w:val="20"/>
                      </w:rPr>
                      <w:t>economico-financiari, de ex.: folosirea unor preturi</w:t>
                    </w:r>
                    <w:r>
                      <w:rPr>
                        <w:spacing w:val="1"/>
                        <w:sz w:val="20"/>
                      </w:rPr>
                      <w:t xml:space="preserve"> </w:t>
                    </w:r>
                    <w:r>
                      <w:rPr>
                        <w:sz w:val="20"/>
                      </w:rPr>
                      <w:t>nejustificate, productii obtinute nerealiste etc, informaţii</w:t>
                    </w:r>
                    <w:r>
                      <w:rPr>
                        <w:spacing w:val="1"/>
                        <w:sz w:val="20"/>
                      </w:rPr>
                      <w:t xml:space="preserve"> </w:t>
                    </w:r>
                    <w:r>
                      <w:rPr>
                        <w:sz w:val="20"/>
                      </w:rPr>
                      <w:t>verificate</w:t>
                    </w:r>
                    <w:r>
                      <w:rPr>
                        <w:spacing w:val="-4"/>
                        <w:sz w:val="20"/>
                      </w:rPr>
                      <w:t xml:space="preserve"> </w:t>
                    </w:r>
                    <w:r>
                      <w:rPr>
                        <w:sz w:val="20"/>
                      </w:rPr>
                      <w:t>cu</w:t>
                    </w:r>
                    <w:r>
                      <w:rPr>
                        <w:spacing w:val="2"/>
                        <w:sz w:val="20"/>
                      </w:rPr>
                      <w:t xml:space="preserve"> </w:t>
                    </w:r>
                    <w:r>
                      <w:rPr>
                        <w:sz w:val="20"/>
                      </w:rPr>
                      <w:t>alte</w:t>
                    </w:r>
                    <w:r>
                      <w:rPr>
                        <w:spacing w:val="1"/>
                        <w:sz w:val="20"/>
                      </w:rPr>
                      <w:t xml:space="preserve"> </w:t>
                    </w:r>
                    <w:r>
                      <w:rPr>
                        <w:sz w:val="20"/>
                      </w:rPr>
                      <w:t>date</w:t>
                    </w:r>
                    <w:r>
                      <w:rPr>
                        <w:spacing w:val="5"/>
                        <w:sz w:val="20"/>
                      </w:rPr>
                      <w:t xml:space="preserve"> </w:t>
                    </w:r>
                    <w:r>
                      <w:rPr>
                        <w:sz w:val="20"/>
                      </w:rPr>
                      <w:t>disponibile.</w:t>
                    </w:r>
                  </w:p>
                  <w:p w14:paraId="3172B137" w14:textId="77777777" w:rsidR="00BD35D5" w:rsidRDefault="00000000">
                    <w:pPr>
                      <w:ind w:left="67" w:right="71"/>
                      <w:jc w:val="both"/>
                      <w:rPr>
                        <w:sz w:val="20"/>
                      </w:rPr>
                    </w:pPr>
                    <w:r>
                      <w:rPr>
                        <w:sz w:val="20"/>
                      </w:rPr>
                      <w:t>Totodată se verifică dacă există neconcordanţe intre</w:t>
                    </w:r>
                    <w:r>
                      <w:rPr>
                        <w:spacing w:val="1"/>
                        <w:sz w:val="20"/>
                      </w:rPr>
                      <w:t xml:space="preserve"> </w:t>
                    </w:r>
                    <w:r>
                      <w:rPr>
                        <w:sz w:val="20"/>
                      </w:rPr>
                      <w:t>cheltuielile propuse in SF în raport cu nevoile reale ale</w:t>
                    </w:r>
                    <w:r>
                      <w:rPr>
                        <w:spacing w:val="1"/>
                        <w:sz w:val="20"/>
                      </w:rPr>
                      <w:t xml:space="preserve"> </w:t>
                    </w:r>
                    <w:r>
                      <w:rPr>
                        <w:sz w:val="20"/>
                      </w:rPr>
                      <w:t>investitiei.</w:t>
                    </w:r>
                  </w:p>
                  <w:p w14:paraId="180552B1" w14:textId="77777777" w:rsidR="00BD35D5" w:rsidRDefault="00000000">
                    <w:pPr>
                      <w:ind w:left="67" w:right="60"/>
                      <w:jc w:val="both"/>
                      <w:rPr>
                        <w:sz w:val="20"/>
                      </w:rPr>
                    </w:pPr>
                    <w:r>
                      <w:rPr>
                        <w:sz w:val="20"/>
                      </w:rPr>
                      <w:t>De exemplu: spatii propuse supradimensionate comparativ cu</w:t>
                    </w:r>
                    <w:r>
                      <w:rPr>
                        <w:spacing w:val="-58"/>
                        <w:sz w:val="20"/>
                      </w:rPr>
                      <w:t xml:space="preserve"> </w:t>
                    </w:r>
                    <w:r>
                      <w:rPr>
                        <w:sz w:val="20"/>
                      </w:rPr>
                      <w:t>numărul şi dimensiunea utilajelor, achizitii nejustificate in</w:t>
                    </w:r>
                    <w:r>
                      <w:rPr>
                        <w:spacing w:val="1"/>
                        <w:sz w:val="20"/>
                      </w:rPr>
                      <w:t xml:space="preserve"> </w:t>
                    </w:r>
                    <w:r>
                      <w:rPr>
                        <w:sz w:val="20"/>
                      </w:rPr>
                      <w:t>fluxul tehnologic al proiectului (utilaje si echipamente</w:t>
                    </w:r>
                    <w:r>
                      <w:rPr>
                        <w:spacing w:val="1"/>
                        <w:sz w:val="20"/>
                      </w:rPr>
                      <w:t xml:space="preserve"> </w:t>
                    </w:r>
                    <w:r>
                      <w:rPr>
                        <w:sz w:val="20"/>
                      </w:rPr>
                      <w:t>nejustificate din punct de vedere al capacitatilor si</w:t>
                    </w:r>
                    <w:r>
                      <w:rPr>
                        <w:spacing w:val="1"/>
                        <w:sz w:val="20"/>
                      </w:rPr>
                      <w:t xml:space="preserve"> </w:t>
                    </w:r>
                    <w:r>
                      <w:rPr>
                        <w:sz w:val="20"/>
                      </w:rPr>
                      <w:t>sortimentelor propuse prin proiect, panouri fotovoltaice</w:t>
                    </w:r>
                    <w:r>
                      <w:rPr>
                        <w:spacing w:val="1"/>
                        <w:sz w:val="20"/>
                      </w:rPr>
                      <w:t xml:space="preserve"> </w:t>
                    </w:r>
                    <w:r>
                      <w:rPr>
                        <w:sz w:val="20"/>
                      </w:rPr>
                      <w:t>nejustificate în derularea activităţii propuse prin proiect)</w:t>
                    </w:r>
                    <w:r>
                      <w:rPr>
                        <w:spacing w:val="1"/>
                        <w:sz w:val="20"/>
                      </w:rPr>
                      <w:t xml:space="preserve"> </w:t>
                    </w:r>
                    <w:r>
                      <w:rPr>
                        <w:sz w:val="20"/>
                      </w:rPr>
                      <w:t>etc.</w:t>
                    </w:r>
                  </w:p>
                  <w:p w14:paraId="1F4208C3" w14:textId="77777777" w:rsidR="00BD35D5" w:rsidRDefault="00BD35D5">
                    <w:pPr>
                      <w:spacing w:before="1"/>
                      <w:rPr>
                        <w:sz w:val="19"/>
                      </w:rPr>
                    </w:pPr>
                  </w:p>
                  <w:p w14:paraId="4356E25D" w14:textId="77777777" w:rsidR="00BD35D5" w:rsidRDefault="00000000">
                    <w:pPr>
                      <w:ind w:left="67" w:right="60"/>
                      <w:jc w:val="both"/>
                      <w:rPr>
                        <w:sz w:val="20"/>
                      </w:rPr>
                    </w:pPr>
                    <w:r>
                      <w:rPr>
                        <w:sz w:val="20"/>
                      </w:rPr>
                      <w:t>Dacă indicatorii conform matricei de viabilitate</w:t>
                    </w:r>
                    <w:r>
                      <w:rPr>
                        <w:spacing w:val="60"/>
                        <w:sz w:val="20"/>
                      </w:rPr>
                      <w:t xml:space="preserve"> </w:t>
                    </w:r>
                    <w:r>
                      <w:rPr>
                        <w:sz w:val="20"/>
                      </w:rPr>
                      <w:t>se</w:t>
                    </w:r>
                    <w:r>
                      <w:rPr>
                        <w:spacing w:val="1"/>
                        <w:sz w:val="20"/>
                      </w:rPr>
                      <w:t xml:space="preserve"> </w:t>
                    </w:r>
                    <w:r>
                      <w:rPr>
                        <w:sz w:val="20"/>
                      </w:rPr>
                      <w:t>încadrează în limitele menţionate şi rezultatul din situatiile</w:t>
                    </w:r>
                    <w:r>
                      <w:rPr>
                        <w:spacing w:val="1"/>
                        <w:sz w:val="20"/>
                      </w:rPr>
                      <w:t xml:space="preserve"> </w:t>
                    </w:r>
                    <w:r>
                      <w:rPr>
                        <w:sz w:val="20"/>
                      </w:rPr>
                      <w:t>financiare (cpp si declaratia 200) este pozitiv, expertul</w:t>
                    </w:r>
                    <w:r>
                      <w:rPr>
                        <w:spacing w:val="1"/>
                        <w:sz w:val="20"/>
                      </w:rPr>
                      <w:t xml:space="preserve"> </w:t>
                    </w:r>
                    <w:r>
                      <w:rPr>
                        <w:sz w:val="20"/>
                      </w:rPr>
                      <w:t>bifează</w:t>
                    </w:r>
                    <w:r>
                      <w:rPr>
                        <w:spacing w:val="-6"/>
                        <w:sz w:val="20"/>
                      </w:rPr>
                      <w:t xml:space="preserve"> </w:t>
                    </w:r>
                    <w:r>
                      <w:rPr>
                        <w:sz w:val="20"/>
                      </w:rPr>
                      <w:t>caseta</w:t>
                    </w:r>
                    <w:r>
                      <w:rPr>
                        <w:spacing w:val="-6"/>
                        <w:sz w:val="20"/>
                      </w:rPr>
                      <w:t xml:space="preserve"> </w:t>
                    </w:r>
                    <w:r>
                      <w:rPr>
                        <w:sz w:val="20"/>
                      </w:rPr>
                      <w:t>DA corespunzătoare</w:t>
                    </w:r>
                    <w:r>
                      <w:rPr>
                        <w:spacing w:val="-5"/>
                        <w:sz w:val="20"/>
                      </w:rPr>
                      <w:t xml:space="preserve"> </w:t>
                    </w:r>
                    <w:r>
                      <w:rPr>
                        <w:sz w:val="20"/>
                      </w:rPr>
                      <w:t>acestei</w:t>
                    </w:r>
                    <w:r>
                      <w:rPr>
                        <w:spacing w:val="-4"/>
                        <w:sz w:val="20"/>
                      </w:rPr>
                      <w:t xml:space="preserve"> </w:t>
                    </w:r>
                    <w:r>
                      <w:rPr>
                        <w:sz w:val="20"/>
                      </w:rPr>
                      <w:t>condiţii</w:t>
                    </w:r>
                    <w:r>
                      <w:rPr>
                        <w:spacing w:val="-5"/>
                        <w:sz w:val="20"/>
                      </w:rPr>
                      <w:t xml:space="preserve"> </w:t>
                    </w:r>
                    <w:r>
                      <w:rPr>
                        <w:sz w:val="20"/>
                      </w:rPr>
                      <w:t>minime.</w:t>
                    </w:r>
                  </w:p>
                </w:txbxContent>
              </v:textbox>
            </v:shape>
            <w10:anchorlock/>
          </v:group>
        </w:pict>
      </w:r>
    </w:p>
    <w:p w14:paraId="72663188" w14:textId="77777777" w:rsidR="00BD35D5" w:rsidRDefault="00000000">
      <w:pPr>
        <w:spacing w:before="170"/>
        <w:ind w:left="591"/>
        <w:rPr>
          <w:b/>
          <w:sz w:val="18"/>
        </w:rPr>
      </w:pPr>
      <w:r>
        <w:rPr>
          <w:b/>
          <w:sz w:val="18"/>
        </w:rPr>
        <w:t>Daca</w:t>
      </w:r>
      <w:r>
        <w:rPr>
          <w:b/>
          <w:spacing w:val="-5"/>
          <w:sz w:val="18"/>
        </w:rPr>
        <w:t xml:space="preserve"> </w:t>
      </w:r>
      <w:r>
        <w:rPr>
          <w:b/>
          <w:sz w:val="18"/>
        </w:rPr>
        <w:t>in</w:t>
      </w:r>
      <w:r>
        <w:rPr>
          <w:b/>
          <w:spacing w:val="-5"/>
          <w:sz w:val="18"/>
        </w:rPr>
        <w:t xml:space="preserve"> </w:t>
      </w:r>
      <w:r>
        <w:rPr>
          <w:b/>
          <w:sz w:val="18"/>
        </w:rPr>
        <w:t>urma</w:t>
      </w:r>
      <w:r>
        <w:rPr>
          <w:b/>
          <w:spacing w:val="-5"/>
          <w:sz w:val="18"/>
        </w:rPr>
        <w:t xml:space="preserve"> </w:t>
      </w:r>
      <w:r>
        <w:rPr>
          <w:b/>
          <w:sz w:val="18"/>
        </w:rPr>
        <w:t>verificarii</w:t>
      </w:r>
      <w:r>
        <w:rPr>
          <w:b/>
          <w:spacing w:val="-5"/>
          <w:sz w:val="18"/>
        </w:rPr>
        <w:t xml:space="preserve"> </w:t>
      </w:r>
      <w:r>
        <w:rPr>
          <w:b/>
          <w:sz w:val="18"/>
        </w:rPr>
        <w:t>documentelor</w:t>
      </w:r>
      <w:r>
        <w:rPr>
          <w:b/>
          <w:spacing w:val="-1"/>
          <w:sz w:val="18"/>
        </w:rPr>
        <w:t xml:space="preserve"> </w:t>
      </w:r>
      <w:r>
        <w:rPr>
          <w:b/>
          <w:sz w:val="18"/>
        </w:rPr>
        <w:t>se</w:t>
      </w:r>
      <w:r>
        <w:rPr>
          <w:b/>
          <w:spacing w:val="-2"/>
          <w:sz w:val="18"/>
        </w:rPr>
        <w:t xml:space="preserve"> </w:t>
      </w:r>
      <w:r>
        <w:rPr>
          <w:b/>
          <w:sz w:val="18"/>
        </w:rPr>
        <w:t>constata</w:t>
      </w:r>
      <w:r>
        <w:rPr>
          <w:b/>
          <w:spacing w:val="-5"/>
          <w:sz w:val="18"/>
        </w:rPr>
        <w:t xml:space="preserve"> </w:t>
      </w:r>
      <w:r>
        <w:rPr>
          <w:b/>
          <w:sz w:val="18"/>
        </w:rPr>
        <w:t>respectarea</w:t>
      </w:r>
      <w:r>
        <w:rPr>
          <w:b/>
          <w:spacing w:val="-5"/>
          <w:sz w:val="18"/>
        </w:rPr>
        <w:t xml:space="preserve"> </w:t>
      </w:r>
      <w:r>
        <w:rPr>
          <w:b/>
          <w:sz w:val="18"/>
        </w:rPr>
        <w:t>conditiilor</w:t>
      </w:r>
      <w:r>
        <w:rPr>
          <w:b/>
          <w:spacing w:val="-4"/>
          <w:sz w:val="18"/>
        </w:rPr>
        <w:t xml:space="preserve"> </w:t>
      </w:r>
      <w:r>
        <w:rPr>
          <w:b/>
          <w:sz w:val="18"/>
        </w:rPr>
        <w:t>impuse,</w:t>
      </w:r>
      <w:r>
        <w:rPr>
          <w:b/>
          <w:spacing w:val="-4"/>
          <w:sz w:val="18"/>
        </w:rPr>
        <w:t xml:space="preserve"> </w:t>
      </w:r>
      <w:r>
        <w:rPr>
          <w:b/>
          <w:sz w:val="18"/>
        </w:rPr>
        <w:t>expertul</w:t>
      </w:r>
      <w:r>
        <w:rPr>
          <w:b/>
          <w:spacing w:val="-4"/>
          <w:sz w:val="18"/>
        </w:rPr>
        <w:t xml:space="preserve"> </w:t>
      </w:r>
      <w:r>
        <w:rPr>
          <w:b/>
          <w:sz w:val="18"/>
        </w:rPr>
        <w:t>bifeaza</w:t>
      </w:r>
      <w:r>
        <w:rPr>
          <w:b/>
          <w:spacing w:val="-5"/>
          <w:sz w:val="18"/>
        </w:rPr>
        <w:t xml:space="preserve"> </w:t>
      </w:r>
      <w:r>
        <w:rPr>
          <w:b/>
          <w:sz w:val="18"/>
        </w:rPr>
        <w:t>DA.</w:t>
      </w:r>
    </w:p>
    <w:p w14:paraId="55872039" w14:textId="77777777" w:rsidR="00BD35D5" w:rsidRDefault="00000000">
      <w:pPr>
        <w:spacing w:before="4" w:line="237" w:lineRule="auto"/>
        <w:ind w:left="591" w:right="1043"/>
        <w:rPr>
          <w:b/>
          <w:sz w:val="18"/>
        </w:rPr>
      </w:pPr>
      <w:r>
        <w:rPr>
          <w:b/>
          <w:sz w:val="18"/>
        </w:rPr>
        <w:t>In caz contrar expertul bifeaza NU, motiveaza pozitia lui la rubrica Observatii, iar cererea de finantare va fi</w:t>
      </w:r>
      <w:r>
        <w:rPr>
          <w:b/>
          <w:spacing w:val="-52"/>
          <w:sz w:val="18"/>
        </w:rPr>
        <w:t xml:space="preserve"> </w:t>
      </w:r>
      <w:r>
        <w:rPr>
          <w:b/>
          <w:sz w:val="18"/>
        </w:rPr>
        <w:t>declarata</w:t>
      </w:r>
      <w:r>
        <w:rPr>
          <w:b/>
          <w:spacing w:val="-5"/>
          <w:sz w:val="18"/>
        </w:rPr>
        <w:t xml:space="preserve"> </w:t>
      </w:r>
      <w:r>
        <w:rPr>
          <w:b/>
          <w:sz w:val="18"/>
        </w:rPr>
        <w:t>neeligibila. Se</w:t>
      </w:r>
      <w:r>
        <w:rPr>
          <w:b/>
          <w:spacing w:val="-1"/>
          <w:sz w:val="18"/>
        </w:rPr>
        <w:t xml:space="preserve"> </w:t>
      </w:r>
      <w:r>
        <w:rPr>
          <w:b/>
          <w:sz w:val="18"/>
        </w:rPr>
        <w:t>continuă</w:t>
      </w:r>
      <w:r>
        <w:rPr>
          <w:b/>
          <w:spacing w:val="-3"/>
          <w:sz w:val="18"/>
        </w:rPr>
        <w:t xml:space="preserve"> </w:t>
      </w:r>
      <w:r>
        <w:rPr>
          <w:b/>
          <w:sz w:val="18"/>
        </w:rPr>
        <w:t>verificarea</w:t>
      </w:r>
      <w:r>
        <w:rPr>
          <w:b/>
          <w:spacing w:val="-3"/>
          <w:sz w:val="18"/>
        </w:rPr>
        <w:t xml:space="preserve"> </w:t>
      </w:r>
      <w:r>
        <w:rPr>
          <w:b/>
          <w:sz w:val="18"/>
        </w:rPr>
        <w:t>eligibilității.</w:t>
      </w:r>
    </w:p>
    <w:p w14:paraId="3BEC0140" w14:textId="77777777" w:rsidR="00BD35D5" w:rsidRDefault="00BD35D5">
      <w:pPr>
        <w:pStyle w:val="BodyText"/>
        <w:rPr>
          <w:b/>
          <w:sz w:val="20"/>
        </w:rPr>
      </w:pPr>
    </w:p>
    <w:p w14:paraId="67F8C638" w14:textId="77777777" w:rsidR="00BD35D5" w:rsidRDefault="00000000">
      <w:pPr>
        <w:pStyle w:val="BodyText"/>
        <w:spacing w:before="8"/>
        <w:rPr>
          <w:b/>
          <w:sz w:val="25"/>
        </w:rPr>
      </w:pPr>
      <w:r>
        <w:pict w14:anchorId="1EDB38FE">
          <v:shape id="_x0000_s1038" type="#_x0000_t202" style="position:absolute;margin-left:69.15pt;margin-top:16.15pt;width:471.1pt;height:25.45pt;z-index:-15721472;mso-wrap-distance-left:0;mso-wrap-distance-right:0;mso-position-horizontal-relative:page" fillcolor="#00afef" stroked="f">
            <v:textbox inset="0,0,0,0">
              <w:txbxContent>
                <w:p w14:paraId="11C29BF0" w14:textId="77777777" w:rsidR="00BD35D5" w:rsidRDefault="00000000">
                  <w:pPr>
                    <w:ind w:left="28" w:right="270"/>
                    <w:rPr>
                      <w:b/>
                    </w:rPr>
                  </w:pPr>
                  <w:r>
                    <w:rPr>
                      <w:b/>
                    </w:rPr>
                    <w:t>EG</w:t>
                  </w:r>
                  <w:r>
                    <w:rPr>
                      <w:b/>
                      <w:spacing w:val="-1"/>
                    </w:rPr>
                    <w:t xml:space="preserve"> </w:t>
                  </w:r>
                  <w:r>
                    <w:rPr>
                      <w:b/>
                    </w:rPr>
                    <w:t>6. Întreprinderea</w:t>
                  </w:r>
                  <w:r>
                    <w:rPr>
                      <w:b/>
                      <w:spacing w:val="1"/>
                    </w:rPr>
                    <w:t xml:space="preserve"> </w:t>
                  </w:r>
                  <w:r>
                    <w:rPr>
                      <w:b/>
                    </w:rPr>
                    <w:t>nu</w:t>
                  </w:r>
                  <w:r>
                    <w:rPr>
                      <w:b/>
                      <w:spacing w:val="-2"/>
                    </w:rPr>
                    <w:t xml:space="preserve"> </w:t>
                  </w:r>
                  <w:r>
                    <w:rPr>
                      <w:b/>
                    </w:rPr>
                    <w:t>trebuie</w:t>
                  </w:r>
                  <w:r>
                    <w:rPr>
                      <w:b/>
                      <w:spacing w:val="-7"/>
                    </w:rPr>
                    <w:t xml:space="preserve"> </w:t>
                  </w:r>
                  <w:r>
                    <w:rPr>
                      <w:b/>
                    </w:rPr>
                    <w:t>să</w:t>
                  </w:r>
                  <w:r>
                    <w:rPr>
                      <w:b/>
                      <w:spacing w:val="1"/>
                    </w:rPr>
                    <w:t xml:space="preserve"> </w:t>
                  </w:r>
                  <w:r>
                    <w:rPr>
                      <w:b/>
                    </w:rPr>
                    <w:t>fie</w:t>
                  </w:r>
                  <w:r>
                    <w:rPr>
                      <w:b/>
                      <w:spacing w:val="-3"/>
                    </w:rPr>
                    <w:t xml:space="preserve"> </w:t>
                  </w:r>
                  <w:r>
                    <w:rPr>
                      <w:b/>
                    </w:rPr>
                    <w:t>în</w:t>
                  </w:r>
                  <w:r>
                    <w:rPr>
                      <w:b/>
                      <w:spacing w:val="-6"/>
                    </w:rPr>
                    <w:t xml:space="preserve"> </w:t>
                  </w:r>
                  <w:r>
                    <w:rPr>
                      <w:b/>
                    </w:rPr>
                    <w:t>dificultate</w:t>
                  </w:r>
                  <w:r>
                    <w:rPr>
                      <w:b/>
                      <w:spacing w:val="-4"/>
                    </w:rPr>
                    <w:t xml:space="preserve"> </w:t>
                  </w:r>
                  <w:r>
                    <w:rPr>
                      <w:b/>
                    </w:rPr>
                    <w:t>în</w:t>
                  </w:r>
                  <w:r>
                    <w:rPr>
                      <w:b/>
                      <w:spacing w:val="-2"/>
                    </w:rPr>
                    <w:t xml:space="preserve"> </w:t>
                  </w:r>
                  <w:r>
                    <w:rPr>
                      <w:b/>
                    </w:rPr>
                    <w:t>conformitate</w:t>
                  </w:r>
                  <w:r>
                    <w:rPr>
                      <w:b/>
                      <w:spacing w:val="-3"/>
                    </w:rPr>
                    <w:t xml:space="preserve"> </w:t>
                  </w:r>
                  <w:r>
                    <w:rPr>
                      <w:b/>
                    </w:rPr>
                    <w:t>cu</w:t>
                  </w:r>
                  <w:r>
                    <w:rPr>
                      <w:b/>
                      <w:spacing w:val="-2"/>
                    </w:rPr>
                    <w:t xml:space="preserve"> </w:t>
                  </w:r>
                  <w:r>
                    <w:rPr>
                      <w:b/>
                    </w:rPr>
                    <w:t>Liniile</w:t>
                  </w:r>
                  <w:r>
                    <w:rPr>
                      <w:b/>
                      <w:spacing w:val="-7"/>
                    </w:rPr>
                    <w:t xml:space="preserve"> </w:t>
                  </w:r>
                  <w:r>
                    <w:rPr>
                      <w:b/>
                    </w:rPr>
                    <w:t>directoare</w:t>
                  </w:r>
                  <w:r>
                    <w:rPr>
                      <w:b/>
                      <w:spacing w:val="-63"/>
                    </w:rPr>
                    <w:t xml:space="preserve"> </w:t>
                  </w:r>
                  <w:r>
                    <w:rPr>
                      <w:b/>
                    </w:rPr>
                    <w:t>privind</w:t>
                  </w:r>
                  <w:r>
                    <w:rPr>
                      <w:b/>
                      <w:spacing w:val="-2"/>
                    </w:rPr>
                    <w:t xml:space="preserve"> </w:t>
                  </w:r>
                  <w:r>
                    <w:rPr>
                      <w:b/>
                    </w:rPr>
                    <w:t>ajutorul</w:t>
                  </w:r>
                  <w:r>
                    <w:rPr>
                      <w:b/>
                      <w:spacing w:val="-4"/>
                    </w:rPr>
                    <w:t xml:space="preserve"> </w:t>
                  </w:r>
                  <w:r>
                    <w:rPr>
                      <w:b/>
                    </w:rPr>
                    <w:t>de</w:t>
                  </w:r>
                  <w:r>
                    <w:rPr>
                      <w:b/>
                      <w:spacing w:val="-4"/>
                    </w:rPr>
                    <w:t xml:space="preserve"> </w:t>
                  </w:r>
                  <w:r>
                    <w:rPr>
                      <w:b/>
                    </w:rPr>
                    <w:t>stat</w:t>
                  </w:r>
                  <w:r>
                    <w:rPr>
                      <w:b/>
                      <w:spacing w:val="-6"/>
                    </w:rPr>
                    <w:t xml:space="preserve"> </w:t>
                  </w:r>
                  <w:r>
                    <w:rPr>
                      <w:b/>
                    </w:rPr>
                    <w:t>pentru</w:t>
                  </w:r>
                  <w:r>
                    <w:rPr>
                      <w:b/>
                      <w:spacing w:val="-3"/>
                    </w:rPr>
                    <w:t xml:space="preserve"> </w:t>
                  </w:r>
                  <w:r>
                    <w:rPr>
                      <w:b/>
                    </w:rPr>
                    <w:t>salvarea</w:t>
                  </w:r>
                  <w:r>
                    <w:rPr>
                      <w:b/>
                      <w:spacing w:val="-4"/>
                    </w:rPr>
                    <w:t xml:space="preserve"> </w:t>
                  </w:r>
                  <w:r>
                    <w:rPr>
                      <w:b/>
                    </w:rPr>
                    <w:t>şi</w:t>
                  </w:r>
                  <w:r>
                    <w:rPr>
                      <w:b/>
                      <w:spacing w:val="-1"/>
                    </w:rPr>
                    <w:t xml:space="preserve"> </w:t>
                  </w:r>
                  <w:r>
                    <w:rPr>
                      <w:b/>
                    </w:rPr>
                    <w:t>restructurarea</w:t>
                  </w:r>
                  <w:r>
                    <w:rPr>
                      <w:b/>
                      <w:spacing w:val="-1"/>
                    </w:rPr>
                    <w:t xml:space="preserve"> </w:t>
                  </w:r>
                  <w:r>
                    <w:rPr>
                      <w:b/>
                    </w:rPr>
                    <w:t>întreprinderilor</w:t>
                  </w:r>
                  <w:r>
                    <w:rPr>
                      <w:b/>
                      <w:spacing w:val="-4"/>
                    </w:rPr>
                    <w:t xml:space="preserve"> </w:t>
                  </w:r>
                  <w:r>
                    <w:rPr>
                      <w:b/>
                    </w:rPr>
                    <w:t>în</w:t>
                  </w:r>
                  <w:r>
                    <w:rPr>
                      <w:b/>
                      <w:spacing w:val="-4"/>
                    </w:rPr>
                    <w:t xml:space="preserve"> </w:t>
                  </w:r>
                  <w:r>
                    <w:rPr>
                      <w:b/>
                    </w:rPr>
                    <w:t>dificultate;</w:t>
                  </w:r>
                </w:p>
              </w:txbxContent>
            </v:textbox>
            <w10:wrap type="topAndBottom" anchorx="page"/>
          </v:shape>
        </w:pict>
      </w:r>
    </w:p>
    <w:p w14:paraId="4DD9479B" w14:textId="77777777" w:rsidR="00BD35D5" w:rsidRDefault="00BD35D5">
      <w:pPr>
        <w:pStyle w:val="BodyText"/>
        <w:spacing w:before="10"/>
        <w:rPr>
          <w:b/>
          <w:sz w:val="21"/>
        </w:rPr>
      </w:pPr>
    </w:p>
    <w:tbl>
      <w:tblPr>
        <w:tblW w:w="0" w:type="auto"/>
        <w:tblInd w:w="5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71"/>
        <w:gridCol w:w="5105"/>
      </w:tblGrid>
      <w:tr w:rsidR="00BD35D5" w14:paraId="5BC77ABB" w14:textId="77777777">
        <w:trPr>
          <w:trHeight w:val="373"/>
        </w:trPr>
        <w:tc>
          <w:tcPr>
            <w:tcW w:w="4471" w:type="dxa"/>
            <w:shd w:val="clear" w:color="auto" w:fill="C0C0C0"/>
          </w:tcPr>
          <w:p w14:paraId="239CE96A" w14:textId="77777777" w:rsidR="00BD35D5" w:rsidRDefault="00000000">
            <w:pPr>
              <w:pStyle w:val="TableParagraph"/>
              <w:spacing w:before="61"/>
              <w:ind w:left="1022"/>
              <w:rPr>
                <w:b/>
                <w:sz w:val="20"/>
              </w:rPr>
            </w:pPr>
            <w:r>
              <w:rPr>
                <w:b/>
                <w:sz w:val="20"/>
              </w:rPr>
              <w:t>DOCUMENTE</w:t>
            </w:r>
            <w:r>
              <w:rPr>
                <w:b/>
                <w:spacing w:val="-4"/>
                <w:sz w:val="20"/>
              </w:rPr>
              <w:t xml:space="preserve"> </w:t>
            </w:r>
            <w:r>
              <w:rPr>
                <w:b/>
                <w:sz w:val="20"/>
              </w:rPr>
              <w:t>PREZENTATE</w:t>
            </w:r>
          </w:p>
        </w:tc>
        <w:tc>
          <w:tcPr>
            <w:tcW w:w="5105" w:type="dxa"/>
            <w:shd w:val="clear" w:color="auto" w:fill="C0C0C0"/>
          </w:tcPr>
          <w:p w14:paraId="55B354C2" w14:textId="77777777" w:rsidR="00BD35D5" w:rsidRDefault="00000000">
            <w:pPr>
              <w:pStyle w:val="TableParagraph"/>
              <w:spacing w:before="61"/>
              <w:ind w:left="691"/>
              <w:rPr>
                <w:b/>
                <w:sz w:val="20"/>
              </w:rPr>
            </w:pPr>
            <w:r>
              <w:rPr>
                <w:b/>
                <w:sz w:val="20"/>
              </w:rPr>
              <w:t>PUNCTE</w:t>
            </w:r>
            <w:r>
              <w:rPr>
                <w:b/>
                <w:spacing w:val="57"/>
                <w:sz w:val="20"/>
              </w:rPr>
              <w:t xml:space="preserve"> </w:t>
            </w:r>
            <w:r>
              <w:rPr>
                <w:b/>
                <w:sz w:val="20"/>
              </w:rPr>
              <w:t>DE</w:t>
            </w:r>
            <w:r>
              <w:rPr>
                <w:b/>
                <w:spacing w:val="-3"/>
                <w:sz w:val="20"/>
              </w:rPr>
              <w:t xml:space="preserve"> </w:t>
            </w:r>
            <w:r>
              <w:rPr>
                <w:b/>
                <w:sz w:val="20"/>
              </w:rPr>
              <w:t>VERIFICAT</w:t>
            </w:r>
            <w:r>
              <w:rPr>
                <w:b/>
                <w:spacing w:val="59"/>
                <w:sz w:val="20"/>
              </w:rPr>
              <w:t xml:space="preserve"> </w:t>
            </w:r>
            <w:r>
              <w:rPr>
                <w:b/>
                <w:sz w:val="20"/>
              </w:rPr>
              <w:t>IN</w:t>
            </w:r>
            <w:r>
              <w:rPr>
                <w:b/>
                <w:spacing w:val="57"/>
                <w:sz w:val="20"/>
              </w:rPr>
              <w:t xml:space="preserve"> </w:t>
            </w:r>
            <w:r>
              <w:rPr>
                <w:b/>
                <w:sz w:val="20"/>
              </w:rPr>
              <w:t>DOCUMENTE</w:t>
            </w:r>
          </w:p>
        </w:tc>
      </w:tr>
      <w:tr w:rsidR="00BD35D5" w14:paraId="1FE5D15C" w14:textId="77777777">
        <w:trPr>
          <w:trHeight w:val="5343"/>
        </w:trPr>
        <w:tc>
          <w:tcPr>
            <w:tcW w:w="4471" w:type="dxa"/>
          </w:tcPr>
          <w:p w14:paraId="0EBC3320" w14:textId="77777777" w:rsidR="00BD35D5" w:rsidRDefault="00000000">
            <w:pPr>
              <w:pStyle w:val="TableParagraph"/>
              <w:spacing w:line="237" w:lineRule="auto"/>
              <w:ind w:left="71" w:right="57"/>
              <w:jc w:val="both"/>
              <w:rPr>
                <w:sz w:val="20"/>
              </w:rPr>
            </w:pPr>
            <w:r>
              <w:rPr>
                <w:b/>
                <w:sz w:val="20"/>
              </w:rPr>
              <w:t>Baza</w:t>
            </w:r>
            <w:r>
              <w:rPr>
                <w:b/>
                <w:spacing w:val="1"/>
                <w:sz w:val="20"/>
              </w:rPr>
              <w:t xml:space="preserve"> </w:t>
            </w:r>
            <w:r>
              <w:rPr>
                <w:b/>
                <w:sz w:val="20"/>
              </w:rPr>
              <w:t>de</w:t>
            </w:r>
            <w:r>
              <w:rPr>
                <w:b/>
                <w:spacing w:val="1"/>
                <w:sz w:val="20"/>
              </w:rPr>
              <w:t xml:space="preserve"> </w:t>
            </w:r>
            <w:r>
              <w:rPr>
                <w:b/>
                <w:sz w:val="20"/>
              </w:rPr>
              <w:t>date</w:t>
            </w:r>
            <w:r>
              <w:rPr>
                <w:b/>
                <w:spacing w:val="1"/>
                <w:sz w:val="20"/>
              </w:rPr>
              <w:t xml:space="preserve"> </w:t>
            </w:r>
            <w:r>
              <w:rPr>
                <w:sz w:val="20"/>
              </w:rPr>
              <w:t>a serviciului online RECOM</w:t>
            </w:r>
            <w:r>
              <w:rPr>
                <w:spacing w:val="61"/>
                <w:sz w:val="20"/>
              </w:rPr>
              <w:t xml:space="preserve"> </w:t>
            </w:r>
            <w:r>
              <w:rPr>
                <w:sz w:val="20"/>
              </w:rPr>
              <w:t>a</w:t>
            </w:r>
            <w:r>
              <w:rPr>
                <w:spacing w:val="1"/>
                <w:sz w:val="20"/>
              </w:rPr>
              <w:t xml:space="preserve"> </w:t>
            </w:r>
            <w:r>
              <w:rPr>
                <w:sz w:val="20"/>
              </w:rPr>
              <w:t>ONRC</w:t>
            </w:r>
          </w:p>
          <w:p w14:paraId="65020846" w14:textId="77777777" w:rsidR="00BD35D5" w:rsidRDefault="00000000">
            <w:pPr>
              <w:pStyle w:val="TableParagraph"/>
              <w:ind w:left="71" w:right="54"/>
              <w:jc w:val="both"/>
              <w:rPr>
                <w:sz w:val="20"/>
              </w:rPr>
            </w:pPr>
            <w:r>
              <w:rPr>
                <w:b/>
                <w:sz w:val="20"/>
              </w:rPr>
              <w:t>Doc. 2</w:t>
            </w:r>
            <w:r>
              <w:rPr>
                <w:sz w:val="20"/>
              </w:rPr>
              <w:t>.Situaţiile financiare (bilanţ -</w:t>
            </w:r>
            <w:r>
              <w:rPr>
                <w:spacing w:val="1"/>
                <w:sz w:val="20"/>
              </w:rPr>
              <w:t xml:space="preserve"> </w:t>
            </w:r>
            <w:r>
              <w:rPr>
                <w:sz w:val="20"/>
              </w:rPr>
              <w:t>formular</w:t>
            </w:r>
            <w:r>
              <w:rPr>
                <w:spacing w:val="1"/>
                <w:sz w:val="20"/>
              </w:rPr>
              <w:t xml:space="preserve"> </w:t>
            </w:r>
            <w:r>
              <w:rPr>
                <w:sz w:val="20"/>
              </w:rPr>
              <w:t>10,</w:t>
            </w:r>
            <w:r>
              <w:rPr>
                <w:spacing w:val="1"/>
                <w:sz w:val="20"/>
              </w:rPr>
              <w:t xml:space="preserve"> </w:t>
            </w:r>
            <w:r>
              <w:rPr>
                <w:sz w:val="20"/>
              </w:rPr>
              <w:t>cont de profit şi pierderi - formular 20 şi</w:t>
            </w:r>
            <w:r>
              <w:rPr>
                <w:spacing w:val="1"/>
                <w:sz w:val="20"/>
              </w:rPr>
              <w:t xml:space="preserve"> </w:t>
            </w:r>
            <w:r>
              <w:rPr>
                <w:sz w:val="20"/>
              </w:rPr>
              <w:t>formularele</w:t>
            </w:r>
            <w:r>
              <w:rPr>
                <w:spacing w:val="58"/>
                <w:sz w:val="20"/>
              </w:rPr>
              <w:t xml:space="preserve"> </w:t>
            </w:r>
            <w:r>
              <w:rPr>
                <w:sz w:val="20"/>
              </w:rPr>
              <w:t>30</w:t>
            </w:r>
            <w:r>
              <w:rPr>
                <w:spacing w:val="1"/>
                <w:sz w:val="20"/>
              </w:rPr>
              <w:t xml:space="preserve"> </w:t>
            </w:r>
            <w:r>
              <w:rPr>
                <w:sz w:val="20"/>
              </w:rPr>
              <w:t>şi</w:t>
            </w:r>
            <w:r>
              <w:rPr>
                <w:spacing w:val="1"/>
                <w:sz w:val="20"/>
              </w:rPr>
              <w:t xml:space="preserve"> </w:t>
            </w:r>
            <w:r>
              <w:rPr>
                <w:sz w:val="20"/>
              </w:rPr>
              <w:t>40)</w:t>
            </w:r>
          </w:p>
          <w:p w14:paraId="1A04415F" w14:textId="77777777" w:rsidR="00BD35D5" w:rsidRDefault="00000000">
            <w:pPr>
              <w:pStyle w:val="TableParagraph"/>
              <w:ind w:left="71" w:right="56"/>
              <w:jc w:val="both"/>
              <w:rPr>
                <w:sz w:val="20"/>
              </w:rPr>
            </w:pPr>
            <w:r>
              <w:rPr>
                <w:sz w:val="20"/>
              </w:rPr>
              <w:t>Declarație specială privind veniturile realizate</w:t>
            </w:r>
            <w:r>
              <w:rPr>
                <w:spacing w:val="1"/>
                <w:sz w:val="20"/>
              </w:rPr>
              <w:t xml:space="preserve"> </w:t>
            </w:r>
            <w:r>
              <w:rPr>
                <w:sz w:val="20"/>
              </w:rPr>
              <w:t>în</w:t>
            </w:r>
            <w:r>
              <w:rPr>
                <w:spacing w:val="1"/>
                <w:sz w:val="20"/>
              </w:rPr>
              <w:t xml:space="preserve"> </w:t>
            </w:r>
            <w:r>
              <w:rPr>
                <w:sz w:val="20"/>
              </w:rPr>
              <w:t>anul</w:t>
            </w:r>
            <w:r>
              <w:rPr>
                <w:spacing w:val="1"/>
                <w:sz w:val="20"/>
              </w:rPr>
              <w:t xml:space="preserve"> </w:t>
            </w:r>
            <w:r>
              <w:rPr>
                <w:sz w:val="20"/>
              </w:rPr>
              <w:t>precedent</w:t>
            </w:r>
            <w:r>
              <w:rPr>
                <w:spacing w:val="1"/>
                <w:sz w:val="20"/>
              </w:rPr>
              <w:t xml:space="preserve"> </w:t>
            </w:r>
            <w:r>
              <w:rPr>
                <w:sz w:val="20"/>
              </w:rPr>
              <w:t>depunerii</w:t>
            </w:r>
            <w:r>
              <w:rPr>
                <w:spacing w:val="1"/>
                <w:sz w:val="20"/>
              </w:rPr>
              <w:t xml:space="preserve"> </w:t>
            </w:r>
            <w:r>
              <w:rPr>
                <w:sz w:val="20"/>
              </w:rPr>
              <w:t>proiectului</w:t>
            </w:r>
            <w:r>
              <w:rPr>
                <w:spacing w:val="1"/>
                <w:sz w:val="20"/>
              </w:rPr>
              <w:t xml:space="preserve"> </w:t>
            </w:r>
            <w:r>
              <w:rPr>
                <w:sz w:val="20"/>
              </w:rPr>
              <w:t>inregistrata</w:t>
            </w:r>
            <w:r>
              <w:rPr>
                <w:spacing w:val="1"/>
                <w:sz w:val="20"/>
              </w:rPr>
              <w:t xml:space="preserve"> </w:t>
            </w:r>
            <w:r>
              <w:rPr>
                <w:sz w:val="20"/>
              </w:rPr>
              <w:t>la</w:t>
            </w:r>
            <w:r>
              <w:rPr>
                <w:spacing w:val="1"/>
                <w:sz w:val="20"/>
              </w:rPr>
              <w:t xml:space="preserve"> </w:t>
            </w:r>
            <w:r>
              <w:rPr>
                <w:sz w:val="20"/>
              </w:rPr>
              <w:t>Administratia</w:t>
            </w:r>
            <w:r>
              <w:rPr>
                <w:spacing w:val="1"/>
                <w:sz w:val="20"/>
              </w:rPr>
              <w:t xml:space="preserve"> </w:t>
            </w:r>
            <w:r>
              <w:rPr>
                <w:sz w:val="20"/>
              </w:rPr>
              <w:t>Financiara</w:t>
            </w:r>
            <w:r>
              <w:rPr>
                <w:spacing w:val="1"/>
                <w:sz w:val="20"/>
              </w:rPr>
              <w:t xml:space="preserve"> </w:t>
            </w:r>
            <w:r>
              <w:rPr>
                <w:sz w:val="20"/>
              </w:rPr>
              <w:t>(formularul 200 insotit de Anexele la Formular)</w:t>
            </w:r>
            <w:r>
              <w:rPr>
                <w:spacing w:val="1"/>
                <w:sz w:val="20"/>
              </w:rPr>
              <w:t xml:space="preserve"> </w:t>
            </w:r>
            <w:r>
              <w:rPr>
                <w:sz w:val="20"/>
              </w:rPr>
              <w:t>în care</w:t>
            </w:r>
            <w:r>
              <w:rPr>
                <w:spacing w:val="1"/>
                <w:sz w:val="20"/>
              </w:rPr>
              <w:t xml:space="preserve"> </w:t>
            </w:r>
            <w:r>
              <w:rPr>
                <w:sz w:val="20"/>
              </w:rPr>
              <w:t>rezultatul brut obţinut anual sa</w:t>
            </w:r>
            <w:r>
              <w:rPr>
                <w:spacing w:val="1"/>
                <w:sz w:val="20"/>
              </w:rPr>
              <w:t xml:space="preserve"> </w:t>
            </w:r>
            <w:r>
              <w:rPr>
                <w:sz w:val="20"/>
              </w:rPr>
              <w:t>fie</w:t>
            </w:r>
            <w:r>
              <w:rPr>
                <w:spacing w:val="1"/>
                <w:sz w:val="20"/>
              </w:rPr>
              <w:t xml:space="preserve"> </w:t>
            </w:r>
            <w:r>
              <w:rPr>
                <w:sz w:val="20"/>
              </w:rPr>
              <w:t>pozitiv</w:t>
            </w:r>
            <w:r>
              <w:rPr>
                <w:spacing w:val="2"/>
                <w:sz w:val="20"/>
              </w:rPr>
              <w:t xml:space="preserve"> </w:t>
            </w:r>
            <w:r>
              <w:rPr>
                <w:sz w:val="20"/>
              </w:rPr>
              <w:t>(inclusiv</w:t>
            </w:r>
            <w:r>
              <w:rPr>
                <w:spacing w:val="3"/>
                <w:sz w:val="20"/>
              </w:rPr>
              <w:t xml:space="preserve"> </w:t>
            </w:r>
            <w:r>
              <w:rPr>
                <w:sz w:val="20"/>
              </w:rPr>
              <w:t>0).</w:t>
            </w:r>
          </w:p>
          <w:p w14:paraId="304C881E" w14:textId="77777777" w:rsidR="00BD35D5" w:rsidRDefault="00000000">
            <w:pPr>
              <w:pStyle w:val="TableParagraph"/>
              <w:spacing w:line="230" w:lineRule="exact"/>
              <w:ind w:left="71"/>
              <w:rPr>
                <w:sz w:val="20"/>
              </w:rPr>
            </w:pPr>
            <w:r>
              <w:rPr>
                <w:sz w:val="20"/>
              </w:rPr>
              <w:t>sau</w:t>
            </w:r>
          </w:p>
          <w:p w14:paraId="030EBFFE" w14:textId="77777777" w:rsidR="00BD35D5" w:rsidRDefault="00000000">
            <w:pPr>
              <w:pStyle w:val="TableParagraph"/>
              <w:spacing w:line="242" w:lineRule="auto"/>
              <w:ind w:left="71" w:right="56"/>
              <w:jc w:val="both"/>
              <w:rPr>
                <w:sz w:val="20"/>
              </w:rPr>
            </w:pPr>
            <w:r>
              <w:rPr>
                <w:sz w:val="20"/>
              </w:rPr>
              <w:t>Declaratia</w:t>
            </w:r>
            <w:r>
              <w:rPr>
                <w:spacing w:val="1"/>
                <w:sz w:val="20"/>
              </w:rPr>
              <w:t xml:space="preserve"> </w:t>
            </w:r>
            <w:r>
              <w:rPr>
                <w:sz w:val="20"/>
              </w:rPr>
              <w:t>de</w:t>
            </w:r>
            <w:r>
              <w:rPr>
                <w:spacing w:val="1"/>
                <w:sz w:val="20"/>
              </w:rPr>
              <w:t xml:space="preserve"> </w:t>
            </w:r>
            <w:r>
              <w:rPr>
                <w:sz w:val="20"/>
              </w:rPr>
              <w:t>inactivitate</w:t>
            </w:r>
            <w:r>
              <w:rPr>
                <w:spacing w:val="1"/>
                <w:sz w:val="20"/>
              </w:rPr>
              <w:t xml:space="preserve"> </w:t>
            </w:r>
            <w:r>
              <w:rPr>
                <w:sz w:val="20"/>
              </w:rPr>
              <w:t>inregistrata</w:t>
            </w:r>
            <w:r>
              <w:rPr>
                <w:spacing w:val="1"/>
                <w:sz w:val="20"/>
              </w:rPr>
              <w:t xml:space="preserve"> </w:t>
            </w:r>
            <w:r>
              <w:rPr>
                <w:sz w:val="20"/>
              </w:rPr>
              <w:t>la</w:t>
            </w:r>
            <w:r>
              <w:rPr>
                <w:spacing w:val="1"/>
                <w:sz w:val="20"/>
              </w:rPr>
              <w:t xml:space="preserve"> </w:t>
            </w:r>
            <w:r>
              <w:rPr>
                <w:sz w:val="20"/>
              </w:rPr>
              <w:t>Administratia Financiara, in cazul solicitantilor</w:t>
            </w:r>
            <w:r>
              <w:rPr>
                <w:spacing w:val="1"/>
                <w:sz w:val="20"/>
              </w:rPr>
              <w:t xml:space="preserve"> </w:t>
            </w:r>
            <w:r>
              <w:rPr>
                <w:sz w:val="20"/>
              </w:rPr>
              <w:t>care</w:t>
            </w:r>
            <w:r>
              <w:rPr>
                <w:spacing w:val="1"/>
                <w:sz w:val="20"/>
              </w:rPr>
              <w:t xml:space="preserve"> </w:t>
            </w:r>
            <w:r>
              <w:rPr>
                <w:sz w:val="20"/>
              </w:rPr>
              <w:t>nu</w:t>
            </w:r>
            <w:r>
              <w:rPr>
                <w:spacing w:val="1"/>
                <w:sz w:val="20"/>
              </w:rPr>
              <w:t xml:space="preserve"> </w:t>
            </w:r>
            <w:r>
              <w:rPr>
                <w:sz w:val="20"/>
              </w:rPr>
              <w:t>au</w:t>
            </w:r>
            <w:r>
              <w:rPr>
                <w:spacing w:val="1"/>
                <w:sz w:val="20"/>
              </w:rPr>
              <w:t xml:space="preserve"> </w:t>
            </w:r>
            <w:r>
              <w:rPr>
                <w:sz w:val="20"/>
              </w:rPr>
              <w:t>desfasurat</w:t>
            </w:r>
            <w:r>
              <w:rPr>
                <w:spacing w:val="1"/>
                <w:sz w:val="20"/>
              </w:rPr>
              <w:t xml:space="preserve"> </w:t>
            </w:r>
            <w:r>
              <w:rPr>
                <w:sz w:val="20"/>
              </w:rPr>
              <w:t>activitate</w:t>
            </w:r>
            <w:r>
              <w:rPr>
                <w:spacing w:val="1"/>
                <w:sz w:val="20"/>
              </w:rPr>
              <w:t xml:space="preserve"> </w:t>
            </w:r>
            <w:r>
              <w:rPr>
                <w:sz w:val="20"/>
              </w:rPr>
              <w:t>anterior</w:t>
            </w:r>
            <w:r>
              <w:rPr>
                <w:spacing w:val="1"/>
                <w:sz w:val="20"/>
              </w:rPr>
              <w:t xml:space="preserve"> </w:t>
            </w:r>
            <w:r>
              <w:rPr>
                <w:sz w:val="20"/>
              </w:rPr>
              <w:t>depunerii</w:t>
            </w:r>
            <w:r>
              <w:rPr>
                <w:spacing w:val="1"/>
                <w:sz w:val="20"/>
              </w:rPr>
              <w:t xml:space="preserve"> </w:t>
            </w:r>
            <w:r>
              <w:rPr>
                <w:sz w:val="20"/>
              </w:rPr>
              <w:t>proiectului.</w:t>
            </w:r>
          </w:p>
          <w:p w14:paraId="67E825A0" w14:textId="77777777" w:rsidR="00BD35D5" w:rsidRDefault="00BD35D5">
            <w:pPr>
              <w:pStyle w:val="TableParagraph"/>
              <w:spacing w:before="9"/>
              <w:rPr>
                <w:b/>
                <w:sz w:val="18"/>
              </w:rPr>
            </w:pPr>
          </w:p>
          <w:p w14:paraId="4FF8475D" w14:textId="77777777" w:rsidR="00BD35D5" w:rsidRDefault="00000000">
            <w:pPr>
              <w:pStyle w:val="TableParagraph"/>
              <w:ind w:left="71" w:right="59"/>
              <w:jc w:val="both"/>
              <w:rPr>
                <w:sz w:val="20"/>
              </w:rPr>
            </w:pPr>
            <w:r>
              <w:rPr>
                <w:sz w:val="20"/>
              </w:rPr>
              <w:t>Doc.17 Declaraţia</w:t>
            </w:r>
            <w:r>
              <w:rPr>
                <w:spacing w:val="1"/>
                <w:sz w:val="20"/>
              </w:rPr>
              <w:t xml:space="preserve"> </w:t>
            </w:r>
            <w:r>
              <w:rPr>
                <w:sz w:val="20"/>
              </w:rPr>
              <w:t>pe</w:t>
            </w:r>
            <w:r>
              <w:rPr>
                <w:spacing w:val="1"/>
                <w:sz w:val="20"/>
              </w:rPr>
              <w:t xml:space="preserve"> </w:t>
            </w:r>
            <w:r>
              <w:rPr>
                <w:sz w:val="20"/>
              </w:rPr>
              <w:t>propria</w:t>
            </w:r>
            <w:r>
              <w:rPr>
                <w:spacing w:val="1"/>
                <w:sz w:val="20"/>
              </w:rPr>
              <w:t xml:space="preserve"> </w:t>
            </w:r>
            <w:r>
              <w:rPr>
                <w:sz w:val="20"/>
              </w:rPr>
              <w:t>raspundere cu</w:t>
            </w:r>
            <w:r>
              <w:rPr>
                <w:spacing w:val="1"/>
                <w:sz w:val="20"/>
              </w:rPr>
              <w:t xml:space="preserve"> </w:t>
            </w:r>
            <w:r>
              <w:rPr>
                <w:sz w:val="20"/>
              </w:rPr>
              <w:t>privire</w:t>
            </w:r>
            <w:r>
              <w:rPr>
                <w:spacing w:val="1"/>
                <w:sz w:val="20"/>
              </w:rPr>
              <w:t xml:space="preserve"> </w:t>
            </w:r>
            <w:r>
              <w:rPr>
                <w:sz w:val="20"/>
              </w:rPr>
              <w:t>la</w:t>
            </w:r>
            <w:r>
              <w:rPr>
                <w:spacing w:val="1"/>
                <w:sz w:val="20"/>
              </w:rPr>
              <w:t xml:space="preserve"> </w:t>
            </w:r>
            <w:r>
              <w:rPr>
                <w:sz w:val="20"/>
              </w:rPr>
              <w:t>neîncadrarea</w:t>
            </w:r>
            <w:r>
              <w:rPr>
                <w:spacing w:val="1"/>
                <w:sz w:val="20"/>
              </w:rPr>
              <w:t xml:space="preserve"> </w:t>
            </w:r>
            <w:r>
              <w:rPr>
                <w:sz w:val="20"/>
              </w:rPr>
              <w:t>în</w:t>
            </w:r>
            <w:r>
              <w:rPr>
                <w:spacing w:val="1"/>
                <w:sz w:val="20"/>
              </w:rPr>
              <w:t xml:space="preserve"> </w:t>
            </w:r>
            <w:r>
              <w:rPr>
                <w:sz w:val="20"/>
              </w:rPr>
              <w:t>categoria</w:t>
            </w:r>
            <w:r>
              <w:rPr>
                <w:spacing w:val="1"/>
                <w:sz w:val="20"/>
              </w:rPr>
              <w:t xml:space="preserve"> </w:t>
            </w:r>
            <w:r>
              <w:rPr>
                <w:sz w:val="20"/>
              </w:rPr>
              <w:t>firme</w:t>
            </w:r>
            <w:r>
              <w:rPr>
                <w:spacing w:val="1"/>
                <w:sz w:val="20"/>
              </w:rPr>
              <w:t xml:space="preserve"> </w:t>
            </w:r>
            <w:r>
              <w:rPr>
                <w:sz w:val="20"/>
              </w:rPr>
              <w:t>în</w:t>
            </w:r>
            <w:r>
              <w:rPr>
                <w:spacing w:val="-58"/>
                <w:sz w:val="20"/>
              </w:rPr>
              <w:t xml:space="preserve"> </w:t>
            </w:r>
            <w:r>
              <w:rPr>
                <w:sz w:val="20"/>
              </w:rPr>
              <w:t>dificultate</w:t>
            </w:r>
          </w:p>
        </w:tc>
        <w:tc>
          <w:tcPr>
            <w:tcW w:w="5105" w:type="dxa"/>
          </w:tcPr>
          <w:p w14:paraId="02D69C45" w14:textId="77777777" w:rsidR="00BD35D5" w:rsidRDefault="00000000">
            <w:pPr>
              <w:pStyle w:val="TableParagraph"/>
              <w:ind w:left="100" w:right="62"/>
              <w:jc w:val="both"/>
              <w:rPr>
                <w:sz w:val="20"/>
              </w:rPr>
            </w:pPr>
            <w:r>
              <w:rPr>
                <w:sz w:val="20"/>
              </w:rPr>
              <w:t>Cu</w:t>
            </w:r>
            <w:r>
              <w:rPr>
                <w:spacing w:val="1"/>
                <w:sz w:val="20"/>
              </w:rPr>
              <w:t xml:space="preserve"> </w:t>
            </w:r>
            <w:r>
              <w:rPr>
                <w:sz w:val="20"/>
              </w:rPr>
              <w:t>excepţia</w:t>
            </w:r>
            <w:r>
              <w:rPr>
                <w:spacing w:val="1"/>
                <w:sz w:val="20"/>
              </w:rPr>
              <w:t xml:space="preserve"> </w:t>
            </w:r>
            <w:r>
              <w:rPr>
                <w:sz w:val="20"/>
              </w:rPr>
              <w:t>solicitantilor</w:t>
            </w:r>
            <w:r>
              <w:rPr>
                <w:spacing w:val="1"/>
                <w:sz w:val="20"/>
              </w:rPr>
              <w:t xml:space="preserve"> </w:t>
            </w:r>
            <w:r>
              <w:rPr>
                <w:sz w:val="20"/>
              </w:rPr>
              <w:t>înfiinţaţi</w:t>
            </w:r>
            <w:r>
              <w:rPr>
                <w:spacing w:val="1"/>
                <w:sz w:val="20"/>
              </w:rPr>
              <w:t xml:space="preserve"> </w:t>
            </w:r>
            <w:r>
              <w:rPr>
                <w:sz w:val="20"/>
              </w:rPr>
              <w:t>în</w:t>
            </w:r>
            <w:r>
              <w:rPr>
                <w:spacing w:val="1"/>
                <w:sz w:val="20"/>
              </w:rPr>
              <w:t xml:space="preserve"> </w:t>
            </w:r>
            <w:r>
              <w:rPr>
                <w:sz w:val="20"/>
              </w:rPr>
              <w:t>baza</w:t>
            </w:r>
            <w:r>
              <w:rPr>
                <w:spacing w:val="1"/>
                <w:sz w:val="20"/>
              </w:rPr>
              <w:t xml:space="preserve"> </w:t>
            </w:r>
            <w:r>
              <w:rPr>
                <w:sz w:val="20"/>
              </w:rPr>
              <w:t>OUG</w:t>
            </w:r>
            <w:r>
              <w:rPr>
                <w:spacing w:val="1"/>
                <w:sz w:val="20"/>
              </w:rPr>
              <w:t xml:space="preserve"> </w:t>
            </w:r>
            <w:r>
              <w:rPr>
                <w:sz w:val="20"/>
              </w:rPr>
              <w:t>44/2008 şi a celorlate tipuri de solicitanţi înfiinţaţi cu</w:t>
            </w:r>
            <w:r>
              <w:rPr>
                <w:spacing w:val="1"/>
                <w:sz w:val="20"/>
              </w:rPr>
              <w:t xml:space="preserve"> </w:t>
            </w:r>
            <w:r>
              <w:rPr>
                <w:sz w:val="20"/>
              </w:rPr>
              <w:t>cel</w:t>
            </w:r>
            <w:r>
              <w:rPr>
                <w:spacing w:val="1"/>
                <w:sz w:val="20"/>
              </w:rPr>
              <w:t xml:space="preserve"> </w:t>
            </w:r>
            <w:r>
              <w:rPr>
                <w:sz w:val="20"/>
              </w:rPr>
              <w:t>mult</w:t>
            </w:r>
            <w:r>
              <w:rPr>
                <w:spacing w:val="1"/>
                <w:sz w:val="20"/>
              </w:rPr>
              <w:t xml:space="preserve"> </w:t>
            </w:r>
            <w:r>
              <w:rPr>
                <w:sz w:val="20"/>
              </w:rPr>
              <w:t>doi</w:t>
            </w:r>
            <w:r>
              <w:rPr>
                <w:spacing w:val="1"/>
                <w:sz w:val="20"/>
              </w:rPr>
              <w:t xml:space="preserve"> </w:t>
            </w:r>
            <w:r>
              <w:rPr>
                <w:sz w:val="20"/>
              </w:rPr>
              <w:t>ani</w:t>
            </w:r>
            <w:r>
              <w:rPr>
                <w:spacing w:val="1"/>
                <w:sz w:val="20"/>
              </w:rPr>
              <w:t xml:space="preserve"> </w:t>
            </w:r>
            <w:r>
              <w:rPr>
                <w:sz w:val="20"/>
              </w:rPr>
              <w:t>fiscali</w:t>
            </w:r>
            <w:r>
              <w:rPr>
                <w:spacing w:val="1"/>
                <w:sz w:val="20"/>
              </w:rPr>
              <w:t xml:space="preserve"> </w:t>
            </w:r>
            <w:r>
              <w:rPr>
                <w:sz w:val="20"/>
              </w:rPr>
              <w:t>faţă</w:t>
            </w:r>
            <w:r>
              <w:rPr>
                <w:spacing w:val="1"/>
                <w:sz w:val="20"/>
              </w:rPr>
              <w:t xml:space="preserve"> </w:t>
            </w:r>
            <w:r>
              <w:rPr>
                <w:sz w:val="20"/>
              </w:rPr>
              <w:t>de</w:t>
            </w:r>
            <w:r>
              <w:rPr>
                <w:spacing w:val="1"/>
                <w:sz w:val="20"/>
              </w:rPr>
              <w:t xml:space="preserve"> </w:t>
            </w:r>
            <w:r>
              <w:rPr>
                <w:sz w:val="20"/>
              </w:rPr>
              <w:t>anul</w:t>
            </w:r>
            <w:r>
              <w:rPr>
                <w:spacing w:val="1"/>
                <w:sz w:val="20"/>
              </w:rPr>
              <w:t xml:space="preserve"> </w:t>
            </w:r>
            <w:r>
              <w:rPr>
                <w:sz w:val="20"/>
              </w:rPr>
              <w:t>de</w:t>
            </w:r>
            <w:r>
              <w:rPr>
                <w:spacing w:val="60"/>
                <w:sz w:val="20"/>
              </w:rPr>
              <w:t xml:space="preserve"> </w:t>
            </w:r>
            <w:r>
              <w:rPr>
                <w:sz w:val="20"/>
              </w:rPr>
              <w:t>depunerii</w:t>
            </w:r>
            <w:r>
              <w:rPr>
                <w:spacing w:val="-58"/>
                <w:sz w:val="20"/>
              </w:rPr>
              <w:t xml:space="preserve"> </w:t>
            </w:r>
            <w:r>
              <w:rPr>
                <w:sz w:val="20"/>
              </w:rPr>
              <w:t>cererii de</w:t>
            </w:r>
            <w:r>
              <w:rPr>
                <w:spacing w:val="-5"/>
                <w:sz w:val="20"/>
              </w:rPr>
              <w:t xml:space="preserve"> </w:t>
            </w:r>
            <w:r>
              <w:rPr>
                <w:sz w:val="20"/>
              </w:rPr>
              <w:t>finanţare,</w:t>
            </w:r>
            <w:r>
              <w:rPr>
                <w:spacing w:val="-2"/>
                <w:sz w:val="20"/>
              </w:rPr>
              <w:t xml:space="preserve"> </w:t>
            </w:r>
            <w:r>
              <w:rPr>
                <w:sz w:val="20"/>
              </w:rPr>
              <w:t>expertul</w:t>
            </w:r>
            <w:r>
              <w:rPr>
                <w:spacing w:val="-7"/>
                <w:sz w:val="20"/>
              </w:rPr>
              <w:t xml:space="preserve"> </w:t>
            </w:r>
            <w:r>
              <w:rPr>
                <w:sz w:val="20"/>
              </w:rPr>
              <w:t>verifică</w:t>
            </w:r>
            <w:r>
              <w:rPr>
                <w:spacing w:val="-5"/>
                <w:sz w:val="20"/>
              </w:rPr>
              <w:t xml:space="preserve"> </w:t>
            </w:r>
            <w:r>
              <w:rPr>
                <w:sz w:val="20"/>
              </w:rPr>
              <w:t>următoarele:</w:t>
            </w:r>
          </w:p>
          <w:p w14:paraId="7E35C29A" w14:textId="77777777" w:rsidR="00BD35D5" w:rsidRDefault="00000000">
            <w:pPr>
              <w:pStyle w:val="TableParagraph"/>
              <w:numPr>
                <w:ilvl w:val="0"/>
                <w:numId w:val="25"/>
              </w:numPr>
              <w:tabs>
                <w:tab w:val="left" w:pos="360"/>
              </w:tabs>
              <w:ind w:right="66" w:firstLine="0"/>
              <w:jc w:val="both"/>
              <w:rPr>
                <w:sz w:val="20"/>
              </w:rPr>
            </w:pPr>
            <w:r>
              <w:rPr>
                <w:sz w:val="20"/>
              </w:rPr>
              <w:t>în ONRC, dacă</w:t>
            </w:r>
            <w:r>
              <w:rPr>
                <w:spacing w:val="1"/>
                <w:sz w:val="20"/>
              </w:rPr>
              <w:t xml:space="preserve"> </w:t>
            </w:r>
            <w:r>
              <w:rPr>
                <w:sz w:val="20"/>
              </w:rPr>
              <w:t>solicitantul nu se află în proces de</w:t>
            </w:r>
            <w:r>
              <w:rPr>
                <w:spacing w:val="1"/>
                <w:sz w:val="20"/>
              </w:rPr>
              <w:t xml:space="preserve"> </w:t>
            </w:r>
            <w:r>
              <w:rPr>
                <w:sz w:val="20"/>
              </w:rPr>
              <w:t>lichidare,</w:t>
            </w:r>
            <w:r>
              <w:rPr>
                <w:spacing w:val="1"/>
                <w:sz w:val="20"/>
              </w:rPr>
              <w:t xml:space="preserve"> </w:t>
            </w:r>
            <w:r>
              <w:rPr>
                <w:sz w:val="20"/>
              </w:rPr>
              <w:t>fuziune,</w:t>
            </w:r>
            <w:r>
              <w:rPr>
                <w:spacing w:val="1"/>
                <w:sz w:val="20"/>
              </w:rPr>
              <w:t xml:space="preserve"> </w:t>
            </w:r>
            <w:r>
              <w:rPr>
                <w:sz w:val="20"/>
              </w:rPr>
              <w:t>divizare</w:t>
            </w:r>
            <w:r>
              <w:rPr>
                <w:spacing w:val="1"/>
                <w:sz w:val="20"/>
              </w:rPr>
              <w:t xml:space="preserve"> </w:t>
            </w:r>
            <w:r>
              <w:rPr>
                <w:sz w:val="20"/>
              </w:rPr>
              <w:t>(Legea</w:t>
            </w:r>
            <w:r>
              <w:rPr>
                <w:spacing w:val="1"/>
                <w:sz w:val="20"/>
              </w:rPr>
              <w:t xml:space="preserve"> </w:t>
            </w:r>
            <w:r>
              <w:rPr>
                <w:sz w:val="20"/>
              </w:rPr>
              <w:t>31/1990,</w:t>
            </w:r>
            <w:r>
              <w:rPr>
                <w:spacing w:val="1"/>
                <w:sz w:val="20"/>
              </w:rPr>
              <w:t xml:space="preserve"> </w:t>
            </w:r>
            <w:r>
              <w:rPr>
                <w:sz w:val="20"/>
              </w:rPr>
              <w:t>republicata),</w:t>
            </w:r>
            <w:r>
              <w:rPr>
                <w:spacing w:val="1"/>
                <w:sz w:val="20"/>
              </w:rPr>
              <w:t xml:space="preserve"> </w:t>
            </w:r>
            <w:r>
              <w:rPr>
                <w:sz w:val="20"/>
              </w:rPr>
              <w:t>reorganizare</w:t>
            </w:r>
            <w:r>
              <w:rPr>
                <w:spacing w:val="1"/>
                <w:sz w:val="20"/>
              </w:rPr>
              <w:t xml:space="preserve"> </w:t>
            </w:r>
            <w:r>
              <w:rPr>
                <w:sz w:val="20"/>
              </w:rPr>
              <w:t>judiciară</w:t>
            </w:r>
            <w:r>
              <w:rPr>
                <w:spacing w:val="1"/>
                <w:sz w:val="20"/>
              </w:rPr>
              <w:t xml:space="preserve"> </w:t>
            </w:r>
            <w:r>
              <w:rPr>
                <w:sz w:val="20"/>
              </w:rPr>
              <w:t>sau</w:t>
            </w:r>
            <w:r>
              <w:rPr>
                <w:spacing w:val="1"/>
                <w:sz w:val="20"/>
              </w:rPr>
              <w:t xml:space="preserve"> </w:t>
            </w:r>
            <w:r>
              <w:rPr>
                <w:sz w:val="20"/>
              </w:rPr>
              <w:t>faliment,</w:t>
            </w:r>
            <w:r>
              <w:rPr>
                <w:spacing w:val="1"/>
                <w:sz w:val="20"/>
              </w:rPr>
              <w:t xml:space="preserve"> </w:t>
            </w:r>
            <w:r>
              <w:rPr>
                <w:sz w:val="20"/>
              </w:rPr>
              <w:t>insolventa,</w:t>
            </w:r>
            <w:r>
              <w:rPr>
                <w:spacing w:val="1"/>
                <w:sz w:val="20"/>
              </w:rPr>
              <w:t xml:space="preserve"> </w:t>
            </w:r>
            <w:r>
              <w:rPr>
                <w:sz w:val="20"/>
              </w:rPr>
              <w:t>conform</w:t>
            </w:r>
            <w:r>
              <w:rPr>
                <w:spacing w:val="1"/>
                <w:sz w:val="20"/>
              </w:rPr>
              <w:t xml:space="preserve"> </w:t>
            </w:r>
            <w:r>
              <w:rPr>
                <w:sz w:val="20"/>
              </w:rPr>
              <w:t>Legii</w:t>
            </w:r>
            <w:r>
              <w:rPr>
                <w:spacing w:val="1"/>
                <w:sz w:val="20"/>
              </w:rPr>
              <w:t xml:space="preserve"> </w:t>
            </w:r>
            <w:r>
              <w:rPr>
                <w:sz w:val="20"/>
              </w:rPr>
              <w:t>85/2006,</w:t>
            </w:r>
            <w:r>
              <w:rPr>
                <w:spacing w:val="1"/>
                <w:sz w:val="20"/>
              </w:rPr>
              <w:t xml:space="preserve"> </w:t>
            </w:r>
            <w:r>
              <w:rPr>
                <w:sz w:val="20"/>
              </w:rPr>
              <w:t>În</w:t>
            </w:r>
            <w:r>
              <w:rPr>
                <w:spacing w:val="1"/>
                <w:sz w:val="20"/>
              </w:rPr>
              <w:t xml:space="preserve"> </w:t>
            </w:r>
            <w:r>
              <w:rPr>
                <w:sz w:val="20"/>
              </w:rPr>
              <w:t>caz</w:t>
            </w:r>
            <w:r>
              <w:rPr>
                <w:spacing w:val="1"/>
                <w:sz w:val="20"/>
              </w:rPr>
              <w:t xml:space="preserve"> </w:t>
            </w:r>
            <w:r>
              <w:rPr>
                <w:sz w:val="20"/>
              </w:rPr>
              <w:t>contrar</w:t>
            </w:r>
            <w:r>
              <w:rPr>
                <w:spacing w:val="1"/>
                <w:sz w:val="20"/>
              </w:rPr>
              <w:t xml:space="preserve"> </w:t>
            </w:r>
            <w:r>
              <w:rPr>
                <w:sz w:val="20"/>
              </w:rPr>
              <w:t>solicitantul</w:t>
            </w:r>
            <w:r>
              <w:rPr>
                <w:spacing w:val="1"/>
                <w:sz w:val="20"/>
              </w:rPr>
              <w:t xml:space="preserve"> </w:t>
            </w:r>
            <w:r>
              <w:rPr>
                <w:sz w:val="20"/>
              </w:rPr>
              <w:t>este</w:t>
            </w:r>
            <w:r>
              <w:rPr>
                <w:spacing w:val="1"/>
                <w:sz w:val="20"/>
              </w:rPr>
              <w:t xml:space="preserve"> </w:t>
            </w:r>
            <w:r>
              <w:rPr>
                <w:sz w:val="20"/>
              </w:rPr>
              <w:t>incadrat</w:t>
            </w:r>
            <w:r>
              <w:rPr>
                <w:spacing w:val="1"/>
                <w:sz w:val="20"/>
              </w:rPr>
              <w:t xml:space="preserve"> </w:t>
            </w:r>
            <w:r>
              <w:rPr>
                <w:sz w:val="20"/>
              </w:rPr>
              <w:t>in</w:t>
            </w:r>
            <w:r>
              <w:rPr>
                <w:spacing w:val="1"/>
                <w:sz w:val="20"/>
              </w:rPr>
              <w:t xml:space="preserve"> </w:t>
            </w:r>
            <w:r>
              <w:rPr>
                <w:sz w:val="20"/>
              </w:rPr>
              <w:t>categoria</w:t>
            </w:r>
            <w:r>
              <w:rPr>
                <w:spacing w:val="1"/>
                <w:sz w:val="20"/>
              </w:rPr>
              <w:t xml:space="preserve"> </w:t>
            </w:r>
            <w:r>
              <w:rPr>
                <w:sz w:val="20"/>
              </w:rPr>
              <w:t>firmelor</w:t>
            </w:r>
            <w:r>
              <w:rPr>
                <w:spacing w:val="1"/>
                <w:sz w:val="20"/>
              </w:rPr>
              <w:t xml:space="preserve"> </w:t>
            </w:r>
            <w:r>
              <w:rPr>
                <w:sz w:val="20"/>
              </w:rPr>
              <w:t>in</w:t>
            </w:r>
            <w:r>
              <w:rPr>
                <w:spacing w:val="1"/>
                <w:sz w:val="20"/>
              </w:rPr>
              <w:t xml:space="preserve"> </w:t>
            </w:r>
            <w:r>
              <w:rPr>
                <w:sz w:val="20"/>
              </w:rPr>
              <w:t>dificultate.</w:t>
            </w:r>
          </w:p>
          <w:p w14:paraId="6F778F59" w14:textId="77777777" w:rsidR="00BD35D5" w:rsidRDefault="00BD35D5">
            <w:pPr>
              <w:pStyle w:val="TableParagraph"/>
              <w:rPr>
                <w:b/>
                <w:sz w:val="19"/>
              </w:rPr>
            </w:pPr>
          </w:p>
          <w:p w14:paraId="58C32E69" w14:textId="77777777" w:rsidR="00BD35D5" w:rsidRDefault="00000000">
            <w:pPr>
              <w:pStyle w:val="TableParagraph"/>
              <w:numPr>
                <w:ilvl w:val="0"/>
                <w:numId w:val="25"/>
              </w:numPr>
              <w:tabs>
                <w:tab w:val="left" w:pos="432"/>
              </w:tabs>
              <w:spacing w:before="1"/>
              <w:ind w:right="62" w:firstLine="0"/>
              <w:jc w:val="both"/>
              <w:rPr>
                <w:sz w:val="20"/>
              </w:rPr>
            </w:pPr>
            <w:r>
              <w:rPr>
                <w:sz w:val="20"/>
              </w:rPr>
              <w:t>corelarea</w:t>
            </w:r>
            <w:r>
              <w:rPr>
                <w:spacing w:val="1"/>
                <w:sz w:val="20"/>
              </w:rPr>
              <w:t xml:space="preserve"> </w:t>
            </w:r>
            <w:r>
              <w:rPr>
                <w:sz w:val="20"/>
              </w:rPr>
              <w:t>informatiilor</w:t>
            </w:r>
            <w:r>
              <w:rPr>
                <w:spacing w:val="1"/>
                <w:sz w:val="20"/>
              </w:rPr>
              <w:t xml:space="preserve"> </w:t>
            </w:r>
            <w:r>
              <w:rPr>
                <w:sz w:val="20"/>
              </w:rPr>
              <w:t>din</w:t>
            </w:r>
            <w:r>
              <w:rPr>
                <w:spacing w:val="1"/>
                <w:sz w:val="20"/>
              </w:rPr>
              <w:t xml:space="preserve"> </w:t>
            </w:r>
            <w:r>
              <w:rPr>
                <w:sz w:val="20"/>
              </w:rPr>
              <w:t>doc.</w:t>
            </w:r>
            <w:r>
              <w:rPr>
                <w:spacing w:val="1"/>
                <w:sz w:val="20"/>
              </w:rPr>
              <w:t xml:space="preserve"> </w:t>
            </w:r>
            <w:r>
              <w:rPr>
                <w:sz w:val="20"/>
              </w:rPr>
              <w:t>2</w:t>
            </w:r>
            <w:r>
              <w:rPr>
                <w:spacing w:val="1"/>
                <w:sz w:val="20"/>
              </w:rPr>
              <w:t xml:space="preserve"> </w:t>
            </w:r>
            <w:r>
              <w:rPr>
                <w:sz w:val="20"/>
              </w:rPr>
              <w:t>şi</w:t>
            </w:r>
            <w:r>
              <w:rPr>
                <w:spacing w:val="1"/>
                <w:sz w:val="20"/>
              </w:rPr>
              <w:t xml:space="preserve"> </w:t>
            </w:r>
            <w:r>
              <w:rPr>
                <w:sz w:val="20"/>
              </w:rPr>
              <w:t>doc.</w:t>
            </w:r>
            <w:r>
              <w:rPr>
                <w:spacing w:val="1"/>
                <w:sz w:val="20"/>
              </w:rPr>
              <w:t xml:space="preserve"> </w:t>
            </w:r>
            <w:r>
              <w:rPr>
                <w:sz w:val="20"/>
              </w:rPr>
              <w:t>17,</w:t>
            </w:r>
            <w:r>
              <w:rPr>
                <w:spacing w:val="1"/>
                <w:sz w:val="20"/>
              </w:rPr>
              <w:t xml:space="preserve"> </w:t>
            </w:r>
            <w:r>
              <w:rPr>
                <w:sz w:val="20"/>
              </w:rPr>
              <w:t>conform</w:t>
            </w:r>
            <w:r>
              <w:rPr>
                <w:spacing w:val="1"/>
                <w:sz w:val="20"/>
              </w:rPr>
              <w:t xml:space="preserve"> </w:t>
            </w:r>
            <w:r>
              <w:rPr>
                <w:sz w:val="20"/>
              </w:rPr>
              <w:t>instructiunii privind modul de completare</w:t>
            </w:r>
            <w:r>
              <w:rPr>
                <w:spacing w:val="1"/>
                <w:sz w:val="20"/>
              </w:rPr>
              <w:t xml:space="preserve"> </w:t>
            </w:r>
            <w:r>
              <w:rPr>
                <w:sz w:val="20"/>
              </w:rPr>
              <w:t>si</w:t>
            </w:r>
            <w:r>
              <w:rPr>
                <w:spacing w:val="-58"/>
                <w:sz w:val="20"/>
              </w:rPr>
              <w:t xml:space="preserve"> </w:t>
            </w:r>
            <w:r>
              <w:rPr>
                <w:sz w:val="20"/>
              </w:rPr>
              <w:t>verificare</w:t>
            </w:r>
            <w:r>
              <w:rPr>
                <w:spacing w:val="1"/>
                <w:sz w:val="20"/>
              </w:rPr>
              <w:t xml:space="preserve"> </w:t>
            </w:r>
            <w:r>
              <w:rPr>
                <w:sz w:val="20"/>
              </w:rPr>
              <w:t>a</w:t>
            </w:r>
            <w:r>
              <w:rPr>
                <w:spacing w:val="1"/>
                <w:sz w:val="20"/>
              </w:rPr>
              <w:t xml:space="preserve"> </w:t>
            </w:r>
            <w:r>
              <w:rPr>
                <w:sz w:val="20"/>
              </w:rPr>
              <w:t>declaraţiei</w:t>
            </w:r>
            <w:r>
              <w:rPr>
                <w:spacing w:val="1"/>
                <w:sz w:val="20"/>
              </w:rPr>
              <w:t xml:space="preserve"> </w:t>
            </w:r>
            <w:r>
              <w:rPr>
                <w:sz w:val="20"/>
              </w:rPr>
              <w:t>pe</w:t>
            </w:r>
            <w:r>
              <w:rPr>
                <w:spacing w:val="1"/>
                <w:sz w:val="20"/>
              </w:rPr>
              <w:t xml:space="preserve"> </w:t>
            </w:r>
            <w:r>
              <w:rPr>
                <w:sz w:val="20"/>
              </w:rPr>
              <w:t>propria</w:t>
            </w:r>
            <w:r>
              <w:rPr>
                <w:spacing w:val="1"/>
                <w:sz w:val="20"/>
              </w:rPr>
              <w:t xml:space="preserve"> </w:t>
            </w:r>
            <w:r>
              <w:rPr>
                <w:sz w:val="20"/>
              </w:rPr>
              <w:t>răspundere</w:t>
            </w:r>
            <w:r>
              <w:rPr>
                <w:spacing w:val="1"/>
                <w:sz w:val="20"/>
              </w:rPr>
              <w:t xml:space="preserve"> </w:t>
            </w:r>
            <w:r>
              <w:rPr>
                <w:sz w:val="20"/>
              </w:rPr>
              <w:t>cu</w:t>
            </w:r>
            <w:r>
              <w:rPr>
                <w:spacing w:val="1"/>
                <w:sz w:val="20"/>
              </w:rPr>
              <w:t xml:space="preserve"> </w:t>
            </w:r>
            <w:r>
              <w:rPr>
                <w:sz w:val="20"/>
              </w:rPr>
              <w:t>privire</w:t>
            </w:r>
            <w:r>
              <w:rPr>
                <w:spacing w:val="1"/>
                <w:sz w:val="20"/>
              </w:rPr>
              <w:t xml:space="preserve"> </w:t>
            </w:r>
            <w:r>
              <w:rPr>
                <w:sz w:val="20"/>
              </w:rPr>
              <w:t>la</w:t>
            </w:r>
            <w:r>
              <w:rPr>
                <w:spacing w:val="1"/>
                <w:sz w:val="20"/>
              </w:rPr>
              <w:t xml:space="preserve"> </w:t>
            </w:r>
            <w:r>
              <w:rPr>
                <w:sz w:val="20"/>
              </w:rPr>
              <w:t>neîncadrarea</w:t>
            </w:r>
            <w:r>
              <w:rPr>
                <w:spacing w:val="1"/>
                <w:sz w:val="20"/>
              </w:rPr>
              <w:t xml:space="preserve"> </w:t>
            </w:r>
            <w:r>
              <w:rPr>
                <w:sz w:val="20"/>
              </w:rPr>
              <w:t>în</w:t>
            </w:r>
            <w:r>
              <w:rPr>
                <w:spacing w:val="1"/>
                <w:sz w:val="20"/>
              </w:rPr>
              <w:t xml:space="preserve"> </w:t>
            </w:r>
            <w:r>
              <w:rPr>
                <w:sz w:val="20"/>
              </w:rPr>
              <w:t>categoria</w:t>
            </w:r>
            <w:r>
              <w:rPr>
                <w:spacing w:val="1"/>
                <w:sz w:val="20"/>
              </w:rPr>
              <w:t xml:space="preserve"> </w:t>
            </w:r>
            <w:r>
              <w:rPr>
                <w:sz w:val="20"/>
              </w:rPr>
              <w:t>"firme</w:t>
            </w:r>
            <w:r>
              <w:rPr>
                <w:spacing w:val="1"/>
                <w:sz w:val="20"/>
              </w:rPr>
              <w:t xml:space="preserve"> </w:t>
            </w:r>
            <w:r>
              <w:rPr>
                <w:sz w:val="20"/>
              </w:rPr>
              <w:t>în</w:t>
            </w:r>
            <w:r>
              <w:rPr>
                <w:spacing w:val="1"/>
                <w:sz w:val="20"/>
              </w:rPr>
              <w:t xml:space="preserve"> </w:t>
            </w:r>
            <w:r>
              <w:rPr>
                <w:sz w:val="20"/>
              </w:rPr>
              <w:t>dificultate,</w:t>
            </w:r>
            <w:r>
              <w:rPr>
                <w:spacing w:val="-6"/>
                <w:sz w:val="20"/>
              </w:rPr>
              <w:t xml:space="preserve"> </w:t>
            </w:r>
            <w:r>
              <w:rPr>
                <w:sz w:val="20"/>
              </w:rPr>
              <w:t>Anexa la Ghidul Solicitantului</w:t>
            </w:r>
          </w:p>
          <w:p w14:paraId="52D84D55" w14:textId="77777777" w:rsidR="00BD35D5" w:rsidRDefault="00BD35D5">
            <w:pPr>
              <w:pStyle w:val="TableParagraph"/>
              <w:spacing w:before="10"/>
              <w:rPr>
                <w:b/>
                <w:sz w:val="19"/>
              </w:rPr>
            </w:pPr>
          </w:p>
          <w:p w14:paraId="4F1B91E4" w14:textId="77777777" w:rsidR="00BD35D5" w:rsidRDefault="00000000">
            <w:pPr>
              <w:pStyle w:val="TableParagraph"/>
              <w:spacing w:line="242" w:lineRule="auto"/>
              <w:ind w:left="100" w:right="62"/>
              <w:jc w:val="both"/>
              <w:rPr>
                <w:sz w:val="20"/>
              </w:rPr>
            </w:pPr>
            <w:r>
              <w:rPr>
                <w:sz w:val="20"/>
              </w:rPr>
              <w:t>In</w:t>
            </w:r>
            <w:r>
              <w:rPr>
                <w:spacing w:val="28"/>
                <w:sz w:val="20"/>
              </w:rPr>
              <w:t xml:space="preserve"> </w:t>
            </w:r>
            <w:r>
              <w:rPr>
                <w:sz w:val="20"/>
              </w:rPr>
              <w:t>cazul</w:t>
            </w:r>
            <w:r>
              <w:rPr>
                <w:spacing w:val="26"/>
                <w:sz w:val="20"/>
              </w:rPr>
              <w:t xml:space="preserve"> </w:t>
            </w:r>
            <w:r>
              <w:rPr>
                <w:sz w:val="20"/>
              </w:rPr>
              <w:t>in</w:t>
            </w:r>
            <w:r>
              <w:rPr>
                <w:spacing w:val="29"/>
                <w:sz w:val="20"/>
              </w:rPr>
              <w:t xml:space="preserve"> </w:t>
            </w:r>
            <w:r>
              <w:rPr>
                <w:sz w:val="20"/>
              </w:rPr>
              <w:t>care</w:t>
            </w:r>
            <w:r>
              <w:rPr>
                <w:spacing w:val="29"/>
                <w:sz w:val="20"/>
              </w:rPr>
              <w:t xml:space="preserve"> </w:t>
            </w:r>
            <w:r>
              <w:rPr>
                <w:sz w:val="20"/>
              </w:rPr>
              <w:t>există</w:t>
            </w:r>
            <w:r>
              <w:rPr>
                <w:spacing w:val="23"/>
                <w:sz w:val="20"/>
              </w:rPr>
              <w:t xml:space="preserve"> </w:t>
            </w:r>
            <w:r>
              <w:rPr>
                <w:sz w:val="20"/>
              </w:rPr>
              <w:t>necorelări</w:t>
            </w:r>
            <w:r>
              <w:rPr>
                <w:spacing w:val="25"/>
                <w:sz w:val="20"/>
              </w:rPr>
              <w:t xml:space="preserve"> </w:t>
            </w:r>
            <w:r>
              <w:rPr>
                <w:sz w:val="20"/>
              </w:rPr>
              <w:t>intre</w:t>
            </w:r>
            <w:r>
              <w:rPr>
                <w:spacing w:val="24"/>
                <w:sz w:val="20"/>
              </w:rPr>
              <w:t xml:space="preserve"> </w:t>
            </w:r>
            <w:r>
              <w:rPr>
                <w:sz w:val="20"/>
              </w:rPr>
              <w:t>Doc.</w:t>
            </w:r>
            <w:r>
              <w:rPr>
                <w:spacing w:val="26"/>
                <w:sz w:val="20"/>
              </w:rPr>
              <w:t xml:space="preserve"> </w:t>
            </w:r>
            <w:r>
              <w:rPr>
                <w:sz w:val="20"/>
              </w:rPr>
              <w:t>2</w:t>
            </w:r>
            <w:r>
              <w:rPr>
                <w:spacing w:val="29"/>
                <w:sz w:val="20"/>
              </w:rPr>
              <w:t xml:space="preserve"> </w:t>
            </w:r>
            <w:r>
              <w:rPr>
                <w:sz w:val="20"/>
              </w:rPr>
              <w:t>şi</w:t>
            </w:r>
            <w:r>
              <w:rPr>
                <w:spacing w:val="29"/>
                <w:sz w:val="20"/>
              </w:rPr>
              <w:t xml:space="preserve"> </w:t>
            </w:r>
            <w:r>
              <w:rPr>
                <w:sz w:val="20"/>
              </w:rPr>
              <w:t>Doc</w:t>
            </w:r>
            <w:r>
              <w:rPr>
                <w:spacing w:val="-58"/>
                <w:sz w:val="20"/>
              </w:rPr>
              <w:t xml:space="preserve"> </w:t>
            </w:r>
            <w:r>
              <w:rPr>
                <w:sz w:val="20"/>
              </w:rPr>
              <w:t>17,</w:t>
            </w:r>
            <w:r>
              <w:rPr>
                <w:spacing w:val="-2"/>
                <w:sz w:val="20"/>
              </w:rPr>
              <w:t xml:space="preserve"> </w:t>
            </w:r>
            <w:r>
              <w:rPr>
                <w:sz w:val="20"/>
              </w:rPr>
              <w:t>expertul</w:t>
            </w:r>
            <w:r>
              <w:rPr>
                <w:spacing w:val="-6"/>
                <w:sz w:val="20"/>
              </w:rPr>
              <w:t xml:space="preserve"> </w:t>
            </w:r>
            <w:r>
              <w:rPr>
                <w:sz w:val="20"/>
              </w:rPr>
              <w:t>solicită</w:t>
            </w:r>
            <w:r>
              <w:rPr>
                <w:spacing w:val="-5"/>
                <w:sz w:val="20"/>
              </w:rPr>
              <w:t xml:space="preserve"> </w:t>
            </w:r>
            <w:r>
              <w:rPr>
                <w:sz w:val="20"/>
              </w:rPr>
              <w:t>informaţii</w:t>
            </w:r>
            <w:r>
              <w:rPr>
                <w:spacing w:val="-3"/>
                <w:sz w:val="20"/>
              </w:rPr>
              <w:t xml:space="preserve"> </w:t>
            </w:r>
            <w:r>
              <w:rPr>
                <w:sz w:val="20"/>
              </w:rPr>
              <w:t>suplimentare.</w:t>
            </w:r>
          </w:p>
          <w:p w14:paraId="6FB8B3C3" w14:textId="77777777" w:rsidR="00BD35D5" w:rsidRDefault="00BD35D5">
            <w:pPr>
              <w:pStyle w:val="TableParagraph"/>
              <w:spacing w:before="6"/>
              <w:rPr>
                <w:b/>
                <w:sz w:val="19"/>
              </w:rPr>
            </w:pPr>
          </w:p>
          <w:p w14:paraId="1BD53B2D" w14:textId="77777777" w:rsidR="00BD35D5" w:rsidRDefault="00000000">
            <w:pPr>
              <w:pStyle w:val="TableParagraph"/>
              <w:spacing w:before="1"/>
              <w:ind w:left="66"/>
              <w:jc w:val="both"/>
              <w:rPr>
                <w:sz w:val="20"/>
              </w:rPr>
            </w:pPr>
            <w:r>
              <w:rPr>
                <w:sz w:val="20"/>
              </w:rPr>
              <w:t>Se</w:t>
            </w:r>
            <w:r>
              <w:rPr>
                <w:spacing w:val="14"/>
                <w:sz w:val="20"/>
              </w:rPr>
              <w:t xml:space="preserve"> </w:t>
            </w:r>
            <w:r>
              <w:rPr>
                <w:sz w:val="20"/>
              </w:rPr>
              <w:t>verifică</w:t>
            </w:r>
            <w:r>
              <w:rPr>
                <w:spacing w:val="73"/>
                <w:sz w:val="20"/>
              </w:rPr>
              <w:t xml:space="preserve"> </w:t>
            </w:r>
            <w:r>
              <w:rPr>
                <w:sz w:val="20"/>
              </w:rPr>
              <w:t>declaraţia</w:t>
            </w:r>
            <w:r>
              <w:rPr>
                <w:spacing w:val="74"/>
                <w:sz w:val="20"/>
              </w:rPr>
              <w:t xml:space="preserve"> </w:t>
            </w:r>
            <w:r>
              <w:rPr>
                <w:sz w:val="20"/>
              </w:rPr>
              <w:t>sa</w:t>
            </w:r>
            <w:r>
              <w:rPr>
                <w:spacing w:val="73"/>
                <w:sz w:val="20"/>
              </w:rPr>
              <w:t xml:space="preserve"> </w:t>
            </w:r>
            <w:r>
              <w:rPr>
                <w:sz w:val="20"/>
              </w:rPr>
              <w:t>fie</w:t>
            </w:r>
            <w:r>
              <w:rPr>
                <w:spacing w:val="74"/>
                <w:sz w:val="20"/>
              </w:rPr>
              <w:t xml:space="preserve"> </w:t>
            </w:r>
            <w:r>
              <w:rPr>
                <w:sz w:val="20"/>
              </w:rPr>
              <w:t>completata,</w:t>
            </w:r>
            <w:r>
              <w:rPr>
                <w:spacing w:val="73"/>
                <w:sz w:val="20"/>
              </w:rPr>
              <w:t xml:space="preserve"> </w:t>
            </w:r>
            <w:r>
              <w:rPr>
                <w:sz w:val="20"/>
              </w:rPr>
              <w:t>semnată,</w:t>
            </w:r>
          </w:p>
          <w:p w14:paraId="5E4BE039" w14:textId="77777777" w:rsidR="00BD35D5" w:rsidRDefault="00000000">
            <w:pPr>
              <w:pStyle w:val="TableParagraph"/>
              <w:spacing w:line="230" w:lineRule="exact"/>
              <w:ind w:left="66" w:right="66"/>
              <w:jc w:val="both"/>
              <w:rPr>
                <w:sz w:val="20"/>
              </w:rPr>
            </w:pPr>
            <w:r>
              <w:rPr>
                <w:sz w:val="20"/>
              </w:rPr>
              <w:t>ştampilată</w:t>
            </w:r>
            <w:r>
              <w:rPr>
                <w:spacing w:val="1"/>
                <w:sz w:val="20"/>
              </w:rPr>
              <w:t xml:space="preserve"> </w:t>
            </w:r>
            <w:r>
              <w:rPr>
                <w:sz w:val="20"/>
              </w:rPr>
              <w:t>de</w:t>
            </w:r>
            <w:r>
              <w:rPr>
                <w:spacing w:val="61"/>
                <w:sz w:val="20"/>
              </w:rPr>
              <w:t xml:space="preserve"> </w:t>
            </w:r>
            <w:r>
              <w:rPr>
                <w:sz w:val="20"/>
              </w:rPr>
              <w:t>persoana</w:t>
            </w:r>
            <w:r>
              <w:rPr>
                <w:spacing w:val="61"/>
                <w:sz w:val="20"/>
              </w:rPr>
              <w:t xml:space="preserve"> </w:t>
            </w:r>
            <w:r>
              <w:rPr>
                <w:sz w:val="20"/>
              </w:rPr>
              <w:t>desemnată</w:t>
            </w:r>
            <w:r>
              <w:rPr>
                <w:spacing w:val="61"/>
                <w:sz w:val="20"/>
              </w:rPr>
              <w:t xml:space="preserve"> </w:t>
            </w:r>
            <w:r>
              <w:rPr>
                <w:sz w:val="20"/>
              </w:rPr>
              <w:t>conform</w:t>
            </w:r>
            <w:r>
              <w:rPr>
                <w:spacing w:val="1"/>
                <w:sz w:val="20"/>
              </w:rPr>
              <w:t xml:space="preserve"> </w:t>
            </w:r>
            <w:r>
              <w:rPr>
                <w:sz w:val="20"/>
              </w:rPr>
              <w:t>legislaţiei</w:t>
            </w:r>
            <w:r>
              <w:rPr>
                <w:spacing w:val="-5"/>
                <w:sz w:val="20"/>
              </w:rPr>
              <w:t xml:space="preserve"> </w:t>
            </w:r>
            <w:r>
              <w:rPr>
                <w:sz w:val="20"/>
              </w:rPr>
              <w:t>în</w:t>
            </w:r>
            <w:r>
              <w:rPr>
                <w:spacing w:val="-5"/>
                <w:sz w:val="20"/>
              </w:rPr>
              <w:t xml:space="preserve"> </w:t>
            </w:r>
            <w:r>
              <w:rPr>
                <w:sz w:val="20"/>
              </w:rPr>
              <w:t>vigoare</w:t>
            </w:r>
            <w:r>
              <w:rPr>
                <w:spacing w:val="-3"/>
                <w:sz w:val="20"/>
              </w:rPr>
              <w:t xml:space="preserve"> </w:t>
            </w:r>
            <w:r>
              <w:rPr>
                <w:sz w:val="20"/>
              </w:rPr>
              <w:t>sa reprezinte intreprinderea.</w:t>
            </w:r>
          </w:p>
        </w:tc>
      </w:tr>
    </w:tbl>
    <w:p w14:paraId="4E9D8A6A" w14:textId="77777777" w:rsidR="00BD35D5" w:rsidRDefault="00BD35D5">
      <w:pPr>
        <w:spacing w:line="230" w:lineRule="exact"/>
        <w:jc w:val="both"/>
        <w:rPr>
          <w:sz w:val="20"/>
        </w:rPr>
        <w:sectPr w:rsidR="00BD35D5">
          <w:headerReference w:type="default" r:id="rId35"/>
          <w:pgSz w:w="11910" w:h="16840"/>
          <w:pgMar w:top="680" w:right="300" w:bottom="280" w:left="820" w:header="0" w:footer="0" w:gutter="0"/>
          <w:cols w:space="720"/>
        </w:sectPr>
      </w:pPr>
    </w:p>
    <w:p w14:paraId="0CD3F61A" w14:textId="77777777" w:rsidR="00BD35D5" w:rsidRDefault="00000000">
      <w:pPr>
        <w:pStyle w:val="BodyText"/>
        <w:ind w:left="318"/>
        <w:rPr>
          <w:sz w:val="20"/>
        </w:rPr>
      </w:pPr>
      <w:r>
        <w:rPr>
          <w:noProof/>
          <w:sz w:val="20"/>
        </w:rPr>
        <w:lastRenderedPageBreak/>
        <w:drawing>
          <wp:inline distT="0" distB="0" distL="0" distR="0" wp14:anchorId="5B263B71" wp14:editId="64C34FB7">
            <wp:extent cx="5760407" cy="627316"/>
            <wp:effectExtent l="0" t="0" r="0" b="0"/>
            <wp:docPr id="4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1.png"/>
                    <pic:cNvPicPr/>
                  </pic:nvPicPr>
                  <pic:blipFill>
                    <a:blip r:embed="rId7" cstate="print"/>
                    <a:stretch>
                      <a:fillRect/>
                    </a:stretch>
                  </pic:blipFill>
                  <pic:spPr>
                    <a:xfrm>
                      <a:off x="0" y="0"/>
                      <a:ext cx="5760407" cy="627316"/>
                    </a:xfrm>
                    <a:prstGeom prst="rect">
                      <a:avLst/>
                    </a:prstGeom>
                  </pic:spPr>
                </pic:pic>
              </a:graphicData>
            </a:graphic>
          </wp:inline>
        </w:drawing>
      </w:r>
    </w:p>
    <w:p w14:paraId="3A950502" w14:textId="77777777" w:rsidR="00BD35D5" w:rsidRDefault="00000000">
      <w:pPr>
        <w:spacing w:before="21" w:line="208" w:lineRule="exact"/>
        <w:ind w:left="318"/>
        <w:rPr>
          <w:b/>
          <w:sz w:val="18"/>
        </w:rPr>
      </w:pPr>
      <w:r>
        <w:rPr>
          <w:b/>
          <w:sz w:val="18"/>
        </w:rPr>
        <w:t>Daca</w:t>
      </w:r>
      <w:r>
        <w:rPr>
          <w:b/>
          <w:spacing w:val="-4"/>
          <w:sz w:val="18"/>
        </w:rPr>
        <w:t xml:space="preserve"> </w:t>
      </w:r>
      <w:r>
        <w:rPr>
          <w:b/>
          <w:sz w:val="18"/>
        </w:rPr>
        <w:t>in</w:t>
      </w:r>
      <w:r>
        <w:rPr>
          <w:b/>
          <w:spacing w:val="-5"/>
          <w:sz w:val="18"/>
        </w:rPr>
        <w:t xml:space="preserve"> </w:t>
      </w:r>
      <w:r>
        <w:rPr>
          <w:b/>
          <w:sz w:val="18"/>
        </w:rPr>
        <w:t>urma</w:t>
      </w:r>
      <w:r>
        <w:rPr>
          <w:b/>
          <w:spacing w:val="-4"/>
          <w:sz w:val="18"/>
        </w:rPr>
        <w:t xml:space="preserve"> </w:t>
      </w:r>
      <w:r>
        <w:rPr>
          <w:b/>
          <w:sz w:val="18"/>
        </w:rPr>
        <w:t>verificarii</w:t>
      </w:r>
      <w:r>
        <w:rPr>
          <w:b/>
          <w:spacing w:val="-5"/>
          <w:sz w:val="18"/>
        </w:rPr>
        <w:t xml:space="preserve"> </w:t>
      </w:r>
      <w:r>
        <w:rPr>
          <w:b/>
          <w:sz w:val="18"/>
        </w:rPr>
        <w:t>documentelor</w:t>
      </w:r>
      <w:r>
        <w:rPr>
          <w:b/>
          <w:spacing w:val="-4"/>
          <w:sz w:val="18"/>
        </w:rPr>
        <w:t xml:space="preserve"> </w:t>
      </w:r>
      <w:r>
        <w:rPr>
          <w:b/>
          <w:sz w:val="18"/>
        </w:rPr>
        <w:t>se</w:t>
      </w:r>
      <w:r>
        <w:rPr>
          <w:b/>
          <w:spacing w:val="-2"/>
          <w:sz w:val="18"/>
        </w:rPr>
        <w:t xml:space="preserve"> </w:t>
      </w:r>
      <w:r>
        <w:rPr>
          <w:b/>
          <w:sz w:val="18"/>
        </w:rPr>
        <w:t>constata</w:t>
      </w:r>
      <w:r>
        <w:rPr>
          <w:b/>
          <w:spacing w:val="-5"/>
          <w:sz w:val="18"/>
        </w:rPr>
        <w:t xml:space="preserve"> </w:t>
      </w:r>
      <w:r>
        <w:rPr>
          <w:b/>
          <w:sz w:val="18"/>
        </w:rPr>
        <w:t>respectarea</w:t>
      </w:r>
      <w:r>
        <w:rPr>
          <w:b/>
          <w:spacing w:val="-4"/>
          <w:sz w:val="18"/>
        </w:rPr>
        <w:t xml:space="preserve"> </w:t>
      </w:r>
      <w:r>
        <w:rPr>
          <w:b/>
          <w:sz w:val="18"/>
        </w:rPr>
        <w:t>conditiilor</w:t>
      </w:r>
      <w:r>
        <w:rPr>
          <w:b/>
          <w:spacing w:val="-4"/>
          <w:sz w:val="18"/>
        </w:rPr>
        <w:t xml:space="preserve"> </w:t>
      </w:r>
      <w:r>
        <w:rPr>
          <w:b/>
          <w:sz w:val="18"/>
        </w:rPr>
        <w:t>impuse,</w:t>
      </w:r>
      <w:r>
        <w:rPr>
          <w:b/>
          <w:spacing w:val="-3"/>
          <w:sz w:val="18"/>
        </w:rPr>
        <w:t xml:space="preserve"> </w:t>
      </w:r>
      <w:r>
        <w:rPr>
          <w:b/>
          <w:sz w:val="18"/>
        </w:rPr>
        <w:t>expertul</w:t>
      </w:r>
      <w:r>
        <w:rPr>
          <w:b/>
          <w:spacing w:val="-4"/>
          <w:sz w:val="18"/>
        </w:rPr>
        <w:t xml:space="preserve"> </w:t>
      </w:r>
      <w:r>
        <w:rPr>
          <w:b/>
          <w:sz w:val="18"/>
        </w:rPr>
        <w:t>bifeaza</w:t>
      </w:r>
      <w:r>
        <w:rPr>
          <w:b/>
          <w:spacing w:val="-4"/>
          <w:sz w:val="18"/>
        </w:rPr>
        <w:t xml:space="preserve"> </w:t>
      </w:r>
      <w:r>
        <w:rPr>
          <w:b/>
          <w:sz w:val="18"/>
        </w:rPr>
        <w:t>DA.</w:t>
      </w:r>
    </w:p>
    <w:p w14:paraId="01EDF519" w14:textId="77777777" w:rsidR="00BD35D5" w:rsidRDefault="00000000">
      <w:pPr>
        <w:spacing w:line="242" w:lineRule="auto"/>
        <w:ind w:left="318" w:right="892"/>
        <w:rPr>
          <w:b/>
          <w:sz w:val="18"/>
        </w:rPr>
      </w:pPr>
      <w:r>
        <w:rPr>
          <w:b/>
          <w:sz w:val="18"/>
        </w:rPr>
        <w:t>In</w:t>
      </w:r>
      <w:r>
        <w:rPr>
          <w:b/>
          <w:spacing w:val="9"/>
          <w:sz w:val="18"/>
        </w:rPr>
        <w:t xml:space="preserve"> </w:t>
      </w:r>
      <w:r>
        <w:rPr>
          <w:b/>
          <w:sz w:val="18"/>
        </w:rPr>
        <w:t>caz</w:t>
      </w:r>
      <w:r>
        <w:rPr>
          <w:b/>
          <w:spacing w:val="11"/>
          <w:sz w:val="18"/>
        </w:rPr>
        <w:t xml:space="preserve"> </w:t>
      </w:r>
      <w:r>
        <w:rPr>
          <w:b/>
          <w:sz w:val="18"/>
        </w:rPr>
        <w:t>contrar</w:t>
      </w:r>
      <w:r>
        <w:rPr>
          <w:b/>
          <w:spacing w:val="10"/>
          <w:sz w:val="18"/>
        </w:rPr>
        <w:t xml:space="preserve"> </w:t>
      </w:r>
      <w:r>
        <w:rPr>
          <w:b/>
          <w:sz w:val="18"/>
        </w:rPr>
        <w:t>expertul</w:t>
      </w:r>
      <w:r>
        <w:rPr>
          <w:b/>
          <w:spacing w:val="10"/>
          <w:sz w:val="18"/>
        </w:rPr>
        <w:t xml:space="preserve"> </w:t>
      </w:r>
      <w:r>
        <w:rPr>
          <w:b/>
          <w:sz w:val="18"/>
        </w:rPr>
        <w:t>bifeaza</w:t>
      </w:r>
      <w:r>
        <w:rPr>
          <w:b/>
          <w:spacing w:val="10"/>
          <w:sz w:val="18"/>
        </w:rPr>
        <w:t xml:space="preserve"> </w:t>
      </w:r>
      <w:r>
        <w:rPr>
          <w:b/>
          <w:sz w:val="18"/>
        </w:rPr>
        <w:t>NU,</w:t>
      </w:r>
      <w:r>
        <w:rPr>
          <w:b/>
          <w:spacing w:val="7"/>
          <w:sz w:val="18"/>
        </w:rPr>
        <w:t xml:space="preserve"> </w:t>
      </w:r>
      <w:r>
        <w:rPr>
          <w:b/>
          <w:sz w:val="18"/>
        </w:rPr>
        <w:t>motiveaza</w:t>
      </w:r>
      <w:r>
        <w:rPr>
          <w:b/>
          <w:spacing w:val="10"/>
          <w:sz w:val="18"/>
        </w:rPr>
        <w:t xml:space="preserve"> </w:t>
      </w:r>
      <w:r>
        <w:rPr>
          <w:b/>
          <w:sz w:val="18"/>
        </w:rPr>
        <w:t>pozitia</w:t>
      </w:r>
      <w:r>
        <w:rPr>
          <w:b/>
          <w:spacing w:val="10"/>
          <w:sz w:val="18"/>
        </w:rPr>
        <w:t xml:space="preserve"> </w:t>
      </w:r>
      <w:r>
        <w:rPr>
          <w:b/>
          <w:sz w:val="18"/>
        </w:rPr>
        <w:t>lui</w:t>
      </w:r>
      <w:r>
        <w:rPr>
          <w:b/>
          <w:spacing w:val="5"/>
          <w:sz w:val="18"/>
        </w:rPr>
        <w:t xml:space="preserve"> </w:t>
      </w:r>
      <w:r>
        <w:rPr>
          <w:b/>
          <w:sz w:val="18"/>
        </w:rPr>
        <w:t>la</w:t>
      </w:r>
      <w:r>
        <w:rPr>
          <w:b/>
          <w:spacing w:val="10"/>
          <w:sz w:val="18"/>
        </w:rPr>
        <w:t xml:space="preserve"> </w:t>
      </w:r>
      <w:r>
        <w:rPr>
          <w:b/>
          <w:sz w:val="18"/>
        </w:rPr>
        <w:t>rubrica</w:t>
      </w:r>
      <w:r>
        <w:rPr>
          <w:b/>
          <w:spacing w:val="10"/>
          <w:sz w:val="18"/>
        </w:rPr>
        <w:t xml:space="preserve"> </w:t>
      </w:r>
      <w:r>
        <w:rPr>
          <w:b/>
          <w:sz w:val="18"/>
        </w:rPr>
        <w:t>Observatii,</w:t>
      </w:r>
      <w:r>
        <w:rPr>
          <w:b/>
          <w:spacing w:val="12"/>
          <w:sz w:val="18"/>
        </w:rPr>
        <w:t xml:space="preserve"> </w:t>
      </w:r>
      <w:r>
        <w:rPr>
          <w:b/>
          <w:sz w:val="18"/>
        </w:rPr>
        <w:t>iar</w:t>
      </w:r>
      <w:r>
        <w:rPr>
          <w:b/>
          <w:spacing w:val="10"/>
          <w:sz w:val="18"/>
        </w:rPr>
        <w:t xml:space="preserve"> </w:t>
      </w:r>
      <w:r>
        <w:rPr>
          <w:b/>
          <w:sz w:val="18"/>
        </w:rPr>
        <w:t>cererea</w:t>
      </w:r>
      <w:r>
        <w:rPr>
          <w:b/>
          <w:spacing w:val="10"/>
          <w:sz w:val="18"/>
        </w:rPr>
        <w:t xml:space="preserve"> </w:t>
      </w:r>
      <w:r>
        <w:rPr>
          <w:b/>
          <w:sz w:val="18"/>
        </w:rPr>
        <w:t>de</w:t>
      </w:r>
      <w:r>
        <w:rPr>
          <w:b/>
          <w:spacing w:val="12"/>
          <w:sz w:val="18"/>
        </w:rPr>
        <w:t xml:space="preserve"> </w:t>
      </w:r>
      <w:r>
        <w:rPr>
          <w:b/>
          <w:sz w:val="18"/>
        </w:rPr>
        <w:t>finantare</w:t>
      </w:r>
      <w:r>
        <w:rPr>
          <w:b/>
          <w:spacing w:val="12"/>
          <w:sz w:val="18"/>
        </w:rPr>
        <w:t xml:space="preserve"> </w:t>
      </w:r>
      <w:r>
        <w:rPr>
          <w:b/>
          <w:sz w:val="18"/>
        </w:rPr>
        <w:t>va</w:t>
      </w:r>
      <w:r>
        <w:rPr>
          <w:b/>
          <w:spacing w:val="10"/>
          <w:sz w:val="18"/>
        </w:rPr>
        <w:t xml:space="preserve"> </w:t>
      </w:r>
      <w:r>
        <w:rPr>
          <w:b/>
          <w:sz w:val="18"/>
        </w:rPr>
        <w:t>fi</w:t>
      </w:r>
      <w:r>
        <w:rPr>
          <w:b/>
          <w:spacing w:val="1"/>
          <w:sz w:val="18"/>
        </w:rPr>
        <w:t xml:space="preserve"> </w:t>
      </w:r>
      <w:r>
        <w:rPr>
          <w:b/>
          <w:sz w:val="18"/>
        </w:rPr>
        <w:t>declarata</w:t>
      </w:r>
      <w:r>
        <w:rPr>
          <w:b/>
          <w:spacing w:val="-5"/>
          <w:sz w:val="18"/>
        </w:rPr>
        <w:t xml:space="preserve"> </w:t>
      </w:r>
      <w:r>
        <w:rPr>
          <w:b/>
          <w:sz w:val="18"/>
        </w:rPr>
        <w:t>neeligibila.</w:t>
      </w:r>
    </w:p>
    <w:p w14:paraId="20E06B9E" w14:textId="77777777" w:rsidR="00BD35D5" w:rsidRDefault="00BD35D5">
      <w:pPr>
        <w:pStyle w:val="BodyText"/>
        <w:rPr>
          <w:b/>
          <w:sz w:val="20"/>
        </w:rPr>
      </w:pPr>
    </w:p>
    <w:p w14:paraId="5C8D5455" w14:textId="77777777" w:rsidR="00BD35D5" w:rsidRDefault="00000000">
      <w:pPr>
        <w:pStyle w:val="BodyText"/>
        <w:spacing w:before="2"/>
        <w:rPr>
          <w:b/>
          <w:sz w:val="25"/>
        </w:rPr>
      </w:pPr>
      <w:r>
        <w:pict w14:anchorId="33D60E60">
          <v:shape id="_x0000_s1037" type="#_x0000_t202" style="position:absolute;margin-left:55.45pt;margin-top:15.8pt;width:471.1pt;height:25.7pt;z-index:-15720960;mso-wrap-distance-left:0;mso-wrap-distance-right:0;mso-position-horizontal-relative:page" fillcolor="#00afef" stroked="f">
            <v:textbox inset="0,0,0,0">
              <w:txbxContent>
                <w:p w14:paraId="77EEC491" w14:textId="77777777" w:rsidR="00BD35D5" w:rsidRDefault="00000000">
                  <w:pPr>
                    <w:ind w:left="28"/>
                    <w:rPr>
                      <w:b/>
                    </w:rPr>
                  </w:pPr>
                  <w:r>
                    <w:rPr>
                      <w:b/>
                    </w:rPr>
                    <w:t>EG 7. Solicitanții trebuie să demonstreze că au sediul și/sau</w:t>
                  </w:r>
                  <w:r>
                    <w:rPr>
                      <w:b/>
                      <w:spacing w:val="1"/>
                    </w:rPr>
                    <w:t xml:space="preserve"> </w:t>
                  </w:r>
                  <w:r>
                    <w:rPr>
                      <w:b/>
                    </w:rPr>
                    <w:t>punctul de lucru în teritoriul</w:t>
                  </w:r>
                  <w:r>
                    <w:rPr>
                      <w:b/>
                      <w:spacing w:val="-64"/>
                    </w:rPr>
                    <w:t xml:space="preserve"> </w:t>
                  </w:r>
                  <w:r>
                    <w:rPr>
                      <w:b/>
                    </w:rPr>
                    <w:t>GAL</w:t>
                  </w:r>
                  <w:r>
                    <w:rPr>
                      <w:b/>
                      <w:spacing w:val="-3"/>
                    </w:rPr>
                    <w:t xml:space="preserve"> </w:t>
                  </w:r>
                  <w:r>
                    <w:rPr>
                      <w:b/>
                    </w:rPr>
                    <w:t>DD</w:t>
                  </w:r>
                  <w:r>
                    <w:rPr>
                      <w:b/>
                      <w:spacing w:val="-2"/>
                    </w:rPr>
                    <w:t xml:space="preserve"> </w:t>
                  </w:r>
                  <w:r>
                    <w:rPr>
                      <w:b/>
                    </w:rPr>
                    <w:t>și</w:t>
                  </w:r>
                  <w:r>
                    <w:rPr>
                      <w:b/>
                      <w:spacing w:val="1"/>
                    </w:rPr>
                    <w:t xml:space="preserve"> </w:t>
                  </w:r>
                  <w:r>
                    <w:rPr>
                      <w:b/>
                    </w:rPr>
                    <w:t>firma</w:t>
                  </w:r>
                  <w:r>
                    <w:rPr>
                      <w:b/>
                      <w:spacing w:val="-2"/>
                    </w:rPr>
                    <w:t xml:space="preserve"> </w:t>
                  </w:r>
                  <w:r>
                    <w:rPr>
                      <w:b/>
                    </w:rPr>
                    <w:t>să</w:t>
                  </w:r>
                  <w:r>
                    <w:rPr>
                      <w:b/>
                      <w:spacing w:val="2"/>
                    </w:rPr>
                    <w:t xml:space="preserve"> </w:t>
                  </w:r>
                  <w:r>
                    <w:rPr>
                      <w:b/>
                    </w:rPr>
                    <w:t>fie</w:t>
                  </w:r>
                  <w:r>
                    <w:rPr>
                      <w:b/>
                      <w:spacing w:val="-2"/>
                    </w:rPr>
                    <w:t xml:space="preserve"> </w:t>
                  </w:r>
                  <w:r>
                    <w:rPr>
                      <w:b/>
                    </w:rPr>
                    <w:t>înregistrată</w:t>
                  </w:r>
                  <w:r>
                    <w:rPr>
                      <w:b/>
                      <w:spacing w:val="1"/>
                    </w:rPr>
                    <w:t xml:space="preserve"> </w:t>
                  </w:r>
                  <w:r>
                    <w:rPr>
                      <w:b/>
                    </w:rPr>
                    <w:t>de</w:t>
                  </w:r>
                  <w:r>
                    <w:rPr>
                      <w:b/>
                      <w:spacing w:val="-6"/>
                    </w:rPr>
                    <w:t xml:space="preserve"> </w:t>
                  </w:r>
                  <w:r>
                    <w:rPr>
                      <w:b/>
                    </w:rPr>
                    <w:t>minim</w:t>
                  </w:r>
                  <w:r>
                    <w:rPr>
                      <w:b/>
                      <w:spacing w:val="-2"/>
                    </w:rPr>
                    <w:t xml:space="preserve"> </w:t>
                  </w:r>
                  <w:r>
                    <w:rPr>
                      <w:b/>
                    </w:rPr>
                    <w:t>6 luni</w:t>
                  </w:r>
                  <w:r>
                    <w:rPr>
                      <w:b/>
                      <w:spacing w:val="10"/>
                    </w:rPr>
                    <w:t xml:space="preserve"> </w:t>
                  </w:r>
                  <w:r>
                    <w:rPr>
                      <w:b/>
                    </w:rPr>
                    <w:t>;</w:t>
                  </w:r>
                </w:p>
              </w:txbxContent>
            </v:textbox>
            <w10:wrap type="topAndBottom" anchorx="page"/>
          </v:shape>
        </w:pict>
      </w:r>
    </w:p>
    <w:p w14:paraId="34E919BF" w14:textId="77777777" w:rsidR="00BD35D5" w:rsidRDefault="00BD35D5">
      <w:pPr>
        <w:pStyle w:val="BodyText"/>
        <w:spacing w:before="9" w:after="1"/>
        <w:rPr>
          <w:b/>
          <w:sz w:val="21"/>
        </w:rPr>
      </w:pP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71"/>
        <w:gridCol w:w="5105"/>
      </w:tblGrid>
      <w:tr w:rsidR="00BD35D5" w14:paraId="76626E8E" w14:textId="77777777">
        <w:trPr>
          <w:trHeight w:val="369"/>
        </w:trPr>
        <w:tc>
          <w:tcPr>
            <w:tcW w:w="4471" w:type="dxa"/>
            <w:shd w:val="clear" w:color="auto" w:fill="C0C0C0"/>
          </w:tcPr>
          <w:p w14:paraId="6D8D7832" w14:textId="77777777" w:rsidR="00BD35D5" w:rsidRDefault="00000000">
            <w:pPr>
              <w:pStyle w:val="TableParagraph"/>
              <w:spacing w:before="57"/>
              <w:ind w:left="1022"/>
              <w:rPr>
                <w:b/>
                <w:sz w:val="20"/>
              </w:rPr>
            </w:pPr>
            <w:r>
              <w:rPr>
                <w:b/>
                <w:sz w:val="20"/>
              </w:rPr>
              <w:t>DOCUMENTE</w:t>
            </w:r>
            <w:r>
              <w:rPr>
                <w:b/>
                <w:spacing w:val="-4"/>
                <w:sz w:val="20"/>
              </w:rPr>
              <w:t xml:space="preserve"> </w:t>
            </w:r>
            <w:r>
              <w:rPr>
                <w:b/>
                <w:sz w:val="20"/>
              </w:rPr>
              <w:t>PREZENTATE</w:t>
            </w:r>
          </w:p>
        </w:tc>
        <w:tc>
          <w:tcPr>
            <w:tcW w:w="5105" w:type="dxa"/>
            <w:shd w:val="clear" w:color="auto" w:fill="C0C0C0"/>
          </w:tcPr>
          <w:p w14:paraId="6748FEC3" w14:textId="77777777" w:rsidR="00BD35D5" w:rsidRDefault="00000000">
            <w:pPr>
              <w:pStyle w:val="TableParagraph"/>
              <w:spacing w:before="57"/>
              <w:ind w:left="690"/>
              <w:rPr>
                <w:b/>
                <w:sz w:val="20"/>
              </w:rPr>
            </w:pPr>
            <w:r>
              <w:rPr>
                <w:b/>
                <w:sz w:val="20"/>
              </w:rPr>
              <w:t>PUNCTE</w:t>
            </w:r>
            <w:r>
              <w:rPr>
                <w:b/>
                <w:spacing w:val="58"/>
                <w:sz w:val="20"/>
              </w:rPr>
              <w:t xml:space="preserve"> </w:t>
            </w:r>
            <w:r>
              <w:rPr>
                <w:b/>
                <w:sz w:val="20"/>
              </w:rPr>
              <w:t>DE</w:t>
            </w:r>
            <w:r>
              <w:rPr>
                <w:b/>
                <w:spacing w:val="-4"/>
                <w:sz w:val="20"/>
              </w:rPr>
              <w:t xml:space="preserve"> </w:t>
            </w:r>
            <w:r>
              <w:rPr>
                <w:b/>
                <w:sz w:val="20"/>
              </w:rPr>
              <w:t>VERIFICAT</w:t>
            </w:r>
            <w:r>
              <w:rPr>
                <w:b/>
                <w:spacing w:val="59"/>
                <w:sz w:val="20"/>
              </w:rPr>
              <w:t xml:space="preserve"> </w:t>
            </w:r>
            <w:r>
              <w:rPr>
                <w:b/>
                <w:sz w:val="20"/>
              </w:rPr>
              <w:t>IN</w:t>
            </w:r>
            <w:r>
              <w:rPr>
                <w:b/>
                <w:spacing w:val="58"/>
                <w:sz w:val="20"/>
              </w:rPr>
              <w:t xml:space="preserve"> </w:t>
            </w:r>
            <w:r>
              <w:rPr>
                <w:b/>
                <w:sz w:val="20"/>
              </w:rPr>
              <w:t>DOCUMENTE</w:t>
            </w:r>
          </w:p>
        </w:tc>
      </w:tr>
      <w:tr w:rsidR="00BD35D5" w14:paraId="010F3249" w14:textId="77777777">
        <w:trPr>
          <w:trHeight w:val="3298"/>
        </w:trPr>
        <w:tc>
          <w:tcPr>
            <w:tcW w:w="4471" w:type="dxa"/>
          </w:tcPr>
          <w:p w14:paraId="3938371F" w14:textId="77777777" w:rsidR="00BD35D5" w:rsidRDefault="00000000">
            <w:pPr>
              <w:pStyle w:val="TableParagraph"/>
              <w:spacing w:line="242" w:lineRule="auto"/>
              <w:ind w:left="71" w:right="25"/>
              <w:rPr>
                <w:sz w:val="20"/>
              </w:rPr>
            </w:pPr>
            <w:r>
              <w:rPr>
                <w:sz w:val="20"/>
              </w:rPr>
              <w:t>Baza</w:t>
            </w:r>
            <w:r>
              <w:rPr>
                <w:spacing w:val="11"/>
                <w:sz w:val="20"/>
              </w:rPr>
              <w:t xml:space="preserve"> </w:t>
            </w:r>
            <w:r>
              <w:rPr>
                <w:sz w:val="20"/>
              </w:rPr>
              <w:t>de</w:t>
            </w:r>
            <w:r>
              <w:rPr>
                <w:spacing w:val="7"/>
                <w:sz w:val="20"/>
              </w:rPr>
              <w:t xml:space="preserve"> </w:t>
            </w:r>
            <w:r>
              <w:rPr>
                <w:sz w:val="20"/>
              </w:rPr>
              <w:t>date</w:t>
            </w:r>
            <w:r>
              <w:rPr>
                <w:spacing w:val="7"/>
                <w:sz w:val="20"/>
              </w:rPr>
              <w:t xml:space="preserve"> </w:t>
            </w:r>
            <w:r>
              <w:rPr>
                <w:sz w:val="20"/>
              </w:rPr>
              <w:t>a</w:t>
            </w:r>
            <w:r>
              <w:rPr>
                <w:spacing w:val="11"/>
                <w:sz w:val="20"/>
              </w:rPr>
              <w:t xml:space="preserve"> </w:t>
            </w:r>
            <w:r>
              <w:rPr>
                <w:sz w:val="20"/>
              </w:rPr>
              <w:t>serviciului</w:t>
            </w:r>
            <w:r>
              <w:rPr>
                <w:spacing w:val="7"/>
                <w:sz w:val="20"/>
              </w:rPr>
              <w:t xml:space="preserve"> </w:t>
            </w:r>
            <w:r>
              <w:rPr>
                <w:sz w:val="20"/>
              </w:rPr>
              <w:t>online</w:t>
            </w:r>
            <w:r>
              <w:rPr>
                <w:spacing w:val="12"/>
                <w:sz w:val="20"/>
              </w:rPr>
              <w:t xml:space="preserve"> </w:t>
            </w:r>
            <w:r>
              <w:rPr>
                <w:sz w:val="20"/>
              </w:rPr>
              <w:t>RECOM</w:t>
            </w:r>
            <w:r>
              <w:rPr>
                <w:spacing w:val="12"/>
                <w:sz w:val="20"/>
              </w:rPr>
              <w:t xml:space="preserve"> </w:t>
            </w:r>
            <w:r>
              <w:rPr>
                <w:sz w:val="20"/>
              </w:rPr>
              <w:t>al</w:t>
            </w:r>
            <w:r>
              <w:rPr>
                <w:spacing w:val="-58"/>
                <w:sz w:val="20"/>
              </w:rPr>
              <w:t xml:space="preserve"> </w:t>
            </w:r>
            <w:r>
              <w:rPr>
                <w:sz w:val="20"/>
              </w:rPr>
              <w:t>ONRC</w:t>
            </w:r>
          </w:p>
        </w:tc>
        <w:tc>
          <w:tcPr>
            <w:tcW w:w="5105" w:type="dxa"/>
          </w:tcPr>
          <w:p w14:paraId="3CA76BB7" w14:textId="77777777" w:rsidR="00BD35D5" w:rsidRDefault="00000000">
            <w:pPr>
              <w:pStyle w:val="TableParagraph"/>
              <w:ind w:left="66" w:right="62"/>
              <w:jc w:val="both"/>
              <w:rPr>
                <w:sz w:val="20"/>
              </w:rPr>
            </w:pPr>
            <w:r>
              <w:rPr>
                <w:spacing w:val="-4"/>
                <w:sz w:val="20"/>
              </w:rPr>
              <w:t>Serviciul online RECOM - Se verifica, prin serviciul online</w:t>
            </w:r>
            <w:r>
              <w:rPr>
                <w:spacing w:val="-3"/>
                <w:sz w:val="20"/>
              </w:rPr>
              <w:t xml:space="preserve"> </w:t>
            </w:r>
            <w:r>
              <w:rPr>
                <w:sz w:val="20"/>
              </w:rPr>
              <w:t>RECOM, daca sediul social şi punctul/punctele de lucru</w:t>
            </w:r>
            <w:r>
              <w:rPr>
                <w:spacing w:val="-58"/>
                <w:sz w:val="20"/>
              </w:rPr>
              <w:t xml:space="preserve"> </w:t>
            </w:r>
            <w:r>
              <w:rPr>
                <w:sz w:val="20"/>
              </w:rPr>
              <w:t>existente,</w:t>
            </w:r>
            <w:r>
              <w:rPr>
                <w:spacing w:val="1"/>
                <w:sz w:val="20"/>
              </w:rPr>
              <w:t xml:space="preserve"> </w:t>
            </w:r>
            <w:r>
              <w:rPr>
                <w:sz w:val="20"/>
              </w:rPr>
              <w:t>inclusiv</w:t>
            </w:r>
            <w:r>
              <w:rPr>
                <w:spacing w:val="1"/>
                <w:sz w:val="20"/>
              </w:rPr>
              <w:t xml:space="preserve"> </w:t>
            </w:r>
            <w:r>
              <w:rPr>
                <w:sz w:val="20"/>
              </w:rPr>
              <w:t>locația</w:t>
            </w:r>
            <w:r>
              <w:rPr>
                <w:spacing w:val="1"/>
                <w:sz w:val="20"/>
              </w:rPr>
              <w:t xml:space="preserve"> </w:t>
            </w:r>
            <w:r>
              <w:rPr>
                <w:sz w:val="20"/>
              </w:rPr>
              <w:t>unde</w:t>
            </w:r>
            <w:r>
              <w:rPr>
                <w:spacing w:val="1"/>
                <w:sz w:val="20"/>
              </w:rPr>
              <w:t xml:space="preserve"> </w:t>
            </w:r>
            <w:r>
              <w:rPr>
                <w:sz w:val="20"/>
              </w:rPr>
              <w:t>se</w:t>
            </w:r>
            <w:r>
              <w:rPr>
                <w:spacing w:val="1"/>
                <w:sz w:val="20"/>
              </w:rPr>
              <w:t xml:space="preserve"> </w:t>
            </w:r>
            <w:r>
              <w:rPr>
                <w:sz w:val="20"/>
              </w:rPr>
              <w:t>va</w:t>
            </w:r>
            <w:r>
              <w:rPr>
                <w:spacing w:val="1"/>
                <w:sz w:val="20"/>
              </w:rPr>
              <w:t xml:space="preserve"> </w:t>
            </w:r>
            <w:r>
              <w:rPr>
                <w:sz w:val="20"/>
              </w:rPr>
              <w:t>desfășura</w:t>
            </w:r>
            <w:r>
              <w:rPr>
                <w:spacing w:val="1"/>
                <w:sz w:val="20"/>
              </w:rPr>
              <w:t xml:space="preserve"> </w:t>
            </w:r>
            <w:r>
              <w:rPr>
                <w:sz w:val="20"/>
              </w:rPr>
              <w:t>activitatea pentru care se solicită finanțare propuse</w:t>
            </w:r>
            <w:r>
              <w:rPr>
                <w:spacing w:val="1"/>
                <w:sz w:val="20"/>
              </w:rPr>
              <w:t xml:space="preserve"> </w:t>
            </w:r>
            <w:r>
              <w:rPr>
                <w:sz w:val="20"/>
              </w:rPr>
              <w:t>prin</w:t>
            </w:r>
            <w:r>
              <w:rPr>
                <w:spacing w:val="1"/>
                <w:sz w:val="20"/>
              </w:rPr>
              <w:t xml:space="preserve"> </w:t>
            </w:r>
            <w:r>
              <w:rPr>
                <w:sz w:val="20"/>
              </w:rPr>
              <w:t>proiect</w:t>
            </w:r>
            <w:r>
              <w:rPr>
                <w:spacing w:val="1"/>
                <w:sz w:val="20"/>
              </w:rPr>
              <w:t xml:space="preserve"> </w:t>
            </w:r>
            <w:r>
              <w:rPr>
                <w:sz w:val="20"/>
              </w:rPr>
              <w:t>conform</w:t>
            </w:r>
            <w:r>
              <w:rPr>
                <w:spacing w:val="1"/>
                <w:sz w:val="20"/>
              </w:rPr>
              <w:t xml:space="preserve"> </w:t>
            </w:r>
            <w:r>
              <w:rPr>
                <w:sz w:val="20"/>
              </w:rPr>
              <w:t>Cererii</w:t>
            </w:r>
            <w:r>
              <w:rPr>
                <w:spacing w:val="1"/>
                <w:sz w:val="20"/>
              </w:rPr>
              <w:t xml:space="preserve"> </w:t>
            </w:r>
            <w:r>
              <w:rPr>
                <w:sz w:val="20"/>
              </w:rPr>
              <w:t>de</w:t>
            </w:r>
            <w:r>
              <w:rPr>
                <w:spacing w:val="1"/>
                <w:sz w:val="20"/>
              </w:rPr>
              <w:t xml:space="preserve"> </w:t>
            </w:r>
            <w:r>
              <w:rPr>
                <w:sz w:val="20"/>
              </w:rPr>
              <w:t>Finanțare,</w:t>
            </w:r>
            <w:r>
              <w:rPr>
                <w:spacing w:val="1"/>
                <w:sz w:val="20"/>
              </w:rPr>
              <w:t xml:space="preserve"> </w:t>
            </w:r>
            <w:r>
              <w:rPr>
                <w:sz w:val="20"/>
              </w:rPr>
              <w:t>sunt</w:t>
            </w:r>
            <w:r>
              <w:rPr>
                <w:spacing w:val="-58"/>
                <w:sz w:val="20"/>
              </w:rPr>
              <w:t xml:space="preserve"> </w:t>
            </w:r>
            <w:r>
              <w:rPr>
                <w:sz w:val="20"/>
              </w:rPr>
              <w:t>localizate în SPATIUL GAL DD şi sunt în concordanță cu</w:t>
            </w:r>
            <w:r>
              <w:rPr>
                <w:spacing w:val="-58"/>
                <w:sz w:val="20"/>
              </w:rPr>
              <w:t xml:space="preserve"> </w:t>
            </w:r>
            <w:r>
              <w:rPr>
                <w:sz w:val="20"/>
              </w:rPr>
              <w:t>informatiile</w:t>
            </w:r>
            <w:r>
              <w:rPr>
                <w:spacing w:val="1"/>
                <w:sz w:val="20"/>
              </w:rPr>
              <w:t xml:space="preserve"> </w:t>
            </w:r>
            <w:r>
              <w:rPr>
                <w:sz w:val="20"/>
              </w:rPr>
              <w:t>prezentate</w:t>
            </w:r>
            <w:r>
              <w:rPr>
                <w:spacing w:val="-4"/>
                <w:sz w:val="20"/>
              </w:rPr>
              <w:t xml:space="preserve"> </w:t>
            </w:r>
            <w:r>
              <w:rPr>
                <w:sz w:val="20"/>
              </w:rPr>
              <w:t>in</w:t>
            </w:r>
            <w:r>
              <w:rPr>
                <w:spacing w:val="1"/>
                <w:sz w:val="20"/>
              </w:rPr>
              <w:t xml:space="preserve"> </w:t>
            </w:r>
            <w:r>
              <w:rPr>
                <w:sz w:val="20"/>
              </w:rPr>
              <w:t>Planul</w:t>
            </w:r>
            <w:r>
              <w:rPr>
                <w:spacing w:val="-6"/>
                <w:sz w:val="20"/>
              </w:rPr>
              <w:t xml:space="preserve"> </w:t>
            </w:r>
            <w:r>
              <w:rPr>
                <w:sz w:val="20"/>
              </w:rPr>
              <w:t>de</w:t>
            </w:r>
            <w:r>
              <w:rPr>
                <w:spacing w:val="-3"/>
                <w:sz w:val="20"/>
              </w:rPr>
              <w:t xml:space="preserve"> </w:t>
            </w:r>
            <w:r>
              <w:rPr>
                <w:sz w:val="20"/>
              </w:rPr>
              <w:t>Afaceri.</w:t>
            </w:r>
          </w:p>
          <w:p w14:paraId="7DDC21F2" w14:textId="77777777" w:rsidR="00BD35D5" w:rsidRDefault="00000000">
            <w:pPr>
              <w:pStyle w:val="TableParagraph"/>
              <w:ind w:left="66" w:right="61"/>
              <w:jc w:val="both"/>
              <w:rPr>
                <w:sz w:val="24"/>
              </w:rPr>
            </w:pPr>
            <w:r>
              <w:rPr>
                <w:sz w:val="20"/>
              </w:rPr>
              <w:t>În situația în care punctul de lucru aferent investiției</w:t>
            </w:r>
            <w:r>
              <w:rPr>
                <w:spacing w:val="1"/>
                <w:sz w:val="20"/>
              </w:rPr>
              <w:t xml:space="preserve"> </w:t>
            </w:r>
            <w:r>
              <w:rPr>
                <w:sz w:val="20"/>
              </w:rPr>
              <w:t>vizate</w:t>
            </w:r>
            <w:r>
              <w:rPr>
                <w:spacing w:val="1"/>
                <w:sz w:val="20"/>
              </w:rPr>
              <w:t xml:space="preserve"> </w:t>
            </w:r>
            <w:r>
              <w:rPr>
                <w:sz w:val="20"/>
              </w:rPr>
              <w:t>de</w:t>
            </w:r>
            <w:r>
              <w:rPr>
                <w:spacing w:val="1"/>
                <w:sz w:val="20"/>
              </w:rPr>
              <w:t xml:space="preserve"> </w:t>
            </w:r>
            <w:r>
              <w:rPr>
                <w:sz w:val="20"/>
              </w:rPr>
              <w:t>proiect</w:t>
            </w:r>
            <w:r>
              <w:rPr>
                <w:spacing w:val="1"/>
                <w:sz w:val="20"/>
              </w:rPr>
              <w:t xml:space="preserve"> </w:t>
            </w:r>
            <w:r>
              <w:rPr>
                <w:sz w:val="20"/>
              </w:rPr>
              <w:t>nu</w:t>
            </w:r>
            <w:r>
              <w:rPr>
                <w:spacing w:val="1"/>
                <w:sz w:val="20"/>
              </w:rPr>
              <w:t xml:space="preserve"> </w:t>
            </w:r>
            <w:r>
              <w:rPr>
                <w:sz w:val="20"/>
              </w:rPr>
              <w:t>este</w:t>
            </w:r>
            <w:r>
              <w:rPr>
                <w:spacing w:val="1"/>
                <w:sz w:val="20"/>
              </w:rPr>
              <w:t xml:space="preserve"> </w:t>
            </w:r>
            <w:r>
              <w:rPr>
                <w:sz w:val="20"/>
              </w:rPr>
              <w:t>constituit</w:t>
            </w:r>
            <w:r>
              <w:rPr>
                <w:spacing w:val="1"/>
                <w:sz w:val="20"/>
              </w:rPr>
              <w:t xml:space="preserve"> </w:t>
            </w:r>
            <w:r>
              <w:rPr>
                <w:sz w:val="20"/>
              </w:rPr>
              <w:t>la</w:t>
            </w:r>
            <w:r>
              <w:rPr>
                <w:spacing w:val="1"/>
                <w:sz w:val="20"/>
              </w:rPr>
              <w:t xml:space="preserve"> </w:t>
            </w:r>
            <w:r>
              <w:rPr>
                <w:sz w:val="20"/>
              </w:rPr>
              <w:t>momentul</w:t>
            </w:r>
            <w:r>
              <w:rPr>
                <w:spacing w:val="1"/>
                <w:sz w:val="20"/>
              </w:rPr>
              <w:t xml:space="preserve"> </w:t>
            </w:r>
            <w:r>
              <w:rPr>
                <w:sz w:val="20"/>
              </w:rPr>
              <w:t>depunerii Cererii de Finanțare, se verifica pct 11 din</w:t>
            </w:r>
            <w:r>
              <w:rPr>
                <w:spacing w:val="1"/>
                <w:sz w:val="20"/>
              </w:rPr>
              <w:t xml:space="preserve"> </w:t>
            </w:r>
            <w:r>
              <w:rPr>
                <w:sz w:val="20"/>
              </w:rPr>
              <w:t>Declaratia pe propria raspundere- F din Cererea de</w:t>
            </w:r>
            <w:r>
              <w:rPr>
                <w:spacing w:val="1"/>
                <w:sz w:val="20"/>
              </w:rPr>
              <w:t xml:space="preserve"> </w:t>
            </w:r>
            <w:r>
              <w:rPr>
                <w:sz w:val="20"/>
              </w:rPr>
              <w:t>Finantare. În cazul în care solicitantul nu a bifat acest</w:t>
            </w:r>
            <w:r>
              <w:rPr>
                <w:spacing w:val="1"/>
                <w:sz w:val="20"/>
              </w:rPr>
              <w:t xml:space="preserve"> </w:t>
            </w:r>
            <w:r>
              <w:rPr>
                <w:sz w:val="20"/>
              </w:rPr>
              <w:t>punct</w:t>
            </w:r>
            <w:r>
              <w:rPr>
                <w:spacing w:val="-3"/>
                <w:sz w:val="20"/>
              </w:rPr>
              <w:t xml:space="preserve"> </w:t>
            </w:r>
            <w:r>
              <w:rPr>
                <w:sz w:val="20"/>
              </w:rPr>
              <w:t>se</w:t>
            </w:r>
            <w:r>
              <w:rPr>
                <w:spacing w:val="-3"/>
                <w:sz w:val="20"/>
              </w:rPr>
              <w:t xml:space="preserve"> </w:t>
            </w:r>
            <w:r>
              <w:rPr>
                <w:sz w:val="20"/>
              </w:rPr>
              <w:t>vor solicita</w:t>
            </w:r>
            <w:r>
              <w:rPr>
                <w:spacing w:val="58"/>
                <w:sz w:val="20"/>
              </w:rPr>
              <w:t xml:space="preserve"> </w:t>
            </w:r>
            <w:r>
              <w:rPr>
                <w:sz w:val="20"/>
              </w:rPr>
              <w:t>informatii</w:t>
            </w:r>
            <w:r>
              <w:rPr>
                <w:spacing w:val="-3"/>
                <w:sz w:val="20"/>
              </w:rPr>
              <w:t xml:space="preserve"> </w:t>
            </w:r>
            <w:r>
              <w:rPr>
                <w:sz w:val="20"/>
              </w:rPr>
              <w:t>suplimentare</w:t>
            </w:r>
            <w:r>
              <w:rPr>
                <w:sz w:val="24"/>
              </w:rPr>
              <w:t>.</w:t>
            </w:r>
          </w:p>
        </w:tc>
      </w:tr>
    </w:tbl>
    <w:p w14:paraId="3F08C741" w14:textId="77777777" w:rsidR="00BD35D5" w:rsidRDefault="00BD35D5">
      <w:pPr>
        <w:jc w:val="both"/>
        <w:rPr>
          <w:sz w:val="24"/>
        </w:rPr>
        <w:sectPr w:rsidR="00BD35D5">
          <w:headerReference w:type="default" r:id="rId36"/>
          <w:pgSz w:w="11910" w:h="16840"/>
          <w:pgMar w:top="680" w:right="300" w:bottom="280" w:left="820" w:header="0" w:footer="0" w:gutter="0"/>
          <w:cols w:space="720"/>
        </w:sectPr>
      </w:pPr>
    </w:p>
    <w:p w14:paraId="4ED0CCF3" w14:textId="77777777" w:rsidR="00BD35D5" w:rsidRDefault="00000000">
      <w:pPr>
        <w:pStyle w:val="BodyText"/>
        <w:ind w:left="591"/>
        <w:rPr>
          <w:sz w:val="20"/>
        </w:rPr>
      </w:pPr>
      <w:r>
        <w:rPr>
          <w:noProof/>
          <w:sz w:val="20"/>
        </w:rPr>
        <w:lastRenderedPageBreak/>
        <w:drawing>
          <wp:inline distT="0" distB="0" distL="0" distR="0" wp14:anchorId="35F24C1F" wp14:editId="2B5F1389">
            <wp:extent cx="5816810" cy="644271"/>
            <wp:effectExtent l="0" t="0" r="0" b="0"/>
            <wp:docPr id="4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1.png"/>
                    <pic:cNvPicPr/>
                  </pic:nvPicPr>
                  <pic:blipFill>
                    <a:blip r:embed="rId7" cstate="print"/>
                    <a:stretch>
                      <a:fillRect/>
                    </a:stretch>
                  </pic:blipFill>
                  <pic:spPr>
                    <a:xfrm>
                      <a:off x="0" y="0"/>
                      <a:ext cx="5816810" cy="644271"/>
                    </a:xfrm>
                    <a:prstGeom prst="rect">
                      <a:avLst/>
                    </a:prstGeom>
                  </pic:spPr>
                </pic:pic>
              </a:graphicData>
            </a:graphic>
          </wp:inline>
        </w:drawing>
      </w:r>
    </w:p>
    <w:p w14:paraId="3B535E65" w14:textId="77777777" w:rsidR="00BD35D5" w:rsidRDefault="00000000">
      <w:pPr>
        <w:pStyle w:val="Heading2"/>
        <w:numPr>
          <w:ilvl w:val="1"/>
          <w:numId w:val="2"/>
        </w:numPr>
        <w:tabs>
          <w:tab w:val="left" w:pos="870"/>
        </w:tabs>
        <w:spacing w:before="19"/>
        <w:jc w:val="left"/>
      </w:pPr>
      <w:r>
        <w:t>Verificarea</w:t>
      </w:r>
      <w:r>
        <w:rPr>
          <w:spacing w:val="-3"/>
        </w:rPr>
        <w:t xml:space="preserve"> </w:t>
      </w:r>
      <w:r>
        <w:t>bugetului</w:t>
      </w:r>
      <w:r>
        <w:rPr>
          <w:spacing w:val="-6"/>
        </w:rPr>
        <w:t xml:space="preserve"> </w:t>
      </w:r>
      <w:r>
        <w:t>indicativ</w:t>
      </w:r>
    </w:p>
    <w:p w14:paraId="0859138C" w14:textId="77777777" w:rsidR="00BD35D5" w:rsidRDefault="00BD35D5">
      <w:pPr>
        <w:pStyle w:val="BodyText"/>
        <w:spacing w:before="6"/>
        <w:rPr>
          <w:b/>
          <w:sz w:val="23"/>
        </w:rPr>
      </w:pPr>
    </w:p>
    <w:p w14:paraId="5C4FA6F1" w14:textId="77777777" w:rsidR="00BD35D5" w:rsidRDefault="00000000">
      <w:pPr>
        <w:pStyle w:val="BodyText"/>
        <w:spacing w:line="244" w:lineRule="auto"/>
        <w:ind w:left="591" w:right="485"/>
      </w:pPr>
      <w:r>
        <w:t>Verificarea</w:t>
      </w:r>
      <w:r>
        <w:rPr>
          <w:spacing w:val="11"/>
        </w:rPr>
        <w:t xml:space="preserve"> </w:t>
      </w:r>
      <w:r>
        <w:t>constă</w:t>
      </w:r>
      <w:r>
        <w:rPr>
          <w:spacing w:val="12"/>
        </w:rPr>
        <w:t xml:space="preserve"> </w:t>
      </w:r>
      <w:r>
        <w:t>în</w:t>
      </w:r>
      <w:r>
        <w:rPr>
          <w:spacing w:val="7"/>
        </w:rPr>
        <w:t xml:space="preserve"> </w:t>
      </w:r>
      <w:r>
        <w:t>asigurarea</w:t>
      </w:r>
      <w:r>
        <w:rPr>
          <w:spacing w:val="7"/>
        </w:rPr>
        <w:t xml:space="preserve"> </w:t>
      </w:r>
      <w:r>
        <w:t>că</w:t>
      </w:r>
      <w:r>
        <w:rPr>
          <w:spacing w:val="12"/>
        </w:rPr>
        <w:t xml:space="preserve"> </w:t>
      </w:r>
      <w:r>
        <w:t>toate</w:t>
      </w:r>
      <w:r>
        <w:rPr>
          <w:spacing w:val="8"/>
        </w:rPr>
        <w:t xml:space="preserve"> </w:t>
      </w:r>
      <w:r>
        <w:t>costurile</w:t>
      </w:r>
      <w:r>
        <w:rPr>
          <w:spacing w:val="12"/>
        </w:rPr>
        <w:t xml:space="preserve"> </w:t>
      </w:r>
      <w:r>
        <w:t>de</w:t>
      </w:r>
      <w:r>
        <w:rPr>
          <w:spacing w:val="12"/>
        </w:rPr>
        <w:t xml:space="preserve"> </w:t>
      </w:r>
      <w:r>
        <w:t>investiţii</w:t>
      </w:r>
      <w:r>
        <w:rPr>
          <w:spacing w:val="7"/>
        </w:rPr>
        <w:t xml:space="preserve"> </w:t>
      </w:r>
      <w:r>
        <w:t>propuse</w:t>
      </w:r>
      <w:r>
        <w:rPr>
          <w:spacing w:val="7"/>
        </w:rPr>
        <w:t xml:space="preserve"> </w:t>
      </w:r>
      <w:r>
        <w:t>pentru</w:t>
      </w:r>
      <w:r>
        <w:rPr>
          <w:spacing w:val="12"/>
        </w:rPr>
        <w:t xml:space="preserve"> </w:t>
      </w:r>
      <w:r>
        <w:t>finanţare</w:t>
      </w:r>
      <w:r>
        <w:rPr>
          <w:spacing w:val="8"/>
        </w:rPr>
        <w:t xml:space="preserve"> </w:t>
      </w:r>
      <w:r>
        <w:t>sunt</w:t>
      </w:r>
      <w:r>
        <w:rPr>
          <w:spacing w:val="-63"/>
        </w:rPr>
        <w:t xml:space="preserve"> </w:t>
      </w:r>
      <w:r>
        <w:t>eligibile,</w:t>
      </w:r>
      <w:r>
        <w:rPr>
          <w:spacing w:val="-7"/>
        </w:rPr>
        <w:t xml:space="preserve"> </w:t>
      </w:r>
      <w:r>
        <w:t>calculele</w:t>
      </w:r>
      <w:r>
        <w:rPr>
          <w:spacing w:val="1"/>
        </w:rPr>
        <w:t xml:space="preserve"> </w:t>
      </w:r>
      <w:r>
        <w:t>sunt</w:t>
      </w:r>
      <w:r>
        <w:rPr>
          <w:spacing w:val="-3"/>
        </w:rPr>
        <w:t xml:space="preserve"> </w:t>
      </w:r>
      <w:r>
        <w:t>corecte</w:t>
      </w:r>
      <w:r>
        <w:rPr>
          <w:spacing w:val="-7"/>
        </w:rPr>
        <w:t xml:space="preserve"> </w:t>
      </w:r>
      <w:r>
        <w:t>şi</w:t>
      </w:r>
      <w:r>
        <w:rPr>
          <w:spacing w:val="-2"/>
        </w:rPr>
        <w:t xml:space="preserve"> </w:t>
      </w:r>
      <w:r>
        <w:t>Bugetul</w:t>
      </w:r>
      <w:r>
        <w:rPr>
          <w:spacing w:val="-5"/>
        </w:rPr>
        <w:t xml:space="preserve"> </w:t>
      </w:r>
      <w:r>
        <w:t>indicativ este</w:t>
      </w:r>
      <w:r>
        <w:rPr>
          <w:spacing w:val="-7"/>
        </w:rPr>
        <w:t xml:space="preserve"> </w:t>
      </w:r>
      <w:r>
        <w:t>structurat</w:t>
      </w:r>
      <w:r>
        <w:rPr>
          <w:spacing w:val="-3"/>
        </w:rPr>
        <w:t xml:space="preserve"> </w:t>
      </w:r>
      <w:r>
        <w:t>pe</w:t>
      </w:r>
      <w:r>
        <w:rPr>
          <w:spacing w:val="-7"/>
        </w:rPr>
        <w:t xml:space="preserve"> </w:t>
      </w:r>
      <w:r>
        <w:t>capitole</w:t>
      </w:r>
      <w:r>
        <w:rPr>
          <w:spacing w:val="-7"/>
        </w:rPr>
        <w:t xml:space="preserve"> </w:t>
      </w:r>
      <w:r>
        <w:t>şi</w:t>
      </w:r>
      <w:r>
        <w:rPr>
          <w:spacing w:val="-2"/>
        </w:rPr>
        <w:t xml:space="preserve"> </w:t>
      </w:r>
      <w:r>
        <w:t>subcapitole.</w:t>
      </w:r>
    </w:p>
    <w:p w14:paraId="76C45785" w14:textId="77777777" w:rsidR="00BD35D5" w:rsidRDefault="00BD35D5">
      <w:pPr>
        <w:pStyle w:val="BodyText"/>
        <w:spacing w:before="4"/>
        <w:rPr>
          <w:sz w:val="23"/>
        </w:rPr>
      </w:pPr>
    </w:p>
    <w:tbl>
      <w:tblPr>
        <w:tblW w:w="0" w:type="auto"/>
        <w:tblInd w:w="5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96"/>
        <w:gridCol w:w="6002"/>
      </w:tblGrid>
      <w:tr w:rsidR="00BD35D5" w14:paraId="7DC8879F" w14:textId="77777777">
        <w:trPr>
          <w:trHeight w:val="393"/>
        </w:trPr>
        <w:tc>
          <w:tcPr>
            <w:tcW w:w="3496" w:type="dxa"/>
            <w:shd w:val="clear" w:color="auto" w:fill="C0C0C0"/>
          </w:tcPr>
          <w:p w14:paraId="655E7FB3" w14:textId="77777777" w:rsidR="00BD35D5" w:rsidRDefault="00000000">
            <w:pPr>
              <w:pStyle w:val="TableParagraph"/>
              <w:spacing w:before="71"/>
              <w:ind w:left="537"/>
              <w:rPr>
                <w:b/>
                <w:sz w:val="20"/>
              </w:rPr>
            </w:pPr>
            <w:r>
              <w:rPr>
                <w:b/>
                <w:sz w:val="20"/>
              </w:rPr>
              <w:t>DOCUMENTE</w:t>
            </w:r>
            <w:r>
              <w:rPr>
                <w:b/>
                <w:spacing w:val="-3"/>
                <w:sz w:val="20"/>
              </w:rPr>
              <w:t xml:space="preserve"> </w:t>
            </w:r>
            <w:r>
              <w:rPr>
                <w:b/>
                <w:sz w:val="20"/>
              </w:rPr>
              <w:t>PREZENTATE</w:t>
            </w:r>
          </w:p>
        </w:tc>
        <w:tc>
          <w:tcPr>
            <w:tcW w:w="6002" w:type="dxa"/>
            <w:shd w:val="clear" w:color="auto" w:fill="C0C0C0"/>
          </w:tcPr>
          <w:p w14:paraId="7555F5ED" w14:textId="77777777" w:rsidR="00BD35D5" w:rsidRDefault="00000000">
            <w:pPr>
              <w:pStyle w:val="TableParagraph"/>
              <w:spacing w:before="71"/>
              <w:ind w:left="1228"/>
              <w:rPr>
                <w:b/>
                <w:sz w:val="20"/>
              </w:rPr>
            </w:pPr>
            <w:r>
              <w:rPr>
                <w:b/>
                <w:sz w:val="20"/>
              </w:rPr>
              <w:t>PUNCTE</w:t>
            </w:r>
            <w:r>
              <w:rPr>
                <w:b/>
                <w:spacing w:val="-4"/>
                <w:sz w:val="20"/>
              </w:rPr>
              <w:t xml:space="preserve"> </w:t>
            </w:r>
            <w:r>
              <w:rPr>
                <w:b/>
                <w:sz w:val="20"/>
              </w:rPr>
              <w:t>DE</w:t>
            </w:r>
            <w:r>
              <w:rPr>
                <w:b/>
                <w:spacing w:val="1"/>
                <w:sz w:val="20"/>
              </w:rPr>
              <w:t xml:space="preserve"> </w:t>
            </w:r>
            <w:r>
              <w:rPr>
                <w:b/>
                <w:sz w:val="20"/>
              </w:rPr>
              <w:t>VERIFICAT</w:t>
            </w:r>
            <w:r>
              <w:rPr>
                <w:b/>
                <w:spacing w:val="-3"/>
                <w:sz w:val="20"/>
              </w:rPr>
              <w:t xml:space="preserve"> </w:t>
            </w:r>
            <w:r>
              <w:rPr>
                <w:b/>
                <w:sz w:val="20"/>
              </w:rPr>
              <w:t>ÎN</w:t>
            </w:r>
            <w:r>
              <w:rPr>
                <w:b/>
                <w:spacing w:val="-3"/>
                <w:sz w:val="20"/>
              </w:rPr>
              <w:t xml:space="preserve"> </w:t>
            </w:r>
            <w:r>
              <w:rPr>
                <w:b/>
                <w:sz w:val="20"/>
              </w:rPr>
              <w:t>DOCUMENTE</w:t>
            </w:r>
          </w:p>
        </w:tc>
      </w:tr>
      <w:tr w:rsidR="00BD35D5" w14:paraId="6E531B0C" w14:textId="77777777">
        <w:trPr>
          <w:trHeight w:val="12079"/>
        </w:trPr>
        <w:tc>
          <w:tcPr>
            <w:tcW w:w="3496" w:type="dxa"/>
          </w:tcPr>
          <w:p w14:paraId="1107C8CA" w14:textId="77777777" w:rsidR="00BD35D5" w:rsidRDefault="00000000">
            <w:pPr>
              <w:pStyle w:val="TableParagraph"/>
              <w:tabs>
                <w:tab w:val="left" w:pos="642"/>
                <w:tab w:val="left" w:pos="1104"/>
                <w:tab w:val="left" w:pos="2284"/>
                <w:tab w:val="left" w:pos="2739"/>
              </w:tabs>
              <w:ind w:left="71" w:right="56"/>
              <w:rPr>
                <w:sz w:val="20"/>
              </w:rPr>
            </w:pPr>
            <w:r>
              <w:rPr>
                <w:b/>
                <w:sz w:val="20"/>
              </w:rPr>
              <w:t>Doc.1</w:t>
            </w:r>
            <w:r>
              <w:rPr>
                <w:b/>
                <w:spacing w:val="68"/>
                <w:sz w:val="20"/>
              </w:rPr>
              <w:t xml:space="preserve"> </w:t>
            </w:r>
            <w:r>
              <w:rPr>
                <w:sz w:val="20"/>
              </w:rPr>
              <w:t>Studiul</w:t>
            </w:r>
            <w:r>
              <w:rPr>
                <w:spacing w:val="2"/>
                <w:sz w:val="20"/>
              </w:rPr>
              <w:t xml:space="preserve"> </w:t>
            </w:r>
            <w:r>
              <w:rPr>
                <w:sz w:val="20"/>
              </w:rPr>
              <w:t>de</w:t>
            </w:r>
            <w:r>
              <w:rPr>
                <w:spacing w:val="5"/>
                <w:sz w:val="20"/>
              </w:rPr>
              <w:t xml:space="preserve"> </w:t>
            </w:r>
            <w:r>
              <w:rPr>
                <w:sz w:val="20"/>
              </w:rPr>
              <w:t>fezabilitate/MJ</w:t>
            </w:r>
            <w:r>
              <w:rPr>
                <w:spacing w:val="1"/>
                <w:sz w:val="20"/>
              </w:rPr>
              <w:t xml:space="preserve"> </w:t>
            </w:r>
            <w:r>
              <w:rPr>
                <w:b/>
                <w:sz w:val="20"/>
              </w:rPr>
              <w:t>Doc</w:t>
            </w:r>
            <w:r>
              <w:rPr>
                <w:b/>
                <w:sz w:val="20"/>
              </w:rPr>
              <w:tab/>
              <w:t>18</w:t>
            </w:r>
            <w:r>
              <w:rPr>
                <w:b/>
                <w:sz w:val="20"/>
              </w:rPr>
              <w:tab/>
              <w:t>Declaraţie</w:t>
            </w:r>
            <w:r>
              <w:rPr>
                <w:b/>
                <w:sz w:val="20"/>
              </w:rPr>
              <w:tab/>
              <w:t>pe</w:t>
            </w:r>
            <w:r>
              <w:rPr>
                <w:b/>
                <w:sz w:val="20"/>
              </w:rPr>
              <w:tab/>
              <w:t>propria</w:t>
            </w:r>
            <w:r>
              <w:rPr>
                <w:b/>
                <w:spacing w:val="-58"/>
                <w:sz w:val="20"/>
              </w:rPr>
              <w:t xml:space="preserve"> </w:t>
            </w:r>
            <w:r>
              <w:rPr>
                <w:b/>
                <w:sz w:val="20"/>
              </w:rPr>
              <w:t>răspundere</w:t>
            </w:r>
            <w:r>
              <w:rPr>
                <w:b/>
                <w:spacing w:val="34"/>
                <w:sz w:val="20"/>
              </w:rPr>
              <w:t xml:space="preserve"> </w:t>
            </w:r>
            <w:r>
              <w:rPr>
                <w:sz w:val="20"/>
              </w:rPr>
              <w:t>a</w:t>
            </w:r>
            <w:r>
              <w:rPr>
                <w:spacing w:val="38"/>
                <w:sz w:val="20"/>
              </w:rPr>
              <w:t xml:space="preserve"> </w:t>
            </w:r>
            <w:r>
              <w:rPr>
                <w:sz w:val="20"/>
              </w:rPr>
              <w:t>solicitantului</w:t>
            </w:r>
            <w:r>
              <w:rPr>
                <w:spacing w:val="34"/>
                <w:sz w:val="20"/>
              </w:rPr>
              <w:t xml:space="preserve"> </w:t>
            </w:r>
            <w:r>
              <w:rPr>
                <w:sz w:val="20"/>
              </w:rPr>
              <w:t>ca</w:t>
            </w:r>
            <w:r>
              <w:rPr>
                <w:spacing w:val="33"/>
                <w:sz w:val="20"/>
              </w:rPr>
              <w:t xml:space="preserve"> </w:t>
            </w:r>
            <w:r>
              <w:rPr>
                <w:sz w:val="20"/>
              </w:rPr>
              <w:t>nu</w:t>
            </w:r>
            <w:r>
              <w:rPr>
                <w:spacing w:val="34"/>
                <w:sz w:val="20"/>
              </w:rPr>
              <w:t xml:space="preserve"> </w:t>
            </w:r>
            <w:r>
              <w:rPr>
                <w:sz w:val="20"/>
              </w:rPr>
              <w:t>a</w:t>
            </w:r>
            <w:r>
              <w:rPr>
                <w:spacing w:val="-57"/>
                <w:sz w:val="20"/>
              </w:rPr>
              <w:t xml:space="preserve"> </w:t>
            </w:r>
            <w:r>
              <w:rPr>
                <w:sz w:val="20"/>
              </w:rPr>
              <w:t>beneficiat</w:t>
            </w:r>
            <w:r>
              <w:rPr>
                <w:spacing w:val="3"/>
                <w:sz w:val="20"/>
              </w:rPr>
              <w:t xml:space="preserve"> </w:t>
            </w:r>
            <w:r>
              <w:rPr>
                <w:sz w:val="20"/>
              </w:rPr>
              <w:t>de</w:t>
            </w:r>
            <w:r>
              <w:rPr>
                <w:spacing w:val="2"/>
                <w:sz w:val="20"/>
              </w:rPr>
              <w:t xml:space="preserve"> </w:t>
            </w:r>
            <w:r>
              <w:rPr>
                <w:sz w:val="20"/>
              </w:rPr>
              <w:t>servicii</w:t>
            </w:r>
            <w:r>
              <w:rPr>
                <w:spacing w:val="2"/>
                <w:sz w:val="20"/>
              </w:rPr>
              <w:t xml:space="preserve"> </w:t>
            </w:r>
            <w:r>
              <w:rPr>
                <w:sz w:val="20"/>
              </w:rPr>
              <w:t>de</w:t>
            </w:r>
            <w:r>
              <w:rPr>
                <w:spacing w:val="57"/>
                <w:sz w:val="20"/>
              </w:rPr>
              <w:t xml:space="preserve"> </w:t>
            </w:r>
            <w:r>
              <w:rPr>
                <w:sz w:val="20"/>
              </w:rPr>
              <w:t>consiliere</w:t>
            </w:r>
            <w:r>
              <w:rPr>
                <w:spacing w:val="-58"/>
                <w:sz w:val="20"/>
              </w:rPr>
              <w:t xml:space="preserve"> </w:t>
            </w:r>
            <w:r>
              <w:rPr>
                <w:sz w:val="20"/>
              </w:rPr>
              <w:t>prin</w:t>
            </w:r>
            <w:r>
              <w:rPr>
                <w:spacing w:val="1"/>
                <w:sz w:val="20"/>
              </w:rPr>
              <w:t xml:space="preserve"> </w:t>
            </w:r>
            <w:r>
              <w:rPr>
                <w:sz w:val="20"/>
              </w:rPr>
              <w:t>M</w:t>
            </w:r>
            <w:r>
              <w:rPr>
                <w:spacing w:val="2"/>
                <w:sz w:val="20"/>
              </w:rPr>
              <w:t xml:space="preserve"> </w:t>
            </w:r>
            <w:r>
              <w:rPr>
                <w:sz w:val="20"/>
              </w:rPr>
              <w:t>02.</w:t>
            </w:r>
          </w:p>
        </w:tc>
        <w:tc>
          <w:tcPr>
            <w:tcW w:w="6002" w:type="dxa"/>
          </w:tcPr>
          <w:p w14:paraId="72AEA1C1" w14:textId="77777777" w:rsidR="00BD35D5" w:rsidRDefault="00000000">
            <w:pPr>
              <w:pStyle w:val="TableParagraph"/>
              <w:ind w:left="66" w:right="60"/>
              <w:jc w:val="both"/>
              <w:rPr>
                <w:sz w:val="20"/>
              </w:rPr>
            </w:pPr>
            <w:r>
              <w:rPr>
                <w:sz w:val="20"/>
              </w:rPr>
              <w:t>-Se</w:t>
            </w:r>
            <w:r>
              <w:rPr>
                <w:spacing w:val="1"/>
                <w:sz w:val="20"/>
              </w:rPr>
              <w:t xml:space="preserve"> </w:t>
            </w:r>
            <w:r>
              <w:rPr>
                <w:sz w:val="20"/>
              </w:rPr>
              <w:t>verifica</w:t>
            </w:r>
            <w:r>
              <w:rPr>
                <w:spacing w:val="1"/>
                <w:sz w:val="20"/>
              </w:rPr>
              <w:t xml:space="preserve"> </w:t>
            </w:r>
            <w:r>
              <w:rPr>
                <w:sz w:val="20"/>
              </w:rPr>
              <w:t>Bugetul</w:t>
            </w:r>
            <w:r>
              <w:rPr>
                <w:spacing w:val="1"/>
                <w:sz w:val="20"/>
              </w:rPr>
              <w:t xml:space="preserve"> </w:t>
            </w:r>
            <w:r>
              <w:rPr>
                <w:sz w:val="20"/>
              </w:rPr>
              <w:t>indicativ</w:t>
            </w:r>
            <w:r>
              <w:rPr>
                <w:spacing w:val="1"/>
                <w:sz w:val="20"/>
              </w:rPr>
              <w:t xml:space="preserve"> </w:t>
            </w:r>
            <w:r>
              <w:rPr>
                <w:sz w:val="20"/>
              </w:rPr>
              <w:t>prin</w:t>
            </w:r>
            <w:r>
              <w:rPr>
                <w:spacing w:val="1"/>
                <w:sz w:val="20"/>
              </w:rPr>
              <w:t xml:space="preserve"> </w:t>
            </w:r>
            <w:r>
              <w:rPr>
                <w:sz w:val="20"/>
              </w:rPr>
              <w:t>corelarea</w:t>
            </w:r>
            <w:r>
              <w:rPr>
                <w:spacing w:val="1"/>
                <w:sz w:val="20"/>
              </w:rPr>
              <w:t xml:space="preserve"> </w:t>
            </w:r>
            <w:r>
              <w:rPr>
                <w:sz w:val="20"/>
              </w:rPr>
              <w:t>informaţiilor</w:t>
            </w:r>
            <w:r>
              <w:rPr>
                <w:spacing w:val="-58"/>
                <w:sz w:val="20"/>
              </w:rPr>
              <w:t xml:space="preserve"> </w:t>
            </w:r>
            <w:r>
              <w:rPr>
                <w:sz w:val="20"/>
              </w:rPr>
              <w:t>mentionate</w:t>
            </w:r>
            <w:r>
              <w:rPr>
                <w:spacing w:val="1"/>
                <w:sz w:val="20"/>
              </w:rPr>
              <w:t xml:space="preserve"> </w:t>
            </w:r>
            <w:r>
              <w:rPr>
                <w:sz w:val="20"/>
              </w:rPr>
              <w:t>de</w:t>
            </w:r>
            <w:r>
              <w:rPr>
                <w:spacing w:val="1"/>
                <w:sz w:val="20"/>
              </w:rPr>
              <w:t xml:space="preserve"> </w:t>
            </w:r>
            <w:r>
              <w:rPr>
                <w:sz w:val="20"/>
              </w:rPr>
              <w:t>solicitant</w:t>
            </w:r>
            <w:r>
              <w:rPr>
                <w:spacing w:val="1"/>
                <w:sz w:val="20"/>
              </w:rPr>
              <w:t xml:space="preserve"> </w:t>
            </w:r>
            <w:r>
              <w:rPr>
                <w:sz w:val="20"/>
              </w:rPr>
              <w:t>in</w:t>
            </w:r>
            <w:r>
              <w:rPr>
                <w:spacing w:val="1"/>
                <w:sz w:val="20"/>
              </w:rPr>
              <w:t xml:space="preserve"> </w:t>
            </w:r>
            <w:r>
              <w:rPr>
                <w:sz w:val="20"/>
              </w:rPr>
              <w:t>liniile</w:t>
            </w:r>
            <w:r>
              <w:rPr>
                <w:spacing w:val="1"/>
                <w:sz w:val="20"/>
              </w:rPr>
              <w:t xml:space="preserve"> </w:t>
            </w:r>
            <w:r>
              <w:rPr>
                <w:sz w:val="20"/>
              </w:rPr>
              <w:t>bugetare</w:t>
            </w:r>
            <w:r>
              <w:rPr>
                <w:spacing w:val="1"/>
                <w:sz w:val="20"/>
              </w:rPr>
              <w:t xml:space="preserve"> </w:t>
            </w:r>
            <w:r>
              <w:rPr>
                <w:sz w:val="20"/>
              </w:rPr>
              <w:t>cu</w:t>
            </w:r>
            <w:r>
              <w:rPr>
                <w:spacing w:val="1"/>
                <w:sz w:val="20"/>
              </w:rPr>
              <w:t xml:space="preserve"> </w:t>
            </w:r>
            <w:r>
              <w:rPr>
                <w:sz w:val="20"/>
              </w:rPr>
              <w:t>prevederile</w:t>
            </w:r>
            <w:r>
              <w:rPr>
                <w:spacing w:val="1"/>
                <w:sz w:val="20"/>
              </w:rPr>
              <w:t xml:space="preserve"> </w:t>
            </w:r>
            <w:r>
              <w:rPr>
                <w:sz w:val="20"/>
              </w:rPr>
              <w:t>măsurii</w:t>
            </w:r>
            <w:r>
              <w:rPr>
                <w:spacing w:val="-4"/>
                <w:sz w:val="20"/>
              </w:rPr>
              <w:t xml:space="preserve"> </w:t>
            </w:r>
            <w:r>
              <w:rPr>
                <w:sz w:val="20"/>
              </w:rPr>
              <w:t>M3/6A</w:t>
            </w:r>
          </w:p>
          <w:p w14:paraId="3080680B" w14:textId="77777777" w:rsidR="00BD35D5" w:rsidRDefault="00000000">
            <w:pPr>
              <w:pStyle w:val="TableParagraph"/>
              <w:numPr>
                <w:ilvl w:val="0"/>
                <w:numId w:val="24"/>
              </w:numPr>
              <w:tabs>
                <w:tab w:val="left" w:pos="207"/>
              </w:tabs>
              <w:spacing w:line="242" w:lineRule="auto"/>
              <w:ind w:right="64" w:firstLine="0"/>
              <w:jc w:val="both"/>
              <w:rPr>
                <w:sz w:val="20"/>
              </w:rPr>
            </w:pPr>
            <w:r>
              <w:rPr>
                <w:sz w:val="20"/>
              </w:rPr>
              <w:t>Se va verifica dacă tipurile de cheltuieli şi sumele înscrise sunt</w:t>
            </w:r>
            <w:r>
              <w:rPr>
                <w:spacing w:val="1"/>
                <w:sz w:val="20"/>
              </w:rPr>
              <w:t xml:space="preserve"> </w:t>
            </w:r>
            <w:r>
              <w:rPr>
                <w:sz w:val="20"/>
              </w:rPr>
              <w:t>corecte</w:t>
            </w:r>
            <w:r>
              <w:rPr>
                <w:spacing w:val="-4"/>
                <w:sz w:val="20"/>
              </w:rPr>
              <w:t xml:space="preserve"> </w:t>
            </w:r>
            <w:r>
              <w:rPr>
                <w:sz w:val="20"/>
              </w:rPr>
              <w:t>şi</w:t>
            </w:r>
            <w:r>
              <w:rPr>
                <w:spacing w:val="-3"/>
                <w:sz w:val="20"/>
              </w:rPr>
              <w:t xml:space="preserve"> </w:t>
            </w:r>
            <w:r>
              <w:rPr>
                <w:sz w:val="20"/>
              </w:rPr>
              <w:t>corespund</w:t>
            </w:r>
            <w:r>
              <w:rPr>
                <w:spacing w:val="-1"/>
                <w:sz w:val="20"/>
              </w:rPr>
              <w:t xml:space="preserve"> </w:t>
            </w:r>
            <w:r>
              <w:rPr>
                <w:sz w:val="20"/>
              </w:rPr>
              <w:t>devizului</w:t>
            </w:r>
            <w:r>
              <w:rPr>
                <w:spacing w:val="-3"/>
                <w:sz w:val="20"/>
              </w:rPr>
              <w:t xml:space="preserve"> </w:t>
            </w:r>
            <w:r>
              <w:rPr>
                <w:sz w:val="20"/>
              </w:rPr>
              <w:t>general</w:t>
            </w:r>
            <w:r>
              <w:rPr>
                <w:spacing w:val="-1"/>
                <w:sz w:val="20"/>
              </w:rPr>
              <w:t xml:space="preserve"> </w:t>
            </w:r>
            <w:r>
              <w:rPr>
                <w:sz w:val="20"/>
              </w:rPr>
              <w:t>al</w:t>
            </w:r>
            <w:r>
              <w:rPr>
                <w:spacing w:val="-2"/>
                <w:sz w:val="20"/>
              </w:rPr>
              <w:t xml:space="preserve"> </w:t>
            </w:r>
            <w:r>
              <w:rPr>
                <w:sz w:val="20"/>
              </w:rPr>
              <w:t>investiţiei.</w:t>
            </w:r>
          </w:p>
          <w:p w14:paraId="49243C72" w14:textId="77777777" w:rsidR="00BD35D5" w:rsidRDefault="00000000">
            <w:pPr>
              <w:pStyle w:val="TableParagraph"/>
              <w:numPr>
                <w:ilvl w:val="0"/>
                <w:numId w:val="24"/>
              </w:numPr>
              <w:tabs>
                <w:tab w:val="left" w:pos="202"/>
              </w:tabs>
              <w:spacing w:line="228" w:lineRule="exact"/>
              <w:ind w:left="201" w:hanging="136"/>
              <w:jc w:val="both"/>
              <w:rPr>
                <w:sz w:val="20"/>
              </w:rPr>
            </w:pPr>
            <w:r>
              <w:rPr>
                <w:sz w:val="20"/>
              </w:rPr>
              <w:t>Bugetul</w:t>
            </w:r>
            <w:r>
              <w:rPr>
                <w:spacing w:val="-3"/>
                <w:sz w:val="20"/>
              </w:rPr>
              <w:t xml:space="preserve"> </w:t>
            </w:r>
            <w:r>
              <w:rPr>
                <w:sz w:val="20"/>
              </w:rPr>
              <w:t>indicativ</w:t>
            </w:r>
            <w:r>
              <w:rPr>
                <w:spacing w:val="-3"/>
                <w:sz w:val="20"/>
              </w:rPr>
              <w:t xml:space="preserve"> </w:t>
            </w:r>
            <w:r>
              <w:rPr>
                <w:sz w:val="20"/>
              </w:rPr>
              <w:t>se</w:t>
            </w:r>
            <w:r>
              <w:rPr>
                <w:spacing w:val="-5"/>
                <w:sz w:val="20"/>
              </w:rPr>
              <w:t xml:space="preserve"> </w:t>
            </w:r>
            <w:r>
              <w:rPr>
                <w:sz w:val="20"/>
              </w:rPr>
              <w:t>verifica</w:t>
            </w:r>
            <w:r>
              <w:rPr>
                <w:spacing w:val="-6"/>
                <w:sz w:val="20"/>
              </w:rPr>
              <w:t xml:space="preserve"> </w:t>
            </w:r>
            <w:r>
              <w:rPr>
                <w:sz w:val="20"/>
              </w:rPr>
              <w:t>astfel:</w:t>
            </w:r>
          </w:p>
          <w:p w14:paraId="0E2FC213" w14:textId="77777777" w:rsidR="00BD35D5" w:rsidRDefault="00000000">
            <w:pPr>
              <w:pStyle w:val="TableParagraph"/>
              <w:numPr>
                <w:ilvl w:val="1"/>
                <w:numId w:val="24"/>
              </w:numPr>
              <w:tabs>
                <w:tab w:val="left" w:pos="788"/>
              </w:tabs>
              <w:spacing w:line="242" w:lineRule="auto"/>
              <w:ind w:right="58" w:hanging="360"/>
              <w:jc w:val="both"/>
              <w:rPr>
                <w:sz w:val="20"/>
              </w:rPr>
            </w:pPr>
            <w:r>
              <w:rPr>
                <w:sz w:val="20"/>
              </w:rPr>
              <w:t>valoarea eligibilă pentru fiecare capitol să fie egală cu</w:t>
            </w:r>
            <w:r>
              <w:rPr>
                <w:spacing w:val="1"/>
                <w:sz w:val="20"/>
              </w:rPr>
              <w:t xml:space="preserve"> </w:t>
            </w:r>
            <w:r>
              <w:rPr>
                <w:sz w:val="20"/>
              </w:rPr>
              <w:t>valoarea</w:t>
            </w:r>
            <w:r>
              <w:rPr>
                <w:spacing w:val="-4"/>
                <w:sz w:val="20"/>
              </w:rPr>
              <w:t xml:space="preserve"> </w:t>
            </w:r>
            <w:r>
              <w:rPr>
                <w:sz w:val="20"/>
              </w:rPr>
              <w:t>eligibilă</w:t>
            </w:r>
            <w:r>
              <w:rPr>
                <w:spacing w:val="1"/>
                <w:sz w:val="20"/>
              </w:rPr>
              <w:t xml:space="preserve"> </w:t>
            </w:r>
            <w:r>
              <w:rPr>
                <w:sz w:val="20"/>
              </w:rPr>
              <w:t>din</w:t>
            </w:r>
            <w:r>
              <w:rPr>
                <w:spacing w:val="-3"/>
                <w:sz w:val="20"/>
              </w:rPr>
              <w:t xml:space="preserve"> </w:t>
            </w:r>
            <w:r>
              <w:rPr>
                <w:sz w:val="20"/>
              </w:rPr>
              <w:t>devize;</w:t>
            </w:r>
          </w:p>
          <w:p w14:paraId="59351284" w14:textId="77777777" w:rsidR="00BD35D5" w:rsidRDefault="00000000">
            <w:pPr>
              <w:pStyle w:val="TableParagraph"/>
              <w:numPr>
                <w:ilvl w:val="2"/>
                <w:numId w:val="24"/>
              </w:numPr>
              <w:tabs>
                <w:tab w:val="left" w:pos="1868"/>
              </w:tabs>
              <w:spacing w:line="223" w:lineRule="auto"/>
              <w:ind w:right="59"/>
              <w:jc w:val="both"/>
              <w:rPr>
                <w:sz w:val="20"/>
              </w:rPr>
            </w:pPr>
            <w:r>
              <w:rPr>
                <w:sz w:val="20"/>
              </w:rPr>
              <w:t>valoarea pentru fiecare capitol sa fie egala</w:t>
            </w:r>
            <w:r>
              <w:rPr>
                <w:spacing w:val="1"/>
                <w:sz w:val="20"/>
              </w:rPr>
              <w:t xml:space="preserve"> </w:t>
            </w:r>
            <w:r>
              <w:rPr>
                <w:sz w:val="20"/>
              </w:rPr>
              <w:t>cu</w:t>
            </w:r>
            <w:r>
              <w:rPr>
                <w:spacing w:val="-4"/>
                <w:sz w:val="20"/>
              </w:rPr>
              <w:t xml:space="preserve"> </w:t>
            </w:r>
            <w:r>
              <w:rPr>
                <w:sz w:val="20"/>
              </w:rPr>
              <w:t>valoarea</w:t>
            </w:r>
            <w:r>
              <w:rPr>
                <w:spacing w:val="-4"/>
                <w:sz w:val="20"/>
              </w:rPr>
              <w:t xml:space="preserve"> </w:t>
            </w:r>
            <w:r>
              <w:rPr>
                <w:sz w:val="20"/>
              </w:rPr>
              <w:t>din</w:t>
            </w:r>
            <w:r>
              <w:rPr>
                <w:spacing w:val="1"/>
                <w:sz w:val="20"/>
              </w:rPr>
              <w:t xml:space="preserve"> </w:t>
            </w:r>
            <w:r>
              <w:rPr>
                <w:sz w:val="20"/>
              </w:rPr>
              <w:t>devizul general,</w:t>
            </w:r>
            <w:r>
              <w:rPr>
                <w:spacing w:val="-2"/>
                <w:sz w:val="20"/>
              </w:rPr>
              <w:t xml:space="preserve"> </w:t>
            </w:r>
            <w:r>
              <w:rPr>
                <w:sz w:val="20"/>
              </w:rPr>
              <w:t>fara</w:t>
            </w:r>
            <w:r>
              <w:rPr>
                <w:spacing w:val="-5"/>
                <w:sz w:val="20"/>
              </w:rPr>
              <w:t xml:space="preserve"> </w:t>
            </w:r>
            <w:r>
              <w:rPr>
                <w:sz w:val="20"/>
              </w:rPr>
              <w:t>TVA;</w:t>
            </w:r>
          </w:p>
          <w:p w14:paraId="641433F5" w14:textId="77777777" w:rsidR="00BD35D5" w:rsidRDefault="00000000">
            <w:pPr>
              <w:pStyle w:val="TableParagraph"/>
              <w:numPr>
                <w:ilvl w:val="2"/>
                <w:numId w:val="24"/>
              </w:numPr>
              <w:tabs>
                <w:tab w:val="left" w:pos="1868"/>
              </w:tabs>
              <w:spacing w:before="2" w:line="239" w:lineRule="exact"/>
              <w:jc w:val="both"/>
              <w:rPr>
                <w:sz w:val="20"/>
              </w:rPr>
            </w:pPr>
            <w:r>
              <w:rPr>
                <w:sz w:val="20"/>
              </w:rPr>
              <w:t xml:space="preserve">in   </w:t>
            </w:r>
            <w:r>
              <w:rPr>
                <w:spacing w:val="33"/>
                <w:sz w:val="20"/>
              </w:rPr>
              <w:t xml:space="preserve"> </w:t>
            </w:r>
            <w:r>
              <w:rPr>
                <w:sz w:val="20"/>
              </w:rPr>
              <w:t xml:space="preserve">bugetul   </w:t>
            </w:r>
            <w:r>
              <w:rPr>
                <w:spacing w:val="31"/>
                <w:sz w:val="20"/>
              </w:rPr>
              <w:t xml:space="preserve"> </w:t>
            </w:r>
            <w:r>
              <w:rPr>
                <w:sz w:val="20"/>
              </w:rPr>
              <w:t xml:space="preserve">indicativ   </w:t>
            </w:r>
            <w:r>
              <w:rPr>
                <w:spacing w:val="35"/>
                <w:sz w:val="20"/>
              </w:rPr>
              <w:t xml:space="preserve"> </w:t>
            </w:r>
            <w:r>
              <w:rPr>
                <w:sz w:val="20"/>
              </w:rPr>
              <w:t xml:space="preserve">se   </w:t>
            </w:r>
            <w:r>
              <w:rPr>
                <w:spacing w:val="28"/>
                <w:sz w:val="20"/>
              </w:rPr>
              <w:t xml:space="preserve"> </w:t>
            </w:r>
            <w:r>
              <w:rPr>
                <w:sz w:val="20"/>
              </w:rPr>
              <w:t>completeaza</w:t>
            </w:r>
          </w:p>
          <w:p w14:paraId="761A2E52" w14:textId="77777777" w:rsidR="00BD35D5" w:rsidRDefault="00000000">
            <w:pPr>
              <w:pStyle w:val="TableParagraph"/>
              <w:spacing w:line="244" w:lineRule="auto"/>
              <w:ind w:left="1867" w:right="59"/>
              <w:jc w:val="both"/>
              <w:rPr>
                <w:sz w:val="20"/>
              </w:rPr>
            </w:pPr>
            <w:r>
              <w:rPr>
                <w:sz w:val="20"/>
              </w:rPr>
              <w:t>„Actualizarea”</w:t>
            </w:r>
            <w:r>
              <w:rPr>
                <w:spacing w:val="1"/>
                <w:sz w:val="20"/>
              </w:rPr>
              <w:t xml:space="preserve"> </w:t>
            </w:r>
            <w:r>
              <w:rPr>
                <w:sz w:val="20"/>
              </w:rPr>
              <w:t>care</w:t>
            </w:r>
            <w:r>
              <w:rPr>
                <w:spacing w:val="1"/>
                <w:sz w:val="20"/>
              </w:rPr>
              <w:t xml:space="preserve"> </w:t>
            </w:r>
            <w:r>
              <w:rPr>
                <w:sz w:val="20"/>
              </w:rPr>
              <w:t>nu</w:t>
            </w:r>
            <w:r>
              <w:rPr>
                <w:spacing w:val="1"/>
                <w:sz w:val="20"/>
              </w:rPr>
              <w:t xml:space="preserve"> </w:t>
            </w:r>
            <w:r>
              <w:rPr>
                <w:sz w:val="20"/>
              </w:rPr>
              <w:t>se</w:t>
            </w:r>
            <w:r>
              <w:rPr>
                <w:spacing w:val="1"/>
                <w:sz w:val="20"/>
              </w:rPr>
              <w:t xml:space="preserve"> </w:t>
            </w:r>
            <w:r>
              <w:rPr>
                <w:sz w:val="20"/>
              </w:rPr>
              <w:t>regaseste</w:t>
            </w:r>
            <w:r>
              <w:rPr>
                <w:spacing w:val="1"/>
                <w:sz w:val="20"/>
              </w:rPr>
              <w:t xml:space="preserve"> </w:t>
            </w:r>
            <w:r>
              <w:rPr>
                <w:sz w:val="20"/>
              </w:rPr>
              <w:t>in</w:t>
            </w:r>
            <w:r>
              <w:rPr>
                <w:spacing w:val="1"/>
                <w:sz w:val="20"/>
              </w:rPr>
              <w:t xml:space="preserve"> </w:t>
            </w:r>
            <w:r>
              <w:rPr>
                <w:sz w:val="20"/>
              </w:rPr>
              <w:t>devizul</w:t>
            </w:r>
            <w:r>
              <w:rPr>
                <w:spacing w:val="-5"/>
                <w:sz w:val="20"/>
              </w:rPr>
              <w:t xml:space="preserve"> </w:t>
            </w:r>
            <w:r>
              <w:rPr>
                <w:sz w:val="20"/>
              </w:rPr>
              <w:t>general;</w:t>
            </w:r>
          </w:p>
          <w:p w14:paraId="656FE457" w14:textId="77777777" w:rsidR="00BD35D5" w:rsidRDefault="00000000">
            <w:pPr>
              <w:pStyle w:val="TableParagraph"/>
              <w:numPr>
                <w:ilvl w:val="2"/>
                <w:numId w:val="24"/>
              </w:numPr>
              <w:tabs>
                <w:tab w:val="left" w:pos="1868"/>
              </w:tabs>
              <w:spacing w:line="223" w:lineRule="auto"/>
              <w:ind w:right="58"/>
              <w:jc w:val="both"/>
              <w:rPr>
                <w:sz w:val="20"/>
              </w:rPr>
            </w:pPr>
            <w:r>
              <w:rPr>
                <w:sz w:val="20"/>
              </w:rPr>
              <w:t>in bugetul indicativ valoarea TVA este egala</w:t>
            </w:r>
            <w:r>
              <w:rPr>
                <w:spacing w:val="1"/>
                <w:sz w:val="20"/>
              </w:rPr>
              <w:t xml:space="preserve"> </w:t>
            </w:r>
            <w:r>
              <w:rPr>
                <w:sz w:val="20"/>
              </w:rPr>
              <w:t>cu</w:t>
            </w:r>
            <w:r>
              <w:rPr>
                <w:spacing w:val="-4"/>
                <w:sz w:val="20"/>
              </w:rPr>
              <w:t xml:space="preserve"> </w:t>
            </w:r>
            <w:r>
              <w:rPr>
                <w:sz w:val="20"/>
              </w:rPr>
              <w:t>valoarea</w:t>
            </w:r>
            <w:r>
              <w:rPr>
                <w:spacing w:val="-3"/>
                <w:sz w:val="20"/>
              </w:rPr>
              <w:t xml:space="preserve"> </w:t>
            </w:r>
            <w:r>
              <w:rPr>
                <w:sz w:val="20"/>
              </w:rPr>
              <w:t>TVA</w:t>
            </w:r>
            <w:r>
              <w:rPr>
                <w:spacing w:val="1"/>
                <w:sz w:val="20"/>
              </w:rPr>
              <w:t xml:space="preserve"> </w:t>
            </w:r>
            <w:r>
              <w:rPr>
                <w:sz w:val="20"/>
              </w:rPr>
              <w:t>din</w:t>
            </w:r>
            <w:r>
              <w:rPr>
                <w:spacing w:val="-3"/>
                <w:sz w:val="20"/>
              </w:rPr>
              <w:t xml:space="preserve"> </w:t>
            </w:r>
            <w:r>
              <w:rPr>
                <w:sz w:val="20"/>
              </w:rPr>
              <w:t>devizul</w:t>
            </w:r>
            <w:r>
              <w:rPr>
                <w:spacing w:val="-1"/>
                <w:sz w:val="20"/>
              </w:rPr>
              <w:t xml:space="preserve"> </w:t>
            </w:r>
            <w:r>
              <w:rPr>
                <w:sz w:val="20"/>
              </w:rPr>
              <w:t>general.</w:t>
            </w:r>
          </w:p>
          <w:p w14:paraId="1097D4D2" w14:textId="77777777" w:rsidR="00BD35D5" w:rsidRDefault="00BD35D5">
            <w:pPr>
              <w:pStyle w:val="TableParagraph"/>
              <w:rPr>
                <w:sz w:val="20"/>
              </w:rPr>
            </w:pPr>
          </w:p>
          <w:p w14:paraId="2BCC2F64" w14:textId="77777777" w:rsidR="00BD35D5" w:rsidRDefault="00000000">
            <w:pPr>
              <w:pStyle w:val="TableParagraph"/>
              <w:spacing w:line="242" w:lineRule="auto"/>
              <w:ind w:left="66" w:right="58"/>
              <w:jc w:val="both"/>
              <w:rPr>
                <w:sz w:val="20"/>
              </w:rPr>
            </w:pPr>
            <w:r>
              <w:rPr>
                <w:sz w:val="20"/>
              </w:rPr>
              <w:t>Cheile de verificare sunt urmatoarele și sunt aplicabile Bugetului</w:t>
            </w:r>
            <w:r>
              <w:rPr>
                <w:spacing w:val="-58"/>
                <w:sz w:val="20"/>
              </w:rPr>
              <w:t xml:space="preserve"> </w:t>
            </w:r>
            <w:r>
              <w:rPr>
                <w:sz w:val="20"/>
              </w:rPr>
              <w:t>Indicativ</w:t>
            </w:r>
            <w:r>
              <w:rPr>
                <w:spacing w:val="-2"/>
                <w:sz w:val="20"/>
              </w:rPr>
              <w:t xml:space="preserve"> </w:t>
            </w:r>
            <w:r>
              <w:rPr>
                <w:sz w:val="20"/>
              </w:rPr>
              <w:t>Totalizator:</w:t>
            </w:r>
          </w:p>
          <w:p w14:paraId="5342E485" w14:textId="77777777" w:rsidR="00BD35D5" w:rsidRDefault="00000000">
            <w:pPr>
              <w:pStyle w:val="TableParagraph"/>
              <w:ind w:left="66" w:right="53"/>
              <w:jc w:val="both"/>
              <w:rPr>
                <w:sz w:val="20"/>
              </w:rPr>
            </w:pPr>
            <w:r>
              <w:rPr>
                <w:sz w:val="20"/>
              </w:rPr>
              <w:t>valoarea cheltuielilor eligibile de la Cap. 3 &lt;</w:t>
            </w:r>
            <w:r>
              <w:rPr>
                <w:spacing w:val="1"/>
                <w:sz w:val="20"/>
              </w:rPr>
              <w:t xml:space="preserve"> </w:t>
            </w:r>
            <w:r>
              <w:rPr>
                <w:sz w:val="20"/>
              </w:rPr>
              <w:t>5% din ( cheltuieli</w:t>
            </w:r>
            <w:r>
              <w:rPr>
                <w:spacing w:val="1"/>
                <w:sz w:val="20"/>
              </w:rPr>
              <w:t xml:space="preserve"> </w:t>
            </w:r>
            <w:r>
              <w:rPr>
                <w:sz w:val="20"/>
              </w:rPr>
              <w:t>eligibile de la subcap 1.2 + subcap. 1.3</w:t>
            </w:r>
            <w:r>
              <w:rPr>
                <w:spacing w:val="1"/>
                <w:sz w:val="20"/>
              </w:rPr>
              <w:t xml:space="preserve"> </w:t>
            </w:r>
            <w:r>
              <w:rPr>
                <w:sz w:val="20"/>
              </w:rPr>
              <w:t>+ Cap.2+Cap.4 conf. HG</w:t>
            </w:r>
            <w:r>
              <w:rPr>
                <w:spacing w:val="1"/>
                <w:sz w:val="20"/>
              </w:rPr>
              <w:t xml:space="preserve"> </w:t>
            </w:r>
            <w:r>
              <w:rPr>
                <w:sz w:val="20"/>
              </w:rPr>
              <w:t>28/2008 sau cap./subcap.</w:t>
            </w:r>
            <w:r>
              <w:rPr>
                <w:spacing w:val="1"/>
                <w:sz w:val="20"/>
              </w:rPr>
              <w:t xml:space="preserve"> </w:t>
            </w:r>
            <w:r>
              <w:rPr>
                <w:sz w:val="20"/>
              </w:rPr>
              <w:t>1.2, 1.3, 1.4, 2, 3.5, 3.8, 4 conform</w:t>
            </w:r>
            <w:r>
              <w:rPr>
                <w:spacing w:val="1"/>
                <w:sz w:val="20"/>
              </w:rPr>
              <w:t xml:space="preserve"> </w:t>
            </w:r>
            <w:r>
              <w:rPr>
                <w:sz w:val="20"/>
              </w:rPr>
              <w:t>HG</w:t>
            </w:r>
            <w:r>
              <w:rPr>
                <w:spacing w:val="17"/>
                <w:sz w:val="20"/>
              </w:rPr>
              <w:t xml:space="preserve"> </w:t>
            </w:r>
            <w:r>
              <w:rPr>
                <w:sz w:val="20"/>
              </w:rPr>
              <w:t>907/2016)</w:t>
            </w:r>
            <w:r>
              <w:rPr>
                <w:spacing w:val="13"/>
                <w:sz w:val="20"/>
              </w:rPr>
              <w:t xml:space="preserve"> </w:t>
            </w:r>
            <w:r>
              <w:rPr>
                <w:sz w:val="20"/>
              </w:rPr>
              <w:t>in</w:t>
            </w:r>
            <w:r>
              <w:rPr>
                <w:spacing w:val="15"/>
                <w:sz w:val="20"/>
              </w:rPr>
              <w:t xml:space="preserve"> </w:t>
            </w:r>
            <w:r>
              <w:rPr>
                <w:sz w:val="20"/>
              </w:rPr>
              <w:t>cazul</w:t>
            </w:r>
            <w:r>
              <w:rPr>
                <w:spacing w:val="17"/>
                <w:sz w:val="20"/>
              </w:rPr>
              <w:t xml:space="preserve"> </w:t>
            </w:r>
            <w:r>
              <w:rPr>
                <w:sz w:val="20"/>
              </w:rPr>
              <w:t>in</w:t>
            </w:r>
            <w:r>
              <w:rPr>
                <w:spacing w:val="15"/>
                <w:sz w:val="20"/>
              </w:rPr>
              <w:t xml:space="preserve"> </w:t>
            </w:r>
            <w:r>
              <w:rPr>
                <w:sz w:val="20"/>
              </w:rPr>
              <w:t>care</w:t>
            </w:r>
            <w:r>
              <w:rPr>
                <w:spacing w:val="14"/>
                <w:sz w:val="20"/>
              </w:rPr>
              <w:t xml:space="preserve"> </w:t>
            </w:r>
            <w:r>
              <w:rPr>
                <w:sz w:val="20"/>
              </w:rPr>
              <w:t>proiectul</w:t>
            </w:r>
            <w:r>
              <w:rPr>
                <w:spacing w:val="18"/>
                <w:sz w:val="20"/>
              </w:rPr>
              <w:t xml:space="preserve"> </w:t>
            </w:r>
            <w:r>
              <w:rPr>
                <w:sz w:val="20"/>
              </w:rPr>
              <w:t>nu</w:t>
            </w:r>
            <w:r>
              <w:rPr>
                <w:spacing w:val="15"/>
                <w:sz w:val="20"/>
              </w:rPr>
              <w:t xml:space="preserve"> </w:t>
            </w:r>
            <w:r>
              <w:rPr>
                <w:sz w:val="20"/>
              </w:rPr>
              <w:t>prevede</w:t>
            </w:r>
            <w:r>
              <w:rPr>
                <w:spacing w:val="14"/>
                <w:sz w:val="20"/>
              </w:rPr>
              <w:t xml:space="preserve"> </w:t>
            </w:r>
            <w:r>
              <w:rPr>
                <w:sz w:val="20"/>
              </w:rPr>
              <w:t>constructii,</w:t>
            </w:r>
            <w:r>
              <w:rPr>
                <w:spacing w:val="-57"/>
                <w:sz w:val="20"/>
              </w:rPr>
              <w:t xml:space="preserve"> </w:t>
            </w:r>
            <w:r>
              <w:rPr>
                <w:sz w:val="20"/>
              </w:rPr>
              <w:t>şi</w:t>
            </w:r>
            <w:r>
              <w:rPr>
                <w:spacing w:val="1"/>
                <w:sz w:val="20"/>
              </w:rPr>
              <w:t xml:space="preserve"> </w:t>
            </w:r>
            <w:r>
              <w:rPr>
                <w:sz w:val="20"/>
              </w:rPr>
              <w:t>10% daca proiectul prevede</w:t>
            </w:r>
            <w:r>
              <w:rPr>
                <w:spacing w:val="-4"/>
                <w:sz w:val="20"/>
              </w:rPr>
              <w:t xml:space="preserve"> </w:t>
            </w:r>
            <w:r>
              <w:rPr>
                <w:sz w:val="20"/>
              </w:rPr>
              <w:t>constructii;</w:t>
            </w:r>
          </w:p>
          <w:p w14:paraId="4845B050" w14:textId="77777777" w:rsidR="00BD35D5" w:rsidRDefault="00000000">
            <w:pPr>
              <w:pStyle w:val="TableParagraph"/>
              <w:numPr>
                <w:ilvl w:val="0"/>
                <w:numId w:val="24"/>
              </w:numPr>
              <w:tabs>
                <w:tab w:val="left" w:pos="216"/>
              </w:tabs>
              <w:ind w:right="54" w:firstLine="0"/>
              <w:jc w:val="both"/>
              <w:rPr>
                <w:sz w:val="20"/>
              </w:rPr>
            </w:pPr>
            <w:r>
              <w:rPr>
                <w:sz w:val="20"/>
              </w:rPr>
              <w:t>cheltuieli diverse şi neprevăzute (Pct.5.3)</w:t>
            </w:r>
            <w:r>
              <w:rPr>
                <w:spacing w:val="1"/>
                <w:sz w:val="20"/>
              </w:rPr>
              <w:t xml:space="preserve"> </w:t>
            </w:r>
            <w:r>
              <w:rPr>
                <w:sz w:val="20"/>
              </w:rPr>
              <w:t>trebuie sa fie max.</w:t>
            </w:r>
            <w:r>
              <w:rPr>
                <w:spacing w:val="1"/>
                <w:sz w:val="20"/>
              </w:rPr>
              <w:t xml:space="preserve"> </w:t>
            </w:r>
            <w:r>
              <w:rPr>
                <w:sz w:val="20"/>
              </w:rPr>
              <w:t>10%</w:t>
            </w:r>
            <w:r>
              <w:rPr>
                <w:spacing w:val="15"/>
                <w:sz w:val="20"/>
              </w:rPr>
              <w:t xml:space="preserve"> </w:t>
            </w:r>
            <w:r>
              <w:rPr>
                <w:sz w:val="20"/>
              </w:rPr>
              <w:t>din</w:t>
            </w:r>
            <w:r>
              <w:rPr>
                <w:spacing w:val="13"/>
                <w:sz w:val="20"/>
              </w:rPr>
              <w:t xml:space="preserve"> </w:t>
            </w:r>
            <w:r>
              <w:rPr>
                <w:sz w:val="20"/>
              </w:rPr>
              <w:t>subtotal</w:t>
            </w:r>
            <w:r>
              <w:rPr>
                <w:spacing w:val="11"/>
                <w:sz w:val="20"/>
              </w:rPr>
              <w:t xml:space="preserve"> </w:t>
            </w:r>
            <w:r>
              <w:rPr>
                <w:sz w:val="20"/>
              </w:rPr>
              <w:t>cheltuieli</w:t>
            </w:r>
            <w:r>
              <w:rPr>
                <w:spacing w:val="13"/>
                <w:sz w:val="20"/>
              </w:rPr>
              <w:t xml:space="preserve"> </w:t>
            </w:r>
            <w:r>
              <w:rPr>
                <w:sz w:val="20"/>
              </w:rPr>
              <w:t>eligibile</w:t>
            </w:r>
            <w:r>
              <w:rPr>
                <w:spacing w:val="13"/>
                <w:sz w:val="20"/>
              </w:rPr>
              <w:t xml:space="preserve"> </w:t>
            </w:r>
            <w:r>
              <w:rPr>
                <w:sz w:val="20"/>
              </w:rPr>
              <w:t>(subcap.</w:t>
            </w:r>
            <w:r>
              <w:rPr>
                <w:spacing w:val="15"/>
                <w:sz w:val="20"/>
              </w:rPr>
              <w:t xml:space="preserve"> </w:t>
            </w:r>
            <w:r>
              <w:rPr>
                <w:sz w:val="20"/>
              </w:rPr>
              <w:t>1.2</w:t>
            </w:r>
          </w:p>
          <w:p w14:paraId="3489B96A" w14:textId="77777777" w:rsidR="00BD35D5" w:rsidRDefault="00000000">
            <w:pPr>
              <w:pStyle w:val="TableParagraph"/>
              <w:ind w:left="66" w:right="57"/>
              <w:jc w:val="both"/>
              <w:rPr>
                <w:sz w:val="20"/>
              </w:rPr>
            </w:pPr>
            <w:r>
              <w:rPr>
                <w:sz w:val="20"/>
              </w:rPr>
              <w:t>+subcap.1.3+Cap.2</w:t>
            </w:r>
            <w:r>
              <w:rPr>
                <w:spacing w:val="1"/>
                <w:sz w:val="20"/>
              </w:rPr>
              <w:t xml:space="preserve"> </w:t>
            </w:r>
            <w:r>
              <w:rPr>
                <w:sz w:val="20"/>
              </w:rPr>
              <w:t>+</w:t>
            </w:r>
            <w:r>
              <w:rPr>
                <w:spacing w:val="1"/>
                <w:sz w:val="20"/>
              </w:rPr>
              <w:t xml:space="preserve"> </w:t>
            </w:r>
            <w:r>
              <w:rPr>
                <w:sz w:val="20"/>
              </w:rPr>
              <w:t>Cap.3</w:t>
            </w:r>
            <w:r>
              <w:rPr>
                <w:spacing w:val="1"/>
                <w:sz w:val="20"/>
              </w:rPr>
              <w:t xml:space="preserve"> </w:t>
            </w:r>
            <w:r>
              <w:rPr>
                <w:sz w:val="20"/>
              </w:rPr>
              <w:t>+</w:t>
            </w:r>
            <w:r>
              <w:rPr>
                <w:spacing w:val="1"/>
                <w:sz w:val="20"/>
              </w:rPr>
              <w:t xml:space="preserve"> </w:t>
            </w:r>
            <w:r>
              <w:rPr>
                <w:sz w:val="20"/>
              </w:rPr>
              <w:t>Cap.4</w:t>
            </w:r>
            <w:r>
              <w:rPr>
                <w:spacing w:val="1"/>
                <w:sz w:val="20"/>
              </w:rPr>
              <w:t xml:space="preserve"> </w:t>
            </w:r>
            <w:r>
              <w:rPr>
                <w:sz w:val="20"/>
              </w:rPr>
              <w:t>conf.</w:t>
            </w:r>
            <w:r>
              <w:rPr>
                <w:spacing w:val="1"/>
                <w:sz w:val="20"/>
              </w:rPr>
              <w:t xml:space="preserve"> </w:t>
            </w:r>
            <w:r>
              <w:rPr>
                <w:sz w:val="20"/>
              </w:rPr>
              <w:t>HG</w:t>
            </w:r>
            <w:r>
              <w:rPr>
                <w:spacing w:val="1"/>
                <w:sz w:val="20"/>
              </w:rPr>
              <w:t xml:space="preserve"> </w:t>
            </w:r>
            <w:r>
              <w:rPr>
                <w:sz w:val="20"/>
              </w:rPr>
              <w:t>28/2008</w:t>
            </w:r>
            <w:r>
              <w:rPr>
                <w:spacing w:val="1"/>
                <w:sz w:val="20"/>
              </w:rPr>
              <w:t xml:space="preserve"> </w:t>
            </w:r>
            <w:r>
              <w:rPr>
                <w:sz w:val="20"/>
              </w:rPr>
              <w:t>sau</w:t>
            </w:r>
            <w:r>
              <w:rPr>
                <w:spacing w:val="1"/>
                <w:sz w:val="20"/>
              </w:rPr>
              <w:t xml:space="preserve"> </w:t>
            </w:r>
            <w:r>
              <w:rPr>
                <w:sz w:val="20"/>
              </w:rPr>
              <w:t>cap/subcap.</w:t>
            </w:r>
            <w:r>
              <w:rPr>
                <w:spacing w:val="1"/>
                <w:sz w:val="20"/>
              </w:rPr>
              <w:t xml:space="preserve"> </w:t>
            </w:r>
            <w:r>
              <w:rPr>
                <w:sz w:val="20"/>
              </w:rPr>
              <w:t>1.2, 1.3, 1.4, 2, 3.5, 3.8, 4 conform HG 907/2016</w:t>
            </w:r>
            <w:r>
              <w:rPr>
                <w:spacing w:val="1"/>
                <w:sz w:val="20"/>
              </w:rPr>
              <w:t xml:space="preserve"> </w:t>
            </w:r>
            <w:r>
              <w:rPr>
                <w:sz w:val="20"/>
              </w:rPr>
              <w:t>sau,</w:t>
            </w:r>
          </w:p>
          <w:p w14:paraId="229AF4DF" w14:textId="77777777" w:rsidR="00BD35D5" w:rsidRDefault="00000000">
            <w:pPr>
              <w:pStyle w:val="TableParagraph"/>
              <w:numPr>
                <w:ilvl w:val="0"/>
                <w:numId w:val="24"/>
              </w:numPr>
              <w:tabs>
                <w:tab w:val="left" w:pos="303"/>
              </w:tabs>
              <w:spacing w:line="231" w:lineRule="exact"/>
              <w:ind w:left="302" w:hanging="237"/>
              <w:jc w:val="both"/>
              <w:rPr>
                <w:sz w:val="20"/>
              </w:rPr>
            </w:pPr>
            <w:r>
              <w:rPr>
                <w:sz w:val="20"/>
              </w:rPr>
              <w:t xml:space="preserve">max   </w:t>
            </w:r>
            <w:r>
              <w:rPr>
                <w:spacing w:val="22"/>
                <w:sz w:val="20"/>
              </w:rPr>
              <w:t xml:space="preserve"> </w:t>
            </w:r>
            <w:r>
              <w:rPr>
                <w:sz w:val="20"/>
              </w:rPr>
              <w:t>10%</w:t>
            </w:r>
            <w:r>
              <w:rPr>
                <w:spacing w:val="99"/>
                <w:sz w:val="20"/>
              </w:rPr>
              <w:t xml:space="preserve"> </w:t>
            </w:r>
            <w:r>
              <w:rPr>
                <w:sz w:val="20"/>
              </w:rPr>
              <w:t>din</w:t>
            </w:r>
            <w:r>
              <w:rPr>
                <w:spacing w:val="96"/>
                <w:sz w:val="20"/>
              </w:rPr>
              <w:t xml:space="preserve"> </w:t>
            </w:r>
            <w:r>
              <w:rPr>
                <w:sz w:val="20"/>
              </w:rPr>
              <w:t>subtotal</w:t>
            </w:r>
            <w:r>
              <w:rPr>
                <w:spacing w:val="93"/>
                <w:sz w:val="20"/>
              </w:rPr>
              <w:t xml:space="preserve"> </w:t>
            </w:r>
            <w:r>
              <w:rPr>
                <w:sz w:val="20"/>
              </w:rPr>
              <w:t>cheltuieli</w:t>
            </w:r>
            <w:r>
              <w:rPr>
                <w:spacing w:val="101"/>
                <w:sz w:val="20"/>
              </w:rPr>
              <w:t xml:space="preserve"> </w:t>
            </w:r>
            <w:r>
              <w:rPr>
                <w:sz w:val="20"/>
              </w:rPr>
              <w:t>eligibile</w:t>
            </w:r>
            <w:r>
              <w:rPr>
                <w:spacing w:val="100"/>
                <w:sz w:val="20"/>
              </w:rPr>
              <w:t xml:space="preserve"> </w:t>
            </w:r>
            <w:r>
              <w:rPr>
                <w:sz w:val="20"/>
              </w:rPr>
              <w:t>(subcap.</w:t>
            </w:r>
            <w:r>
              <w:rPr>
                <w:spacing w:val="99"/>
                <w:sz w:val="20"/>
              </w:rPr>
              <w:t xml:space="preserve"> </w:t>
            </w:r>
            <w:r>
              <w:rPr>
                <w:sz w:val="20"/>
              </w:rPr>
              <w:t>1.2</w:t>
            </w:r>
          </w:p>
          <w:p w14:paraId="2DB0CEED" w14:textId="77777777" w:rsidR="00BD35D5" w:rsidRDefault="00000000">
            <w:pPr>
              <w:pStyle w:val="TableParagraph"/>
              <w:ind w:left="66" w:right="57"/>
              <w:jc w:val="both"/>
              <w:rPr>
                <w:sz w:val="20"/>
              </w:rPr>
            </w:pPr>
            <w:r>
              <w:rPr>
                <w:sz w:val="20"/>
              </w:rPr>
              <w:t>+subcap.1.3+ Cap.2 + Cap.3+Cap.4A) în cazul SF-ului întocmit pe</w:t>
            </w:r>
            <w:r>
              <w:rPr>
                <w:spacing w:val="-58"/>
                <w:sz w:val="20"/>
              </w:rPr>
              <w:t xml:space="preserve"> </w:t>
            </w:r>
            <w:r>
              <w:rPr>
                <w:sz w:val="20"/>
              </w:rPr>
              <w:t>HG 28/2008</w:t>
            </w:r>
            <w:r>
              <w:rPr>
                <w:spacing w:val="59"/>
                <w:sz w:val="20"/>
              </w:rPr>
              <w:t xml:space="preserve"> </w:t>
            </w:r>
            <w:r>
              <w:rPr>
                <w:sz w:val="20"/>
              </w:rPr>
              <w:t>;</w:t>
            </w:r>
          </w:p>
          <w:p w14:paraId="72FF319C" w14:textId="77777777" w:rsidR="00BD35D5" w:rsidRDefault="00000000">
            <w:pPr>
              <w:pStyle w:val="TableParagraph"/>
              <w:numPr>
                <w:ilvl w:val="0"/>
                <w:numId w:val="24"/>
              </w:numPr>
              <w:tabs>
                <w:tab w:val="left" w:pos="274"/>
              </w:tabs>
              <w:ind w:right="63" w:firstLine="0"/>
              <w:jc w:val="both"/>
              <w:rPr>
                <w:sz w:val="20"/>
              </w:rPr>
            </w:pPr>
            <w:r>
              <w:rPr>
                <w:sz w:val="20"/>
              </w:rPr>
              <w:t>actualizarea</w:t>
            </w:r>
            <w:r>
              <w:rPr>
                <w:spacing w:val="1"/>
                <w:sz w:val="20"/>
              </w:rPr>
              <w:t xml:space="preserve"> </w:t>
            </w:r>
            <w:r>
              <w:rPr>
                <w:sz w:val="20"/>
              </w:rPr>
              <w:t>nu</w:t>
            </w:r>
            <w:r>
              <w:rPr>
                <w:spacing w:val="1"/>
                <w:sz w:val="20"/>
              </w:rPr>
              <w:t xml:space="preserve"> </w:t>
            </w:r>
            <w:r>
              <w:rPr>
                <w:sz w:val="20"/>
              </w:rPr>
              <w:t>poate</w:t>
            </w:r>
            <w:r>
              <w:rPr>
                <w:spacing w:val="1"/>
                <w:sz w:val="20"/>
              </w:rPr>
              <w:t xml:space="preserve"> </w:t>
            </w:r>
            <w:r>
              <w:rPr>
                <w:sz w:val="20"/>
              </w:rPr>
              <w:t>depăşi</w:t>
            </w:r>
            <w:r>
              <w:rPr>
                <w:spacing w:val="1"/>
                <w:sz w:val="20"/>
              </w:rPr>
              <w:t xml:space="preserve"> </w:t>
            </w:r>
            <w:r>
              <w:rPr>
                <w:sz w:val="20"/>
              </w:rPr>
              <w:t>5%</w:t>
            </w:r>
            <w:r>
              <w:rPr>
                <w:spacing w:val="1"/>
                <w:sz w:val="20"/>
              </w:rPr>
              <w:t xml:space="preserve"> </w:t>
            </w:r>
            <w:r>
              <w:rPr>
                <w:sz w:val="20"/>
              </w:rPr>
              <w:t>din</w:t>
            </w:r>
            <w:r>
              <w:rPr>
                <w:spacing w:val="1"/>
                <w:sz w:val="20"/>
              </w:rPr>
              <w:t xml:space="preserve"> </w:t>
            </w:r>
            <w:r>
              <w:rPr>
                <w:sz w:val="20"/>
              </w:rPr>
              <w:t>totalul</w:t>
            </w:r>
            <w:r>
              <w:rPr>
                <w:spacing w:val="1"/>
                <w:sz w:val="20"/>
              </w:rPr>
              <w:t xml:space="preserve"> </w:t>
            </w:r>
            <w:r>
              <w:rPr>
                <w:sz w:val="20"/>
              </w:rPr>
              <w:t>cheltuielilor</w:t>
            </w:r>
            <w:r>
              <w:rPr>
                <w:spacing w:val="1"/>
                <w:sz w:val="20"/>
              </w:rPr>
              <w:t xml:space="preserve"> </w:t>
            </w:r>
            <w:r>
              <w:rPr>
                <w:sz w:val="20"/>
              </w:rPr>
              <w:t>eligibile</w:t>
            </w:r>
          </w:p>
          <w:p w14:paraId="431F33DE" w14:textId="77777777" w:rsidR="00BD35D5" w:rsidRDefault="00000000">
            <w:pPr>
              <w:pStyle w:val="TableParagraph"/>
              <w:spacing w:line="231" w:lineRule="exact"/>
              <w:ind w:left="66"/>
              <w:jc w:val="both"/>
              <w:rPr>
                <w:sz w:val="20"/>
              </w:rPr>
            </w:pPr>
            <w:r>
              <w:rPr>
                <w:sz w:val="20"/>
              </w:rPr>
              <w:t>Se</w:t>
            </w:r>
            <w:r>
              <w:rPr>
                <w:spacing w:val="-2"/>
                <w:sz w:val="20"/>
              </w:rPr>
              <w:t xml:space="preserve"> </w:t>
            </w:r>
            <w:r>
              <w:rPr>
                <w:sz w:val="20"/>
              </w:rPr>
              <w:t>verifică</w:t>
            </w:r>
            <w:r>
              <w:rPr>
                <w:spacing w:val="-7"/>
                <w:sz w:val="20"/>
              </w:rPr>
              <w:t xml:space="preserve"> </w:t>
            </w:r>
            <w:r>
              <w:rPr>
                <w:sz w:val="20"/>
              </w:rPr>
              <w:t>corectitudinea</w:t>
            </w:r>
            <w:r>
              <w:rPr>
                <w:spacing w:val="-7"/>
                <w:sz w:val="20"/>
              </w:rPr>
              <w:t xml:space="preserve"> </w:t>
            </w:r>
            <w:r>
              <w:rPr>
                <w:sz w:val="20"/>
              </w:rPr>
              <w:t>calculului.</w:t>
            </w:r>
          </w:p>
          <w:p w14:paraId="1F15B1C7" w14:textId="77777777" w:rsidR="00BD35D5" w:rsidRDefault="00000000">
            <w:pPr>
              <w:pStyle w:val="TableParagraph"/>
              <w:ind w:left="66" w:right="62"/>
              <w:jc w:val="both"/>
              <w:rPr>
                <w:sz w:val="20"/>
              </w:rPr>
            </w:pPr>
            <w:r>
              <w:rPr>
                <w:sz w:val="20"/>
              </w:rPr>
              <w:t>Se verifica corelarea datelor prezentate in Devizul general cu</w:t>
            </w:r>
            <w:r>
              <w:rPr>
                <w:spacing w:val="1"/>
                <w:sz w:val="20"/>
              </w:rPr>
              <w:t xml:space="preserve"> </w:t>
            </w:r>
            <w:r>
              <w:rPr>
                <w:sz w:val="20"/>
              </w:rPr>
              <w:t>cele</w:t>
            </w:r>
            <w:r>
              <w:rPr>
                <w:spacing w:val="1"/>
                <w:sz w:val="20"/>
              </w:rPr>
              <w:t xml:space="preserve"> </w:t>
            </w:r>
            <w:r>
              <w:rPr>
                <w:sz w:val="20"/>
              </w:rPr>
              <w:t>prezentate</w:t>
            </w:r>
            <w:r>
              <w:rPr>
                <w:spacing w:val="-3"/>
                <w:sz w:val="20"/>
              </w:rPr>
              <w:t xml:space="preserve"> </w:t>
            </w:r>
            <w:r>
              <w:rPr>
                <w:sz w:val="20"/>
              </w:rPr>
              <w:t>în</w:t>
            </w:r>
            <w:r>
              <w:rPr>
                <w:spacing w:val="1"/>
                <w:sz w:val="20"/>
              </w:rPr>
              <w:t xml:space="preserve"> </w:t>
            </w:r>
            <w:r>
              <w:rPr>
                <w:sz w:val="20"/>
              </w:rPr>
              <w:t>studiul de</w:t>
            </w:r>
            <w:r>
              <w:rPr>
                <w:spacing w:val="-4"/>
                <w:sz w:val="20"/>
              </w:rPr>
              <w:t xml:space="preserve"> </w:t>
            </w:r>
            <w:r>
              <w:rPr>
                <w:sz w:val="20"/>
              </w:rPr>
              <w:t>fezabilitate.</w:t>
            </w:r>
          </w:p>
          <w:p w14:paraId="1E51E8E0" w14:textId="77777777" w:rsidR="00BD35D5" w:rsidRDefault="00000000">
            <w:pPr>
              <w:pStyle w:val="TableParagraph"/>
              <w:spacing w:before="1"/>
              <w:ind w:left="66" w:right="55"/>
              <w:jc w:val="both"/>
              <w:rPr>
                <w:sz w:val="20"/>
              </w:rPr>
            </w:pPr>
            <w:r>
              <w:rPr>
                <w:sz w:val="20"/>
              </w:rPr>
              <w:t>In</w:t>
            </w:r>
            <w:r>
              <w:rPr>
                <w:spacing w:val="1"/>
                <w:sz w:val="20"/>
              </w:rPr>
              <w:t xml:space="preserve"> </w:t>
            </w:r>
            <w:r>
              <w:rPr>
                <w:sz w:val="20"/>
              </w:rPr>
              <w:t>situatia</w:t>
            </w:r>
            <w:r>
              <w:rPr>
                <w:spacing w:val="1"/>
                <w:sz w:val="20"/>
              </w:rPr>
              <w:t xml:space="preserve"> </w:t>
            </w:r>
            <w:r>
              <w:rPr>
                <w:sz w:val="20"/>
              </w:rPr>
              <w:t>in</w:t>
            </w:r>
            <w:r>
              <w:rPr>
                <w:spacing w:val="1"/>
                <w:sz w:val="20"/>
              </w:rPr>
              <w:t xml:space="preserve"> </w:t>
            </w:r>
            <w:r>
              <w:rPr>
                <w:sz w:val="20"/>
              </w:rPr>
              <w:t>care</w:t>
            </w:r>
            <w:r>
              <w:rPr>
                <w:spacing w:val="1"/>
                <w:sz w:val="20"/>
              </w:rPr>
              <w:t xml:space="preserve"> </w:t>
            </w:r>
            <w:r>
              <w:rPr>
                <w:sz w:val="20"/>
              </w:rPr>
              <w:t>in</w:t>
            </w:r>
            <w:r>
              <w:rPr>
                <w:spacing w:val="1"/>
                <w:sz w:val="20"/>
              </w:rPr>
              <w:t xml:space="preserve"> </w:t>
            </w:r>
            <w:r>
              <w:rPr>
                <w:sz w:val="20"/>
              </w:rPr>
              <w:t>Studiul</w:t>
            </w:r>
            <w:r>
              <w:rPr>
                <w:spacing w:val="1"/>
                <w:sz w:val="20"/>
              </w:rPr>
              <w:t xml:space="preserve"> </w:t>
            </w:r>
            <w:r>
              <w:rPr>
                <w:sz w:val="20"/>
              </w:rPr>
              <w:t>de</w:t>
            </w:r>
            <w:r>
              <w:rPr>
                <w:spacing w:val="1"/>
                <w:sz w:val="20"/>
              </w:rPr>
              <w:t xml:space="preserve"> </w:t>
            </w:r>
            <w:r>
              <w:rPr>
                <w:sz w:val="20"/>
              </w:rPr>
              <w:t>Fezabilitate</w:t>
            </w:r>
            <w:r>
              <w:rPr>
                <w:spacing w:val="1"/>
                <w:sz w:val="20"/>
              </w:rPr>
              <w:t xml:space="preserve"> </w:t>
            </w:r>
            <w:r>
              <w:rPr>
                <w:sz w:val="20"/>
              </w:rPr>
              <w:t>se</w:t>
            </w:r>
            <w:r>
              <w:rPr>
                <w:spacing w:val="1"/>
                <w:sz w:val="20"/>
              </w:rPr>
              <w:t xml:space="preserve"> </w:t>
            </w:r>
            <w:r>
              <w:rPr>
                <w:sz w:val="20"/>
              </w:rPr>
              <w:t>regasesc</w:t>
            </w:r>
            <w:r>
              <w:rPr>
                <w:spacing w:val="1"/>
                <w:sz w:val="20"/>
              </w:rPr>
              <w:t xml:space="preserve"> </w:t>
            </w:r>
            <w:r>
              <w:rPr>
                <w:sz w:val="20"/>
              </w:rPr>
              <w:t>informatiile identice din alte proiecte similare se poate decide</w:t>
            </w:r>
            <w:r>
              <w:rPr>
                <w:spacing w:val="1"/>
                <w:sz w:val="20"/>
              </w:rPr>
              <w:t xml:space="preserve"> </w:t>
            </w:r>
            <w:r>
              <w:rPr>
                <w:sz w:val="20"/>
              </w:rPr>
              <w:t>diminuarea</w:t>
            </w:r>
            <w:r>
              <w:rPr>
                <w:spacing w:val="1"/>
                <w:sz w:val="20"/>
              </w:rPr>
              <w:t xml:space="preserve"> </w:t>
            </w:r>
            <w:r>
              <w:rPr>
                <w:sz w:val="20"/>
              </w:rPr>
              <w:t>capitolului</w:t>
            </w:r>
            <w:r>
              <w:rPr>
                <w:spacing w:val="1"/>
                <w:sz w:val="20"/>
              </w:rPr>
              <w:t xml:space="preserve"> </w:t>
            </w:r>
            <w:r>
              <w:rPr>
                <w:sz w:val="20"/>
              </w:rPr>
              <w:t>3</w:t>
            </w:r>
            <w:r>
              <w:rPr>
                <w:spacing w:val="1"/>
                <w:sz w:val="20"/>
              </w:rPr>
              <w:t xml:space="preserve"> </w:t>
            </w:r>
            <w:r>
              <w:rPr>
                <w:sz w:val="20"/>
              </w:rPr>
              <w:t>–</w:t>
            </w:r>
            <w:r>
              <w:rPr>
                <w:spacing w:val="1"/>
                <w:sz w:val="20"/>
              </w:rPr>
              <w:t xml:space="preserve"> </w:t>
            </w:r>
            <w:r>
              <w:rPr>
                <w:sz w:val="20"/>
              </w:rPr>
              <w:t>Cheltuieli</w:t>
            </w:r>
            <w:r>
              <w:rPr>
                <w:spacing w:val="1"/>
                <w:sz w:val="20"/>
              </w:rPr>
              <w:t xml:space="preserve"> </w:t>
            </w:r>
            <w:r>
              <w:rPr>
                <w:sz w:val="20"/>
              </w:rPr>
              <w:t>pentru</w:t>
            </w:r>
            <w:r>
              <w:rPr>
                <w:spacing w:val="1"/>
                <w:sz w:val="20"/>
              </w:rPr>
              <w:t xml:space="preserve"> </w:t>
            </w:r>
            <w:r>
              <w:rPr>
                <w:sz w:val="20"/>
              </w:rPr>
              <w:t>proiectare</w:t>
            </w:r>
            <w:r>
              <w:rPr>
                <w:spacing w:val="1"/>
                <w:sz w:val="20"/>
              </w:rPr>
              <w:t xml:space="preserve"> </w:t>
            </w:r>
            <w:r>
              <w:rPr>
                <w:sz w:val="20"/>
              </w:rPr>
              <w:t>şi</w:t>
            </w:r>
            <w:r>
              <w:rPr>
                <w:spacing w:val="1"/>
                <w:sz w:val="20"/>
              </w:rPr>
              <w:t xml:space="preserve"> </w:t>
            </w:r>
            <w:r>
              <w:rPr>
                <w:sz w:val="20"/>
              </w:rPr>
              <w:t>asistenţă</w:t>
            </w:r>
            <w:r>
              <w:rPr>
                <w:spacing w:val="-4"/>
                <w:sz w:val="20"/>
              </w:rPr>
              <w:t xml:space="preserve"> </w:t>
            </w:r>
            <w:r>
              <w:rPr>
                <w:sz w:val="20"/>
              </w:rPr>
              <w:t>tehnică.</w:t>
            </w:r>
          </w:p>
          <w:p w14:paraId="475F9B16" w14:textId="77777777" w:rsidR="00BD35D5" w:rsidRDefault="00000000">
            <w:pPr>
              <w:pStyle w:val="TableParagraph"/>
              <w:ind w:left="66" w:right="58"/>
              <w:jc w:val="both"/>
              <w:rPr>
                <w:sz w:val="20"/>
              </w:rPr>
            </w:pPr>
            <w:r>
              <w:rPr>
                <w:sz w:val="20"/>
              </w:rPr>
              <w:t>Se verifica daca utilitatile si racordurile la utilitati</w:t>
            </w:r>
            <w:r>
              <w:rPr>
                <w:spacing w:val="1"/>
                <w:sz w:val="20"/>
              </w:rPr>
              <w:t xml:space="preserve"> </w:t>
            </w:r>
            <w:r>
              <w:rPr>
                <w:sz w:val="20"/>
              </w:rPr>
              <w:t>depasesc</w:t>
            </w:r>
            <w:r>
              <w:rPr>
                <w:spacing w:val="1"/>
                <w:sz w:val="20"/>
              </w:rPr>
              <w:t xml:space="preserve"> </w:t>
            </w:r>
            <w:r>
              <w:rPr>
                <w:sz w:val="20"/>
              </w:rPr>
              <w:t>limita de proprietate. In acest caz cheltuielile cu utilitatile ce</w:t>
            </w:r>
            <w:r>
              <w:rPr>
                <w:spacing w:val="1"/>
                <w:sz w:val="20"/>
              </w:rPr>
              <w:t xml:space="preserve"> </w:t>
            </w:r>
            <w:r>
              <w:rPr>
                <w:sz w:val="20"/>
              </w:rPr>
              <w:t>depasesc</w:t>
            </w:r>
            <w:r>
              <w:rPr>
                <w:spacing w:val="1"/>
                <w:sz w:val="20"/>
              </w:rPr>
              <w:t xml:space="preserve"> </w:t>
            </w:r>
            <w:r>
              <w:rPr>
                <w:sz w:val="20"/>
              </w:rPr>
              <w:t>limita</w:t>
            </w:r>
            <w:r>
              <w:rPr>
                <w:spacing w:val="-5"/>
                <w:sz w:val="20"/>
              </w:rPr>
              <w:t xml:space="preserve"> </w:t>
            </w:r>
            <w:r>
              <w:rPr>
                <w:sz w:val="20"/>
              </w:rPr>
              <w:t>de</w:t>
            </w:r>
            <w:r>
              <w:rPr>
                <w:spacing w:val="1"/>
                <w:sz w:val="20"/>
              </w:rPr>
              <w:t xml:space="preserve"> </w:t>
            </w:r>
            <w:r>
              <w:rPr>
                <w:sz w:val="20"/>
              </w:rPr>
              <w:t>proprietate</w:t>
            </w:r>
            <w:r>
              <w:rPr>
                <w:spacing w:val="1"/>
                <w:sz w:val="20"/>
              </w:rPr>
              <w:t xml:space="preserve"> </w:t>
            </w:r>
            <w:r>
              <w:rPr>
                <w:sz w:val="20"/>
              </w:rPr>
              <w:t>sunt</w:t>
            </w:r>
            <w:r>
              <w:rPr>
                <w:spacing w:val="-2"/>
                <w:sz w:val="20"/>
              </w:rPr>
              <w:t xml:space="preserve"> </w:t>
            </w:r>
            <w:r>
              <w:rPr>
                <w:sz w:val="20"/>
              </w:rPr>
              <w:t>neeligibile.</w:t>
            </w:r>
          </w:p>
          <w:p w14:paraId="39CD804C" w14:textId="77777777" w:rsidR="00BD35D5" w:rsidRDefault="00BD35D5">
            <w:pPr>
              <w:pStyle w:val="TableParagraph"/>
              <w:rPr>
                <w:sz w:val="20"/>
              </w:rPr>
            </w:pPr>
          </w:p>
          <w:p w14:paraId="1BBFAD44" w14:textId="77777777" w:rsidR="00BD35D5" w:rsidRDefault="00000000">
            <w:pPr>
              <w:pStyle w:val="TableParagraph"/>
              <w:ind w:left="66" w:right="57"/>
              <w:jc w:val="both"/>
              <w:rPr>
                <w:sz w:val="20"/>
              </w:rPr>
            </w:pPr>
            <w:r>
              <w:rPr>
                <w:sz w:val="20"/>
              </w:rPr>
              <w:t>Se verifica daca utilajele si echipamentele din bugetul indicativ</w:t>
            </w:r>
            <w:r>
              <w:rPr>
                <w:spacing w:val="1"/>
                <w:sz w:val="20"/>
              </w:rPr>
              <w:t xml:space="preserve"> </w:t>
            </w:r>
            <w:r>
              <w:rPr>
                <w:sz w:val="20"/>
              </w:rPr>
              <w:t>sunt justificate pentru activitatile propuse prin proiect. Daca in</w:t>
            </w:r>
            <w:r>
              <w:rPr>
                <w:spacing w:val="1"/>
                <w:sz w:val="20"/>
              </w:rPr>
              <w:t xml:space="preserve"> </w:t>
            </w:r>
            <w:r>
              <w:rPr>
                <w:sz w:val="20"/>
              </w:rPr>
              <w:t>urma verificarii o parte din investitiile propuse nu corespunde</w:t>
            </w:r>
            <w:r>
              <w:rPr>
                <w:spacing w:val="1"/>
                <w:sz w:val="20"/>
              </w:rPr>
              <w:t xml:space="preserve"> </w:t>
            </w:r>
            <w:r>
              <w:rPr>
                <w:sz w:val="20"/>
              </w:rPr>
              <w:t>activitatii prezentate in studiul de fezabilitate, aceste cheltuieli</w:t>
            </w:r>
            <w:r>
              <w:rPr>
                <w:spacing w:val="-58"/>
                <w:sz w:val="20"/>
              </w:rPr>
              <w:t xml:space="preserve"> </w:t>
            </w:r>
            <w:r>
              <w:rPr>
                <w:sz w:val="20"/>
              </w:rPr>
              <w:t>vor</w:t>
            </w:r>
            <w:r>
              <w:rPr>
                <w:spacing w:val="-6"/>
                <w:sz w:val="20"/>
              </w:rPr>
              <w:t xml:space="preserve"> </w:t>
            </w:r>
            <w:r>
              <w:rPr>
                <w:sz w:val="20"/>
              </w:rPr>
              <w:t>fi</w:t>
            </w:r>
            <w:r>
              <w:rPr>
                <w:spacing w:val="-3"/>
                <w:sz w:val="20"/>
              </w:rPr>
              <w:t xml:space="preserve"> </w:t>
            </w:r>
            <w:r>
              <w:rPr>
                <w:sz w:val="20"/>
              </w:rPr>
              <w:t>trecute</w:t>
            </w:r>
            <w:r>
              <w:rPr>
                <w:spacing w:val="1"/>
                <w:sz w:val="20"/>
              </w:rPr>
              <w:t xml:space="preserve"> </w:t>
            </w:r>
            <w:r>
              <w:rPr>
                <w:sz w:val="20"/>
              </w:rPr>
              <w:t>in</w:t>
            </w:r>
            <w:r>
              <w:rPr>
                <w:spacing w:val="-3"/>
                <w:sz w:val="20"/>
              </w:rPr>
              <w:t xml:space="preserve"> </w:t>
            </w:r>
            <w:r>
              <w:rPr>
                <w:sz w:val="20"/>
              </w:rPr>
              <w:t>categoria</w:t>
            </w:r>
            <w:r>
              <w:rPr>
                <w:spacing w:val="-3"/>
                <w:sz w:val="20"/>
              </w:rPr>
              <w:t xml:space="preserve"> </w:t>
            </w:r>
            <w:r>
              <w:rPr>
                <w:sz w:val="20"/>
              </w:rPr>
              <w:t>cheltuielilor</w:t>
            </w:r>
            <w:r>
              <w:rPr>
                <w:spacing w:val="-6"/>
                <w:sz w:val="20"/>
              </w:rPr>
              <w:t xml:space="preserve"> </w:t>
            </w:r>
            <w:r>
              <w:rPr>
                <w:sz w:val="20"/>
              </w:rPr>
              <w:t>neeligibile.</w:t>
            </w:r>
          </w:p>
          <w:p w14:paraId="2366D263" w14:textId="77777777" w:rsidR="00BD35D5" w:rsidRDefault="00BD35D5">
            <w:pPr>
              <w:pStyle w:val="TableParagraph"/>
              <w:spacing w:before="6"/>
              <w:rPr>
                <w:sz w:val="19"/>
              </w:rPr>
            </w:pPr>
          </w:p>
          <w:p w14:paraId="3AA1DAC9" w14:textId="77777777" w:rsidR="00BD35D5" w:rsidRDefault="00000000">
            <w:pPr>
              <w:pStyle w:val="TableParagraph"/>
              <w:spacing w:line="230" w:lineRule="exact"/>
              <w:ind w:left="66" w:right="60"/>
              <w:jc w:val="both"/>
              <w:rPr>
                <w:sz w:val="20"/>
              </w:rPr>
            </w:pPr>
            <w:r>
              <w:rPr>
                <w:sz w:val="20"/>
              </w:rPr>
              <w:t>Sunt acceptate pentru finanțare următoarele tipuri de mijloace</w:t>
            </w:r>
            <w:r>
              <w:rPr>
                <w:spacing w:val="1"/>
                <w:sz w:val="20"/>
              </w:rPr>
              <w:t xml:space="preserve"> </w:t>
            </w:r>
            <w:r>
              <w:rPr>
                <w:sz w:val="20"/>
              </w:rPr>
              <w:t>de</w:t>
            </w:r>
            <w:r>
              <w:rPr>
                <w:spacing w:val="1"/>
                <w:sz w:val="20"/>
              </w:rPr>
              <w:t xml:space="preserve"> </w:t>
            </w:r>
            <w:r>
              <w:rPr>
                <w:sz w:val="20"/>
              </w:rPr>
              <w:t>transport</w:t>
            </w:r>
            <w:r>
              <w:rPr>
                <w:spacing w:val="-2"/>
                <w:sz w:val="20"/>
              </w:rPr>
              <w:t xml:space="preserve"> </w:t>
            </w:r>
            <w:r>
              <w:rPr>
                <w:sz w:val="20"/>
              </w:rPr>
              <w:t>specializate:</w:t>
            </w:r>
          </w:p>
        </w:tc>
      </w:tr>
    </w:tbl>
    <w:p w14:paraId="054186E3" w14:textId="77777777" w:rsidR="00BD35D5" w:rsidRDefault="00BD35D5">
      <w:pPr>
        <w:spacing w:line="230" w:lineRule="exact"/>
        <w:jc w:val="both"/>
        <w:rPr>
          <w:sz w:val="20"/>
        </w:rPr>
        <w:sectPr w:rsidR="00BD35D5">
          <w:headerReference w:type="default" r:id="rId37"/>
          <w:pgSz w:w="11910" w:h="16840"/>
          <w:pgMar w:top="680" w:right="300" w:bottom="280" w:left="820" w:header="0" w:footer="0" w:gutter="0"/>
          <w:cols w:space="720"/>
        </w:sectPr>
      </w:pPr>
    </w:p>
    <w:p w14:paraId="3DE058C1" w14:textId="77777777" w:rsidR="00BD35D5" w:rsidRDefault="00000000">
      <w:pPr>
        <w:pStyle w:val="BodyText"/>
        <w:ind w:left="318"/>
        <w:rPr>
          <w:sz w:val="20"/>
        </w:rPr>
      </w:pPr>
      <w:r>
        <w:rPr>
          <w:noProof/>
        </w:rPr>
        <w:lastRenderedPageBreak/>
        <w:drawing>
          <wp:anchor distT="0" distB="0" distL="0" distR="0" simplePos="0" relativeHeight="483022848" behindDoc="1" locked="0" layoutInCell="1" allowOverlap="1" wp14:anchorId="797D332D" wp14:editId="53213F54">
            <wp:simplePos x="0" y="0"/>
            <wp:positionH relativeFrom="page">
              <wp:posOffset>3395345</wp:posOffset>
            </wp:positionH>
            <wp:positionV relativeFrom="page">
              <wp:posOffset>1119208</wp:posOffset>
            </wp:positionV>
            <wp:extent cx="100645" cy="93345"/>
            <wp:effectExtent l="0" t="0" r="0" b="0"/>
            <wp:wrapNone/>
            <wp:docPr id="51" name="image3.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3.png"/>
                    <pic:cNvPicPr/>
                  </pic:nvPicPr>
                  <pic:blipFill>
                    <a:blip r:embed="rId38" cstate="print"/>
                    <a:stretch>
                      <a:fillRect/>
                    </a:stretch>
                  </pic:blipFill>
                  <pic:spPr>
                    <a:xfrm>
                      <a:off x="0" y="0"/>
                      <a:ext cx="100645" cy="93345"/>
                    </a:xfrm>
                    <a:prstGeom prst="rect">
                      <a:avLst/>
                    </a:prstGeom>
                  </pic:spPr>
                </pic:pic>
              </a:graphicData>
            </a:graphic>
          </wp:anchor>
        </w:drawing>
      </w:r>
      <w:r>
        <w:rPr>
          <w:noProof/>
        </w:rPr>
        <w:drawing>
          <wp:anchor distT="0" distB="0" distL="0" distR="0" simplePos="0" relativeHeight="483023360" behindDoc="1" locked="0" layoutInCell="1" allowOverlap="1" wp14:anchorId="3D876EA1" wp14:editId="0FABECA9">
            <wp:simplePos x="0" y="0"/>
            <wp:positionH relativeFrom="page">
              <wp:posOffset>3395345</wp:posOffset>
            </wp:positionH>
            <wp:positionV relativeFrom="page">
              <wp:posOffset>1265300</wp:posOffset>
            </wp:positionV>
            <wp:extent cx="101441" cy="94678"/>
            <wp:effectExtent l="0" t="0" r="0" b="0"/>
            <wp:wrapNone/>
            <wp:docPr id="53" name="image3.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3.png"/>
                    <pic:cNvPicPr/>
                  </pic:nvPicPr>
                  <pic:blipFill>
                    <a:blip r:embed="rId38" cstate="print"/>
                    <a:stretch>
                      <a:fillRect/>
                    </a:stretch>
                  </pic:blipFill>
                  <pic:spPr>
                    <a:xfrm>
                      <a:off x="0" y="0"/>
                      <a:ext cx="101441" cy="94678"/>
                    </a:xfrm>
                    <a:prstGeom prst="rect">
                      <a:avLst/>
                    </a:prstGeom>
                  </pic:spPr>
                </pic:pic>
              </a:graphicData>
            </a:graphic>
          </wp:anchor>
        </w:drawing>
      </w:r>
      <w:r>
        <w:rPr>
          <w:noProof/>
        </w:rPr>
        <w:drawing>
          <wp:anchor distT="0" distB="0" distL="0" distR="0" simplePos="0" relativeHeight="483023872" behindDoc="1" locked="0" layoutInCell="1" allowOverlap="1" wp14:anchorId="51A2BE86" wp14:editId="6B73FE2F">
            <wp:simplePos x="0" y="0"/>
            <wp:positionH relativeFrom="page">
              <wp:posOffset>3395345</wp:posOffset>
            </wp:positionH>
            <wp:positionV relativeFrom="page">
              <wp:posOffset>1415118</wp:posOffset>
            </wp:positionV>
            <wp:extent cx="100645" cy="93345"/>
            <wp:effectExtent l="0" t="0" r="0" b="0"/>
            <wp:wrapNone/>
            <wp:docPr id="55" name="image3.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3.png"/>
                    <pic:cNvPicPr/>
                  </pic:nvPicPr>
                  <pic:blipFill>
                    <a:blip r:embed="rId38" cstate="print"/>
                    <a:stretch>
                      <a:fillRect/>
                    </a:stretch>
                  </pic:blipFill>
                  <pic:spPr>
                    <a:xfrm>
                      <a:off x="0" y="0"/>
                      <a:ext cx="100645" cy="93345"/>
                    </a:xfrm>
                    <a:prstGeom prst="rect">
                      <a:avLst/>
                    </a:prstGeom>
                  </pic:spPr>
                </pic:pic>
              </a:graphicData>
            </a:graphic>
          </wp:anchor>
        </w:drawing>
      </w:r>
      <w:r>
        <w:rPr>
          <w:noProof/>
        </w:rPr>
        <w:drawing>
          <wp:anchor distT="0" distB="0" distL="0" distR="0" simplePos="0" relativeHeight="483024384" behindDoc="1" locked="0" layoutInCell="1" allowOverlap="1" wp14:anchorId="5BEB334E" wp14:editId="691C1645">
            <wp:simplePos x="0" y="0"/>
            <wp:positionH relativeFrom="page">
              <wp:posOffset>3395345</wp:posOffset>
            </wp:positionH>
            <wp:positionV relativeFrom="page">
              <wp:posOffset>1707260</wp:posOffset>
            </wp:positionV>
            <wp:extent cx="101441" cy="94678"/>
            <wp:effectExtent l="0" t="0" r="0" b="0"/>
            <wp:wrapNone/>
            <wp:docPr id="57" name="image3.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3.png"/>
                    <pic:cNvPicPr/>
                  </pic:nvPicPr>
                  <pic:blipFill>
                    <a:blip r:embed="rId38" cstate="print"/>
                    <a:stretch>
                      <a:fillRect/>
                    </a:stretch>
                  </pic:blipFill>
                  <pic:spPr>
                    <a:xfrm>
                      <a:off x="0" y="0"/>
                      <a:ext cx="101441" cy="94678"/>
                    </a:xfrm>
                    <a:prstGeom prst="rect">
                      <a:avLst/>
                    </a:prstGeom>
                  </pic:spPr>
                </pic:pic>
              </a:graphicData>
            </a:graphic>
          </wp:anchor>
        </w:drawing>
      </w:r>
      <w:r>
        <w:rPr>
          <w:noProof/>
        </w:rPr>
        <w:drawing>
          <wp:anchor distT="0" distB="0" distL="0" distR="0" simplePos="0" relativeHeight="483024896" behindDoc="1" locked="0" layoutInCell="1" allowOverlap="1" wp14:anchorId="758F3439" wp14:editId="11D362C6">
            <wp:simplePos x="0" y="0"/>
            <wp:positionH relativeFrom="page">
              <wp:posOffset>3395345</wp:posOffset>
            </wp:positionH>
            <wp:positionV relativeFrom="page">
              <wp:posOffset>2149220</wp:posOffset>
            </wp:positionV>
            <wp:extent cx="101441" cy="94678"/>
            <wp:effectExtent l="0" t="0" r="0" b="0"/>
            <wp:wrapNone/>
            <wp:docPr id="59" name="image3.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3.png"/>
                    <pic:cNvPicPr/>
                  </pic:nvPicPr>
                  <pic:blipFill>
                    <a:blip r:embed="rId38" cstate="print"/>
                    <a:stretch>
                      <a:fillRect/>
                    </a:stretch>
                  </pic:blipFill>
                  <pic:spPr>
                    <a:xfrm>
                      <a:off x="0" y="0"/>
                      <a:ext cx="101441" cy="94678"/>
                    </a:xfrm>
                    <a:prstGeom prst="rect">
                      <a:avLst/>
                    </a:prstGeom>
                  </pic:spPr>
                </pic:pic>
              </a:graphicData>
            </a:graphic>
          </wp:anchor>
        </w:drawing>
      </w:r>
      <w:r>
        <w:rPr>
          <w:noProof/>
        </w:rPr>
        <w:drawing>
          <wp:anchor distT="0" distB="0" distL="0" distR="0" simplePos="0" relativeHeight="483025408" behindDoc="1" locked="0" layoutInCell="1" allowOverlap="1" wp14:anchorId="75810757" wp14:editId="72038465">
            <wp:simplePos x="0" y="0"/>
            <wp:positionH relativeFrom="page">
              <wp:posOffset>3395345</wp:posOffset>
            </wp:positionH>
            <wp:positionV relativeFrom="page">
              <wp:posOffset>2299038</wp:posOffset>
            </wp:positionV>
            <wp:extent cx="100645" cy="93345"/>
            <wp:effectExtent l="0" t="0" r="0" b="0"/>
            <wp:wrapNone/>
            <wp:docPr id="61" name="image3.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3.png"/>
                    <pic:cNvPicPr/>
                  </pic:nvPicPr>
                  <pic:blipFill>
                    <a:blip r:embed="rId38" cstate="print"/>
                    <a:stretch>
                      <a:fillRect/>
                    </a:stretch>
                  </pic:blipFill>
                  <pic:spPr>
                    <a:xfrm>
                      <a:off x="0" y="0"/>
                      <a:ext cx="100645" cy="93345"/>
                    </a:xfrm>
                    <a:prstGeom prst="rect">
                      <a:avLst/>
                    </a:prstGeom>
                  </pic:spPr>
                </pic:pic>
              </a:graphicData>
            </a:graphic>
          </wp:anchor>
        </w:drawing>
      </w:r>
      <w:r>
        <w:rPr>
          <w:noProof/>
        </w:rPr>
        <w:drawing>
          <wp:anchor distT="0" distB="0" distL="0" distR="0" simplePos="0" relativeHeight="483025920" behindDoc="1" locked="0" layoutInCell="1" allowOverlap="1" wp14:anchorId="0BFB1732" wp14:editId="3AB5A06C">
            <wp:simplePos x="0" y="0"/>
            <wp:positionH relativeFrom="page">
              <wp:posOffset>3395345</wp:posOffset>
            </wp:positionH>
            <wp:positionV relativeFrom="page">
              <wp:posOffset>2445088</wp:posOffset>
            </wp:positionV>
            <wp:extent cx="100645" cy="93345"/>
            <wp:effectExtent l="0" t="0" r="0" b="0"/>
            <wp:wrapNone/>
            <wp:docPr id="63" name="image3.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3.png"/>
                    <pic:cNvPicPr/>
                  </pic:nvPicPr>
                  <pic:blipFill>
                    <a:blip r:embed="rId38" cstate="print"/>
                    <a:stretch>
                      <a:fillRect/>
                    </a:stretch>
                  </pic:blipFill>
                  <pic:spPr>
                    <a:xfrm>
                      <a:off x="0" y="0"/>
                      <a:ext cx="100645" cy="93345"/>
                    </a:xfrm>
                    <a:prstGeom prst="rect">
                      <a:avLst/>
                    </a:prstGeom>
                  </pic:spPr>
                </pic:pic>
              </a:graphicData>
            </a:graphic>
          </wp:anchor>
        </w:drawing>
      </w:r>
      <w:r>
        <w:rPr>
          <w:noProof/>
        </w:rPr>
        <w:drawing>
          <wp:anchor distT="0" distB="0" distL="0" distR="0" simplePos="0" relativeHeight="483026432" behindDoc="1" locked="0" layoutInCell="1" allowOverlap="1" wp14:anchorId="64D81F1B" wp14:editId="522E40C6">
            <wp:simplePos x="0" y="0"/>
            <wp:positionH relativeFrom="page">
              <wp:posOffset>3395345</wp:posOffset>
            </wp:positionH>
            <wp:positionV relativeFrom="page">
              <wp:posOffset>2594355</wp:posOffset>
            </wp:positionV>
            <wp:extent cx="101441" cy="94678"/>
            <wp:effectExtent l="0" t="0" r="0" b="0"/>
            <wp:wrapNone/>
            <wp:docPr id="65" name="image3.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3.png"/>
                    <pic:cNvPicPr/>
                  </pic:nvPicPr>
                  <pic:blipFill>
                    <a:blip r:embed="rId38" cstate="print"/>
                    <a:stretch>
                      <a:fillRect/>
                    </a:stretch>
                  </pic:blipFill>
                  <pic:spPr>
                    <a:xfrm>
                      <a:off x="0" y="0"/>
                      <a:ext cx="101441" cy="94678"/>
                    </a:xfrm>
                    <a:prstGeom prst="rect">
                      <a:avLst/>
                    </a:prstGeom>
                  </pic:spPr>
                </pic:pic>
              </a:graphicData>
            </a:graphic>
          </wp:anchor>
        </w:drawing>
      </w:r>
      <w:r>
        <w:rPr>
          <w:noProof/>
        </w:rPr>
        <w:drawing>
          <wp:anchor distT="0" distB="0" distL="0" distR="0" simplePos="0" relativeHeight="483026944" behindDoc="1" locked="0" layoutInCell="1" allowOverlap="1" wp14:anchorId="5377D055" wp14:editId="36803601">
            <wp:simplePos x="0" y="0"/>
            <wp:positionH relativeFrom="page">
              <wp:posOffset>3395345</wp:posOffset>
            </wp:positionH>
            <wp:positionV relativeFrom="page">
              <wp:posOffset>3182958</wp:posOffset>
            </wp:positionV>
            <wp:extent cx="100645" cy="93345"/>
            <wp:effectExtent l="0" t="0" r="0" b="0"/>
            <wp:wrapNone/>
            <wp:docPr id="67" name="image3.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3.png"/>
                    <pic:cNvPicPr/>
                  </pic:nvPicPr>
                  <pic:blipFill>
                    <a:blip r:embed="rId38" cstate="print"/>
                    <a:stretch>
                      <a:fillRect/>
                    </a:stretch>
                  </pic:blipFill>
                  <pic:spPr>
                    <a:xfrm>
                      <a:off x="0" y="0"/>
                      <a:ext cx="100645" cy="93345"/>
                    </a:xfrm>
                    <a:prstGeom prst="rect">
                      <a:avLst/>
                    </a:prstGeom>
                  </pic:spPr>
                </pic:pic>
              </a:graphicData>
            </a:graphic>
          </wp:anchor>
        </w:drawing>
      </w:r>
      <w:r>
        <w:rPr>
          <w:noProof/>
        </w:rPr>
        <w:drawing>
          <wp:anchor distT="0" distB="0" distL="0" distR="0" simplePos="0" relativeHeight="483027456" behindDoc="1" locked="0" layoutInCell="1" allowOverlap="1" wp14:anchorId="6FA49821" wp14:editId="186D2D0A">
            <wp:simplePos x="0" y="0"/>
            <wp:positionH relativeFrom="page">
              <wp:posOffset>3395345</wp:posOffset>
            </wp:positionH>
            <wp:positionV relativeFrom="page">
              <wp:posOffset>3920235</wp:posOffset>
            </wp:positionV>
            <wp:extent cx="101441" cy="94678"/>
            <wp:effectExtent l="0" t="0" r="0" b="0"/>
            <wp:wrapNone/>
            <wp:docPr id="69" name="image3.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3.png"/>
                    <pic:cNvPicPr/>
                  </pic:nvPicPr>
                  <pic:blipFill>
                    <a:blip r:embed="rId38" cstate="print"/>
                    <a:stretch>
                      <a:fillRect/>
                    </a:stretch>
                  </pic:blipFill>
                  <pic:spPr>
                    <a:xfrm>
                      <a:off x="0" y="0"/>
                      <a:ext cx="101441" cy="94678"/>
                    </a:xfrm>
                    <a:prstGeom prst="rect">
                      <a:avLst/>
                    </a:prstGeom>
                  </pic:spPr>
                </pic:pic>
              </a:graphicData>
            </a:graphic>
          </wp:anchor>
        </w:drawing>
      </w:r>
      <w:r>
        <w:rPr>
          <w:noProof/>
        </w:rPr>
        <w:drawing>
          <wp:anchor distT="0" distB="0" distL="0" distR="0" simplePos="0" relativeHeight="483027968" behindDoc="1" locked="0" layoutInCell="1" allowOverlap="1" wp14:anchorId="2F65A6A2" wp14:editId="69B6720F">
            <wp:simplePos x="0" y="0"/>
            <wp:positionH relativeFrom="page">
              <wp:posOffset>3395345</wp:posOffset>
            </wp:positionH>
            <wp:positionV relativeFrom="page">
              <wp:posOffset>4362195</wp:posOffset>
            </wp:positionV>
            <wp:extent cx="101441" cy="94678"/>
            <wp:effectExtent l="0" t="0" r="0" b="0"/>
            <wp:wrapNone/>
            <wp:docPr id="71" name="image3.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image3.png"/>
                    <pic:cNvPicPr/>
                  </pic:nvPicPr>
                  <pic:blipFill>
                    <a:blip r:embed="rId38" cstate="print"/>
                    <a:stretch>
                      <a:fillRect/>
                    </a:stretch>
                  </pic:blipFill>
                  <pic:spPr>
                    <a:xfrm>
                      <a:off x="0" y="0"/>
                      <a:ext cx="101441" cy="94678"/>
                    </a:xfrm>
                    <a:prstGeom prst="rect">
                      <a:avLst/>
                    </a:prstGeom>
                  </pic:spPr>
                </pic:pic>
              </a:graphicData>
            </a:graphic>
          </wp:anchor>
        </w:drawing>
      </w:r>
      <w:r>
        <w:rPr>
          <w:noProof/>
        </w:rPr>
        <w:drawing>
          <wp:anchor distT="0" distB="0" distL="0" distR="0" simplePos="0" relativeHeight="483028480" behindDoc="1" locked="0" layoutInCell="1" allowOverlap="1" wp14:anchorId="1742A828" wp14:editId="7339BFEC">
            <wp:simplePos x="0" y="0"/>
            <wp:positionH relativeFrom="page">
              <wp:posOffset>3395345</wp:posOffset>
            </wp:positionH>
            <wp:positionV relativeFrom="page">
              <wp:posOffset>4953380</wp:posOffset>
            </wp:positionV>
            <wp:extent cx="101441" cy="94678"/>
            <wp:effectExtent l="0" t="0" r="0" b="0"/>
            <wp:wrapNone/>
            <wp:docPr id="73" name="image3.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3.png"/>
                    <pic:cNvPicPr/>
                  </pic:nvPicPr>
                  <pic:blipFill>
                    <a:blip r:embed="rId38" cstate="print"/>
                    <a:stretch>
                      <a:fillRect/>
                    </a:stretch>
                  </pic:blipFill>
                  <pic:spPr>
                    <a:xfrm>
                      <a:off x="0" y="0"/>
                      <a:ext cx="101441" cy="94678"/>
                    </a:xfrm>
                    <a:prstGeom prst="rect">
                      <a:avLst/>
                    </a:prstGeom>
                  </pic:spPr>
                </pic:pic>
              </a:graphicData>
            </a:graphic>
          </wp:anchor>
        </w:drawing>
      </w:r>
      <w:r>
        <w:rPr>
          <w:noProof/>
        </w:rPr>
        <w:drawing>
          <wp:anchor distT="0" distB="0" distL="0" distR="0" simplePos="0" relativeHeight="483028992" behindDoc="1" locked="0" layoutInCell="1" allowOverlap="1" wp14:anchorId="0984C62F" wp14:editId="45B3BFE2">
            <wp:simplePos x="0" y="0"/>
            <wp:positionH relativeFrom="page">
              <wp:posOffset>3395345</wp:posOffset>
            </wp:positionH>
            <wp:positionV relativeFrom="page">
              <wp:posOffset>5837300</wp:posOffset>
            </wp:positionV>
            <wp:extent cx="101441" cy="94678"/>
            <wp:effectExtent l="0" t="0" r="0" b="0"/>
            <wp:wrapNone/>
            <wp:docPr id="75" name="image3.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image3.png"/>
                    <pic:cNvPicPr/>
                  </pic:nvPicPr>
                  <pic:blipFill>
                    <a:blip r:embed="rId38" cstate="print"/>
                    <a:stretch>
                      <a:fillRect/>
                    </a:stretch>
                  </pic:blipFill>
                  <pic:spPr>
                    <a:xfrm>
                      <a:off x="0" y="0"/>
                      <a:ext cx="101441" cy="94678"/>
                    </a:xfrm>
                    <a:prstGeom prst="rect">
                      <a:avLst/>
                    </a:prstGeom>
                  </pic:spPr>
                </pic:pic>
              </a:graphicData>
            </a:graphic>
          </wp:anchor>
        </w:drawing>
      </w:r>
      <w:r>
        <w:rPr>
          <w:noProof/>
        </w:rPr>
        <w:drawing>
          <wp:anchor distT="0" distB="0" distL="0" distR="0" simplePos="0" relativeHeight="483029504" behindDoc="1" locked="0" layoutInCell="1" allowOverlap="1" wp14:anchorId="1BD50D88" wp14:editId="5774D85F">
            <wp:simplePos x="0" y="0"/>
            <wp:positionH relativeFrom="page">
              <wp:posOffset>3395345</wp:posOffset>
            </wp:positionH>
            <wp:positionV relativeFrom="page">
              <wp:posOffset>6425904</wp:posOffset>
            </wp:positionV>
            <wp:extent cx="100646" cy="93345"/>
            <wp:effectExtent l="0" t="0" r="0" b="0"/>
            <wp:wrapNone/>
            <wp:docPr id="77" name="image3.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image3.png"/>
                    <pic:cNvPicPr/>
                  </pic:nvPicPr>
                  <pic:blipFill>
                    <a:blip r:embed="rId38" cstate="print"/>
                    <a:stretch>
                      <a:fillRect/>
                    </a:stretch>
                  </pic:blipFill>
                  <pic:spPr>
                    <a:xfrm>
                      <a:off x="0" y="0"/>
                      <a:ext cx="100646" cy="93345"/>
                    </a:xfrm>
                    <a:prstGeom prst="rect">
                      <a:avLst/>
                    </a:prstGeom>
                  </pic:spPr>
                </pic:pic>
              </a:graphicData>
            </a:graphic>
          </wp:anchor>
        </w:drawing>
      </w:r>
      <w:r>
        <w:rPr>
          <w:noProof/>
          <w:sz w:val="20"/>
        </w:rPr>
        <w:drawing>
          <wp:inline distT="0" distB="0" distL="0" distR="0" wp14:anchorId="389D96AB" wp14:editId="10A9F604">
            <wp:extent cx="5816810" cy="644271"/>
            <wp:effectExtent l="0" t="0" r="0" b="0"/>
            <wp:docPr id="7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image1.png"/>
                    <pic:cNvPicPr/>
                  </pic:nvPicPr>
                  <pic:blipFill>
                    <a:blip r:embed="rId7" cstate="print"/>
                    <a:stretch>
                      <a:fillRect/>
                    </a:stretch>
                  </pic:blipFill>
                  <pic:spPr>
                    <a:xfrm>
                      <a:off x="0" y="0"/>
                      <a:ext cx="5816810" cy="644271"/>
                    </a:xfrm>
                    <a:prstGeom prst="rect">
                      <a:avLst/>
                    </a:prstGeom>
                  </pic:spPr>
                </pic:pic>
              </a:graphicData>
            </a:graphic>
          </wp:inline>
        </w:drawing>
      </w: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96"/>
        <w:gridCol w:w="6002"/>
      </w:tblGrid>
      <w:tr w:rsidR="00BD35D5" w14:paraId="6F189D30" w14:textId="77777777">
        <w:trPr>
          <w:trHeight w:val="13361"/>
        </w:trPr>
        <w:tc>
          <w:tcPr>
            <w:tcW w:w="3496" w:type="dxa"/>
          </w:tcPr>
          <w:p w14:paraId="62B9B6FB" w14:textId="77777777" w:rsidR="00BD35D5" w:rsidRDefault="00BD35D5">
            <w:pPr>
              <w:pStyle w:val="TableParagraph"/>
              <w:rPr>
                <w:rFonts w:ascii="Times New Roman"/>
                <w:sz w:val="18"/>
              </w:rPr>
            </w:pPr>
          </w:p>
        </w:tc>
        <w:tc>
          <w:tcPr>
            <w:tcW w:w="6002" w:type="dxa"/>
          </w:tcPr>
          <w:p w14:paraId="09ADB758" w14:textId="77777777" w:rsidR="00BD35D5" w:rsidRDefault="00000000">
            <w:pPr>
              <w:pStyle w:val="TableParagraph"/>
              <w:spacing w:line="221" w:lineRule="exact"/>
              <w:ind w:left="1147"/>
              <w:rPr>
                <w:sz w:val="20"/>
              </w:rPr>
            </w:pPr>
            <w:r>
              <w:rPr>
                <w:sz w:val="20"/>
              </w:rPr>
              <w:t>Ambulanța</w:t>
            </w:r>
            <w:r>
              <w:rPr>
                <w:spacing w:val="-3"/>
                <w:sz w:val="20"/>
              </w:rPr>
              <w:t xml:space="preserve"> </w:t>
            </w:r>
            <w:r>
              <w:rPr>
                <w:sz w:val="20"/>
              </w:rPr>
              <w:t>umana;</w:t>
            </w:r>
          </w:p>
          <w:p w14:paraId="685F5D9E" w14:textId="77777777" w:rsidR="00BD35D5" w:rsidRDefault="00000000">
            <w:pPr>
              <w:pStyle w:val="TableParagraph"/>
              <w:spacing w:line="231" w:lineRule="exact"/>
              <w:ind w:left="1147"/>
              <w:rPr>
                <w:sz w:val="20"/>
              </w:rPr>
            </w:pPr>
            <w:r>
              <w:rPr>
                <w:sz w:val="20"/>
              </w:rPr>
              <w:t>Autospeciala</w:t>
            </w:r>
            <w:r>
              <w:rPr>
                <w:spacing w:val="-6"/>
                <w:sz w:val="20"/>
              </w:rPr>
              <w:t xml:space="preserve"> </w:t>
            </w:r>
            <w:r>
              <w:rPr>
                <w:sz w:val="20"/>
              </w:rPr>
              <w:t>pentru</w:t>
            </w:r>
            <w:r>
              <w:rPr>
                <w:spacing w:val="-4"/>
                <w:sz w:val="20"/>
              </w:rPr>
              <w:t xml:space="preserve"> </w:t>
            </w:r>
            <w:r>
              <w:rPr>
                <w:sz w:val="20"/>
              </w:rPr>
              <w:t>salubrizare;</w:t>
            </w:r>
          </w:p>
          <w:p w14:paraId="2D976E83" w14:textId="77777777" w:rsidR="00BD35D5" w:rsidRDefault="00000000">
            <w:pPr>
              <w:pStyle w:val="TableParagraph"/>
              <w:spacing w:before="3"/>
              <w:ind w:left="1147" w:right="54"/>
              <w:rPr>
                <w:sz w:val="20"/>
              </w:rPr>
            </w:pPr>
            <w:r>
              <w:rPr>
                <w:sz w:val="20"/>
              </w:rPr>
              <w:t>Masina</w:t>
            </w:r>
            <w:r>
              <w:rPr>
                <w:spacing w:val="16"/>
                <w:sz w:val="20"/>
              </w:rPr>
              <w:t xml:space="preserve"> </w:t>
            </w:r>
            <w:r>
              <w:rPr>
                <w:sz w:val="20"/>
              </w:rPr>
              <w:t>specializata</w:t>
            </w:r>
            <w:r>
              <w:rPr>
                <w:spacing w:val="17"/>
                <w:sz w:val="20"/>
              </w:rPr>
              <w:t xml:space="preserve"> </w:t>
            </w:r>
            <w:r>
              <w:rPr>
                <w:sz w:val="20"/>
              </w:rPr>
              <w:t>pentru</w:t>
            </w:r>
            <w:r>
              <w:rPr>
                <w:spacing w:val="18"/>
                <w:sz w:val="20"/>
              </w:rPr>
              <w:t xml:space="preserve"> </w:t>
            </w:r>
            <w:r>
              <w:rPr>
                <w:sz w:val="20"/>
              </w:rPr>
              <w:t>intervenții,</w:t>
            </w:r>
            <w:r>
              <w:rPr>
                <w:spacing w:val="15"/>
                <w:sz w:val="20"/>
              </w:rPr>
              <w:t xml:space="preserve"> </w:t>
            </w:r>
            <w:r>
              <w:rPr>
                <w:sz w:val="20"/>
              </w:rPr>
              <w:t>prevazuta</w:t>
            </w:r>
            <w:r>
              <w:rPr>
                <w:spacing w:val="17"/>
                <w:sz w:val="20"/>
              </w:rPr>
              <w:t xml:space="preserve"> </w:t>
            </w:r>
            <w:r>
              <w:rPr>
                <w:sz w:val="20"/>
              </w:rPr>
              <w:t>cu</w:t>
            </w:r>
            <w:r>
              <w:rPr>
                <w:spacing w:val="-57"/>
                <w:sz w:val="20"/>
              </w:rPr>
              <w:t xml:space="preserve"> </w:t>
            </w:r>
            <w:r>
              <w:rPr>
                <w:sz w:val="20"/>
              </w:rPr>
              <w:t>nacelă pentru execuția de lucrări la înalțime;</w:t>
            </w:r>
            <w:r>
              <w:rPr>
                <w:spacing w:val="1"/>
                <w:sz w:val="20"/>
              </w:rPr>
              <w:t xml:space="preserve"> </w:t>
            </w:r>
            <w:r>
              <w:rPr>
                <w:sz w:val="20"/>
              </w:rPr>
              <w:t>Autocisternă</w:t>
            </w:r>
            <w:r>
              <w:rPr>
                <w:spacing w:val="45"/>
                <w:sz w:val="20"/>
              </w:rPr>
              <w:t xml:space="preserve"> </w:t>
            </w:r>
            <w:r>
              <w:rPr>
                <w:sz w:val="20"/>
              </w:rPr>
              <w:t>pentru</w:t>
            </w:r>
            <w:r>
              <w:rPr>
                <w:spacing w:val="45"/>
                <w:sz w:val="20"/>
              </w:rPr>
              <w:t xml:space="preserve"> </w:t>
            </w:r>
            <w:r>
              <w:rPr>
                <w:sz w:val="20"/>
              </w:rPr>
              <w:t>produse</w:t>
            </w:r>
            <w:r>
              <w:rPr>
                <w:spacing w:val="45"/>
                <w:sz w:val="20"/>
              </w:rPr>
              <w:t xml:space="preserve"> </w:t>
            </w:r>
            <w:r>
              <w:rPr>
                <w:sz w:val="20"/>
              </w:rPr>
              <w:t>nealimentare</w:t>
            </w:r>
            <w:r>
              <w:rPr>
                <w:spacing w:val="45"/>
                <w:sz w:val="20"/>
              </w:rPr>
              <w:t xml:space="preserve"> </w:t>
            </w:r>
            <w:r>
              <w:rPr>
                <w:sz w:val="20"/>
              </w:rPr>
              <w:t>(doar</w:t>
            </w:r>
            <w:r>
              <w:rPr>
                <w:spacing w:val="-58"/>
                <w:sz w:val="20"/>
              </w:rPr>
              <w:t xml:space="preserve"> </w:t>
            </w:r>
            <w:r>
              <w:rPr>
                <w:sz w:val="20"/>
              </w:rPr>
              <w:t>autocisternă</w:t>
            </w:r>
            <w:r>
              <w:rPr>
                <w:spacing w:val="7"/>
                <w:sz w:val="20"/>
              </w:rPr>
              <w:t xml:space="preserve"> </w:t>
            </w:r>
            <w:r>
              <w:rPr>
                <w:sz w:val="20"/>
              </w:rPr>
              <w:t>pe</w:t>
            </w:r>
            <w:r>
              <w:rPr>
                <w:spacing w:val="3"/>
                <w:sz w:val="20"/>
              </w:rPr>
              <w:t xml:space="preserve"> </w:t>
            </w:r>
            <w:r>
              <w:rPr>
                <w:sz w:val="20"/>
              </w:rPr>
              <w:t>autoşasiu</w:t>
            </w:r>
            <w:r>
              <w:rPr>
                <w:spacing w:val="10"/>
                <w:sz w:val="20"/>
              </w:rPr>
              <w:t xml:space="preserve"> </w:t>
            </w:r>
            <w:r>
              <w:rPr>
                <w:sz w:val="20"/>
              </w:rPr>
              <w:t>-</w:t>
            </w:r>
            <w:r>
              <w:rPr>
                <w:spacing w:val="6"/>
                <w:sz w:val="20"/>
              </w:rPr>
              <w:t xml:space="preserve"> </w:t>
            </w:r>
            <w:r>
              <w:rPr>
                <w:sz w:val="20"/>
              </w:rPr>
              <w:t>exclus</w:t>
            </w:r>
            <w:r>
              <w:rPr>
                <w:spacing w:val="3"/>
                <w:sz w:val="20"/>
              </w:rPr>
              <w:t xml:space="preserve"> </w:t>
            </w:r>
            <w:r>
              <w:rPr>
                <w:sz w:val="20"/>
              </w:rPr>
              <w:t>cap</w:t>
            </w:r>
            <w:r>
              <w:rPr>
                <w:spacing w:val="5"/>
                <w:sz w:val="20"/>
              </w:rPr>
              <w:t xml:space="preserve"> </w:t>
            </w:r>
            <w:r>
              <w:rPr>
                <w:sz w:val="20"/>
              </w:rPr>
              <w:t>tractor</w:t>
            </w:r>
            <w:r>
              <w:rPr>
                <w:spacing w:val="6"/>
                <w:sz w:val="20"/>
              </w:rPr>
              <w:t xml:space="preserve"> </w:t>
            </w:r>
            <w:r>
              <w:rPr>
                <w:sz w:val="20"/>
              </w:rPr>
              <w:t>și</w:t>
            </w:r>
            <w:r>
              <w:rPr>
                <w:spacing w:val="-58"/>
                <w:sz w:val="20"/>
              </w:rPr>
              <w:t xml:space="preserve"> </w:t>
            </w:r>
            <w:r>
              <w:rPr>
                <w:sz w:val="20"/>
              </w:rPr>
              <w:t>remorca</w:t>
            </w:r>
            <w:r>
              <w:rPr>
                <w:spacing w:val="7"/>
                <w:sz w:val="20"/>
              </w:rPr>
              <w:t xml:space="preserve"> </w:t>
            </w:r>
            <w:r>
              <w:rPr>
                <w:sz w:val="20"/>
              </w:rPr>
              <w:t>autocisterna</w:t>
            </w:r>
            <w:r>
              <w:rPr>
                <w:spacing w:val="8"/>
                <w:sz w:val="20"/>
              </w:rPr>
              <w:t xml:space="preserve"> </w:t>
            </w:r>
            <w:r>
              <w:rPr>
                <w:sz w:val="20"/>
              </w:rPr>
              <w:t>sau</w:t>
            </w:r>
            <w:r>
              <w:rPr>
                <w:spacing w:val="9"/>
                <w:sz w:val="20"/>
              </w:rPr>
              <w:t xml:space="preserve"> </w:t>
            </w:r>
            <w:r>
              <w:rPr>
                <w:sz w:val="20"/>
              </w:rPr>
              <w:t>una</w:t>
            </w:r>
            <w:r>
              <w:rPr>
                <w:spacing w:val="12"/>
                <w:sz w:val="20"/>
              </w:rPr>
              <w:t xml:space="preserve"> </w:t>
            </w:r>
            <w:r>
              <w:rPr>
                <w:sz w:val="20"/>
              </w:rPr>
              <w:t>din</w:t>
            </w:r>
            <w:r>
              <w:rPr>
                <w:spacing w:val="9"/>
                <w:sz w:val="20"/>
              </w:rPr>
              <w:t xml:space="preserve"> </w:t>
            </w:r>
            <w:r>
              <w:rPr>
                <w:sz w:val="20"/>
              </w:rPr>
              <w:t>ele</w:t>
            </w:r>
            <w:r>
              <w:rPr>
                <w:spacing w:val="8"/>
                <w:sz w:val="20"/>
              </w:rPr>
              <w:t xml:space="preserve"> </w:t>
            </w:r>
            <w:r>
              <w:rPr>
                <w:sz w:val="20"/>
              </w:rPr>
              <w:t>separat)</w:t>
            </w:r>
            <w:r>
              <w:rPr>
                <w:spacing w:val="1"/>
                <w:sz w:val="20"/>
              </w:rPr>
              <w:t xml:space="preserve"> </w:t>
            </w:r>
            <w:r>
              <w:rPr>
                <w:sz w:val="20"/>
              </w:rPr>
              <w:t>Mașina</w:t>
            </w:r>
            <w:r>
              <w:rPr>
                <w:spacing w:val="-4"/>
                <w:sz w:val="20"/>
              </w:rPr>
              <w:t xml:space="preserve"> </w:t>
            </w:r>
            <w:r>
              <w:rPr>
                <w:sz w:val="20"/>
              </w:rPr>
              <w:t>de</w:t>
            </w:r>
            <w:r>
              <w:rPr>
                <w:spacing w:val="-3"/>
                <w:sz w:val="20"/>
              </w:rPr>
              <w:t xml:space="preserve"> </w:t>
            </w:r>
            <w:r>
              <w:rPr>
                <w:sz w:val="20"/>
              </w:rPr>
              <w:t>măturat</w:t>
            </w:r>
            <w:r>
              <w:rPr>
                <w:spacing w:val="-2"/>
                <w:sz w:val="20"/>
              </w:rPr>
              <w:t xml:space="preserve"> </w:t>
            </w:r>
            <w:r>
              <w:rPr>
                <w:sz w:val="20"/>
              </w:rPr>
              <w:t>carosabilul;</w:t>
            </w:r>
          </w:p>
          <w:p w14:paraId="25775196" w14:textId="77777777" w:rsidR="00BD35D5" w:rsidRDefault="00000000">
            <w:pPr>
              <w:pStyle w:val="TableParagraph"/>
              <w:ind w:left="1147" w:right="3412"/>
              <w:rPr>
                <w:sz w:val="20"/>
              </w:rPr>
            </w:pPr>
            <w:r>
              <w:rPr>
                <w:sz w:val="20"/>
              </w:rPr>
              <w:t>Auto betonieră;</w:t>
            </w:r>
            <w:r>
              <w:rPr>
                <w:spacing w:val="-58"/>
                <w:sz w:val="20"/>
              </w:rPr>
              <w:t xml:space="preserve"> </w:t>
            </w:r>
            <w:r>
              <w:rPr>
                <w:sz w:val="20"/>
              </w:rPr>
              <w:t>Autovidanjă;</w:t>
            </w:r>
          </w:p>
          <w:p w14:paraId="6D81B198" w14:textId="77777777" w:rsidR="00BD35D5" w:rsidRDefault="00000000">
            <w:pPr>
              <w:pStyle w:val="TableParagraph"/>
              <w:ind w:left="1147" w:right="54"/>
              <w:jc w:val="both"/>
              <w:rPr>
                <w:sz w:val="20"/>
              </w:rPr>
            </w:pPr>
            <w:r>
              <w:rPr>
                <w:sz w:val="20"/>
              </w:rPr>
              <w:t>Utilaj</w:t>
            </w:r>
            <w:r>
              <w:rPr>
                <w:spacing w:val="1"/>
                <w:sz w:val="20"/>
              </w:rPr>
              <w:t xml:space="preserve"> </w:t>
            </w:r>
            <w:r>
              <w:rPr>
                <w:sz w:val="20"/>
              </w:rPr>
              <w:t>specializat</w:t>
            </w:r>
            <w:r>
              <w:rPr>
                <w:spacing w:val="1"/>
                <w:sz w:val="20"/>
              </w:rPr>
              <w:t xml:space="preserve"> </w:t>
            </w:r>
            <w:r>
              <w:rPr>
                <w:sz w:val="20"/>
              </w:rPr>
              <w:t>pentru</w:t>
            </w:r>
            <w:r>
              <w:rPr>
                <w:spacing w:val="1"/>
                <w:sz w:val="20"/>
              </w:rPr>
              <w:t xml:space="preserve"> </w:t>
            </w:r>
            <w:r>
              <w:rPr>
                <w:sz w:val="20"/>
              </w:rPr>
              <w:t>împrăștiere</w:t>
            </w:r>
            <w:r>
              <w:rPr>
                <w:spacing w:val="1"/>
                <w:sz w:val="20"/>
              </w:rPr>
              <w:t xml:space="preserve"> </w:t>
            </w:r>
            <w:r>
              <w:rPr>
                <w:sz w:val="20"/>
              </w:rPr>
              <w:t>material</w:t>
            </w:r>
            <w:r>
              <w:rPr>
                <w:spacing w:val="1"/>
                <w:sz w:val="20"/>
              </w:rPr>
              <w:t xml:space="preserve"> </w:t>
            </w:r>
            <w:r>
              <w:rPr>
                <w:sz w:val="20"/>
              </w:rPr>
              <w:t>antiderapant (este eligibil doar dacă echipamentul</w:t>
            </w:r>
            <w:r>
              <w:rPr>
                <w:spacing w:val="1"/>
                <w:sz w:val="20"/>
              </w:rPr>
              <w:t xml:space="preserve"> </w:t>
            </w:r>
            <w:r>
              <w:rPr>
                <w:sz w:val="20"/>
              </w:rPr>
              <w:t>este</w:t>
            </w:r>
            <w:r>
              <w:rPr>
                <w:spacing w:val="1"/>
                <w:sz w:val="20"/>
              </w:rPr>
              <w:t xml:space="preserve"> </w:t>
            </w:r>
            <w:r>
              <w:rPr>
                <w:sz w:val="20"/>
              </w:rPr>
              <w:t>montat</w:t>
            </w:r>
            <w:r>
              <w:rPr>
                <w:spacing w:val="1"/>
                <w:sz w:val="20"/>
              </w:rPr>
              <w:t xml:space="preserve"> </w:t>
            </w:r>
            <w:r>
              <w:rPr>
                <w:sz w:val="20"/>
              </w:rPr>
              <w:t>direct</w:t>
            </w:r>
            <w:r>
              <w:rPr>
                <w:spacing w:val="1"/>
                <w:sz w:val="20"/>
              </w:rPr>
              <w:t xml:space="preserve"> </w:t>
            </w:r>
            <w:r>
              <w:rPr>
                <w:sz w:val="20"/>
              </w:rPr>
              <w:t>pe</w:t>
            </w:r>
            <w:r>
              <w:rPr>
                <w:spacing w:val="1"/>
                <w:sz w:val="20"/>
              </w:rPr>
              <w:t xml:space="preserve"> </w:t>
            </w:r>
            <w:r>
              <w:rPr>
                <w:sz w:val="20"/>
              </w:rPr>
              <w:t>autoșasiu,</w:t>
            </w:r>
            <w:r>
              <w:rPr>
                <w:spacing w:val="1"/>
                <w:sz w:val="20"/>
              </w:rPr>
              <w:t xml:space="preserve"> </w:t>
            </w:r>
            <w:r>
              <w:rPr>
                <w:sz w:val="20"/>
              </w:rPr>
              <w:t>fară</w:t>
            </w:r>
            <w:r>
              <w:rPr>
                <w:spacing w:val="1"/>
                <w:sz w:val="20"/>
              </w:rPr>
              <w:t xml:space="preserve"> </w:t>
            </w:r>
            <w:r>
              <w:rPr>
                <w:sz w:val="20"/>
              </w:rPr>
              <w:t>a</w:t>
            </w:r>
            <w:r>
              <w:rPr>
                <w:spacing w:val="1"/>
                <w:sz w:val="20"/>
              </w:rPr>
              <w:t xml:space="preserve"> </w:t>
            </w:r>
            <w:r>
              <w:rPr>
                <w:sz w:val="20"/>
              </w:rPr>
              <w:t>putea</w:t>
            </w:r>
            <w:r>
              <w:rPr>
                <w:spacing w:val="1"/>
                <w:sz w:val="20"/>
              </w:rPr>
              <w:t xml:space="preserve"> </w:t>
            </w:r>
            <w:r>
              <w:rPr>
                <w:sz w:val="20"/>
              </w:rPr>
              <w:t>fi</w:t>
            </w:r>
            <w:r>
              <w:rPr>
                <w:spacing w:val="-58"/>
                <w:sz w:val="20"/>
              </w:rPr>
              <w:t xml:space="preserve"> </w:t>
            </w:r>
            <w:r>
              <w:rPr>
                <w:sz w:val="20"/>
              </w:rPr>
              <w:t>detașat).</w:t>
            </w:r>
          </w:p>
          <w:p w14:paraId="238706B6" w14:textId="77777777" w:rsidR="00BD35D5" w:rsidRDefault="00000000">
            <w:pPr>
              <w:pStyle w:val="TableParagraph"/>
              <w:spacing w:line="237" w:lineRule="auto"/>
              <w:ind w:left="1147" w:right="960"/>
              <w:jc w:val="both"/>
              <w:rPr>
                <w:sz w:val="20"/>
              </w:rPr>
            </w:pPr>
            <w:r>
              <w:rPr>
                <w:sz w:val="20"/>
              </w:rPr>
              <w:t>Mijloc de transport de agrement (ex.: ATV,</w:t>
            </w:r>
            <w:r>
              <w:rPr>
                <w:spacing w:val="-58"/>
                <w:sz w:val="20"/>
              </w:rPr>
              <w:t xml:space="preserve"> </w:t>
            </w:r>
            <w:r>
              <w:rPr>
                <w:sz w:val="20"/>
              </w:rPr>
              <w:t>biciclete,</w:t>
            </w:r>
            <w:r>
              <w:rPr>
                <w:spacing w:val="-1"/>
                <w:sz w:val="20"/>
              </w:rPr>
              <w:t xml:space="preserve"> </w:t>
            </w:r>
            <w:r>
              <w:rPr>
                <w:sz w:val="20"/>
              </w:rPr>
              <w:t>trotinete</w:t>
            </w:r>
            <w:r>
              <w:rPr>
                <w:spacing w:val="-3"/>
                <w:sz w:val="20"/>
              </w:rPr>
              <w:t xml:space="preserve"> </w:t>
            </w:r>
            <w:r>
              <w:rPr>
                <w:sz w:val="20"/>
              </w:rPr>
              <w:t>etc.).</w:t>
            </w:r>
          </w:p>
          <w:p w14:paraId="0E193C94" w14:textId="77777777" w:rsidR="00BD35D5" w:rsidRDefault="00BD35D5">
            <w:pPr>
              <w:pStyle w:val="TableParagraph"/>
              <w:spacing w:before="2"/>
              <w:rPr>
                <w:sz w:val="20"/>
              </w:rPr>
            </w:pPr>
          </w:p>
          <w:p w14:paraId="79359FAD" w14:textId="77777777" w:rsidR="00BD35D5" w:rsidRDefault="00000000">
            <w:pPr>
              <w:pStyle w:val="TableParagraph"/>
              <w:spacing w:line="242" w:lineRule="auto"/>
              <w:ind w:left="66" w:right="56"/>
              <w:jc w:val="both"/>
              <w:rPr>
                <w:sz w:val="20"/>
              </w:rPr>
            </w:pPr>
            <w:r>
              <w:rPr>
                <w:sz w:val="20"/>
              </w:rPr>
              <w:t>Ambulanța veterinară, mașina de transport funerar sunt eligibile</w:t>
            </w:r>
            <w:r>
              <w:rPr>
                <w:spacing w:val="-58"/>
                <w:sz w:val="20"/>
              </w:rPr>
              <w:t xml:space="preserve"> </w:t>
            </w:r>
            <w:r>
              <w:rPr>
                <w:sz w:val="20"/>
              </w:rPr>
              <w:t>cu</w:t>
            </w:r>
            <w:r>
              <w:rPr>
                <w:spacing w:val="1"/>
                <w:sz w:val="20"/>
              </w:rPr>
              <w:t xml:space="preserve"> </w:t>
            </w:r>
            <w:r>
              <w:rPr>
                <w:sz w:val="20"/>
              </w:rPr>
              <w:t>îndeplinirea</w:t>
            </w:r>
            <w:r>
              <w:rPr>
                <w:spacing w:val="1"/>
                <w:sz w:val="20"/>
              </w:rPr>
              <w:t xml:space="preserve"> </w:t>
            </w:r>
            <w:r>
              <w:rPr>
                <w:sz w:val="20"/>
              </w:rPr>
              <w:t>cumulativă a</w:t>
            </w:r>
            <w:r>
              <w:rPr>
                <w:spacing w:val="-5"/>
                <w:sz w:val="20"/>
              </w:rPr>
              <w:t xml:space="preserve"> </w:t>
            </w:r>
            <w:r>
              <w:rPr>
                <w:sz w:val="20"/>
              </w:rPr>
              <w:t>următoarelor</w:t>
            </w:r>
            <w:r>
              <w:rPr>
                <w:spacing w:val="-1"/>
                <w:sz w:val="20"/>
              </w:rPr>
              <w:t xml:space="preserve"> </w:t>
            </w:r>
            <w:r>
              <w:rPr>
                <w:sz w:val="20"/>
              </w:rPr>
              <w:t>condiţii:</w:t>
            </w:r>
          </w:p>
          <w:p w14:paraId="193BAC9B" w14:textId="77777777" w:rsidR="00BD35D5" w:rsidRDefault="00000000">
            <w:pPr>
              <w:pStyle w:val="TableParagraph"/>
              <w:ind w:left="1147" w:right="60"/>
              <w:jc w:val="both"/>
              <w:rPr>
                <w:sz w:val="20"/>
              </w:rPr>
            </w:pPr>
            <w:r>
              <w:rPr>
                <w:sz w:val="20"/>
              </w:rPr>
              <w:t>mijlocul de transport sa fie incadrat in categoria N1</w:t>
            </w:r>
            <w:r>
              <w:rPr>
                <w:spacing w:val="1"/>
                <w:sz w:val="20"/>
              </w:rPr>
              <w:t xml:space="preserve"> </w:t>
            </w:r>
            <w:r>
              <w:rPr>
                <w:sz w:val="20"/>
              </w:rPr>
              <w:t>sau N2</w:t>
            </w:r>
            <w:r>
              <w:rPr>
                <w:sz w:val="20"/>
                <w:vertAlign w:val="superscript"/>
              </w:rPr>
              <w:t>2</w:t>
            </w:r>
            <w:r>
              <w:rPr>
                <w:sz w:val="20"/>
              </w:rPr>
              <w:t xml:space="preserve"> cu maximum 3 locuri și 2 uși de acces in</w:t>
            </w:r>
            <w:r>
              <w:rPr>
                <w:spacing w:val="1"/>
                <w:sz w:val="20"/>
              </w:rPr>
              <w:t xml:space="preserve"> </w:t>
            </w:r>
            <w:r>
              <w:rPr>
                <w:sz w:val="20"/>
              </w:rPr>
              <w:t>cabina;</w:t>
            </w:r>
          </w:p>
          <w:p w14:paraId="21597A6C" w14:textId="77777777" w:rsidR="00BD35D5" w:rsidRDefault="00000000">
            <w:pPr>
              <w:pStyle w:val="TableParagraph"/>
              <w:ind w:left="1147" w:right="54"/>
              <w:jc w:val="both"/>
              <w:rPr>
                <w:sz w:val="20"/>
              </w:rPr>
            </w:pPr>
            <w:r>
              <w:rPr>
                <w:sz w:val="20"/>
              </w:rPr>
              <w:t>sa fie modificat constructiv si omologat R.A.R. ca</w:t>
            </w:r>
            <w:r>
              <w:rPr>
                <w:spacing w:val="1"/>
                <w:sz w:val="20"/>
              </w:rPr>
              <w:t xml:space="preserve"> </w:t>
            </w:r>
            <w:r>
              <w:rPr>
                <w:sz w:val="20"/>
              </w:rPr>
              <w:t>autovehicul</w:t>
            </w:r>
            <w:r>
              <w:rPr>
                <w:spacing w:val="1"/>
                <w:sz w:val="20"/>
              </w:rPr>
              <w:t xml:space="preserve"> </w:t>
            </w:r>
            <w:r>
              <w:rPr>
                <w:sz w:val="20"/>
              </w:rPr>
              <w:t>special/specializat</w:t>
            </w:r>
            <w:r>
              <w:rPr>
                <w:spacing w:val="1"/>
                <w:sz w:val="20"/>
              </w:rPr>
              <w:t xml:space="preserve"> </w:t>
            </w:r>
            <w:r>
              <w:rPr>
                <w:sz w:val="20"/>
              </w:rPr>
              <w:t>pentru</w:t>
            </w:r>
            <w:r>
              <w:rPr>
                <w:spacing w:val="1"/>
                <w:sz w:val="20"/>
              </w:rPr>
              <w:t xml:space="preserve"> </w:t>
            </w:r>
            <w:r>
              <w:rPr>
                <w:sz w:val="20"/>
              </w:rPr>
              <w:t>activitatea</w:t>
            </w:r>
            <w:r>
              <w:rPr>
                <w:spacing w:val="1"/>
                <w:sz w:val="20"/>
              </w:rPr>
              <w:t xml:space="preserve"> </w:t>
            </w:r>
            <w:r>
              <w:rPr>
                <w:sz w:val="20"/>
              </w:rPr>
              <w:t>propusa</w:t>
            </w:r>
            <w:r>
              <w:rPr>
                <w:spacing w:val="1"/>
                <w:sz w:val="20"/>
              </w:rPr>
              <w:t xml:space="preserve"> </w:t>
            </w:r>
            <w:r>
              <w:rPr>
                <w:sz w:val="20"/>
              </w:rPr>
              <w:t>prin</w:t>
            </w:r>
            <w:r>
              <w:rPr>
                <w:spacing w:val="1"/>
                <w:sz w:val="20"/>
              </w:rPr>
              <w:t xml:space="preserve"> </w:t>
            </w:r>
            <w:r>
              <w:rPr>
                <w:sz w:val="20"/>
              </w:rPr>
              <w:t>proiect,</w:t>
            </w:r>
            <w:r>
              <w:rPr>
                <w:spacing w:val="1"/>
                <w:sz w:val="20"/>
              </w:rPr>
              <w:t xml:space="preserve"> </w:t>
            </w:r>
            <w:r>
              <w:rPr>
                <w:sz w:val="20"/>
              </w:rPr>
              <w:t>cu</w:t>
            </w:r>
            <w:r>
              <w:rPr>
                <w:spacing w:val="1"/>
                <w:sz w:val="20"/>
              </w:rPr>
              <w:t xml:space="preserve"> </w:t>
            </w:r>
            <w:r>
              <w:rPr>
                <w:sz w:val="20"/>
              </w:rPr>
              <w:t>exceptia</w:t>
            </w:r>
            <w:r>
              <w:rPr>
                <w:spacing w:val="1"/>
                <w:sz w:val="20"/>
              </w:rPr>
              <w:t xml:space="preserve"> </w:t>
            </w:r>
            <w:r>
              <w:rPr>
                <w:sz w:val="20"/>
              </w:rPr>
              <w:t>ambulanțelor</w:t>
            </w:r>
            <w:r>
              <w:rPr>
                <w:spacing w:val="1"/>
                <w:sz w:val="20"/>
              </w:rPr>
              <w:t xml:space="preserve"> </w:t>
            </w:r>
            <w:r>
              <w:rPr>
                <w:sz w:val="20"/>
              </w:rPr>
              <w:t>veterinare;</w:t>
            </w:r>
          </w:p>
          <w:p w14:paraId="00BA38FC" w14:textId="77777777" w:rsidR="00BD35D5" w:rsidRDefault="00000000">
            <w:pPr>
              <w:pStyle w:val="TableParagraph"/>
              <w:ind w:left="1147" w:right="54"/>
              <w:jc w:val="both"/>
              <w:rPr>
                <w:sz w:val="20"/>
              </w:rPr>
            </w:pPr>
            <w:r>
              <w:rPr>
                <w:sz w:val="20"/>
              </w:rPr>
              <w:t>în</w:t>
            </w:r>
            <w:r>
              <w:rPr>
                <w:spacing w:val="46"/>
                <w:sz w:val="20"/>
              </w:rPr>
              <w:t xml:space="preserve"> </w:t>
            </w:r>
            <w:r>
              <w:rPr>
                <w:sz w:val="20"/>
              </w:rPr>
              <w:t>cazul</w:t>
            </w:r>
            <w:r>
              <w:rPr>
                <w:spacing w:val="46"/>
                <w:sz w:val="20"/>
              </w:rPr>
              <w:t xml:space="preserve"> </w:t>
            </w:r>
            <w:r>
              <w:rPr>
                <w:sz w:val="20"/>
              </w:rPr>
              <w:t>ambulanțelor</w:t>
            </w:r>
            <w:r>
              <w:rPr>
                <w:spacing w:val="45"/>
                <w:sz w:val="20"/>
              </w:rPr>
              <w:t xml:space="preserve"> </w:t>
            </w:r>
            <w:r>
              <w:rPr>
                <w:sz w:val="20"/>
              </w:rPr>
              <w:t>veterinare,</w:t>
            </w:r>
            <w:r>
              <w:rPr>
                <w:spacing w:val="45"/>
                <w:sz w:val="20"/>
              </w:rPr>
              <w:t xml:space="preserve"> </w:t>
            </w:r>
            <w:r>
              <w:rPr>
                <w:sz w:val="20"/>
              </w:rPr>
              <w:t>omologarea</w:t>
            </w:r>
            <w:r>
              <w:rPr>
                <w:spacing w:val="46"/>
                <w:sz w:val="20"/>
              </w:rPr>
              <w:t xml:space="preserve"> </w:t>
            </w:r>
            <w:r>
              <w:rPr>
                <w:sz w:val="20"/>
              </w:rPr>
              <w:t>RAR</w:t>
            </w:r>
            <w:r>
              <w:rPr>
                <w:spacing w:val="-58"/>
                <w:sz w:val="20"/>
              </w:rPr>
              <w:t xml:space="preserve"> </w:t>
            </w:r>
            <w:r>
              <w:rPr>
                <w:sz w:val="20"/>
              </w:rPr>
              <w:t>se</w:t>
            </w:r>
            <w:r>
              <w:rPr>
                <w:spacing w:val="1"/>
                <w:sz w:val="20"/>
              </w:rPr>
              <w:t xml:space="preserve"> </w:t>
            </w:r>
            <w:r>
              <w:rPr>
                <w:sz w:val="20"/>
              </w:rPr>
              <w:t>obține</w:t>
            </w:r>
            <w:r>
              <w:rPr>
                <w:spacing w:val="1"/>
                <w:sz w:val="20"/>
              </w:rPr>
              <w:t xml:space="preserve"> </w:t>
            </w:r>
            <w:r>
              <w:rPr>
                <w:sz w:val="20"/>
              </w:rPr>
              <w:t>în</w:t>
            </w:r>
            <w:r>
              <w:rPr>
                <w:spacing w:val="1"/>
                <w:sz w:val="20"/>
              </w:rPr>
              <w:t xml:space="preserve"> </w:t>
            </w:r>
            <w:r>
              <w:rPr>
                <w:sz w:val="20"/>
              </w:rPr>
              <w:t>baza</w:t>
            </w:r>
            <w:r>
              <w:rPr>
                <w:spacing w:val="1"/>
                <w:sz w:val="20"/>
              </w:rPr>
              <w:t xml:space="preserve"> </w:t>
            </w:r>
            <w:r>
              <w:rPr>
                <w:sz w:val="20"/>
              </w:rPr>
              <w:t>unui</w:t>
            </w:r>
            <w:r>
              <w:rPr>
                <w:spacing w:val="1"/>
                <w:sz w:val="20"/>
              </w:rPr>
              <w:t xml:space="preserve"> </w:t>
            </w:r>
            <w:r>
              <w:rPr>
                <w:sz w:val="20"/>
              </w:rPr>
              <w:t>aviz</w:t>
            </w:r>
            <w:r>
              <w:rPr>
                <w:spacing w:val="1"/>
                <w:sz w:val="20"/>
              </w:rPr>
              <w:t xml:space="preserve"> </w:t>
            </w:r>
            <w:r>
              <w:rPr>
                <w:sz w:val="20"/>
              </w:rPr>
              <w:t>emis</w:t>
            </w:r>
            <w:r>
              <w:rPr>
                <w:spacing w:val="1"/>
                <w:sz w:val="20"/>
              </w:rPr>
              <w:t xml:space="preserve"> </w:t>
            </w:r>
            <w:r>
              <w:rPr>
                <w:sz w:val="20"/>
              </w:rPr>
              <w:t>de</w:t>
            </w:r>
            <w:r>
              <w:rPr>
                <w:spacing w:val="60"/>
                <w:sz w:val="20"/>
              </w:rPr>
              <w:t xml:space="preserve"> </w:t>
            </w:r>
            <w:r>
              <w:rPr>
                <w:sz w:val="20"/>
              </w:rPr>
              <w:t>Colegiul</w:t>
            </w:r>
            <w:r>
              <w:rPr>
                <w:spacing w:val="1"/>
                <w:sz w:val="20"/>
              </w:rPr>
              <w:t xml:space="preserve"> </w:t>
            </w:r>
            <w:r>
              <w:rPr>
                <w:sz w:val="20"/>
              </w:rPr>
              <w:t>Medicilor</w:t>
            </w:r>
            <w:r>
              <w:rPr>
                <w:spacing w:val="1"/>
                <w:sz w:val="20"/>
              </w:rPr>
              <w:t xml:space="preserve"> </w:t>
            </w:r>
            <w:r>
              <w:rPr>
                <w:sz w:val="20"/>
              </w:rPr>
              <w:t>Veterinari</w:t>
            </w:r>
            <w:r>
              <w:rPr>
                <w:spacing w:val="1"/>
                <w:sz w:val="20"/>
              </w:rPr>
              <w:t xml:space="preserve"> </w:t>
            </w:r>
            <w:r>
              <w:rPr>
                <w:sz w:val="20"/>
              </w:rPr>
              <w:t>care</w:t>
            </w:r>
            <w:r>
              <w:rPr>
                <w:spacing w:val="1"/>
                <w:sz w:val="20"/>
              </w:rPr>
              <w:t xml:space="preserve"> </w:t>
            </w:r>
            <w:r>
              <w:rPr>
                <w:sz w:val="20"/>
              </w:rPr>
              <w:t>atesta</w:t>
            </w:r>
            <w:r>
              <w:rPr>
                <w:spacing w:val="1"/>
                <w:sz w:val="20"/>
              </w:rPr>
              <w:t xml:space="preserve"> </w:t>
            </w:r>
            <w:r>
              <w:rPr>
                <w:sz w:val="20"/>
              </w:rPr>
              <w:t>ca</w:t>
            </w:r>
            <w:r>
              <w:rPr>
                <w:spacing w:val="60"/>
                <w:sz w:val="20"/>
              </w:rPr>
              <w:t xml:space="preserve"> </w:t>
            </w:r>
            <w:r>
              <w:rPr>
                <w:sz w:val="20"/>
              </w:rPr>
              <w:t>autovehiculul</w:t>
            </w:r>
            <w:r>
              <w:rPr>
                <w:spacing w:val="-58"/>
                <w:sz w:val="20"/>
              </w:rPr>
              <w:t xml:space="preserve"> </w:t>
            </w:r>
            <w:r>
              <w:rPr>
                <w:sz w:val="20"/>
              </w:rPr>
              <w:t>este</w:t>
            </w:r>
            <w:r>
              <w:rPr>
                <w:spacing w:val="1"/>
                <w:sz w:val="20"/>
              </w:rPr>
              <w:t xml:space="preserve"> </w:t>
            </w:r>
            <w:r>
              <w:rPr>
                <w:sz w:val="20"/>
              </w:rPr>
              <w:t>dotat</w:t>
            </w:r>
            <w:r>
              <w:rPr>
                <w:spacing w:val="1"/>
                <w:sz w:val="20"/>
              </w:rPr>
              <w:t xml:space="preserve"> </w:t>
            </w:r>
            <w:r>
              <w:rPr>
                <w:sz w:val="20"/>
              </w:rPr>
              <w:t>conform</w:t>
            </w:r>
            <w:r>
              <w:rPr>
                <w:spacing w:val="1"/>
                <w:sz w:val="20"/>
              </w:rPr>
              <w:t xml:space="preserve"> </w:t>
            </w:r>
            <w:r>
              <w:rPr>
                <w:sz w:val="20"/>
              </w:rPr>
              <w:t>Hotarârii</w:t>
            </w:r>
            <w:r>
              <w:rPr>
                <w:spacing w:val="1"/>
                <w:sz w:val="20"/>
              </w:rPr>
              <w:t xml:space="preserve"> </w:t>
            </w:r>
            <w:r>
              <w:rPr>
                <w:sz w:val="20"/>
              </w:rPr>
              <w:t>Consiliului</w:t>
            </w:r>
            <w:r>
              <w:rPr>
                <w:spacing w:val="1"/>
                <w:sz w:val="20"/>
              </w:rPr>
              <w:t xml:space="preserve"> </w:t>
            </w:r>
            <w:r>
              <w:rPr>
                <w:sz w:val="20"/>
              </w:rPr>
              <w:t>National</w:t>
            </w:r>
            <w:r>
              <w:rPr>
                <w:spacing w:val="1"/>
                <w:sz w:val="20"/>
              </w:rPr>
              <w:t xml:space="preserve"> </w:t>
            </w:r>
            <w:r>
              <w:rPr>
                <w:sz w:val="20"/>
              </w:rPr>
              <w:t>2016; RAR</w:t>
            </w:r>
            <w:r>
              <w:rPr>
                <w:spacing w:val="1"/>
                <w:sz w:val="20"/>
              </w:rPr>
              <w:t xml:space="preserve"> </w:t>
            </w:r>
            <w:r>
              <w:rPr>
                <w:sz w:val="20"/>
              </w:rPr>
              <w:t>va face mentiunea</w:t>
            </w:r>
            <w:r>
              <w:rPr>
                <w:spacing w:val="1"/>
                <w:sz w:val="20"/>
              </w:rPr>
              <w:t xml:space="preserve"> </w:t>
            </w:r>
            <w:r>
              <w:rPr>
                <w:sz w:val="20"/>
              </w:rPr>
              <w:t>”echipare</w:t>
            </w:r>
            <w:r>
              <w:rPr>
                <w:spacing w:val="1"/>
                <w:sz w:val="20"/>
              </w:rPr>
              <w:t xml:space="preserve"> </w:t>
            </w:r>
            <w:r>
              <w:rPr>
                <w:sz w:val="20"/>
              </w:rPr>
              <w:t>specifică</w:t>
            </w:r>
            <w:r>
              <w:rPr>
                <w:spacing w:val="1"/>
                <w:sz w:val="20"/>
              </w:rPr>
              <w:t xml:space="preserve"> </w:t>
            </w:r>
            <w:r>
              <w:rPr>
                <w:sz w:val="20"/>
              </w:rPr>
              <w:t>intervenții</w:t>
            </w:r>
            <w:r>
              <w:rPr>
                <w:spacing w:val="-4"/>
                <w:sz w:val="20"/>
              </w:rPr>
              <w:t xml:space="preserve"> </w:t>
            </w:r>
            <w:r>
              <w:rPr>
                <w:sz w:val="20"/>
              </w:rPr>
              <w:t>medicină</w:t>
            </w:r>
            <w:r>
              <w:rPr>
                <w:spacing w:val="-3"/>
                <w:sz w:val="20"/>
              </w:rPr>
              <w:t xml:space="preserve"> </w:t>
            </w:r>
            <w:r>
              <w:rPr>
                <w:sz w:val="20"/>
              </w:rPr>
              <w:t>veterinară”</w:t>
            </w:r>
          </w:p>
          <w:p w14:paraId="0328D46C" w14:textId="77777777" w:rsidR="00BD35D5" w:rsidRDefault="00000000">
            <w:pPr>
              <w:pStyle w:val="TableParagraph"/>
              <w:tabs>
                <w:tab w:val="left" w:pos="1516"/>
                <w:tab w:val="left" w:pos="2461"/>
                <w:tab w:val="left" w:pos="2926"/>
                <w:tab w:val="left" w:pos="4061"/>
                <w:tab w:val="left" w:pos="5044"/>
              </w:tabs>
              <w:ind w:left="1147" w:right="56"/>
              <w:rPr>
                <w:sz w:val="20"/>
              </w:rPr>
            </w:pPr>
            <w:r>
              <w:rPr>
                <w:sz w:val="20"/>
              </w:rPr>
              <w:t>in</w:t>
            </w:r>
            <w:r>
              <w:rPr>
                <w:sz w:val="20"/>
              </w:rPr>
              <w:tab/>
              <w:t>cartea</w:t>
            </w:r>
            <w:r>
              <w:rPr>
                <w:spacing w:val="14"/>
                <w:sz w:val="20"/>
              </w:rPr>
              <w:t xml:space="preserve"> </w:t>
            </w:r>
            <w:r>
              <w:rPr>
                <w:sz w:val="20"/>
              </w:rPr>
              <w:t>de</w:t>
            </w:r>
            <w:r>
              <w:rPr>
                <w:spacing w:val="14"/>
                <w:sz w:val="20"/>
              </w:rPr>
              <w:t xml:space="preserve"> </w:t>
            </w:r>
            <w:r>
              <w:rPr>
                <w:sz w:val="20"/>
              </w:rPr>
              <w:t>identitate</w:t>
            </w:r>
            <w:r>
              <w:rPr>
                <w:spacing w:val="14"/>
                <w:sz w:val="20"/>
              </w:rPr>
              <w:t xml:space="preserve"> </w:t>
            </w:r>
            <w:r>
              <w:rPr>
                <w:sz w:val="20"/>
              </w:rPr>
              <w:t>a</w:t>
            </w:r>
            <w:r>
              <w:rPr>
                <w:spacing w:val="13"/>
                <w:sz w:val="20"/>
              </w:rPr>
              <w:t xml:space="preserve"> </w:t>
            </w:r>
            <w:r>
              <w:rPr>
                <w:sz w:val="20"/>
              </w:rPr>
              <w:t>vehiculului</w:t>
            </w:r>
            <w:r>
              <w:rPr>
                <w:spacing w:val="9"/>
                <w:sz w:val="20"/>
              </w:rPr>
              <w:t xml:space="preserve"> </w:t>
            </w:r>
            <w:r>
              <w:rPr>
                <w:sz w:val="20"/>
              </w:rPr>
              <w:t>trebuie</w:t>
            </w:r>
            <w:r>
              <w:rPr>
                <w:spacing w:val="-58"/>
                <w:sz w:val="20"/>
              </w:rPr>
              <w:t xml:space="preserve"> </w:t>
            </w:r>
            <w:r>
              <w:rPr>
                <w:sz w:val="20"/>
              </w:rPr>
              <w:t>inregistrata</w:t>
            </w:r>
            <w:r>
              <w:rPr>
                <w:spacing w:val="47"/>
                <w:sz w:val="20"/>
              </w:rPr>
              <w:t xml:space="preserve"> </w:t>
            </w:r>
            <w:r>
              <w:rPr>
                <w:sz w:val="20"/>
              </w:rPr>
              <w:t>mentiunea</w:t>
            </w:r>
            <w:r>
              <w:rPr>
                <w:spacing w:val="47"/>
                <w:sz w:val="20"/>
              </w:rPr>
              <w:t xml:space="preserve"> </w:t>
            </w:r>
            <w:r>
              <w:rPr>
                <w:sz w:val="20"/>
              </w:rPr>
              <w:t>speciala</w:t>
            </w:r>
            <w:r>
              <w:rPr>
                <w:spacing w:val="47"/>
                <w:sz w:val="20"/>
              </w:rPr>
              <w:t xml:space="preserve"> </w:t>
            </w:r>
            <w:r>
              <w:rPr>
                <w:sz w:val="20"/>
              </w:rPr>
              <w:t>din</w:t>
            </w:r>
            <w:r>
              <w:rPr>
                <w:spacing w:val="48"/>
                <w:sz w:val="20"/>
              </w:rPr>
              <w:t xml:space="preserve"> </w:t>
            </w:r>
            <w:r>
              <w:rPr>
                <w:sz w:val="20"/>
              </w:rPr>
              <w:t>care</w:t>
            </w:r>
            <w:r>
              <w:rPr>
                <w:spacing w:val="48"/>
                <w:sz w:val="20"/>
              </w:rPr>
              <w:t xml:space="preserve"> </w:t>
            </w:r>
            <w:r>
              <w:rPr>
                <w:sz w:val="20"/>
              </w:rPr>
              <w:t>sa</w:t>
            </w:r>
            <w:r>
              <w:rPr>
                <w:spacing w:val="48"/>
                <w:sz w:val="20"/>
              </w:rPr>
              <w:t xml:space="preserve"> </w:t>
            </w:r>
            <w:r>
              <w:rPr>
                <w:sz w:val="20"/>
              </w:rPr>
              <w:t>reiasa</w:t>
            </w:r>
            <w:r>
              <w:rPr>
                <w:spacing w:val="-58"/>
                <w:sz w:val="20"/>
              </w:rPr>
              <w:t xml:space="preserve"> </w:t>
            </w:r>
            <w:r>
              <w:rPr>
                <w:sz w:val="20"/>
              </w:rPr>
              <w:t>modificarea</w:t>
            </w:r>
            <w:r>
              <w:rPr>
                <w:sz w:val="20"/>
              </w:rPr>
              <w:tab/>
              <w:t>de</w:t>
            </w:r>
            <w:r>
              <w:rPr>
                <w:sz w:val="20"/>
              </w:rPr>
              <w:tab/>
              <w:t>structura,</w:t>
            </w:r>
            <w:r>
              <w:rPr>
                <w:sz w:val="20"/>
              </w:rPr>
              <w:tab/>
              <w:t>conform</w:t>
            </w:r>
            <w:r>
              <w:rPr>
                <w:sz w:val="20"/>
              </w:rPr>
              <w:tab/>
              <w:t>cerintelor</w:t>
            </w:r>
            <w:r>
              <w:rPr>
                <w:spacing w:val="-58"/>
                <w:sz w:val="20"/>
              </w:rPr>
              <w:t xml:space="preserve"> </w:t>
            </w:r>
            <w:r>
              <w:rPr>
                <w:sz w:val="20"/>
              </w:rPr>
              <w:t>autoritatii publice de resort si legislatiei in vigoare.</w:t>
            </w:r>
            <w:r>
              <w:rPr>
                <w:spacing w:val="1"/>
                <w:sz w:val="20"/>
              </w:rPr>
              <w:t xml:space="preserve"> </w:t>
            </w:r>
            <w:r>
              <w:rPr>
                <w:sz w:val="20"/>
              </w:rPr>
              <w:t>mijlocul</w:t>
            </w:r>
            <w:r>
              <w:rPr>
                <w:spacing w:val="52"/>
                <w:sz w:val="20"/>
              </w:rPr>
              <w:t xml:space="preserve"> </w:t>
            </w:r>
            <w:r>
              <w:rPr>
                <w:sz w:val="20"/>
              </w:rPr>
              <w:t>de</w:t>
            </w:r>
            <w:r>
              <w:rPr>
                <w:spacing w:val="54"/>
                <w:sz w:val="20"/>
              </w:rPr>
              <w:t xml:space="preserve"> </w:t>
            </w:r>
            <w:r>
              <w:rPr>
                <w:sz w:val="20"/>
              </w:rPr>
              <w:t>transport</w:t>
            </w:r>
            <w:r>
              <w:rPr>
                <w:spacing w:val="56"/>
                <w:sz w:val="20"/>
              </w:rPr>
              <w:t xml:space="preserve"> </w:t>
            </w:r>
            <w:r>
              <w:rPr>
                <w:sz w:val="20"/>
              </w:rPr>
              <w:t>nu</w:t>
            </w:r>
            <w:r>
              <w:rPr>
                <w:spacing w:val="54"/>
                <w:sz w:val="20"/>
              </w:rPr>
              <w:t xml:space="preserve"> </w:t>
            </w:r>
            <w:r>
              <w:rPr>
                <w:sz w:val="20"/>
              </w:rPr>
              <w:t>va</w:t>
            </w:r>
            <w:r>
              <w:rPr>
                <w:spacing w:val="54"/>
                <w:sz w:val="20"/>
              </w:rPr>
              <w:t xml:space="preserve"> </w:t>
            </w:r>
            <w:r>
              <w:rPr>
                <w:sz w:val="20"/>
              </w:rPr>
              <w:t>fi</w:t>
            </w:r>
            <w:r>
              <w:rPr>
                <w:spacing w:val="55"/>
                <w:sz w:val="20"/>
              </w:rPr>
              <w:t xml:space="preserve"> </w:t>
            </w:r>
            <w:r>
              <w:rPr>
                <w:sz w:val="20"/>
              </w:rPr>
              <w:t>folosit</w:t>
            </w:r>
            <w:r>
              <w:rPr>
                <w:spacing w:val="56"/>
                <w:sz w:val="20"/>
              </w:rPr>
              <w:t xml:space="preserve"> </w:t>
            </w:r>
            <w:r>
              <w:rPr>
                <w:sz w:val="20"/>
              </w:rPr>
              <w:t>pentru</w:t>
            </w:r>
            <w:r>
              <w:rPr>
                <w:spacing w:val="54"/>
                <w:sz w:val="20"/>
              </w:rPr>
              <w:t xml:space="preserve"> </w:t>
            </w:r>
            <w:r>
              <w:rPr>
                <w:sz w:val="20"/>
              </w:rPr>
              <w:t>alte</w:t>
            </w:r>
            <w:r>
              <w:rPr>
                <w:spacing w:val="-57"/>
                <w:sz w:val="20"/>
              </w:rPr>
              <w:t xml:space="preserve"> </w:t>
            </w:r>
            <w:r>
              <w:rPr>
                <w:sz w:val="20"/>
              </w:rPr>
              <w:t>activitati,</w:t>
            </w:r>
            <w:r>
              <w:rPr>
                <w:spacing w:val="-7"/>
                <w:sz w:val="20"/>
              </w:rPr>
              <w:t xml:space="preserve"> </w:t>
            </w:r>
            <w:r>
              <w:rPr>
                <w:sz w:val="20"/>
              </w:rPr>
              <w:t>cu</w:t>
            </w:r>
            <w:r>
              <w:rPr>
                <w:spacing w:val="1"/>
                <w:sz w:val="20"/>
              </w:rPr>
              <w:t xml:space="preserve"> </w:t>
            </w:r>
            <w:r>
              <w:rPr>
                <w:sz w:val="20"/>
              </w:rPr>
              <w:t>exceptia</w:t>
            </w:r>
            <w:r>
              <w:rPr>
                <w:spacing w:val="-4"/>
                <w:sz w:val="20"/>
              </w:rPr>
              <w:t xml:space="preserve"> </w:t>
            </w:r>
            <w:r>
              <w:rPr>
                <w:sz w:val="20"/>
              </w:rPr>
              <w:t>celor</w:t>
            </w:r>
            <w:r>
              <w:rPr>
                <w:spacing w:val="-1"/>
                <w:sz w:val="20"/>
              </w:rPr>
              <w:t xml:space="preserve"> </w:t>
            </w:r>
            <w:r>
              <w:rPr>
                <w:sz w:val="20"/>
              </w:rPr>
              <w:t>propuse</w:t>
            </w:r>
            <w:r>
              <w:rPr>
                <w:spacing w:val="-4"/>
                <w:sz w:val="20"/>
              </w:rPr>
              <w:t xml:space="preserve"> </w:t>
            </w:r>
            <w:r>
              <w:rPr>
                <w:sz w:val="20"/>
              </w:rPr>
              <w:t>prin</w:t>
            </w:r>
            <w:r>
              <w:rPr>
                <w:spacing w:val="1"/>
                <w:sz w:val="20"/>
              </w:rPr>
              <w:t xml:space="preserve"> </w:t>
            </w:r>
            <w:r>
              <w:rPr>
                <w:sz w:val="20"/>
              </w:rPr>
              <w:t>proiect.</w:t>
            </w:r>
          </w:p>
          <w:p w14:paraId="5069E18A" w14:textId="77777777" w:rsidR="00BD35D5" w:rsidRDefault="00BD35D5">
            <w:pPr>
              <w:pStyle w:val="TableParagraph"/>
              <w:spacing w:before="11"/>
              <w:rPr>
                <w:sz w:val="19"/>
              </w:rPr>
            </w:pPr>
          </w:p>
          <w:p w14:paraId="08FE5A37" w14:textId="77777777" w:rsidR="00BD35D5" w:rsidRDefault="00000000">
            <w:pPr>
              <w:pStyle w:val="TableParagraph"/>
              <w:ind w:left="66" w:right="55"/>
              <w:jc w:val="both"/>
              <w:rPr>
                <w:sz w:val="20"/>
              </w:rPr>
            </w:pPr>
            <w:r>
              <w:rPr>
                <w:sz w:val="20"/>
              </w:rPr>
              <w:t>Mijloacele de transport</w:t>
            </w:r>
            <w:r>
              <w:rPr>
                <w:spacing w:val="1"/>
                <w:sz w:val="20"/>
              </w:rPr>
              <w:t xml:space="preserve"> </w:t>
            </w:r>
            <w:r>
              <w:rPr>
                <w:sz w:val="20"/>
              </w:rPr>
              <w:t>de mai sus trebuie să fie compacte,</w:t>
            </w:r>
            <w:r>
              <w:rPr>
                <w:spacing w:val="1"/>
                <w:sz w:val="20"/>
              </w:rPr>
              <w:t xml:space="preserve"> </w:t>
            </w:r>
            <w:r>
              <w:rPr>
                <w:sz w:val="20"/>
              </w:rPr>
              <w:t>specializate şi să deservească exclusiv activităţile propuse prin</w:t>
            </w:r>
            <w:r>
              <w:rPr>
                <w:spacing w:val="1"/>
                <w:sz w:val="20"/>
              </w:rPr>
              <w:t xml:space="preserve"> </w:t>
            </w:r>
            <w:r>
              <w:rPr>
                <w:sz w:val="20"/>
              </w:rPr>
              <w:t>proiect. Nu se accepta mijloace de transport de tip tractor/cap</w:t>
            </w:r>
            <w:r>
              <w:rPr>
                <w:spacing w:val="1"/>
                <w:sz w:val="20"/>
              </w:rPr>
              <w:t xml:space="preserve"> </w:t>
            </w:r>
            <w:r>
              <w:rPr>
                <w:sz w:val="20"/>
              </w:rPr>
              <w:t>tractor cu remorca/semiremorca (capul tractor poate fi folosit si</w:t>
            </w:r>
            <w:r>
              <w:rPr>
                <w:spacing w:val="-58"/>
                <w:sz w:val="20"/>
              </w:rPr>
              <w:t xml:space="preserve"> </w:t>
            </w:r>
            <w:r>
              <w:rPr>
                <w:sz w:val="20"/>
              </w:rPr>
              <w:t>pentru</w:t>
            </w:r>
            <w:r>
              <w:rPr>
                <w:spacing w:val="1"/>
                <w:sz w:val="20"/>
              </w:rPr>
              <w:t xml:space="preserve"> </w:t>
            </w:r>
            <w:r>
              <w:rPr>
                <w:sz w:val="20"/>
              </w:rPr>
              <w:t>alte</w:t>
            </w:r>
            <w:r>
              <w:rPr>
                <w:spacing w:val="-3"/>
                <w:sz w:val="20"/>
              </w:rPr>
              <w:t xml:space="preserve"> </w:t>
            </w:r>
            <w:r>
              <w:rPr>
                <w:sz w:val="20"/>
              </w:rPr>
              <w:t>tipuri</w:t>
            </w:r>
            <w:r>
              <w:rPr>
                <w:spacing w:val="1"/>
                <w:sz w:val="20"/>
              </w:rPr>
              <w:t xml:space="preserve"> </w:t>
            </w:r>
            <w:r>
              <w:rPr>
                <w:sz w:val="20"/>
              </w:rPr>
              <w:t>de</w:t>
            </w:r>
            <w:r>
              <w:rPr>
                <w:spacing w:val="-4"/>
                <w:sz w:val="20"/>
              </w:rPr>
              <w:t xml:space="preserve"> </w:t>
            </w:r>
            <w:r>
              <w:rPr>
                <w:sz w:val="20"/>
              </w:rPr>
              <w:t>activitati).</w:t>
            </w:r>
          </w:p>
          <w:p w14:paraId="20D7AA80" w14:textId="77777777" w:rsidR="00BD35D5" w:rsidRDefault="00000000">
            <w:pPr>
              <w:pStyle w:val="TableParagraph"/>
              <w:spacing w:before="117"/>
              <w:ind w:left="66"/>
              <w:rPr>
                <w:sz w:val="20"/>
              </w:rPr>
            </w:pPr>
            <w:r>
              <w:rPr>
                <w:sz w:val="20"/>
              </w:rPr>
              <w:t>Tipurile</w:t>
            </w:r>
            <w:r>
              <w:rPr>
                <w:spacing w:val="-2"/>
                <w:sz w:val="20"/>
              </w:rPr>
              <w:t xml:space="preserve"> </w:t>
            </w:r>
            <w:r>
              <w:rPr>
                <w:sz w:val="20"/>
              </w:rPr>
              <w:t>de</w:t>
            </w:r>
            <w:r>
              <w:rPr>
                <w:spacing w:val="-1"/>
                <w:sz w:val="20"/>
              </w:rPr>
              <w:t xml:space="preserve"> </w:t>
            </w:r>
            <w:r>
              <w:rPr>
                <w:sz w:val="20"/>
              </w:rPr>
              <w:t>ambarcatiuni</w:t>
            </w:r>
            <w:r>
              <w:rPr>
                <w:spacing w:val="-5"/>
                <w:sz w:val="20"/>
              </w:rPr>
              <w:t xml:space="preserve"> </w:t>
            </w:r>
            <w:r>
              <w:rPr>
                <w:sz w:val="20"/>
              </w:rPr>
              <w:t>ce</w:t>
            </w:r>
            <w:r>
              <w:rPr>
                <w:spacing w:val="-2"/>
                <w:sz w:val="20"/>
              </w:rPr>
              <w:t xml:space="preserve"> </w:t>
            </w:r>
            <w:r>
              <w:rPr>
                <w:sz w:val="20"/>
              </w:rPr>
              <w:t>pot</w:t>
            </w:r>
            <w:r>
              <w:rPr>
                <w:spacing w:val="-2"/>
                <w:sz w:val="20"/>
              </w:rPr>
              <w:t xml:space="preserve"> </w:t>
            </w:r>
            <w:r>
              <w:rPr>
                <w:sz w:val="20"/>
              </w:rPr>
              <w:t>fi</w:t>
            </w:r>
            <w:r>
              <w:rPr>
                <w:spacing w:val="-5"/>
                <w:sz w:val="20"/>
              </w:rPr>
              <w:t xml:space="preserve"> </w:t>
            </w:r>
            <w:r>
              <w:rPr>
                <w:sz w:val="20"/>
              </w:rPr>
              <w:t>achizitionate:</w:t>
            </w:r>
          </w:p>
          <w:p w14:paraId="0CB4C506" w14:textId="77777777" w:rsidR="00BD35D5" w:rsidRDefault="00000000">
            <w:pPr>
              <w:pStyle w:val="TableParagraph"/>
              <w:numPr>
                <w:ilvl w:val="0"/>
                <w:numId w:val="23"/>
              </w:numPr>
              <w:tabs>
                <w:tab w:val="left" w:pos="788"/>
              </w:tabs>
              <w:spacing w:before="3" w:line="231" w:lineRule="exact"/>
              <w:ind w:hanging="362"/>
              <w:rPr>
                <w:sz w:val="20"/>
              </w:rPr>
            </w:pPr>
            <w:r>
              <w:rPr>
                <w:sz w:val="20"/>
              </w:rPr>
              <w:t>barci</w:t>
            </w:r>
            <w:r>
              <w:rPr>
                <w:spacing w:val="-1"/>
                <w:sz w:val="20"/>
              </w:rPr>
              <w:t xml:space="preserve"> </w:t>
            </w:r>
            <w:r>
              <w:rPr>
                <w:sz w:val="20"/>
              </w:rPr>
              <w:t>cu</w:t>
            </w:r>
            <w:r>
              <w:rPr>
                <w:spacing w:val="-4"/>
                <w:sz w:val="20"/>
              </w:rPr>
              <w:t xml:space="preserve"> </w:t>
            </w:r>
            <w:r>
              <w:rPr>
                <w:sz w:val="20"/>
              </w:rPr>
              <w:t>rame,</w:t>
            </w:r>
            <w:r>
              <w:rPr>
                <w:spacing w:val="-6"/>
                <w:sz w:val="20"/>
              </w:rPr>
              <w:t xml:space="preserve"> </w:t>
            </w:r>
            <w:r>
              <w:rPr>
                <w:sz w:val="20"/>
              </w:rPr>
              <w:t>canotci,</w:t>
            </w:r>
            <w:r>
              <w:rPr>
                <w:spacing w:val="-1"/>
                <w:sz w:val="20"/>
              </w:rPr>
              <w:t xml:space="preserve"> </w:t>
            </w:r>
            <w:r>
              <w:rPr>
                <w:sz w:val="20"/>
              </w:rPr>
              <w:t>caiace,</w:t>
            </w:r>
            <w:r>
              <w:rPr>
                <w:spacing w:val="-6"/>
                <w:sz w:val="20"/>
              </w:rPr>
              <w:t xml:space="preserve"> </w:t>
            </w:r>
            <w:r>
              <w:rPr>
                <w:sz w:val="20"/>
              </w:rPr>
              <w:t>canoe,</w:t>
            </w:r>
            <w:r>
              <w:rPr>
                <w:spacing w:val="-1"/>
                <w:sz w:val="20"/>
              </w:rPr>
              <w:t xml:space="preserve"> </w:t>
            </w:r>
            <w:r>
              <w:rPr>
                <w:sz w:val="20"/>
              </w:rPr>
              <w:t>barci</w:t>
            </w:r>
            <w:r>
              <w:rPr>
                <w:spacing w:val="-4"/>
                <w:sz w:val="20"/>
              </w:rPr>
              <w:t xml:space="preserve"> </w:t>
            </w:r>
            <w:r>
              <w:rPr>
                <w:sz w:val="20"/>
              </w:rPr>
              <w:t>cu</w:t>
            </w:r>
            <w:r>
              <w:rPr>
                <w:spacing w:val="-4"/>
                <w:sz w:val="20"/>
              </w:rPr>
              <w:t xml:space="preserve"> </w:t>
            </w:r>
            <w:r>
              <w:rPr>
                <w:sz w:val="20"/>
              </w:rPr>
              <w:t>vele</w:t>
            </w:r>
          </w:p>
          <w:p w14:paraId="0DF72676" w14:textId="77777777" w:rsidR="00BD35D5" w:rsidRDefault="00000000">
            <w:pPr>
              <w:pStyle w:val="TableParagraph"/>
              <w:numPr>
                <w:ilvl w:val="0"/>
                <w:numId w:val="23"/>
              </w:numPr>
              <w:tabs>
                <w:tab w:val="left" w:pos="788"/>
              </w:tabs>
              <w:spacing w:line="242" w:lineRule="auto"/>
              <w:ind w:right="538"/>
              <w:rPr>
                <w:sz w:val="20"/>
              </w:rPr>
            </w:pPr>
            <w:r>
              <w:rPr>
                <w:sz w:val="20"/>
              </w:rPr>
              <w:t>ambarcatiuni sportive de agrement cu mecanism de</w:t>
            </w:r>
            <w:r>
              <w:rPr>
                <w:spacing w:val="-58"/>
                <w:sz w:val="20"/>
              </w:rPr>
              <w:t xml:space="preserve"> </w:t>
            </w:r>
            <w:r>
              <w:rPr>
                <w:sz w:val="20"/>
              </w:rPr>
              <w:t>propulsare</w:t>
            </w:r>
            <w:r>
              <w:rPr>
                <w:spacing w:val="1"/>
                <w:sz w:val="20"/>
              </w:rPr>
              <w:t xml:space="preserve"> </w:t>
            </w:r>
            <w:r>
              <w:rPr>
                <w:sz w:val="20"/>
              </w:rPr>
              <w:t>cu</w:t>
            </w:r>
            <w:r>
              <w:rPr>
                <w:spacing w:val="-4"/>
                <w:sz w:val="20"/>
              </w:rPr>
              <w:t xml:space="preserve"> </w:t>
            </w:r>
            <w:r>
              <w:rPr>
                <w:sz w:val="20"/>
              </w:rPr>
              <w:t>pedale</w:t>
            </w:r>
            <w:r>
              <w:rPr>
                <w:spacing w:val="2"/>
                <w:sz w:val="20"/>
              </w:rPr>
              <w:t xml:space="preserve"> </w:t>
            </w:r>
            <w:r>
              <w:rPr>
                <w:sz w:val="20"/>
              </w:rPr>
              <w:t>(hidrobiciclete)</w:t>
            </w:r>
          </w:p>
          <w:p w14:paraId="5D8B47F2" w14:textId="77777777" w:rsidR="00BD35D5" w:rsidRDefault="00000000">
            <w:pPr>
              <w:pStyle w:val="TableParagraph"/>
              <w:ind w:left="787" w:right="436"/>
              <w:rPr>
                <w:sz w:val="20"/>
              </w:rPr>
            </w:pPr>
            <w:r>
              <w:rPr>
                <w:sz w:val="20"/>
              </w:rPr>
              <w:t>ambarcatiuni de agrement, bărci cu vele si motor</w:t>
            </w:r>
            <w:r>
              <w:rPr>
                <w:spacing w:val="1"/>
                <w:sz w:val="20"/>
              </w:rPr>
              <w:t xml:space="preserve"> </w:t>
            </w:r>
            <w:r>
              <w:rPr>
                <w:sz w:val="20"/>
              </w:rPr>
              <w:t>destinate transportului turistilor conform Ordinul nr.</w:t>
            </w:r>
            <w:r>
              <w:rPr>
                <w:spacing w:val="-58"/>
                <w:sz w:val="20"/>
              </w:rPr>
              <w:t xml:space="preserve"> </w:t>
            </w:r>
            <w:r>
              <w:rPr>
                <w:sz w:val="20"/>
              </w:rPr>
              <w:t>1079/2014 pentru stabilirea procedurilor privind</w:t>
            </w:r>
            <w:r>
              <w:rPr>
                <w:spacing w:val="1"/>
                <w:sz w:val="20"/>
              </w:rPr>
              <w:t xml:space="preserve"> </w:t>
            </w:r>
            <w:r>
              <w:rPr>
                <w:sz w:val="20"/>
              </w:rPr>
              <w:t>evidența și înmatricularea ambarcațiunilor de</w:t>
            </w:r>
            <w:r>
              <w:rPr>
                <w:spacing w:val="1"/>
                <w:sz w:val="20"/>
              </w:rPr>
              <w:t xml:space="preserve"> </w:t>
            </w:r>
            <w:r>
              <w:rPr>
                <w:sz w:val="20"/>
              </w:rPr>
              <w:t>agreement</w:t>
            </w:r>
          </w:p>
          <w:p w14:paraId="4353E8E7" w14:textId="77777777" w:rsidR="00BD35D5" w:rsidRDefault="00000000">
            <w:pPr>
              <w:pStyle w:val="TableParagraph"/>
              <w:ind w:left="66" w:right="60"/>
              <w:jc w:val="both"/>
              <w:rPr>
                <w:sz w:val="20"/>
              </w:rPr>
            </w:pPr>
            <w:r>
              <w:rPr>
                <w:sz w:val="20"/>
              </w:rPr>
              <w:t>Se verifică dacă solicitantul a beneficiat de servicii de consiliere</w:t>
            </w:r>
            <w:r>
              <w:rPr>
                <w:spacing w:val="1"/>
                <w:sz w:val="20"/>
              </w:rPr>
              <w:t xml:space="preserve"> </w:t>
            </w:r>
            <w:r>
              <w:rPr>
                <w:sz w:val="20"/>
              </w:rPr>
              <w:t>prin Măsura 02 şi dacă aceste servicii au fost incluse in Bugetul</w:t>
            </w:r>
            <w:r>
              <w:rPr>
                <w:spacing w:val="1"/>
                <w:sz w:val="20"/>
              </w:rPr>
              <w:t xml:space="preserve"> </w:t>
            </w:r>
            <w:r>
              <w:rPr>
                <w:sz w:val="20"/>
              </w:rPr>
              <w:t>Indicativ.</w:t>
            </w:r>
          </w:p>
          <w:p w14:paraId="051AC588" w14:textId="77777777" w:rsidR="00BD35D5" w:rsidRDefault="00000000">
            <w:pPr>
              <w:pStyle w:val="TableParagraph"/>
              <w:spacing w:line="225" w:lineRule="exact"/>
              <w:ind w:left="66"/>
              <w:jc w:val="both"/>
              <w:rPr>
                <w:sz w:val="20"/>
              </w:rPr>
            </w:pPr>
            <w:r>
              <w:rPr>
                <w:sz w:val="20"/>
              </w:rPr>
              <w:t>În</w:t>
            </w:r>
            <w:r>
              <w:rPr>
                <w:spacing w:val="42"/>
                <w:sz w:val="20"/>
              </w:rPr>
              <w:t xml:space="preserve"> </w:t>
            </w:r>
            <w:r>
              <w:rPr>
                <w:sz w:val="20"/>
              </w:rPr>
              <w:t>situaţia</w:t>
            </w:r>
            <w:r>
              <w:rPr>
                <w:spacing w:val="42"/>
                <w:sz w:val="20"/>
              </w:rPr>
              <w:t xml:space="preserve"> </w:t>
            </w:r>
            <w:r>
              <w:rPr>
                <w:sz w:val="20"/>
              </w:rPr>
              <w:t>în</w:t>
            </w:r>
            <w:r>
              <w:rPr>
                <w:spacing w:val="43"/>
                <w:sz w:val="20"/>
              </w:rPr>
              <w:t xml:space="preserve"> </w:t>
            </w:r>
            <w:r>
              <w:rPr>
                <w:sz w:val="20"/>
              </w:rPr>
              <w:t>care</w:t>
            </w:r>
            <w:r>
              <w:rPr>
                <w:spacing w:val="49"/>
                <w:sz w:val="20"/>
              </w:rPr>
              <w:t xml:space="preserve"> </w:t>
            </w:r>
            <w:r>
              <w:rPr>
                <w:sz w:val="20"/>
              </w:rPr>
              <w:t>se</w:t>
            </w:r>
            <w:r>
              <w:rPr>
                <w:spacing w:val="43"/>
                <w:sz w:val="20"/>
              </w:rPr>
              <w:t xml:space="preserve"> </w:t>
            </w:r>
            <w:r>
              <w:rPr>
                <w:sz w:val="20"/>
              </w:rPr>
              <w:t>constată</w:t>
            </w:r>
            <w:r>
              <w:rPr>
                <w:spacing w:val="42"/>
                <w:sz w:val="20"/>
              </w:rPr>
              <w:t xml:space="preserve"> </w:t>
            </w:r>
            <w:r>
              <w:rPr>
                <w:sz w:val="20"/>
              </w:rPr>
              <w:t>că</w:t>
            </w:r>
            <w:r>
              <w:rPr>
                <w:spacing w:val="43"/>
                <w:sz w:val="20"/>
              </w:rPr>
              <w:t xml:space="preserve"> </w:t>
            </w:r>
            <w:r>
              <w:rPr>
                <w:sz w:val="20"/>
              </w:rPr>
              <w:t>solicitantul</w:t>
            </w:r>
            <w:r>
              <w:rPr>
                <w:spacing w:val="46"/>
                <w:sz w:val="20"/>
              </w:rPr>
              <w:t xml:space="preserve"> </w:t>
            </w:r>
            <w:r>
              <w:rPr>
                <w:sz w:val="20"/>
              </w:rPr>
              <w:t>a</w:t>
            </w:r>
            <w:r>
              <w:rPr>
                <w:spacing w:val="42"/>
                <w:sz w:val="20"/>
              </w:rPr>
              <w:t xml:space="preserve"> </w:t>
            </w:r>
            <w:r>
              <w:rPr>
                <w:sz w:val="20"/>
              </w:rPr>
              <w:t>beneficiat</w:t>
            </w:r>
            <w:r>
              <w:rPr>
                <w:spacing w:val="45"/>
                <w:sz w:val="20"/>
              </w:rPr>
              <w:t xml:space="preserve"> </w:t>
            </w:r>
            <w:r>
              <w:rPr>
                <w:sz w:val="20"/>
              </w:rPr>
              <w:t>de</w:t>
            </w:r>
          </w:p>
        </w:tc>
      </w:tr>
    </w:tbl>
    <w:p w14:paraId="1E532FC7" w14:textId="77777777" w:rsidR="00BD35D5" w:rsidRDefault="00000000">
      <w:pPr>
        <w:pStyle w:val="BodyText"/>
        <w:rPr>
          <w:sz w:val="12"/>
        </w:rPr>
      </w:pPr>
      <w:r>
        <w:pict w14:anchorId="634FAD66">
          <v:rect id="_x0000_s1036" style="position:absolute;margin-left:56.9pt;margin-top:8.95pt;width:144.05pt;height:.5pt;z-index:-15720448;mso-wrap-distance-left:0;mso-wrap-distance-right:0;mso-position-horizontal-relative:page;mso-position-vertical-relative:text" fillcolor="black" stroked="f">
            <w10:wrap type="topAndBottom" anchorx="page"/>
          </v:rect>
        </w:pict>
      </w:r>
    </w:p>
    <w:p w14:paraId="785CAA26" w14:textId="77777777" w:rsidR="00BD35D5" w:rsidRDefault="00000000">
      <w:pPr>
        <w:spacing w:before="81"/>
        <w:ind w:left="318" w:right="1225"/>
        <w:rPr>
          <w:rFonts w:ascii="Times New Roman" w:hAnsi="Times New Roman"/>
          <w:i/>
          <w:sz w:val="16"/>
        </w:rPr>
      </w:pPr>
      <w:r>
        <w:rPr>
          <w:rFonts w:ascii="Times New Roman" w:hAnsi="Times New Roman"/>
          <w:sz w:val="16"/>
          <w:vertAlign w:val="superscript"/>
        </w:rPr>
        <w:t>2</w:t>
      </w:r>
      <w:r>
        <w:rPr>
          <w:rFonts w:ascii="Times New Roman" w:hAnsi="Times New Roman"/>
          <w:sz w:val="16"/>
        </w:rPr>
        <w:t xml:space="preserve"> Conform prevederilor </w:t>
      </w:r>
      <w:r>
        <w:rPr>
          <w:rFonts w:ascii="Times New Roman" w:hAnsi="Times New Roman"/>
          <w:color w:val="333333"/>
          <w:sz w:val="16"/>
        </w:rPr>
        <w:t xml:space="preserve">Ordinului nr.1275/2009 </w:t>
      </w:r>
      <w:r>
        <w:rPr>
          <w:rFonts w:ascii="Times New Roman" w:hAnsi="Times New Roman"/>
          <w:i/>
          <w:color w:val="333333"/>
          <w:sz w:val="16"/>
        </w:rPr>
        <w:t>pentru modificarea şi completarea Reglementărilor privind omologarea individuală, eliberarea</w:t>
      </w:r>
      <w:r>
        <w:rPr>
          <w:rFonts w:ascii="Times New Roman" w:hAnsi="Times New Roman"/>
          <w:i/>
          <w:color w:val="333333"/>
          <w:spacing w:val="-37"/>
          <w:sz w:val="16"/>
        </w:rPr>
        <w:t xml:space="preserve"> </w:t>
      </w:r>
      <w:r>
        <w:rPr>
          <w:rFonts w:ascii="Times New Roman" w:hAnsi="Times New Roman"/>
          <w:i/>
          <w:color w:val="333333"/>
          <w:sz w:val="16"/>
        </w:rPr>
        <w:t>cărţii</w:t>
      </w:r>
      <w:r>
        <w:rPr>
          <w:rFonts w:ascii="Times New Roman" w:hAnsi="Times New Roman"/>
          <w:i/>
          <w:color w:val="333333"/>
          <w:spacing w:val="-4"/>
          <w:sz w:val="16"/>
        </w:rPr>
        <w:t xml:space="preserve"> </w:t>
      </w:r>
      <w:r>
        <w:rPr>
          <w:rFonts w:ascii="Times New Roman" w:hAnsi="Times New Roman"/>
          <w:i/>
          <w:color w:val="333333"/>
          <w:sz w:val="16"/>
        </w:rPr>
        <w:t>de</w:t>
      </w:r>
      <w:r>
        <w:rPr>
          <w:rFonts w:ascii="Times New Roman" w:hAnsi="Times New Roman"/>
          <w:i/>
          <w:color w:val="333333"/>
          <w:spacing w:val="-1"/>
          <w:sz w:val="16"/>
        </w:rPr>
        <w:t xml:space="preserve"> </w:t>
      </w:r>
      <w:r>
        <w:rPr>
          <w:rFonts w:ascii="Times New Roman" w:hAnsi="Times New Roman"/>
          <w:i/>
          <w:color w:val="333333"/>
          <w:sz w:val="16"/>
        </w:rPr>
        <w:t>identitate</w:t>
      </w:r>
      <w:r>
        <w:rPr>
          <w:rFonts w:ascii="Times New Roman" w:hAnsi="Times New Roman"/>
          <w:i/>
          <w:color w:val="333333"/>
          <w:spacing w:val="-1"/>
          <w:sz w:val="16"/>
        </w:rPr>
        <w:t xml:space="preserve"> </w:t>
      </w:r>
      <w:r>
        <w:rPr>
          <w:rFonts w:ascii="Times New Roman" w:hAnsi="Times New Roman"/>
          <w:i/>
          <w:color w:val="333333"/>
          <w:sz w:val="16"/>
        </w:rPr>
        <w:t>şi</w:t>
      </w:r>
      <w:r>
        <w:rPr>
          <w:rFonts w:ascii="Times New Roman" w:hAnsi="Times New Roman"/>
          <w:i/>
          <w:color w:val="333333"/>
          <w:spacing w:val="-3"/>
          <w:sz w:val="16"/>
        </w:rPr>
        <w:t xml:space="preserve"> </w:t>
      </w:r>
      <w:r>
        <w:rPr>
          <w:rFonts w:ascii="Times New Roman" w:hAnsi="Times New Roman"/>
          <w:i/>
          <w:color w:val="333333"/>
          <w:sz w:val="16"/>
        </w:rPr>
        <w:t>certificarea autenticităţii</w:t>
      </w:r>
      <w:r>
        <w:rPr>
          <w:rFonts w:ascii="Times New Roman" w:hAnsi="Times New Roman"/>
          <w:i/>
          <w:color w:val="333333"/>
          <w:spacing w:val="-3"/>
          <w:sz w:val="16"/>
        </w:rPr>
        <w:t xml:space="preserve"> </w:t>
      </w:r>
      <w:r>
        <w:rPr>
          <w:rFonts w:ascii="Times New Roman" w:hAnsi="Times New Roman"/>
          <w:i/>
          <w:color w:val="333333"/>
          <w:sz w:val="16"/>
        </w:rPr>
        <w:t>vehiculelor</w:t>
      </w:r>
      <w:r>
        <w:rPr>
          <w:rFonts w:ascii="Times New Roman" w:hAnsi="Times New Roman"/>
          <w:i/>
          <w:color w:val="333333"/>
          <w:spacing w:val="-2"/>
          <w:sz w:val="16"/>
        </w:rPr>
        <w:t xml:space="preserve"> </w:t>
      </w:r>
      <w:r>
        <w:rPr>
          <w:rFonts w:ascii="Times New Roman" w:hAnsi="Times New Roman"/>
          <w:i/>
          <w:color w:val="333333"/>
          <w:sz w:val="16"/>
        </w:rPr>
        <w:t>rutiere</w:t>
      </w:r>
      <w:r>
        <w:rPr>
          <w:rFonts w:ascii="Times New Roman" w:hAnsi="Times New Roman"/>
          <w:i/>
          <w:color w:val="333333"/>
          <w:spacing w:val="1"/>
          <w:sz w:val="16"/>
        </w:rPr>
        <w:t xml:space="preserve"> </w:t>
      </w:r>
      <w:r>
        <w:rPr>
          <w:rFonts w:ascii="Times New Roman" w:hAnsi="Times New Roman"/>
          <w:i/>
          <w:color w:val="333333"/>
          <w:sz w:val="16"/>
        </w:rPr>
        <w:t>-</w:t>
      </w:r>
      <w:r>
        <w:rPr>
          <w:rFonts w:ascii="Times New Roman" w:hAnsi="Times New Roman"/>
          <w:i/>
          <w:color w:val="333333"/>
          <w:spacing w:val="-2"/>
          <w:sz w:val="16"/>
        </w:rPr>
        <w:t xml:space="preserve"> </w:t>
      </w:r>
      <w:r>
        <w:rPr>
          <w:rFonts w:ascii="Times New Roman" w:hAnsi="Times New Roman"/>
          <w:i/>
          <w:color w:val="333333"/>
          <w:sz w:val="16"/>
        </w:rPr>
        <w:t>RNTR</w:t>
      </w:r>
      <w:r>
        <w:rPr>
          <w:rFonts w:ascii="Times New Roman" w:hAnsi="Times New Roman"/>
          <w:i/>
          <w:color w:val="333333"/>
          <w:spacing w:val="-3"/>
          <w:sz w:val="16"/>
        </w:rPr>
        <w:t xml:space="preserve"> </w:t>
      </w:r>
      <w:r>
        <w:rPr>
          <w:rFonts w:ascii="Times New Roman" w:hAnsi="Times New Roman"/>
          <w:i/>
          <w:color w:val="333333"/>
          <w:sz w:val="16"/>
        </w:rPr>
        <w:t>7</w:t>
      </w:r>
    </w:p>
    <w:p w14:paraId="15F8713D" w14:textId="77777777" w:rsidR="00BD35D5" w:rsidRDefault="00BD35D5">
      <w:pPr>
        <w:rPr>
          <w:rFonts w:ascii="Times New Roman" w:hAnsi="Times New Roman"/>
          <w:sz w:val="16"/>
        </w:rPr>
        <w:sectPr w:rsidR="00BD35D5">
          <w:headerReference w:type="default" r:id="rId39"/>
          <w:pgSz w:w="11910" w:h="16840"/>
          <w:pgMar w:top="680" w:right="300" w:bottom="280" w:left="820" w:header="0" w:footer="0" w:gutter="0"/>
          <w:cols w:space="720"/>
        </w:sectPr>
      </w:pPr>
    </w:p>
    <w:p w14:paraId="771CE755" w14:textId="77777777" w:rsidR="00BD35D5" w:rsidRDefault="00000000">
      <w:pPr>
        <w:pStyle w:val="BodyText"/>
        <w:ind w:left="514"/>
        <w:rPr>
          <w:rFonts w:ascii="Times New Roman"/>
          <w:sz w:val="20"/>
        </w:rPr>
      </w:pPr>
      <w:r>
        <w:rPr>
          <w:rFonts w:ascii="Times New Roman"/>
          <w:sz w:val="20"/>
        </w:rPr>
      </w:r>
      <w:r>
        <w:rPr>
          <w:rFonts w:ascii="Times New Roman"/>
          <w:sz w:val="20"/>
        </w:rPr>
        <w:pict w14:anchorId="05391E23">
          <v:group id="_x0000_s1032" style="width:475.4pt;height:86.65pt;mso-position-horizontal-relative:char;mso-position-vertical-relative:line" coordsize="9508,1733">
            <v:shape id="_x0000_s1035" type="#_x0000_t75" style="position:absolute;left:76;width:9182;height:1017">
              <v:imagedata r:id="rId34" o:title=""/>
            </v:shape>
            <v:shape id="_x0000_s1034" style="position:absolute;top:1017;width:3496;height:716" coordorigin=",1018" coordsize="3496,716" path="m3496,1018r-3486,l,1018r,9l,1723r,10l10,1733r3486,l3496,1723r-3486,l10,1027r3486,l3496,1018xe" fillcolor="black" stroked="f">
              <v:path arrowok="t"/>
            </v:shape>
            <v:shape id="_x0000_s1033" type="#_x0000_t202" style="position:absolute;left:3500;top:1022;width:6003;height:706" filled="f" strokeweight=".48pt">
              <v:textbox inset="0,0,0,0">
                <w:txbxContent>
                  <w:p w14:paraId="484CA53F" w14:textId="77777777" w:rsidR="00BD35D5" w:rsidRDefault="00000000">
                    <w:pPr>
                      <w:ind w:left="62" w:right="69"/>
                      <w:jc w:val="both"/>
                      <w:rPr>
                        <w:sz w:val="20"/>
                      </w:rPr>
                    </w:pPr>
                    <w:r>
                      <w:rPr>
                        <w:sz w:val="20"/>
                      </w:rPr>
                      <w:t>dublă finanţare prin servicii de consiliere prin Măsura 02</w:t>
                    </w:r>
                    <w:r>
                      <w:rPr>
                        <w:spacing w:val="1"/>
                        <w:sz w:val="20"/>
                      </w:rPr>
                      <w:t xml:space="preserve"> </w:t>
                    </w:r>
                    <w:r>
                      <w:rPr>
                        <w:sz w:val="20"/>
                      </w:rPr>
                      <w:t>cheltuielile aferente acesteia vor fi trecute in coloana</w:t>
                    </w:r>
                    <w:r>
                      <w:rPr>
                        <w:spacing w:val="1"/>
                        <w:sz w:val="20"/>
                      </w:rPr>
                      <w:t xml:space="preserve"> </w:t>
                    </w:r>
                    <w:r>
                      <w:rPr>
                        <w:sz w:val="20"/>
                      </w:rPr>
                      <w:t>cheltuielilor</w:t>
                    </w:r>
                    <w:r>
                      <w:rPr>
                        <w:spacing w:val="-1"/>
                        <w:sz w:val="20"/>
                      </w:rPr>
                      <w:t xml:space="preserve"> </w:t>
                    </w:r>
                    <w:r>
                      <w:rPr>
                        <w:sz w:val="20"/>
                      </w:rPr>
                      <w:t>neeligibile</w:t>
                    </w:r>
                  </w:p>
                </w:txbxContent>
              </v:textbox>
            </v:shape>
            <w10:anchorlock/>
          </v:group>
        </w:pict>
      </w:r>
    </w:p>
    <w:p w14:paraId="2AE38E3C" w14:textId="77777777" w:rsidR="00BD35D5" w:rsidRDefault="00000000">
      <w:pPr>
        <w:spacing w:line="196" w:lineRule="exact"/>
        <w:ind w:left="591"/>
        <w:jc w:val="both"/>
        <w:rPr>
          <w:sz w:val="20"/>
        </w:rPr>
      </w:pPr>
      <w:r>
        <w:rPr>
          <w:sz w:val="20"/>
        </w:rPr>
        <w:t>Se</w:t>
      </w:r>
      <w:r>
        <w:rPr>
          <w:spacing w:val="28"/>
          <w:sz w:val="20"/>
        </w:rPr>
        <w:t xml:space="preserve"> </w:t>
      </w:r>
      <w:r>
        <w:rPr>
          <w:sz w:val="20"/>
        </w:rPr>
        <w:t>completeaza</w:t>
      </w:r>
      <w:r>
        <w:rPr>
          <w:spacing w:val="28"/>
          <w:sz w:val="20"/>
        </w:rPr>
        <w:t xml:space="preserve"> </w:t>
      </w:r>
      <w:r>
        <w:rPr>
          <w:sz w:val="20"/>
        </w:rPr>
        <w:t>matricea</w:t>
      </w:r>
      <w:r>
        <w:rPr>
          <w:spacing w:val="29"/>
          <w:sz w:val="20"/>
        </w:rPr>
        <w:t xml:space="preserve"> </w:t>
      </w:r>
      <w:r>
        <w:rPr>
          <w:sz w:val="20"/>
        </w:rPr>
        <w:t>de</w:t>
      </w:r>
      <w:r>
        <w:rPr>
          <w:spacing w:val="24"/>
          <w:sz w:val="20"/>
        </w:rPr>
        <w:t xml:space="preserve"> </w:t>
      </w:r>
      <w:r>
        <w:rPr>
          <w:sz w:val="20"/>
        </w:rPr>
        <w:t>verificare</w:t>
      </w:r>
      <w:r>
        <w:rPr>
          <w:spacing w:val="24"/>
          <w:sz w:val="20"/>
        </w:rPr>
        <w:t xml:space="preserve"> </w:t>
      </w:r>
      <w:r>
        <w:rPr>
          <w:sz w:val="20"/>
        </w:rPr>
        <w:t>a</w:t>
      </w:r>
      <w:r>
        <w:rPr>
          <w:spacing w:val="28"/>
          <w:sz w:val="20"/>
        </w:rPr>
        <w:t xml:space="preserve"> </w:t>
      </w:r>
      <w:r>
        <w:rPr>
          <w:sz w:val="20"/>
        </w:rPr>
        <w:t>Bugetului</w:t>
      </w:r>
      <w:r>
        <w:rPr>
          <w:spacing w:val="29"/>
          <w:sz w:val="20"/>
        </w:rPr>
        <w:t xml:space="preserve"> </w:t>
      </w:r>
      <w:r>
        <w:rPr>
          <w:sz w:val="20"/>
        </w:rPr>
        <w:t>indicativ</w:t>
      </w:r>
      <w:r>
        <w:rPr>
          <w:spacing w:val="30"/>
          <w:sz w:val="20"/>
        </w:rPr>
        <w:t xml:space="preserve"> </w:t>
      </w:r>
      <w:r>
        <w:rPr>
          <w:sz w:val="20"/>
        </w:rPr>
        <w:t>in</w:t>
      </w:r>
      <w:r>
        <w:rPr>
          <w:spacing w:val="24"/>
          <w:sz w:val="20"/>
        </w:rPr>
        <w:t xml:space="preserve"> </w:t>
      </w:r>
      <w:r>
        <w:rPr>
          <w:sz w:val="20"/>
        </w:rPr>
        <w:t>format</w:t>
      </w:r>
      <w:r>
        <w:rPr>
          <w:spacing w:val="30"/>
          <w:sz w:val="20"/>
        </w:rPr>
        <w:t xml:space="preserve"> </w:t>
      </w:r>
      <w:r>
        <w:rPr>
          <w:sz w:val="20"/>
        </w:rPr>
        <w:t>electronic,</w:t>
      </w:r>
      <w:r>
        <w:rPr>
          <w:spacing w:val="26"/>
          <w:sz w:val="20"/>
        </w:rPr>
        <w:t xml:space="preserve"> </w:t>
      </w:r>
      <w:r>
        <w:rPr>
          <w:sz w:val="20"/>
        </w:rPr>
        <w:t>se</w:t>
      </w:r>
      <w:r>
        <w:rPr>
          <w:spacing w:val="28"/>
          <w:sz w:val="20"/>
        </w:rPr>
        <w:t xml:space="preserve"> </w:t>
      </w:r>
      <w:r>
        <w:rPr>
          <w:sz w:val="20"/>
        </w:rPr>
        <w:t>printeaza</w:t>
      </w:r>
      <w:r>
        <w:rPr>
          <w:spacing w:val="29"/>
          <w:sz w:val="20"/>
        </w:rPr>
        <w:t xml:space="preserve"> </w:t>
      </w:r>
      <w:r>
        <w:rPr>
          <w:sz w:val="20"/>
        </w:rPr>
        <w:t>şi</w:t>
      </w:r>
      <w:r>
        <w:rPr>
          <w:spacing w:val="28"/>
          <w:sz w:val="20"/>
        </w:rPr>
        <w:t xml:space="preserve"> </w:t>
      </w:r>
      <w:r>
        <w:rPr>
          <w:sz w:val="20"/>
        </w:rPr>
        <w:t>se</w:t>
      </w:r>
    </w:p>
    <w:p w14:paraId="76D44C11" w14:textId="77777777" w:rsidR="00BD35D5" w:rsidRDefault="00000000">
      <w:pPr>
        <w:spacing w:line="232" w:lineRule="exact"/>
        <w:ind w:left="591"/>
        <w:jc w:val="both"/>
        <w:rPr>
          <w:sz w:val="20"/>
        </w:rPr>
      </w:pPr>
      <w:r>
        <w:rPr>
          <w:sz w:val="20"/>
        </w:rPr>
        <w:t>ataseaza</w:t>
      </w:r>
      <w:r>
        <w:rPr>
          <w:spacing w:val="-3"/>
          <w:sz w:val="20"/>
        </w:rPr>
        <w:t xml:space="preserve"> </w:t>
      </w:r>
      <w:r>
        <w:rPr>
          <w:sz w:val="20"/>
        </w:rPr>
        <w:t>Fisei</w:t>
      </w:r>
      <w:r>
        <w:rPr>
          <w:spacing w:val="-1"/>
          <w:sz w:val="20"/>
        </w:rPr>
        <w:t xml:space="preserve"> </w:t>
      </w:r>
      <w:r>
        <w:rPr>
          <w:sz w:val="20"/>
        </w:rPr>
        <w:t>de</w:t>
      </w:r>
      <w:r>
        <w:rPr>
          <w:spacing w:val="-6"/>
          <w:sz w:val="20"/>
        </w:rPr>
        <w:t xml:space="preserve"> </w:t>
      </w:r>
      <w:r>
        <w:rPr>
          <w:sz w:val="20"/>
        </w:rPr>
        <w:t>verificare</w:t>
      </w:r>
    </w:p>
    <w:p w14:paraId="497711D3" w14:textId="77777777" w:rsidR="00BD35D5" w:rsidRDefault="00BD35D5">
      <w:pPr>
        <w:pStyle w:val="BodyText"/>
        <w:spacing w:before="1"/>
        <w:rPr>
          <w:sz w:val="20"/>
        </w:rPr>
      </w:pPr>
    </w:p>
    <w:p w14:paraId="77F3A9FC" w14:textId="77777777" w:rsidR="00BD35D5" w:rsidRDefault="00000000">
      <w:pPr>
        <w:pStyle w:val="Heading2"/>
        <w:numPr>
          <w:ilvl w:val="1"/>
          <w:numId w:val="22"/>
        </w:numPr>
        <w:tabs>
          <w:tab w:val="left" w:pos="1130"/>
        </w:tabs>
        <w:spacing w:line="242" w:lineRule="auto"/>
        <w:ind w:right="837" w:firstLine="0"/>
        <w:jc w:val="both"/>
      </w:pPr>
      <w:r>
        <w:t>Informaţiile furnizate în cadrul bugetului indicativ din cererea de finanţare sunt</w:t>
      </w:r>
      <w:r>
        <w:rPr>
          <w:spacing w:val="1"/>
        </w:rPr>
        <w:t xml:space="preserve"> </w:t>
      </w:r>
      <w:r>
        <w:t>corecte şi sunt în conformitate cu devizul general devizele pe obiect precizate în Studiul</w:t>
      </w:r>
      <w:r>
        <w:rPr>
          <w:spacing w:val="1"/>
        </w:rPr>
        <w:t xml:space="preserve"> </w:t>
      </w:r>
      <w:r>
        <w:t>de</w:t>
      </w:r>
      <w:r>
        <w:rPr>
          <w:spacing w:val="-3"/>
        </w:rPr>
        <w:t xml:space="preserve"> </w:t>
      </w:r>
      <w:r>
        <w:t>fezabilitate?</w:t>
      </w:r>
    </w:p>
    <w:p w14:paraId="59CD1CAF" w14:textId="77777777" w:rsidR="00BD35D5" w:rsidRDefault="00BD35D5">
      <w:pPr>
        <w:pStyle w:val="BodyText"/>
        <w:spacing w:before="5"/>
        <w:rPr>
          <w:b/>
          <w:sz w:val="21"/>
        </w:rPr>
      </w:pPr>
    </w:p>
    <w:p w14:paraId="2CD25465" w14:textId="77777777" w:rsidR="00BD35D5" w:rsidRDefault="00000000">
      <w:pPr>
        <w:pStyle w:val="BodyText"/>
        <w:ind w:left="591" w:right="833"/>
        <w:jc w:val="both"/>
      </w:pPr>
      <w:r>
        <w:t>După</w:t>
      </w:r>
      <w:r>
        <w:rPr>
          <w:spacing w:val="21"/>
        </w:rPr>
        <w:t xml:space="preserve"> </w:t>
      </w:r>
      <w:r>
        <w:t>completarea</w:t>
      </w:r>
      <w:r>
        <w:rPr>
          <w:spacing w:val="22"/>
        </w:rPr>
        <w:t xml:space="preserve"> </w:t>
      </w:r>
      <w:r>
        <w:t>matricei</w:t>
      </w:r>
      <w:r>
        <w:rPr>
          <w:spacing w:val="16"/>
        </w:rPr>
        <w:t xml:space="preserve"> </w:t>
      </w:r>
      <w:r>
        <w:t>de</w:t>
      </w:r>
      <w:r>
        <w:rPr>
          <w:spacing w:val="18"/>
        </w:rPr>
        <w:t xml:space="preserve"> </w:t>
      </w:r>
      <w:r>
        <w:t>verificare</w:t>
      </w:r>
      <w:r>
        <w:rPr>
          <w:spacing w:val="23"/>
        </w:rPr>
        <w:t xml:space="preserve"> </w:t>
      </w:r>
      <w:r>
        <w:t>a</w:t>
      </w:r>
      <w:r>
        <w:rPr>
          <w:spacing w:val="21"/>
        </w:rPr>
        <w:t xml:space="preserve"> </w:t>
      </w:r>
      <w:r>
        <w:t>Bugetului</w:t>
      </w:r>
      <w:r>
        <w:rPr>
          <w:spacing w:val="22"/>
        </w:rPr>
        <w:t xml:space="preserve"> </w:t>
      </w:r>
      <w:r>
        <w:t>indicativ,</w:t>
      </w:r>
      <w:r>
        <w:rPr>
          <w:spacing w:val="18"/>
        </w:rPr>
        <w:t xml:space="preserve"> </w:t>
      </w:r>
      <w:r>
        <w:t>daca</w:t>
      </w:r>
      <w:r>
        <w:rPr>
          <w:spacing w:val="17"/>
        </w:rPr>
        <w:t xml:space="preserve"> </w:t>
      </w:r>
      <w:r>
        <w:t>cheltuielile</w:t>
      </w:r>
      <w:r>
        <w:rPr>
          <w:spacing w:val="18"/>
        </w:rPr>
        <w:t xml:space="preserve"> </w:t>
      </w:r>
      <w:r>
        <w:t>din</w:t>
      </w:r>
      <w:r>
        <w:rPr>
          <w:spacing w:val="21"/>
        </w:rPr>
        <w:t xml:space="preserve"> </w:t>
      </w:r>
      <w:r>
        <w:t>cererea</w:t>
      </w:r>
      <w:r>
        <w:rPr>
          <w:spacing w:val="-64"/>
        </w:rPr>
        <w:t xml:space="preserve"> </w:t>
      </w:r>
      <w:r>
        <w:t>de</w:t>
      </w:r>
      <w:r>
        <w:rPr>
          <w:spacing w:val="1"/>
        </w:rPr>
        <w:t xml:space="preserve"> </w:t>
      </w:r>
      <w:r>
        <w:t>finanţare</w:t>
      </w:r>
      <w:r>
        <w:rPr>
          <w:spacing w:val="1"/>
        </w:rPr>
        <w:t xml:space="preserve"> </w:t>
      </w:r>
      <w:r>
        <w:t>corespund</w:t>
      </w:r>
      <w:r>
        <w:rPr>
          <w:spacing w:val="1"/>
        </w:rPr>
        <w:t xml:space="preserve"> </w:t>
      </w:r>
      <w:r>
        <w:t>cu</w:t>
      </w:r>
      <w:r>
        <w:rPr>
          <w:spacing w:val="1"/>
        </w:rPr>
        <w:t xml:space="preserve"> </w:t>
      </w:r>
      <w:r>
        <w:t>cele</w:t>
      </w:r>
      <w:r>
        <w:rPr>
          <w:spacing w:val="1"/>
        </w:rPr>
        <w:t xml:space="preserve"> </w:t>
      </w:r>
      <w:r>
        <w:t>din</w:t>
      </w:r>
      <w:r>
        <w:rPr>
          <w:spacing w:val="1"/>
        </w:rPr>
        <w:t xml:space="preserve"> </w:t>
      </w:r>
      <w:r>
        <w:t>devizul</w:t>
      </w:r>
      <w:r>
        <w:rPr>
          <w:spacing w:val="1"/>
        </w:rPr>
        <w:t xml:space="preserve"> </w:t>
      </w:r>
      <w:r>
        <w:t>general</w:t>
      </w:r>
      <w:r>
        <w:rPr>
          <w:spacing w:val="1"/>
        </w:rPr>
        <w:t xml:space="preserve"> </w:t>
      </w:r>
      <w:r>
        <w:t>şi</w:t>
      </w:r>
      <w:r>
        <w:rPr>
          <w:spacing w:val="1"/>
        </w:rPr>
        <w:t xml:space="preserve"> </w:t>
      </w:r>
      <w:r>
        <w:t>devizele</w:t>
      </w:r>
      <w:r>
        <w:rPr>
          <w:spacing w:val="1"/>
        </w:rPr>
        <w:t xml:space="preserve"> </w:t>
      </w:r>
      <w:r>
        <w:t>pe</w:t>
      </w:r>
      <w:r>
        <w:rPr>
          <w:spacing w:val="1"/>
        </w:rPr>
        <w:t xml:space="preserve"> </w:t>
      </w:r>
      <w:r>
        <w:t>obiect,</w:t>
      </w:r>
      <w:r>
        <w:rPr>
          <w:spacing w:val="66"/>
        </w:rPr>
        <w:t xml:space="preserve"> </w:t>
      </w:r>
      <w:r>
        <w:t>neexistand</w:t>
      </w:r>
      <w:r>
        <w:rPr>
          <w:spacing w:val="1"/>
        </w:rPr>
        <w:t xml:space="preserve"> </w:t>
      </w:r>
      <w:r>
        <w:t>diferente,</w:t>
      </w:r>
      <w:r>
        <w:rPr>
          <w:spacing w:val="-1"/>
        </w:rPr>
        <w:t xml:space="preserve"> </w:t>
      </w:r>
      <w:r>
        <w:t>expertul</w:t>
      </w:r>
      <w:r>
        <w:rPr>
          <w:spacing w:val="2"/>
        </w:rPr>
        <w:t xml:space="preserve"> </w:t>
      </w:r>
      <w:r>
        <w:t>bifează</w:t>
      </w:r>
      <w:r>
        <w:rPr>
          <w:spacing w:val="-2"/>
        </w:rPr>
        <w:t xml:space="preserve"> </w:t>
      </w:r>
      <w:r>
        <w:t>caseta</w:t>
      </w:r>
      <w:r>
        <w:rPr>
          <w:spacing w:val="-5"/>
        </w:rPr>
        <w:t xml:space="preserve"> </w:t>
      </w:r>
      <w:r>
        <w:t>corespunzatoare DA.</w:t>
      </w:r>
    </w:p>
    <w:p w14:paraId="1BFC72F9" w14:textId="77777777" w:rsidR="00BD35D5" w:rsidRDefault="00BD35D5">
      <w:pPr>
        <w:pStyle w:val="BodyText"/>
        <w:spacing w:before="1"/>
      </w:pPr>
    </w:p>
    <w:p w14:paraId="3ED36A7D" w14:textId="77777777" w:rsidR="00BD35D5" w:rsidRDefault="00000000">
      <w:pPr>
        <w:pStyle w:val="Heading2"/>
        <w:rPr>
          <w:b w:val="0"/>
        </w:rPr>
      </w:pPr>
      <w:r>
        <w:t>Observatie</w:t>
      </w:r>
      <w:r>
        <w:rPr>
          <w:b w:val="0"/>
        </w:rPr>
        <w:t>:</w:t>
      </w:r>
    </w:p>
    <w:p w14:paraId="4FA90172" w14:textId="77777777" w:rsidR="00BD35D5" w:rsidRDefault="00BD35D5">
      <w:pPr>
        <w:pStyle w:val="BodyText"/>
        <w:spacing w:before="9"/>
        <w:rPr>
          <w:sz w:val="21"/>
        </w:rPr>
      </w:pPr>
    </w:p>
    <w:p w14:paraId="21A9498F" w14:textId="77777777" w:rsidR="00BD35D5" w:rsidRDefault="00000000">
      <w:pPr>
        <w:pStyle w:val="BodyText"/>
        <w:spacing w:line="242" w:lineRule="auto"/>
        <w:ind w:left="591" w:right="828"/>
        <w:jc w:val="both"/>
      </w:pPr>
      <w:r>
        <w:t>Conform</w:t>
      </w:r>
      <w:r>
        <w:rPr>
          <w:spacing w:val="14"/>
        </w:rPr>
        <w:t xml:space="preserve"> </w:t>
      </w:r>
      <w:r>
        <w:t>HG</w:t>
      </w:r>
      <w:r>
        <w:rPr>
          <w:spacing w:val="13"/>
        </w:rPr>
        <w:t xml:space="preserve"> </w:t>
      </w:r>
      <w:r>
        <w:t>907/2016,</w:t>
      </w:r>
      <w:r>
        <w:rPr>
          <w:spacing w:val="13"/>
        </w:rPr>
        <w:t xml:space="preserve"> </w:t>
      </w:r>
      <w:r>
        <w:t>la</w:t>
      </w:r>
      <w:r>
        <w:rPr>
          <w:spacing w:val="13"/>
        </w:rPr>
        <w:t xml:space="preserve"> </w:t>
      </w:r>
      <w:r>
        <w:t>cap.4.3</w:t>
      </w:r>
      <w:r>
        <w:rPr>
          <w:spacing w:val="14"/>
        </w:rPr>
        <w:t xml:space="preserve"> </w:t>
      </w:r>
      <w:r>
        <w:t>şi</w:t>
      </w:r>
      <w:r>
        <w:rPr>
          <w:spacing w:val="12"/>
        </w:rPr>
        <w:t xml:space="preserve"> </w:t>
      </w:r>
      <w:r>
        <w:t>4.4</w:t>
      </w:r>
      <w:r>
        <w:rPr>
          <w:spacing w:val="13"/>
        </w:rPr>
        <w:t xml:space="preserve"> </w:t>
      </w:r>
      <w:r>
        <w:t>se</w:t>
      </w:r>
      <w:r>
        <w:rPr>
          <w:spacing w:val="7"/>
        </w:rPr>
        <w:t xml:space="preserve"> </w:t>
      </w:r>
      <w:r>
        <w:t>cuprind</w:t>
      </w:r>
      <w:r>
        <w:rPr>
          <w:spacing w:val="15"/>
        </w:rPr>
        <w:t xml:space="preserve"> </w:t>
      </w:r>
      <w:r>
        <w:t>cheltuieli</w:t>
      </w:r>
      <w:r>
        <w:rPr>
          <w:spacing w:val="8"/>
        </w:rPr>
        <w:t xml:space="preserve"> </w:t>
      </w:r>
      <w:r>
        <w:t>pentru</w:t>
      </w:r>
      <w:r>
        <w:rPr>
          <w:spacing w:val="13"/>
        </w:rPr>
        <w:t xml:space="preserve"> </w:t>
      </w:r>
      <w:r>
        <w:t>achizitionarea</w:t>
      </w:r>
      <w:r>
        <w:rPr>
          <w:spacing w:val="13"/>
        </w:rPr>
        <w:t xml:space="preserve"> </w:t>
      </w:r>
      <w:r>
        <w:t>utilajelor</w:t>
      </w:r>
      <w:r>
        <w:rPr>
          <w:spacing w:val="-64"/>
        </w:rPr>
        <w:t xml:space="preserve"> </w:t>
      </w:r>
      <w:r>
        <w:t>şi echipamentelor.</w:t>
      </w:r>
      <w:r>
        <w:rPr>
          <w:spacing w:val="66"/>
        </w:rPr>
        <w:t xml:space="preserve"> </w:t>
      </w:r>
      <w:r>
        <w:t>Astfel, toate utilajele şi echipamentele se pot prezenta intr-un singur</w:t>
      </w:r>
      <w:r>
        <w:rPr>
          <w:spacing w:val="1"/>
        </w:rPr>
        <w:t xml:space="preserve"> </w:t>
      </w:r>
      <w:r>
        <w:t>deviz</w:t>
      </w:r>
      <w:r>
        <w:rPr>
          <w:spacing w:val="-4"/>
        </w:rPr>
        <w:t xml:space="preserve"> </w:t>
      </w:r>
      <w:r>
        <w:t>pe obiect.</w:t>
      </w:r>
    </w:p>
    <w:p w14:paraId="7677AFF0" w14:textId="77777777" w:rsidR="00BD35D5" w:rsidRDefault="00000000">
      <w:pPr>
        <w:pStyle w:val="Heading2"/>
        <w:ind w:right="842"/>
        <w:jc w:val="both"/>
      </w:pPr>
      <w:r>
        <w:t>Nu</w:t>
      </w:r>
      <w:r>
        <w:rPr>
          <w:spacing w:val="45"/>
        </w:rPr>
        <w:t xml:space="preserve"> </w:t>
      </w:r>
      <w:r>
        <w:t>este</w:t>
      </w:r>
      <w:r>
        <w:rPr>
          <w:spacing w:val="44"/>
        </w:rPr>
        <w:t xml:space="preserve"> </w:t>
      </w:r>
      <w:r>
        <w:t>nevoie</w:t>
      </w:r>
      <w:r>
        <w:rPr>
          <w:spacing w:val="39"/>
        </w:rPr>
        <w:t xml:space="preserve"> </w:t>
      </w:r>
      <w:r>
        <w:t>ca</w:t>
      </w:r>
      <w:r>
        <w:rPr>
          <w:spacing w:val="44"/>
        </w:rPr>
        <w:t xml:space="preserve"> </w:t>
      </w:r>
      <w:r>
        <w:t>solicitantul</w:t>
      </w:r>
      <w:r>
        <w:rPr>
          <w:spacing w:val="44"/>
        </w:rPr>
        <w:t xml:space="preserve"> </w:t>
      </w:r>
      <w:r>
        <w:t>sa</w:t>
      </w:r>
      <w:r>
        <w:rPr>
          <w:spacing w:val="44"/>
        </w:rPr>
        <w:t xml:space="preserve"> </w:t>
      </w:r>
      <w:r>
        <w:t>prezinte</w:t>
      </w:r>
      <w:r>
        <w:rPr>
          <w:spacing w:val="44"/>
        </w:rPr>
        <w:t xml:space="preserve"> </w:t>
      </w:r>
      <w:r>
        <w:t>pentru</w:t>
      </w:r>
      <w:r>
        <w:rPr>
          <w:spacing w:val="45"/>
        </w:rPr>
        <w:t xml:space="preserve"> </w:t>
      </w:r>
      <w:r>
        <w:t>fiecare</w:t>
      </w:r>
      <w:r>
        <w:rPr>
          <w:spacing w:val="40"/>
        </w:rPr>
        <w:t xml:space="preserve"> </w:t>
      </w:r>
      <w:r>
        <w:t>utilaj</w:t>
      </w:r>
      <w:r>
        <w:rPr>
          <w:spacing w:val="42"/>
        </w:rPr>
        <w:t xml:space="preserve"> </w:t>
      </w:r>
      <w:r>
        <w:t>şi</w:t>
      </w:r>
      <w:r>
        <w:rPr>
          <w:spacing w:val="43"/>
        </w:rPr>
        <w:t xml:space="preserve"> </w:t>
      </w:r>
      <w:r>
        <w:t>echipament</w:t>
      </w:r>
      <w:r>
        <w:rPr>
          <w:spacing w:val="40"/>
        </w:rPr>
        <w:t xml:space="preserve"> </w:t>
      </w:r>
      <w:r>
        <w:t>cate</w:t>
      </w:r>
      <w:r>
        <w:rPr>
          <w:spacing w:val="45"/>
        </w:rPr>
        <w:t xml:space="preserve"> </w:t>
      </w:r>
      <w:r>
        <w:t>un</w:t>
      </w:r>
      <w:r>
        <w:rPr>
          <w:spacing w:val="-64"/>
        </w:rPr>
        <w:t xml:space="preserve"> </w:t>
      </w:r>
      <w:r>
        <w:t>deviz</w:t>
      </w:r>
      <w:r>
        <w:rPr>
          <w:spacing w:val="-1"/>
        </w:rPr>
        <w:t xml:space="preserve"> </w:t>
      </w:r>
      <w:r>
        <w:t>pe</w:t>
      </w:r>
      <w:r>
        <w:rPr>
          <w:spacing w:val="-2"/>
        </w:rPr>
        <w:t xml:space="preserve"> </w:t>
      </w:r>
      <w:r>
        <w:t>obiect!</w:t>
      </w:r>
    </w:p>
    <w:p w14:paraId="68A584D8" w14:textId="77777777" w:rsidR="00BD35D5" w:rsidRDefault="00BD35D5">
      <w:pPr>
        <w:pStyle w:val="BodyText"/>
        <w:spacing w:before="8"/>
        <w:rPr>
          <w:b/>
          <w:sz w:val="21"/>
        </w:rPr>
      </w:pPr>
    </w:p>
    <w:p w14:paraId="30E639A5" w14:textId="77777777" w:rsidR="00BD35D5" w:rsidRDefault="00000000">
      <w:pPr>
        <w:pStyle w:val="ListParagraph"/>
        <w:numPr>
          <w:ilvl w:val="2"/>
          <w:numId w:val="22"/>
        </w:numPr>
        <w:tabs>
          <w:tab w:val="left" w:pos="1313"/>
        </w:tabs>
        <w:ind w:right="833"/>
        <w:jc w:val="both"/>
      </w:pPr>
      <w:r>
        <w:t>Daca</w:t>
      </w:r>
      <w:r>
        <w:rPr>
          <w:spacing w:val="1"/>
        </w:rPr>
        <w:t xml:space="preserve"> </w:t>
      </w:r>
      <w:r>
        <w:t>exista</w:t>
      </w:r>
      <w:r>
        <w:rPr>
          <w:spacing w:val="1"/>
        </w:rPr>
        <w:t xml:space="preserve"> </w:t>
      </w:r>
      <w:r>
        <w:t>diferente de</w:t>
      </w:r>
      <w:r>
        <w:rPr>
          <w:spacing w:val="1"/>
        </w:rPr>
        <w:t xml:space="preserve"> </w:t>
      </w:r>
      <w:r>
        <w:t>incadrare,</w:t>
      </w:r>
      <w:r>
        <w:rPr>
          <w:spacing w:val="1"/>
        </w:rPr>
        <w:t xml:space="preserve"> </w:t>
      </w:r>
      <w:r>
        <w:t>in</w:t>
      </w:r>
      <w:r>
        <w:rPr>
          <w:spacing w:val="1"/>
        </w:rPr>
        <w:t xml:space="preserve"> </w:t>
      </w:r>
      <w:r>
        <w:t>sensul</w:t>
      </w:r>
      <w:r>
        <w:rPr>
          <w:spacing w:val="1"/>
        </w:rPr>
        <w:t xml:space="preserve"> </w:t>
      </w:r>
      <w:r>
        <w:t>ca</w:t>
      </w:r>
      <w:r>
        <w:rPr>
          <w:spacing w:val="1"/>
        </w:rPr>
        <w:t xml:space="preserve"> </w:t>
      </w:r>
      <w:r>
        <w:t>unele cheltuieli</w:t>
      </w:r>
      <w:r>
        <w:rPr>
          <w:spacing w:val="66"/>
        </w:rPr>
        <w:t xml:space="preserve"> </w:t>
      </w:r>
      <w:r>
        <w:t>neeligibile sunt</w:t>
      </w:r>
      <w:r>
        <w:rPr>
          <w:spacing w:val="1"/>
        </w:rPr>
        <w:t xml:space="preserve"> </w:t>
      </w:r>
      <w:r>
        <w:t>trecute in categoria cheltuielilor eligibile, expertul bifează caseta corespunzatoare NU</w:t>
      </w:r>
      <w:r>
        <w:rPr>
          <w:spacing w:val="-64"/>
        </w:rPr>
        <w:t xml:space="preserve"> </w:t>
      </w:r>
      <w:r>
        <w:t>şi</w:t>
      </w:r>
      <w:r>
        <w:rPr>
          <w:spacing w:val="-1"/>
        </w:rPr>
        <w:t xml:space="preserve"> </w:t>
      </w:r>
      <w:r>
        <w:t>îşi motivează</w:t>
      </w:r>
      <w:r>
        <w:rPr>
          <w:spacing w:val="-5"/>
        </w:rPr>
        <w:t xml:space="preserve"> </w:t>
      </w:r>
      <w:r>
        <w:t>poziţia</w:t>
      </w:r>
      <w:r>
        <w:rPr>
          <w:spacing w:val="-1"/>
        </w:rPr>
        <w:t xml:space="preserve"> </w:t>
      </w:r>
      <w:r>
        <w:t>în</w:t>
      </w:r>
      <w:r>
        <w:rPr>
          <w:spacing w:val="-6"/>
        </w:rPr>
        <w:t xml:space="preserve"> </w:t>
      </w:r>
      <w:r>
        <w:t>linia</w:t>
      </w:r>
      <w:r>
        <w:rPr>
          <w:spacing w:val="-1"/>
        </w:rPr>
        <w:t xml:space="preserve"> </w:t>
      </w:r>
      <w:r>
        <w:t>prevăzută</w:t>
      </w:r>
      <w:r>
        <w:rPr>
          <w:spacing w:val="-1"/>
        </w:rPr>
        <w:t xml:space="preserve"> </w:t>
      </w:r>
      <w:r>
        <w:t>în</w:t>
      </w:r>
      <w:r>
        <w:rPr>
          <w:spacing w:val="-1"/>
        </w:rPr>
        <w:t xml:space="preserve"> </w:t>
      </w:r>
      <w:r>
        <w:t>acest</w:t>
      </w:r>
      <w:r>
        <w:rPr>
          <w:spacing w:val="-1"/>
        </w:rPr>
        <w:t xml:space="preserve"> </w:t>
      </w:r>
      <w:r>
        <w:t>scop.</w:t>
      </w:r>
    </w:p>
    <w:p w14:paraId="0B3E4D5B" w14:textId="77777777" w:rsidR="00BD35D5" w:rsidRDefault="00000000">
      <w:pPr>
        <w:pStyle w:val="BodyText"/>
        <w:ind w:left="591" w:right="829"/>
        <w:jc w:val="both"/>
      </w:pPr>
      <w:r>
        <w:t>In acest caz bugetul este retransmis solicitantului pentru recalculare, prin Fisa de solicitare a</w:t>
      </w:r>
      <w:r>
        <w:rPr>
          <w:spacing w:val="1"/>
        </w:rPr>
        <w:t xml:space="preserve"> </w:t>
      </w:r>
      <w:r>
        <w:t>informaţiilor</w:t>
      </w:r>
      <w:r>
        <w:rPr>
          <w:spacing w:val="1"/>
        </w:rPr>
        <w:t xml:space="preserve"> </w:t>
      </w:r>
      <w:r>
        <w:t>suplimentare.</w:t>
      </w:r>
      <w:r>
        <w:rPr>
          <w:spacing w:val="1"/>
        </w:rPr>
        <w:t xml:space="preserve"> </w:t>
      </w:r>
      <w:r>
        <w:t>Expertul</w:t>
      </w:r>
      <w:r>
        <w:rPr>
          <w:spacing w:val="1"/>
        </w:rPr>
        <w:t xml:space="preserve"> </w:t>
      </w:r>
      <w:r>
        <w:t>va</w:t>
      </w:r>
      <w:r>
        <w:rPr>
          <w:spacing w:val="1"/>
        </w:rPr>
        <w:t xml:space="preserve"> </w:t>
      </w:r>
      <w:r>
        <w:t>modifica</w:t>
      </w:r>
      <w:r>
        <w:rPr>
          <w:spacing w:val="1"/>
        </w:rPr>
        <w:t xml:space="preserve"> </w:t>
      </w:r>
      <w:r>
        <w:t>bugetul</w:t>
      </w:r>
      <w:r>
        <w:rPr>
          <w:spacing w:val="1"/>
        </w:rPr>
        <w:t xml:space="preserve"> </w:t>
      </w:r>
      <w:r>
        <w:t>prin</w:t>
      </w:r>
      <w:r>
        <w:rPr>
          <w:spacing w:val="1"/>
        </w:rPr>
        <w:t xml:space="preserve"> </w:t>
      </w:r>
      <w:r>
        <w:t>micsorarea</w:t>
      </w:r>
      <w:r>
        <w:rPr>
          <w:spacing w:val="1"/>
        </w:rPr>
        <w:t xml:space="preserve"> </w:t>
      </w:r>
      <w:r>
        <w:t>valorii</w:t>
      </w:r>
      <w:r>
        <w:rPr>
          <w:spacing w:val="66"/>
        </w:rPr>
        <w:t xml:space="preserve"> </w:t>
      </w:r>
      <w:r>
        <w:t>totale</w:t>
      </w:r>
      <w:r>
        <w:rPr>
          <w:spacing w:val="1"/>
        </w:rPr>
        <w:t xml:space="preserve"> </w:t>
      </w:r>
      <w:r>
        <w:t>eligibile a proiectului cu valoarea identificata ca fiind neeligibila. Expertul va motiva poziţia</w:t>
      </w:r>
      <w:r>
        <w:rPr>
          <w:spacing w:val="1"/>
        </w:rPr>
        <w:t xml:space="preserve"> </w:t>
      </w:r>
      <w:r>
        <w:t>cu explicatii în linia prevăzută în acest scop la rubrica Observaţii. Se vor face menţiuni la</w:t>
      </w:r>
      <w:r>
        <w:rPr>
          <w:spacing w:val="1"/>
        </w:rPr>
        <w:t xml:space="preserve"> </w:t>
      </w:r>
      <w:r>
        <w:t>eventualele greşeli de incadrare sau alte cauze care au generat diferenţele, cererea de</w:t>
      </w:r>
      <w:r>
        <w:rPr>
          <w:spacing w:val="1"/>
        </w:rPr>
        <w:t xml:space="preserve"> </w:t>
      </w:r>
      <w:r>
        <w:t>finanţare</w:t>
      </w:r>
      <w:r>
        <w:rPr>
          <w:spacing w:val="-2"/>
        </w:rPr>
        <w:t xml:space="preserve"> </w:t>
      </w:r>
      <w:r>
        <w:t>este</w:t>
      </w:r>
      <w:r>
        <w:rPr>
          <w:spacing w:val="-1"/>
        </w:rPr>
        <w:t xml:space="preserve"> </w:t>
      </w:r>
      <w:r>
        <w:t>declarată</w:t>
      </w:r>
      <w:r>
        <w:rPr>
          <w:spacing w:val="-2"/>
        </w:rPr>
        <w:t xml:space="preserve"> </w:t>
      </w:r>
      <w:r>
        <w:t>eligibilă</w:t>
      </w:r>
      <w:r>
        <w:rPr>
          <w:spacing w:val="-6"/>
        </w:rPr>
        <w:t xml:space="preserve"> </w:t>
      </w:r>
      <w:r>
        <w:t>prin</w:t>
      </w:r>
      <w:r>
        <w:rPr>
          <w:spacing w:val="-1"/>
        </w:rPr>
        <w:t xml:space="preserve"> </w:t>
      </w:r>
      <w:r>
        <w:t>bifarea</w:t>
      </w:r>
      <w:r>
        <w:rPr>
          <w:spacing w:val="-6"/>
        </w:rPr>
        <w:t xml:space="preserve"> </w:t>
      </w:r>
      <w:r>
        <w:t>casutei</w:t>
      </w:r>
      <w:r>
        <w:rPr>
          <w:spacing w:val="-2"/>
        </w:rPr>
        <w:t xml:space="preserve"> </w:t>
      </w:r>
      <w:r>
        <w:t>corespunzatoare</w:t>
      </w:r>
      <w:r>
        <w:rPr>
          <w:spacing w:val="-1"/>
        </w:rPr>
        <w:t xml:space="preserve"> </w:t>
      </w:r>
      <w:r>
        <w:t>DA</w:t>
      </w:r>
      <w:r>
        <w:rPr>
          <w:spacing w:val="-6"/>
        </w:rPr>
        <w:t xml:space="preserve"> </w:t>
      </w:r>
      <w:r>
        <w:t>cu</w:t>
      </w:r>
      <w:r>
        <w:rPr>
          <w:spacing w:val="-1"/>
        </w:rPr>
        <w:t xml:space="preserve"> </w:t>
      </w:r>
      <w:r>
        <w:t>diferente.</w:t>
      </w:r>
    </w:p>
    <w:p w14:paraId="702A4A70" w14:textId="77777777" w:rsidR="00BD35D5" w:rsidRDefault="00BD35D5">
      <w:pPr>
        <w:pStyle w:val="BodyText"/>
      </w:pPr>
    </w:p>
    <w:p w14:paraId="2176953D" w14:textId="77777777" w:rsidR="00BD35D5" w:rsidRDefault="00000000">
      <w:pPr>
        <w:pStyle w:val="ListParagraph"/>
        <w:numPr>
          <w:ilvl w:val="2"/>
          <w:numId w:val="22"/>
        </w:numPr>
        <w:tabs>
          <w:tab w:val="left" w:pos="1313"/>
        </w:tabs>
        <w:ind w:right="830"/>
        <w:jc w:val="both"/>
      </w:pPr>
      <w:r>
        <w:t>Daca expertul, constata ca o cheltuiala nu se incadreaza in categoria cheltuielilor</w:t>
      </w:r>
      <w:r>
        <w:rPr>
          <w:spacing w:val="1"/>
        </w:rPr>
        <w:t xml:space="preserve"> </w:t>
      </w:r>
      <w:r>
        <w:t>eligibile,</w:t>
      </w:r>
      <w:r>
        <w:rPr>
          <w:spacing w:val="1"/>
        </w:rPr>
        <w:t xml:space="preserve"> </w:t>
      </w:r>
      <w:r>
        <w:t>expertul</w:t>
      </w:r>
      <w:r>
        <w:rPr>
          <w:spacing w:val="1"/>
        </w:rPr>
        <w:t xml:space="preserve"> </w:t>
      </w:r>
      <w:r>
        <w:t>poate</w:t>
      </w:r>
      <w:r>
        <w:rPr>
          <w:spacing w:val="1"/>
        </w:rPr>
        <w:t xml:space="preserve"> </w:t>
      </w:r>
      <w:r>
        <w:t>decide</w:t>
      </w:r>
      <w:r>
        <w:rPr>
          <w:spacing w:val="1"/>
        </w:rPr>
        <w:t xml:space="preserve"> </w:t>
      </w:r>
      <w:r>
        <w:t>incadrarea</w:t>
      </w:r>
      <w:r>
        <w:rPr>
          <w:spacing w:val="1"/>
        </w:rPr>
        <w:t xml:space="preserve"> </w:t>
      </w:r>
      <w:r>
        <w:t>respectivei</w:t>
      </w:r>
      <w:r>
        <w:rPr>
          <w:spacing w:val="1"/>
        </w:rPr>
        <w:t xml:space="preserve"> </w:t>
      </w:r>
      <w:r>
        <w:t>cheltuieli</w:t>
      </w:r>
      <w:r>
        <w:rPr>
          <w:spacing w:val="1"/>
        </w:rPr>
        <w:t xml:space="preserve"> </w:t>
      </w:r>
      <w:r>
        <w:t>in</w:t>
      </w:r>
      <w:r>
        <w:rPr>
          <w:spacing w:val="1"/>
        </w:rPr>
        <w:t xml:space="preserve"> </w:t>
      </w:r>
      <w:r>
        <w:t>categoria</w:t>
      </w:r>
      <w:r>
        <w:rPr>
          <w:spacing w:val="1"/>
        </w:rPr>
        <w:t xml:space="preserve"> </w:t>
      </w:r>
      <w:r>
        <w:t>cheltuielilor</w:t>
      </w:r>
      <w:r>
        <w:rPr>
          <w:spacing w:val="1"/>
        </w:rPr>
        <w:t xml:space="preserve"> </w:t>
      </w:r>
      <w:r>
        <w:t>neeligibile</w:t>
      </w:r>
      <w:r>
        <w:rPr>
          <w:spacing w:val="1"/>
        </w:rPr>
        <w:t xml:space="preserve"> </w:t>
      </w:r>
      <w:r>
        <w:t>prin</w:t>
      </w:r>
      <w:r>
        <w:rPr>
          <w:spacing w:val="1"/>
        </w:rPr>
        <w:t xml:space="preserve"> </w:t>
      </w:r>
      <w:r>
        <w:t>diminuarea</w:t>
      </w:r>
      <w:r>
        <w:rPr>
          <w:spacing w:val="1"/>
        </w:rPr>
        <w:t xml:space="preserve"> </w:t>
      </w:r>
      <w:r>
        <w:t>valorii</w:t>
      </w:r>
      <w:r>
        <w:rPr>
          <w:spacing w:val="1"/>
        </w:rPr>
        <w:t xml:space="preserve"> </w:t>
      </w:r>
      <w:r>
        <w:t>totale</w:t>
      </w:r>
      <w:r>
        <w:rPr>
          <w:spacing w:val="1"/>
        </w:rPr>
        <w:t xml:space="preserve"> </w:t>
      </w:r>
      <w:r>
        <w:t>eligibile</w:t>
      </w:r>
      <w:r>
        <w:rPr>
          <w:spacing w:val="1"/>
        </w:rPr>
        <w:t xml:space="preserve"> </w:t>
      </w:r>
      <w:r>
        <w:t>din</w:t>
      </w:r>
      <w:r>
        <w:rPr>
          <w:spacing w:val="1"/>
        </w:rPr>
        <w:t xml:space="preserve"> </w:t>
      </w:r>
      <w:r>
        <w:t>buget</w:t>
      </w:r>
      <w:r>
        <w:rPr>
          <w:spacing w:val="66"/>
        </w:rPr>
        <w:t xml:space="preserve"> </w:t>
      </w:r>
      <w:r>
        <w:t>sau</w:t>
      </w:r>
      <w:r>
        <w:rPr>
          <w:spacing w:val="1"/>
        </w:rPr>
        <w:t xml:space="preserve"> </w:t>
      </w:r>
      <w:r>
        <w:t>diminuarea valorii totale a bugetului cu cheltuiala respectiva fara incadrarea acestei</w:t>
      </w:r>
      <w:r>
        <w:rPr>
          <w:spacing w:val="1"/>
        </w:rPr>
        <w:t xml:space="preserve"> </w:t>
      </w:r>
      <w:r>
        <w:t>cheltuili</w:t>
      </w:r>
      <w:r>
        <w:rPr>
          <w:spacing w:val="1"/>
        </w:rPr>
        <w:t xml:space="preserve"> </w:t>
      </w:r>
      <w:r>
        <w:t>in</w:t>
      </w:r>
      <w:r>
        <w:rPr>
          <w:spacing w:val="1"/>
        </w:rPr>
        <w:t xml:space="preserve"> </w:t>
      </w:r>
      <w:r>
        <w:t>categoria</w:t>
      </w:r>
      <w:r>
        <w:rPr>
          <w:spacing w:val="1"/>
        </w:rPr>
        <w:t xml:space="preserve"> </w:t>
      </w:r>
      <w:r>
        <w:t>cheltuielilor</w:t>
      </w:r>
      <w:r>
        <w:rPr>
          <w:spacing w:val="1"/>
        </w:rPr>
        <w:t xml:space="preserve"> </w:t>
      </w:r>
      <w:r>
        <w:t>neeligibile,</w:t>
      </w:r>
      <w:r>
        <w:rPr>
          <w:spacing w:val="1"/>
        </w:rPr>
        <w:t xml:space="preserve"> </w:t>
      </w:r>
      <w:r>
        <w:t>cu</w:t>
      </w:r>
      <w:r>
        <w:rPr>
          <w:spacing w:val="1"/>
        </w:rPr>
        <w:t xml:space="preserve"> </w:t>
      </w:r>
      <w:r>
        <w:t>diminuarea</w:t>
      </w:r>
      <w:r>
        <w:rPr>
          <w:spacing w:val="1"/>
        </w:rPr>
        <w:t xml:space="preserve"> </w:t>
      </w:r>
      <w:r>
        <w:t>valorii</w:t>
      </w:r>
      <w:r>
        <w:rPr>
          <w:spacing w:val="1"/>
        </w:rPr>
        <w:t xml:space="preserve"> </w:t>
      </w:r>
      <w:r>
        <w:t>totale</w:t>
      </w:r>
      <w:r>
        <w:rPr>
          <w:spacing w:val="66"/>
        </w:rPr>
        <w:t xml:space="preserve"> </w:t>
      </w:r>
      <w:r>
        <w:t>a</w:t>
      </w:r>
      <w:r>
        <w:rPr>
          <w:spacing w:val="1"/>
        </w:rPr>
        <w:t xml:space="preserve"> </w:t>
      </w:r>
      <w:r>
        <w:t>proiectului,</w:t>
      </w:r>
      <w:r>
        <w:rPr>
          <w:spacing w:val="-2"/>
        </w:rPr>
        <w:t xml:space="preserve"> </w:t>
      </w:r>
      <w:r>
        <w:t>numai</w:t>
      </w:r>
      <w:r>
        <w:rPr>
          <w:spacing w:val="-2"/>
        </w:rPr>
        <w:t xml:space="preserve"> </w:t>
      </w:r>
      <w:r>
        <w:t>daca</w:t>
      </w:r>
      <w:r>
        <w:rPr>
          <w:spacing w:val="-7"/>
        </w:rPr>
        <w:t xml:space="preserve"> </w:t>
      </w:r>
      <w:r>
        <w:t>respectiva</w:t>
      </w:r>
      <w:r>
        <w:rPr>
          <w:spacing w:val="-6"/>
        </w:rPr>
        <w:t xml:space="preserve"> </w:t>
      </w:r>
      <w:r>
        <w:t>cheltuiala</w:t>
      </w:r>
      <w:r>
        <w:rPr>
          <w:spacing w:val="-3"/>
        </w:rPr>
        <w:t xml:space="preserve"> </w:t>
      </w:r>
      <w:r>
        <w:t>nu</w:t>
      </w:r>
      <w:r>
        <w:rPr>
          <w:spacing w:val="-12"/>
        </w:rPr>
        <w:t xml:space="preserve"> </w:t>
      </w:r>
      <w:r>
        <w:t>afecteaza</w:t>
      </w:r>
      <w:r>
        <w:rPr>
          <w:spacing w:val="-3"/>
        </w:rPr>
        <w:t xml:space="preserve"> </w:t>
      </w:r>
      <w:r>
        <w:t>eligibilitatea</w:t>
      </w:r>
      <w:r>
        <w:rPr>
          <w:spacing w:val="-3"/>
        </w:rPr>
        <w:t xml:space="preserve"> </w:t>
      </w:r>
      <w:r>
        <w:t>investitiei.</w:t>
      </w:r>
    </w:p>
    <w:p w14:paraId="5D480406" w14:textId="77777777" w:rsidR="00BD35D5" w:rsidRDefault="00000000">
      <w:pPr>
        <w:pStyle w:val="ListParagraph"/>
        <w:numPr>
          <w:ilvl w:val="2"/>
          <w:numId w:val="22"/>
        </w:numPr>
        <w:tabs>
          <w:tab w:val="left" w:pos="1313"/>
        </w:tabs>
        <w:ind w:right="833"/>
        <w:jc w:val="both"/>
      </w:pPr>
      <w:r>
        <w:t>Daca exista mici diferente de calcul in cererea de finanţare fata de devizul general şi</w:t>
      </w:r>
      <w:r>
        <w:rPr>
          <w:spacing w:val="1"/>
        </w:rPr>
        <w:t xml:space="preserve"> </w:t>
      </w:r>
      <w:r>
        <w:t>devizele</w:t>
      </w:r>
      <w:r>
        <w:rPr>
          <w:spacing w:val="1"/>
        </w:rPr>
        <w:t xml:space="preserve"> </w:t>
      </w:r>
      <w:r>
        <w:t>pe</w:t>
      </w:r>
      <w:r>
        <w:rPr>
          <w:spacing w:val="1"/>
        </w:rPr>
        <w:t xml:space="preserve"> </w:t>
      </w:r>
      <w:r>
        <w:t>obiect,</w:t>
      </w:r>
      <w:r>
        <w:rPr>
          <w:spacing w:val="1"/>
        </w:rPr>
        <w:t xml:space="preserve"> </w:t>
      </w:r>
      <w:r>
        <w:t>expertul</w:t>
      </w:r>
      <w:r>
        <w:rPr>
          <w:spacing w:val="1"/>
        </w:rPr>
        <w:t xml:space="preserve"> </w:t>
      </w:r>
      <w:r>
        <w:t>efectueaza</w:t>
      </w:r>
      <w:r>
        <w:rPr>
          <w:spacing w:val="1"/>
        </w:rPr>
        <w:t xml:space="preserve"> </w:t>
      </w:r>
      <w:r>
        <w:t>modificarile</w:t>
      </w:r>
      <w:r>
        <w:rPr>
          <w:spacing w:val="1"/>
        </w:rPr>
        <w:t xml:space="preserve"> </w:t>
      </w:r>
      <w:r>
        <w:t>in</w:t>
      </w:r>
      <w:r>
        <w:rPr>
          <w:spacing w:val="1"/>
        </w:rPr>
        <w:t xml:space="preserve"> </w:t>
      </w:r>
      <w:r>
        <w:t>buget</w:t>
      </w:r>
      <w:r>
        <w:rPr>
          <w:spacing w:val="1"/>
        </w:rPr>
        <w:t xml:space="preserve"> </w:t>
      </w:r>
      <w:r>
        <w:t>şi</w:t>
      </w:r>
      <w:r>
        <w:rPr>
          <w:spacing w:val="1"/>
        </w:rPr>
        <w:t xml:space="preserve"> </w:t>
      </w:r>
      <w:r>
        <w:t>in</w:t>
      </w:r>
      <w:r>
        <w:rPr>
          <w:spacing w:val="1"/>
        </w:rPr>
        <w:t xml:space="preserve"> </w:t>
      </w:r>
      <w:r>
        <w:t>matricea</w:t>
      </w:r>
      <w:r>
        <w:rPr>
          <w:spacing w:val="1"/>
        </w:rPr>
        <w:t xml:space="preserve"> </w:t>
      </w:r>
      <w:r>
        <w:t>de</w:t>
      </w:r>
      <w:r>
        <w:rPr>
          <w:spacing w:val="1"/>
        </w:rPr>
        <w:t xml:space="preserve"> </w:t>
      </w:r>
      <w:r>
        <w:t>verificare a Bugetului indicativ, bifează caseta corespunzatoare DA cu diferente. În</w:t>
      </w:r>
      <w:r>
        <w:rPr>
          <w:spacing w:val="1"/>
        </w:rPr>
        <w:t xml:space="preserve"> </w:t>
      </w:r>
      <w:r>
        <w:t>acest</w:t>
      </w:r>
      <w:r>
        <w:rPr>
          <w:spacing w:val="-2"/>
        </w:rPr>
        <w:t xml:space="preserve"> </w:t>
      </w:r>
      <w:r>
        <w:t>caz</w:t>
      </w:r>
      <w:r>
        <w:rPr>
          <w:spacing w:val="-4"/>
        </w:rPr>
        <w:t xml:space="preserve"> </w:t>
      </w:r>
      <w:r>
        <w:t>se</w:t>
      </w:r>
      <w:r>
        <w:rPr>
          <w:spacing w:val="-5"/>
        </w:rPr>
        <w:t xml:space="preserve"> </w:t>
      </w:r>
      <w:r>
        <w:t>vor</w:t>
      </w:r>
      <w:r>
        <w:rPr>
          <w:spacing w:val="-4"/>
        </w:rPr>
        <w:t xml:space="preserve"> </w:t>
      </w:r>
      <w:r>
        <w:t>oferi explicaţii</w:t>
      </w:r>
      <w:r>
        <w:rPr>
          <w:spacing w:val="-1"/>
        </w:rPr>
        <w:t xml:space="preserve"> </w:t>
      </w:r>
      <w:r>
        <w:t>în</w:t>
      </w:r>
      <w:r>
        <w:rPr>
          <w:spacing w:val="-5"/>
        </w:rPr>
        <w:t xml:space="preserve"> </w:t>
      </w:r>
      <w:r>
        <w:t>rubrica</w:t>
      </w:r>
      <w:r>
        <w:rPr>
          <w:spacing w:val="-5"/>
        </w:rPr>
        <w:t xml:space="preserve"> </w:t>
      </w:r>
      <w:r>
        <w:t>Observaţii.</w:t>
      </w:r>
    </w:p>
    <w:p w14:paraId="2ECF433B" w14:textId="77777777" w:rsidR="00BD35D5" w:rsidRDefault="00000000">
      <w:pPr>
        <w:pStyle w:val="BodyText"/>
        <w:ind w:left="591" w:right="836"/>
        <w:jc w:val="both"/>
      </w:pPr>
      <w:r>
        <w:t>Şi in acest caz bugetul modificat de expert este retransmis solicitantului pentru luare la</w:t>
      </w:r>
      <w:r>
        <w:rPr>
          <w:spacing w:val="1"/>
        </w:rPr>
        <w:t xml:space="preserve"> </w:t>
      </w:r>
      <w:r>
        <w:t>cunostinta</w:t>
      </w:r>
      <w:r>
        <w:rPr>
          <w:spacing w:val="-3"/>
        </w:rPr>
        <w:t xml:space="preserve"> </w:t>
      </w:r>
      <w:r>
        <w:t>de</w:t>
      </w:r>
      <w:r>
        <w:rPr>
          <w:spacing w:val="-2"/>
        </w:rPr>
        <w:t xml:space="preserve"> </w:t>
      </w:r>
      <w:r>
        <w:t>modificarile</w:t>
      </w:r>
      <w:r>
        <w:rPr>
          <w:spacing w:val="-2"/>
        </w:rPr>
        <w:t xml:space="preserve"> </w:t>
      </w:r>
      <w:r>
        <w:t>efectuate,</w:t>
      </w:r>
      <w:r>
        <w:rPr>
          <w:spacing w:val="-2"/>
        </w:rPr>
        <w:t xml:space="preserve"> </w:t>
      </w:r>
      <w:r>
        <w:t>prin</w:t>
      </w:r>
      <w:r>
        <w:rPr>
          <w:spacing w:val="-1"/>
        </w:rPr>
        <w:t xml:space="preserve"> </w:t>
      </w:r>
      <w:r>
        <w:t>Fisa</w:t>
      </w:r>
      <w:r>
        <w:rPr>
          <w:spacing w:val="-3"/>
        </w:rPr>
        <w:t xml:space="preserve"> </w:t>
      </w:r>
      <w:r>
        <w:t>de</w:t>
      </w:r>
      <w:r>
        <w:rPr>
          <w:spacing w:val="-2"/>
        </w:rPr>
        <w:t xml:space="preserve"> </w:t>
      </w:r>
      <w:r>
        <w:t>solicitare</w:t>
      </w:r>
      <w:r>
        <w:rPr>
          <w:spacing w:val="-2"/>
        </w:rPr>
        <w:t xml:space="preserve"> </w:t>
      </w:r>
      <w:r>
        <w:t>a</w:t>
      </w:r>
      <w:r>
        <w:rPr>
          <w:spacing w:val="-3"/>
        </w:rPr>
        <w:t xml:space="preserve"> </w:t>
      </w:r>
      <w:r>
        <w:t>informaţiilor</w:t>
      </w:r>
      <w:r>
        <w:rPr>
          <w:spacing w:val="-5"/>
        </w:rPr>
        <w:t xml:space="preserve"> </w:t>
      </w:r>
      <w:r>
        <w:t>suplimentare.</w:t>
      </w:r>
    </w:p>
    <w:p w14:paraId="6052FB3C" w14:textId="77777777" w:rsidR="00BD35D5" w:rsidRDefault="00BD35D5">
      <w:pPr>
        <w:pStyle w:val="BodyText"/>
        <w:spacing w:before="1"/>
      </w:pPr>
    </w:p>
    <w:p w14:paraId="6A7D0D9A" w14:textId="77777777" w:rsidR="00BD35D5" w:rsidRDefault="00000000">
      <w:pPr>
        <w:pStyle w:val="BodyText"/>
        <w:ind w:left="591"/>
      </w:pPr>
      <w:r>
        <w:t>Cererea</w:t>
      </w:r>
      <w:r>
        <w:rPr>
          <w:spacing w:val="56"/>
        </w:rPr>
        <w:t xml:space="preserve"> </w:t>
      </w:r>
      <w:r>
        <w:t>de</w:t>
      </w:r>
      <w:r>
        <w:rPr>
          <w:spacing w:val="52"/>
        </w:rPr>
        <w:t xml:space="preserve"> </w:t>
      </w:r>
      <w:r>
        <w:t>finanţare</w:t>
      </w:r>
      <w:r>
        <w:rPr>
          <w:spacing w:val="57"/>
        </w:rPr>
        <w:t xml:space="preserve"> </w:t>
      </w:r>
      <w:r>
        <w:t>este</w:t>
      </w:r>
      <w:r>
        <w:rPr>
          <w:spacing w:val="57"/>
        </w:rPr>
        <w:t xml:space="preserve"> </w:t>
      </w:r>
      <w:r>
        <w:t>declarată</w:t>
      </w:r>
      <w:r>
        <w:rPr>
          <w:spacing w:val="56"/>
        </w:rPr>
        <w:t xml:space="preserve"> </w:t>
      </w:r>
      <w:r>
        <w:t>eligibilă</w:t>
      </w:r>
      <w:r>
        <w:rPr>
          <w:spacing w:val="52"/>
        </w:rPr>
        <w:t xml:space="preserve"> </w:t>
      </w:r>
      <w:r>
        <w:t>prin</w:t>
      </w:r>
      <w:r>
        <w:rPr>
          <w:spacing w:val="57"/>
        </w:rPr>
        <w:t xml:space="preserve"> </w:t>
      </w:r>
      <w:r>
        <w:t>bifarea</w:t>
      </w:r>
      <w:r>
        <w:rPr>
          <w:spacing w:val="51"/>
        </w:rPr>
        <w:t xml:space="preserve"> </w:t>
      </w:r>
      <w:r>
        <w:t>casutei</w:t>
      </w:r>
      <w:r>
        <w:rPr>
          <w:spacing w:val="57"/>
        </w:rPr>
        <w:t xml:space="preserve"> </w:t>
      </w:r>
      <w:r>
        <w:t>corespunzatoare</w:t>
      </w:r>
      <w:r>
        <w:rPr>
          <w:spacing w:val="57"/>
        </w:rPr>
        <w:t xml:space="preserve"> </w:t>
      </w:r>
      <w:r>
        <w:t>DA</w:t>
      </w:r>
      <w:r>
        <w:rPr>
          <w:spacing w:val="57"/>
        </w:rPr>
        <w:t xml:space="preserve"> </w:t>
      </w:r>
      <w:r>
        <w:t>cu</w:t>
      </w:r>
      <w:r>
        <w:rPr>
          <w:spacing w:val="-63"/>
        </w:rPr>
        <w:t xml:space="preserve"> </w:t>
      </w:r>
      <w:r>
        <w:t>diferente.</w:t>
      </w:r>
    </w:p>
    <w:p w14:paraId="5A7FC0DC" w14:textId="77777777" w:rsidR="00BD35D5" w:rsidRDefault="00BD35D5">
      <w:pPr>
        <w:pStyle w:val="BodyText"/>
        <w:spacing w:before="9"/>
        <w:rPr>
          <w:sz w:val="21"/>
        </w:rPr>
      </w:pPr>
    </w:p>
    <w:p w14:paraId="721691AF" w14:textId="77777777" w:rsidR="00BD35D5" w:rsidRDefault="00000000">
      <w:pPr>
        <w:pStyle w:val="ListParagraph"/>
        <w:numPr>
          <w:ilvl w:val="1"/>
          <w:numId w:val="22"/>
        </w:numPr>
        <w:tabs>
          <w:tab w:val="left" w:pos="1115"/>
        </w:tabs>
        <w:ind w:right="836" w:firstLine="0"/>
        <w:jc w:val="both"/>
        <w:rPr>
          <w:b/>
        </w:rPr>
      </w:pPr>
      <w:r>
        <w:rPr>
          <w:b/>
        </w:rPr>
        <w:t>Verificarea corectitudinii ratei de schimb. Rata de conversie intre Euro şi moneda</w:t>
      </w:r>
      <w:r>
        <w:rPr>
          <w:b/>
          <w:spacing w:val="1"/>
        </w:rPr>
        <w:t xml:space="preserve"> </w:t>
      </w:r>
      <w:r>
        <w:rPr>
          <w:b/>
        </w:rPr>
        <w:t>naţională pentru Romania este cea publicată de Banca Central Europeana pe Internet la</w:t>
      </w:r>
      <w:r>
        <w:rPr>
          <w:b/>
          <w:spacing w:val="1"/>
        </w:rPr>
        <w:t xml:space="preserve"> </w:t>
      </w:r>
      <w:r>
        <w:rPr>
          <w:b/>
        </w:rPr>
        <w:t xml:space="preserve">adresa : </w:t>
      </w:r>
      <w:hyperlink r:id="rId40">
        <w:r>
          <w:rPr>
            <w:b/>
          </w:rPr>
          <w:t>&lt;h</w:t>
        </w:r>
      </w:hyperlink>
      <w:r>
        <w:rPr>
          <w:b/>
        </w:rPr>
        <w:t>t</w:t>
      </w:r>
      <w:hyperlink r:id="rId41">
        <w:r>
          <w:rPr>
            <w:b/>
          </w:rPr>
          <w:t>tp://www.ecb.int/index.html</w:t>
        </w:r>
      </w:hyperlink>
      <w:r>
        <w:rPr>
          <w:b/>
        </w:rPr>
        <w:t>&gt; (se anexează pagina conţinând cursul BCE din</w:t>
      </w:r>
      <w:r>
        <w:rPr>
          <w:b/>
          <w:spacing w:val="1"/>
        </w:rPr>
        <w:t xml:space="preserve"> </w:t>
      </w:r>
      <w:r>
        <w:rPr>
          <w:b/>
        </w:rPr>
        <w:t>data</w:t>
      </w:r>
      <w:r>
        <w:rPr>
          <w:b/>
          <w:spacing w:val="-3"/>
        </w:rPr>
        <w:t xml:space="preserve"> </w:t>
      </w:r>
      <w:r>
        <w:rPr>
          <w:b/>
        </w:rPr>
        <w:t>întocmirii</w:t>
      </w:r>
      <w:r>
        <w:rPr>
          <w:b/>
          <w:spacing w:val="63"/>
        </w:rPr>
        <w:t xml:space="preserve"> </w:t>
      </w:r>
      <w:r>
        <w:rPr>
          <w:b/>
        </w:rPr>
        <w:t>Studiului</w:t>
      </w:r>
      <w:r>
        <w:rPr>
          <w:b/>
          <w:spacing w:val="-3"/>
        </w:rPr>
        <w:t xml:space="preserve"> </w:t>
      </w:r>
      <w:r>
        <w:rPr>
          <w:b/>
        </w:rPr>
        <w:t>de</w:t>
      </w:r>
      <w:r>
        <w:rPr>
          <w:b/>
          <w:spacing w:val="-2"/>
        </w:rPr>
        <w:t xml:space="preserve"> </w:t>
      </w:r>
      <w:r>
        <w:rPr>
          <w:b/>
        </w:rPr>
        <w:t>fezabilitate):</w:t>
      </w:r>
    </w:p>
    <w:p w14:paraId="66DFD7A4" w14:textId="77777777" w:rsidR="00BD35D5" w:rsidRDefault="00BD35D5">
      <w:pPr>
        <w:pStyle w:val="BodyText"/>
        <w:rPr>
          <w:b/>
        </w:rPr>
      </w:pPr>
    </w:p>
    <w:p w14:paraId="34608C2A" w14:textId="77777777" w:rsidR="00BD35D5" w:rsidRDefault="00000000">
      <w:pPr>
        <w:pStyle w:val="BodyText"/>
        <w:spacing w:line="242" w:lineRule="auto"/>
        <w:ind w:left="591" w:right="827"/>
        <w:jc w:val="both"/>
      </w:pPr>
      <w:r>
        <w:t>Expertul verifica daca data şi rata</w:t>
      </w:r>
      <w:r>
        <w:rPr>
          <w:spacing w:val="1"/>
        </w:rPr>
        <w:t xml:space="preserve"> </w:t>
      </w:r>
      <w:r>
        <w:t>de schimb din</w:t>
      </w:r>
      <w:r>
        <w:rPr>
          <w:spacing w:val="1"/>
        </w:rPr>
        <w:t xml:space="preserve"> </w:t>
      </w:r>
      <w:r>
        <w:t>cererea de</w:t>
      </w:r>
      <w:r>
        <w:rPr>
          <w:spacing w:val="1"/>
        </w:rPr>
        <w:t xml:space="preserve"> </w:t>
      </w:r>
      <w:r>
        <w:t>finanţare şi cea</w:t>
      </w:r>
      <w:r>
        <w:rPr>
          <w:spacing w:val="1"/>
        </w:rPr>
        <w:t xml:space="preserve"> </w:t>
      </w:r>
      <w:r>
        <w:t>utilizata</w:t>
      </w:r>
      <w:r>
        <w:rPr>
          <w:spacing w:val="66"/>
        </w:rPr>
        <w:t xml:space="preserve"> </w:t>
      </w:r>
      <w:r>
        <w:t>in</w:t>
      </w:r>
      <w:r>
        <w:rPr>
          <w:spacing w:val="1"/>
        </w:rPr>
        <w:t xml:space="preserve"> </w:t>
      </w:r>
      <w:r>
        <w:t>devizul</w:t>
      </w:r>
      <w:r>
        <w:rPr>
          <w:spacing w:val="4"/>
        </w:rPr>
        <w:t xml:space="preserve"> </w:t>
      </w:r>
      <w:r>
        <w:t>general</w:t>
      </w:r>
      <w:r>
        <w:rPr>
          <w:spacing w:val="5"/>
        </w:rPr>
        <w:t xml:space="preserve"> </w:t>
      </w:r>
      <w:r>
        <w:t>din</w:t>
      </w:r>
      <w:r>
        <w:rPr>
          <w:spacing w:val="-3"/>
        </w:rPr>
        <w:t xml:space="preserve"> </w:t>
      </w:r>
      <w:r>
        <w:t>studiul</w:t>
      </w:r>
      <w:r>
        <w:rPr>
          <w:spacing w:val="5"/>
        </w:rPr>
        <w:t xml:space="preserve"> </w:t>
      </w:r>
      <w:r>
        <w:t>de</w:t>
      </w:r>
      <w:r>
        <w:rPr>
          <w:spacing w:val="-2"/>
        </w:rPr>
        <w:t xml:space="preserve"> </w:t>
      </w:r>
      <w:r>
        <w:t>fezabilitate</w:t>
      </w:r>
      <w:r>
        <w:rPr>
          <w:spacing w:val="3"/>
        </w:rPr>
        <w:t xml:space="preserve"> </w:t>
      </w:r>
      <w:r>
        <w:t>și</w:t>
      </w:r>
      <w:r>
        <w:rPr>
          <w:spacing w:val="2"/>
        </w:rPr>
        <w:t xml:space="preserve"> </w:t>
      </w:r>
      <w:r>
        <w:t>Bugetul</w:t>
      </w:r>
      <w:r>
        <w:rPr>
          <w:spacing w:val="4"/>
        </w:rPr>
        <w:t xml:space="preserve"> </w:t>
      </w:r>
      <w:r>
        <w:t>Indicativ</w:t>
      </w:r>
      <w:r>
        <w:rPr>
          <w:spacing w:val="7"/>
        </w:rPr>
        <w:t xml:space="preserve"> </w:t>
      </w:r>
      <w:r>
        <w:t>)</w:t>
      </w:r>
      <w:r>
        <w:rPr>
          <w:spacing w:val="-1"/>
        </w:rPr>
        <w:t xml:space="preserve"> </w:t>
      </w:r>
      <w:r>
        <w:t>corespund</w:t>
      </w:r>
      <w:r>
        <w:rPr>
          <w:spacing w:val="4"/>
        </w:rPr>
        <w:t xml:space="preserve"> </w:t>
      </w:r>
      <w:r>
        <w:t>cu</w:t>
      </w:r>
      <w:r>
        <w:rPr>
          <w:spacing w:val="-2"/>
        </w:rPr>
        <w:t xml:space="preserve"> </w:t>
      </w:r>
      <w:r>
        <w:t>cea</w:t>
      </w:r>
      <w:r>
        <w:rPr>
          <w:spacing w:val="-2"/>
        </w:rPr>
        <w:t xml:space="preserve"> </w:t>
      </w:r>
      <w:r>
        <w:rPr>
          <w:u w:val="single"/>
        </w:rPr>
        <w:t>publicată</w:t>
      </w:r>
      <w:r>
        <w:rPr>
          <w:spacing w:val="2"/>
          <w:u w:val="single"/>
        </w:rPr>
        <w:t xml:space="preserve"> </w:t>
      </w:r>
      <w:r>
        <w:rPr>
          <w:u w:val="single"/>
        </w:rPr>
        <w:t>de</w:t>
      </w:r>
    </w:p>
    <w:p w14:paraId="76EDFC13" w14:textId="77777777" w:rsidR="00BD35D5" w:rsidRDefault="00BD35D5">
      <w:pPr>
        <w:spacing w:line="242" w:lineRule="auto"/>
        <w:jc w:val="both"/>
        <w:sectPr w:rsidR="00BD35D5">
          <w:headerReference w:type="default" r:id="rId42"/>
          <w:pgSz w:w="11910" w:h="16840"/>
          <w:pgMar w:top="680" w:right="300" w:bottom="280" w:left="820" w:header="0" w:footer="0" w:gutter="0"/>
          <w:cols w:space="720"/>
        </w:sectPr>
      </w:pPr>
    </w:p>
    <w:p w14:paraId="22EC566C" w14:textId="77777777" w:rsidR="00BD35D5" w:rsidRDefault="00000000">
      <w:pPr>
        <w:pStyle w:val="BodyText"/>
        <w:ind w:left="318"/>
        <w:rPr>
          <w:sz w:val="20"/>
        </w:rPr>
      </w:pPr>
      <w:r>
        <w:rPr>
          <w:noProof/>
          <w:sz w:val="20"/>
        </w:rPr>
        <w:lastRenderedPageBreak/>
        <w:drawing>
          <wp:inline distT="0" distB="0" distL="0" distR="0" wp14:anchorId="7B45D8F0" wp14:editId="41A0772C">
            <wp:extent cx="5796836" cy="635793"/>
            <wp:effectExtent l="0" t="0" r="0" b="0"/>
            <wp:docPr id="8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image1.png"/>
                    <pic:cNvPicPr/>
                  </pic:nvPicPr>
                  <pic:blipFill>
                    <a:blip r:embed="rId7" cstate="print"/>
                    <a:stretch>
                      <a:fillRect/>
                    </a:stretch>
                  </pic:blipFill>
                  <pic:spPr>
                    <a:xfrm>
                      <a:off x="0" y="0"/>
                      <a:ext cx="5796836" cy="635793"/>
                    </a:xfrm>
                    <a:prstGeom prst="rect">
                      <a:avLst/>
                    </a:prstGeom>
                  </pic:spPr>
                </pic:pic>
              </a:graphicData>
            </a:graphic>
          </wp:inline>
        </w:drawing>
      </w:r>
    </w:p>
    <w:p w14:paraId="5FBC27E7" w14:textId="77777777" w:rsidR="00BD35D5" w:rsidRDefault="00000000">
      <w:pPr>
        <w:pStyle w:val="BodyText"/>
        <w:spacing w:before="13"/>
        <w:ind w:left="318" w:right="1108"/>
        <w:jc w:val="both"/>
      </w:pPr>
      <w:r>
        <w:rPr>
          <w:u w:val="single"/>
        </w:rPr>
        <w:t xml:space="preserve">Banca Central Europeana pe Internet la adresa : </w:t>
      </w:r>
      <w:hyperlink r:id="rId43">
        <w:r>
          <w:rPr>
            <w:u w:val="single"/>
          </w:rPr>
          <w:t>&lt;h</w:t>
        </w:r>
      </w:hyperlink>
      <w:r>
        <w:rPr>
          <w:u w:val="single"/>
        </w:rPr>
        <w:t>t</w:t>
      </w:r>
      <w:hyperlink r:id="rId44">
        <w:r>
          <w:rPr>
            <w:u w:val="single"/>
          </w:rPr>
          <w:t>tp://www.ecb.int/index.html</w:t>
        </w:r>
      </w:hyperlink>
      <w:r>
        <w:rPr>
          <w:u w:val="single"/>
        </w:rPr>
        <w:t>&gt;</w:t>
      </w:r>
      <w:r>
        <w:t>. Expertul</w:t>
      </w:r>
      <w:r>
        <w:rPr>
          <w:spacing w:val="1"/>
        </w:rPr>
        <w:t xml:space="preserve"> </w:t>
      </w:r>
      <w:r>
        <w:t>va</w:t>
      </w:r>
      <w:r>
        <w:rPr>
          <w:spacing w:val="-3"/>
        </w:rPr>
        <w:t xml:space="preserve"> </w:t>
      </w:r>
      <w:r>
        <w:t>atasa</w:t>
      </w:r>
      <w:r>
        <w:rPr>
          <w:spacing w:val="-2"/>
        </w:rPr>
        <w:t xml:space="preserve"> </w:t>
      </w:r>
      <w:r>
        <w:t>pagina</w:t>
      </w:r>
      <w:r>
        <w:rPr>
          <w:spacing w:val="-7"/>
        </w:rPr>
        <w:t xml:space="preserve"> </w:t>
      </w:r>
      <w:r>
        <w:t>conţinând</w:t>
      </w:r>
      <w:r>
        <w:rPr>
          <w:spacing w:val="-4"/>
        </w:rPr>
        <w:t xml:space="preserve"> </w:t>
      </w:r>
      <w:r>
        <w:t>cursul</w:t>
      </w:r>
      <w:r>
        <w:rPr>
          <w:spacing w:val="1"/>
        </w:rPr>
        <w:t xml:space="preserve"> </w:t>
      </w:r>
      <w:r>
        <w:t>BCE</w:t>
      </w:r>
      <w:r>
        <w:rPr>
          <w:spacing w:val="-4"/>
        </w:rPr>
        <w:t xml:space="preserve"> </w:t>
      </w:r>
      <w:r>
        <w:t>din</w:t>
      </w:r>
      <w:r>
        <w:rPr>
          <w:spacing w:val="-2"/>
        </w:rPr>
        <w:t xml:space="preserve"> </w:t>
      </w:r>
      <w:r>
        <w:t>data</w:t>
      </w:r>
      <w:r>
        <w:rPr>
          <w:spacing w:val="-2"/>
        </w:rPr>
        <w:t xml:space="preserve"> </w:t>
      </w:r>
      <w:r>
        <w:t>întocmirii</w:t>
      </w:r>
      <w:r>
        <w:rPr>
          <w:spacing w:val="64"/>
        </w:rPr>
        <w:t xml:space="preserve"> </w:t>
      </w:r>
      <w:r>
        <w:t>Studiului</w:t>
      </w:r>
      <w:r>
        <w:rPr>
          <w:spacing w:val="-2"/>
        </w:rPr>
        <w:t xml:space="preserve"> </w:t>
      </w:r>
      <w:r>
        <w:t>de</w:t>
      </w:r>
      <w:r>
        <w:rPr>
          <w:spacing w:val="-1"/>
        </w:rPr>
        <w:t xml:space="preserve"> </w:t>
      </w:r>
      <w:r>
        <w:t>fezabilitate.</w:t>
      </w:r>
    </w:p>
    <w:p w14:paraId="5053AB60" w14:textId="77777777" w:rsidR="00BD35D5" w:rsidRDefault="00000000">
      <w:pPr>
        <w:pStyle w:val="BodyText"/>
        <w:ind w:left="318" w:right="1106"/>
        <w:jc w:val="both"/>
      </w:pPr>
      <w:r>
        <w:t>Daca</w:t>
      </w:r>
      <w:r>
        <w:rPr>
          <w:spacing w:val="1"/>
        </w:rPr>
        <w:t xml:space="preserve"> </w:t>
      </w:r>
      <w:r>
        <w:t>in</w:t>
      </w:r>
      <w:r>
        <w:rPr>
          <w:spacing w:val="1"/>
        </w:rPr>
        <w:t xml:space="preserve"> </w:t>
      </w:r>
      <w:r>
        <w:t>urma</w:t>
      </w:r>
      <w:r>
        <w:rPr>
          <w:spacing w:val="1"/>
        </w:rPr>
        <w:t xml:space="preserve"> </w:t>
      </w:r>
      <w:r>
        <w:t>verificarii</w:t>
      </w:r>
      <w:r>
        <w:rPr>
          <w:spacing w:val="1"/>
        </w:rPr>
        <w:t xml:space="preserve"> </w:t>
      </w:r>
      <w:r>
        <w:t>se</w:t>
      </w:r>
      <w:r>
        <w:rPr>
          <w:spacing w:val="1"/>
        </w:rPr>
        <w:t xml:space="preserve"> </w:t>
      </w:r>
      <w:r>
        <w:t>constata</w:t>
      </w:r>
      <w:r>
        <w:rPr>
          <w:spacing w:val="1"/>
        </w:rPr>
        <w:t xml:space="preserve"> </w:t>
      </w:r>
      <w:r>
        <w:t>ca</w:t>
      </w:r>
      <w:r>
        <w:rPr>
          <w:spacing w:val="1"/>
        </w:rPr>
        <w:t xml:space="preserve"> </w:t>
      </w:r>
      <w:r>
        <w:t>aceasta</w:t>
      </w:r>
      <w:r>
        <w:rPr>
          <w:spacing w:val="1"/>
        </w:rPr>
        <w:t xml:space="preserve"> </w:t>
      </w:r>
      <w:r>
        <w:t>corespunde,</w:t>
      </w:r>
      <w:r>
        <w:rPr>
          <w:spacing w:val="1"/>
        </w:rPr>
        <w:t xml:space="preserve"> </w:t>
      </w:r>
      <w:r>
        <w:t>expertul</w:t>
      </w:r>
      <w:r>
        <w:rPr>
          <w:spacing w:val="1"/>
        </w:rPr>
        <w:t xml:space="preserve"> </w:t>
      </w:r>
      <w:r>
        <w:t>bifează</w:t>
      </w:r>
      <w:r>
        <w:rPr>
          <w:spacing w:val="1"/>
        </w:rPr>
        <w:t xml:space="preserve"> </w:t>
      </w:r>
      <w:r>
        <w:t>caseta</w:t>
      </w:r>
      <w:r>
        <w:rPr>
          <w:spacing w:val="1"/>
        </w:rPr>
        <w:t xml:space="preserve"> </w:t>
      </w:r>
      <w:r>
        <w:t>corespunzatoare DA.</w:t>
      </w:r>
      <w:r>
        <w:rPr>
          <w:spacing w:val="1"/>
        </w:rPr>
        <w:t xml:space="preserve"> </w:t>
      </w:r>
      <w:r>
        <w:t>Daca aceasta nu</w:t>
      </w:r>
      <w:r>
        <w:rPr>
          <w:spacing w:val="1"/>
        </w:rPr>
        <w:t xml:space="preserve"> </w:t>
      </w:r>
      <w:r>
        <w:t>corespunde,</w:t>
      </w:r>
      <w:r>
        <w:rPr>
          <w:spacing w:val="66"/>
        </w:rPr>
        <w:t xml:space="preserve"> </w:t>
      </w:r>
      <w:r>
        <w:t>expertul bifează caseta corespunzatoare</w:t>
      </w:r>
      <w:r>
        <w:rPr>
          <w:spacing w:val="1"/>
        </w:rPr>
        <w:t xml:space="preserve"> </w:t>
      </w:r>
      <w:r>
        <w:t>NU şi înştiinţează solicitantul in vederea clarificarii prin Fisa de solicitare a iinformaţiilor</w:t>
      </w:r>
      <w:r>
        <w:rPr>
          <w:spacing w:val="1"/>
        </w:rPr>
        <w:t xml:space="preserve"> </w:t>
      </w:r>
      <w:r>
        <w:t>suplimentare.</w:t>
      </w:r>
    </w:p>
    <w:p w14:paraId="34E24F47" w14:textId="77777777" w:rsidR="00BD35D5" w:rsidRDefault="00BD35D5">
      <w:pPr>
        <w:pStyle w:val="BodyText"/>
        <w:spacing w:before="1"/>
        <w:rPr>
          <w:sz w:val="23"/>
        </w:rPr>
      </w:pPr>
    </w:p>
    <w:p w14:paraId="6908229E" w14:textId="77777777" w:rsidR="00BD35D5" w:rsidRDefault="00000000">
      <w:pPr>
        <w:pStyle w:val="Heading2"/>
        <w:numPr>
          <w:ilvl w:val="1"/>
          <w:numId w:val="22"/>
        </w:numPr>
        <w:tabs>
          <w:tab w:val="left" w:pos="808"/>
        </w:tabs>
        <w:ind w:left="807" w:hanging="490"/>
        <w:jc w:val="left"/>
      </w:pPr>
      <w:r>
        <w:t>Sunt</w:t>
      </w:r>
      <w:r>
        <w:rPr>
          <w:spacing w:val="-5"/>
        </w:rPr>
        <w:t xml:space="preserve"> </w:t>
      </w:r>
      <w:r>
        <w:t>investiţiile</w:t>
      </w:r>
      <w:r>
        <w:rPr>
          <w:spacing w:val="-2"/>
        </w:rPr>
        <w:t xml:space="preserve"> </w:t>
      </w:r>
      <w:r>
        <w:t>eligibile</w:t>
      </w:r>
      <w:r>
        <w:rPr>
          <w:spacing w:val="-2"/>
        </w:rPr>
        <w:t xml:space="preserve"> </w:t>
      </w:r>
      <w:r>
        <w:t>în</w:t>
      </w:r>
      <w:r>
        <w:rPr>
          <w:spacing w:val="-5"/>
        </w:rPr>
        <w:t xml:space="preserve"> </w:t>
      </w:r>
      <w:r>
        <w:t>conformitate</w:t>
      </w:r>
      <w:r>
        <w:rPr>
          <w:spacing w:val="-2"/>
        </w:rPr>
        <w:t xml:space="preserve"> </w:t>
      </w:r>
      <w:r>
        <w:t>cu</w:t>
      </w:r>
      <w:r>
        <w:rPr>
          <w:spacing w:val="-1"/>
        </w:rPr>
        <w:t xml:space="preserve"> </w:t>
      </w:r>
      <w:r>
        <w:t>cele</w:t>
      </w:r>
      <w:r>
        <w:rPr>
          <w:spacing w:val="-2"/>
        </w:rPr>
        <w:t xml:space="preserve"> </w:t>
      </w:r>
      <w:r>
        <w:t>specificate</w:t>
      </w:r>
      <w:r>
        <w:rPr>
          <w:spacing w:val="-2"/>
        </w:rPr>
        <w:t xml:space="preserve"> </w:t>
      </w:r>
      <w:r>
        <w:t>în</w:t>
      </w:r>
      <w:r>
        <w:rPr>
          <w:spacing w:val="-5"/>
        </w:rPr>
        <w:t xml:space="preserve"> </w:t>
      </w:r>
      <w:r>
        <w:t>submăsură?</w:t>
      </w:r>
    </w:p>
    <w:p w14:paraId="782500B4" w14:textId="77777777" w:rsidR="00BD35D5" w:rsidRDefault="00BD35D5">
      <w:pPr>
        <w:pStyle w:val="BodyText"/>
        <w:spacing w:before="9"/>
        <w:rPr>
          <w:b/>
          <w:sz w:val="21"/>
        </w:rPr>
      </w:pPr>
    </w:p>
    <w:p w14:paraId="3E98FC84" w14:textId="77777777" w:rsidR="00BD35D5" w:rsidRDefault="00000000">
      <w:pPr>
        <w:pStyle w:val="BodyText"/>
        <w:spacing w:line="242" w:lineRule="auto"/>
        <w:ind w:left="318" w:right="1105"/>
        <w:jc w:val="both"/>
      </w:pPr>
      <w:r>
        <w:t>Se verifică dacă cheltuielile neeligibile din reg. 1303/2013 și 1305/2013 cu modificarile si</w:t>
      </w:r>
      <w:r>
        <w:rPr>
          <w:spacing w:val="1"/>
        </w:rPr>
        <w:t xml:space="preserve"> </w:t>
      </w:r>
      <w:r>
        <w:t>completarile ulterioare, fișa măsurii M3/6A și cele din cap. 8.1 din PNDR sunt incluse în</w:t>
      </w:r>
      <w:r>
        <w:rPr>
          <w:spacing w:val="1"/>
        </w:rPr>
        <w:t xml:space="preserve"> </w:t>
      </w:r>
      <w:r>
        <w:t>devizele</w:t>
      </w:r>
      <w:r>
        <w:rPr>
          <w:spacing w:val="-1"/>
        </w:rPr>
        <w:t xml:space="preserve"> </w:t>
      </w:r>
      <w:r>
        <w:t>pe</w:t>
      </w:r>
      <w:r>
        <w:rPr>
          <w:spacing w:val="-5"/>
        </w:rPr>
        <w:t xml:space="preserve"> </w:t>
      </w:r>
      <w:r>
        <w:t>obiecte și</w:t>
      </w:r>
      <w:r>
        <w:rPr>
          <w:spacing w:val="-5"/>
        </w:rPr>
        <w:t xml:space="preserve"> </w:t>
      </w:r>
      <w:r>
        <w:t>bugetul</w:t>
      </w:r>
      <w:r>
        <w:rPr>
          <w:spacing w:val="1"/>
        </w:rPr>
        <w:t xml:space="preserve"> </w:t>
      </w:r>
      <w:r>
        <w:t>indicativ.</w:t>
      </w:r>
    </w:p>
    <w:p w14:paraId="0E1C2900" w14:textId="77777777" w:rsidR="00BD35D5" w:rsidRDefault="00000000">
      <w:pPr>
        <w:pStyle w:val="ListParagraph"/>
        <w:numPr>
          <w:ilvl w:val="1"/>
          <w:numId w:val="22"/>
        </w:numPr>
        <w:tabs>
          <w:tab w:val="left" w:pos="904"/>
        </w:tabs>
        <w:ind w:left="318" w:right="1105" w:firstLine="0"/>
        <w:jc w:val="both"/>
      </w:pPr>
      <w:r>
        <w:t>Investitiile</w:t>
      </w:r>
      <w:r>
        <w:rPr>
          <w:spacing w:val="1"/>
        </w:rPr>
        <w:t xml:space="preserve"> </w:t>
      </w:r>
      <w:r>
        <w:t>neeligibile</w:t>
      </w:r>
      <w:r>
        <w:rPr>
          <w:spacing w:val="1"/>
        </w:rPr>
        <w:t xml:space="preserve"> </w:t>
      </w:r>
      <w:r>
        <w:t>au</w:t>
      </w:r>
      <w:r>
        <w:rPr>
          <w:spacing w:val="1"/>
        </w:rPr>
        <w:t xml:space="preserve"> </w:t>
      </w:r>
      <w:r>
        <w:t>fost</w:t>
      </w:r>
      <w:r>
        <w:rPr>
          <w:spacing w:val="1"/>
        </w:rPr>
        <w:t xml:space="preserve"> </w:t>
      </w:r>
      <w:r>
        <w:t>incadrate</w:t>
      </w:r>
      <w:r>
        <w:rPr>
          <w:spacing w:val="1"/>
        </w:rPr>
        <w:t xml:space="preserve"> </w:t>
      </w:r>
      <w:r>
        <w:t>conform</w:t>
      </w:r>
      <w:r>
        <w:rPr>
          <w:spacing w:val="1"/>
        </w:rPr>
        <w:t xml:space="preserve"> </w:t>
      </w:r>
      <w:r>
        <w:t>cheltuielilor</w:t>
      </w:r>
      <w:r>
        <w:rPr>
          <w:spacing w:val="1"/>
        </w:rPr>
        <w:t xml:space="preserve"> </w:t>
      </w:r>
      <w:r>
        <w:t>neeligibile</w:t>
      </w:r>
      <w:r>
        <w:rPr>
          <w:spacing w:val="1"/>
        </w:rPr>
        <w:t xml:space="preserve"> </w:t>
      </w:r>
      <w:r>
        <w:t>generale</w:t>
      </w:r>
      <w:r>
        <w:rPr>
          <w:spacing w:val="1"/>
        </w:rPr>
        <w:t xml:space="preserve"> </w:t>
      </w:r>
      <w:r>
        <w:t>prevazute</w:t>
      </w:r>
      <w:r>
        <w:rPr>
          <w:spacing w:val="1"/>
        </w:rPr>
        <w:t xml:space="preserve"> </w:t>
      </w:r>
      <w:r>
        <w:t>in</w:t>
      </w:r>
      <w:r>
        <w:rPr>
          <w:spacing w:val="1"/>
        </w:rPr>
        <w:t xml:space="preserve"> </w:t>
      </w:r>
      <w:r>
        <w:t>Reg.1303/2013</w:t>
      </w:r>
      <w:r>
        <w:rPr>
          <w:spacing w:val="1"/>
        </w:rPr>
        <w:t xml:space="preserve"> </w:t>
      </w:r>
      <w:r>
        <w:t>și</w:t>
      </w:r>
      <w:r>
        <w:rPr>
          <w:spacing w:val="1"/>
        </w:rPr>
        <w:t xml:space="preserve"> </w:t>
      </w:r>
      <w:r>
        <w:t>1305/2013</w:t>
      </w:r>
      <w:r>
        <w:rPr>
          <w:spacing w:val="1"/>
        </w:rPr>
        <w:t xml:space="preserve"> </w:t>
      </w:r>
      <w:r>
        <w:t>cu</w:t>
      </w:r>
      <w:r>
        <w:rPr>
          <w:spacing w:val="1"/>
        </w:rPr>
        <w:t xml:space="preserve"> </w:t>
      </w:r>
      <w:r>
        <w:t>modificarile</w:t>
      </w:r>
      <w:r>
        <w:rPr>
          <w:spacing w:val="1"/>
        </w:rPr>
        <w:t xml:space="preserve"> </w:t>
      </w:r>
      <w:r>
        <w:t>si</w:t>
      </w:r>
      <w:r>
        <w:rPr>
          <w:spacing w:val="1"/>
        </w:rPr>
        <w:t xml:space="preserve"> </w:t>
      </w:r>
      <w:r>
        <w:t>completarile</w:t>
      </w:r>
      <w:r>
        <w:rPr>
          <w:spacing w:val="66"/>
        </w:rPr>
        <w:t xml:space="preserve"> </w:t>
      </w:r>
      <w:r>
        <w:t>ulterioare,</w:t>
      </w:r>
      <w:r>
        <w:rPr>
          <w:spacing w:val="66"/>
        </w:rPr>
        <w:t xml:space="preserve"> </w:t>
      </w:r>
      <w:r>
        <w:t>la</w:t>
      </w:r>
      <w:r>
        <w:rPr>
          <w:spacing w:val="1"/>
        </w:rPr>
        <w:t xml:space="preserve"> </w:t>
      </w:r>
      <w:r>
        <w:t>cap.8.1</w:t>
      </w:r>
      <w:r>
        <w:rPr>
          <w:spacing w:val="-4"/>
        </w:rPr>
        <w:t xml:space="preserve"> </w:t>
      </w:r>
      <w:r>
        <w:t>din</w:t>
      </w:r>
      <w:r>
        <w:rPr>
          <w:spacing w:val="-2"/>
        </w:rPr>
        <w:t xml:space="preserve"> </w:t>
      </w:r>
      <w:r>
        <w:t>PNDR</w:t>
      </w:r>
      <w:r>
        <w:rPr>
          <w:spacing w:val="-1"/>
        </w:rPr>
        <w:t xml:space="preserve"> </w:t>
      </w:r>
      <w:r>
        <w:t>si în fișa</w:t>
      </w:r>
      <w:r>
        <w:rPr>
          <w:spacing w:val="-5"/>
        </w:rPr>
        <w:t xml:space="preserve"> </w:t>
      </w:r>
      <w:r>
        <w:t>măsurii</w:t>
      </w:r>
      <w:r>
        <w:rPr>
          <w:spacing w:val="-5"/>
        </w:rPr>
        <w:t xml:space="preserve"> </w:t>
      </w:r>
      <w:r>
        <w:t>M3/6A.</w:t>
      </w:r>
    </w:p>
    <w:p w14:paraId="695D9EB1" w14:textId="77777777" w:rsidR="00BD35D5" w:rsidRDefault="00BD35D5">
      <w:pPr>
        <w:pStyle w:val="BodyText"/>
        <w:spacing w:before="10"/>
      </w:pPr>
    </w:p>
    <w:p w14:paraId="479DE742" w14:textId="77777777" w:rsidR="00BD35D5" w:rsidRDefault="00000000">
      <w:pPr>
        <w:pStyle w:val="Heading2"/>
        <w:spacing w:line="255" w:lineRule="exact"/>
        <w:ind w:left="318"/>
      </w:pPr>
      <w:r>
        <w:t>Tipuri</w:t>
      </w:r>
      <w:r>
        <w:rPr>
          <w:spacing w:val="-4"/>
        </w:rPr>
        <w:t xml:space="preserve"> </w:t>
      </w:r>
      <w:r>
        <w:t>de</w:t>
      </w:r>
      <w:r>
        <w:rPr>
          <w:spacing w:val="-2"/>
        </w:rPr>
        <w:t xml:space="preserve"> </w:t>
      </w:r>
      <w:r>
        <w:t>operatiuni/activitati</w:t>
      </w:r>
      <w:r>
        <w:rPr>
          <w:spacing w:val="-4"/>
        </w:rPr>
        <w:t xml:space="preserve"> </w:t>
      </w:r>
      <w:r>
        <w:t>si</w:t>
      </w:r>
      <w:r>
        <w:rPr>
          <w:spacing w:val="-3"/>
        </w:rPr>
        <w:t xml:space="preserve"> </w:t>
      </w:r>
      <w:r>
        <w:t>cheltuieli</w:t>
      </w:r>
      <w:r>
        <w:rPr>
          <w:spacing w:val="-4"/>
        </w:rPr>
        <w:t xml:space="preserve"> </w:t>
      </w:r>
      <w:r>
        <w:t>neeligibile:</w:t>
      </w:r>
    </w:p>
    <w:p w14:paraId="0FBDAB97" w14:textId="77777777" w:rsidR="00BD35D5" w:rsidRDefault="00000000">
      <w:pPr>
        <w:pStyle w:val="ListParagraph"/>
        <w:numPr>
          <w:ilvl w:val="0"/>
          <w:numId w:val="21"/>
        </w:numPr>
        <w:tabs>
          <w:tab w:val="left" w:pos="607"/>
        </w:tabs>
        <w:ind w:right="1109" w:firstLine="0"/>
      </w:pPr>
      <w:r>
        <w:t>Prestarea</w:t>
      </w:r>
      <w:r>
        <w:rPr>
          <w:spacing w:val="22"/>
        </w:rPr>
        <w:t xml:space="preserve"> </w:t>
      </w:r>
      <w:r>
        <w:t>de</w:t>
      </w:r>
      <w:r>
        <w:rPr>
          <w:spacing w:val="17"/>
        </w:rPr>
        <w:t xml:space="preserve"> </w:t>
      </w:r>
      <w:r>
        <w:t>servicii</w:t>
      </w:r>
      <w:r>
        <w:rPr>
          <w:spacing w:val="22"/>
        </w:rPr>
        <w:t xml:space="preserve"> </w:t>
      </w:r>
      <w:r>
        <w:t>agricole,</w:t>
      </w:r>
      <w:r>
        <w:rPr>
          <w:spacing w:val="18"/>
        </w:rPr>
        <w:t xml:space="preserve"> </w:t>
      </w:r>
      <w:r>
        <w:t>achizitionarea</w:t>
      </w:r>
      <w:r>
        <w:rPr>
          <w:spacing w:val="12"/>
        </w:rPr>
        <w:t xml:space="preserve"> </w:t>
      </w:r>
      <w:r>
        <w:t>de</w:t>
      </w:r>
      <w:r>
        <w:rPr>
          <w:spacing w:val="23"/>
        </w:rPr>
        <w:t xml:space="preserve"> </w:t>
      </w:r>
      <w:r>
        <w:t>utilaje</w:t>
      </w:r>
      <w:r>
        <w:rPr>
          <w:spacing w:val="18"/>
        </w:rPr>
        <w:t xml:space="preserve"> </w:t>
      </w:r>
      <w:r>
        <w:t>si</w:t>
      </w:r>
      <w:r>
        <w:rPr>
          <w:spacing w:val="22"/>
        </w:rPr>
        <w:t xml:space="preserve"> </w:t>
      </w:r>
      <w:r>
        <w:t>echipamente</w:t>
      </w:r>
      <w:r>
        <w:rPr>
          <w:spacing w:val="22"/>
        </w:rPr>
        <w:t xml:space="preserve"> </w:t>
      </w:r>
      <w:r>
        <w:t>agricole</w:t>
      </w:r>
      <w:r>
        <w:rPr>
          <w:spacing w:val="22"/>
        </w:rPr>
        <w:t xml:space="preserve"> </w:t>
      </w:r>
      <w:r>
        <w:t>aferentei</w:t>
      </w:r>
      <w:r>
        <w:rPr>
          <w:spacing w:val="-63"/>
        </w:rPr>
        <w:t xml:space="preserve"> </w:t>
      </w:r>
      <w:r>
        <w:t>acestei</w:t>
      </w:r>
      <w:r>
        <w:rPr>
          <w:spacing w:val="-2"/>
        </w:rPr>
        <w:t xml:space="preserve"> </w:t>
      </w:r>
      <w:r>
        <w:t>activitati;</w:t>
      </w:r>
    </w:p>
    <w:p w14:paraId="7A6C86CF" w14:textId="77777777" w:rsidR="00BD35D5" w:rsidRDefault="00000000">
      <w:pPr>
        <w:pStyle w:val="ListParagraph"/>
        <w:numPr>
          <w:ilvl w:val="0"/>
          <w:numId w:val="21"/>
        </w:numPr>
        <w:tabs>
          <w:tab w:val="left" w:pos="583"/>
        </w:tabs>
        <w:spacing w:line="253" w:lineRule="exact"/>
        <w:ind w:left="582" w:hanging="265"/>
      </w:pPr>
      <w:r>
        <w:t>Procesarea</w:t>
      </w:r>
      <w:r>
        <w:rPr>
          <w:spacing w:val="61"/>
        </w:rPr>
        <w:t xml:space="preserve"> </w:t>
      </w:r>
      <w:r>
        <w:t>si</w:t>
      </w:r>
      <w:r>
        <w:rPr>
          <w:spacing w:val="-1"/>
        </w:rPr>
        <w:t xml:space="preserve"> </w:t>
      </w:r>
      <w:r>
        <w:t>comercializarea</w:t>
      </w:r>
      <w:r>
        <w:rPr>
          <w:spacing w:val="59"/>
        </w:rPr>
        <w:t xml:space="preserve"> </w:t>
      </w:r>
      <w:r>
        <w:t>produselor</w:t>
      </w:r>
      <w:r>
        <w:rPr>
          <w:spacing w:val="-5"/>
        </w:rPr>
        <w:t xml:space="preserve"> </w:t>
      </w:r>
      <w:r>
        <w:t>ce</w:t>
      </w:r>
      <w:r>
        <w:rPr>
          <w:spacing w:val="-1"/>
        </w:rPr>
        <w:t xml:space="preserve"> </w:t>
      </w:r>
      <w:r>
        <w:t>se</w:t>
      </w:r>
      <w:r>
        <w:rPr>
          <w:spacing w:val="-1"/>
        </w:rPr>
        <w:t xml:space="preserve"> </w:t>
      </w:r>
      <w:r>
        <w:t>regasesc</w:t>
      </w:r>
      <w:r>
        <w:rPr>
          <w:spacing w:val="1"/>
        </w:rPr>
        <w:t xml:space="preserve"> </w:t>
      </w:r>
      <w:r>
        <w:t>în</w:t>
      </w:r>
      <w:r>
        <w:rPr>
          <w:spacing w:val="-2"/>
        </w:rPr>
        <w:t xml:space="preserve"> </w:t>
      </w:r>
      <w:r>
        <w:t>Anexa</w:t>
      </w:r>
      <w:r>
        <w:rPr>
          <w:spacing w:val="-2"/>
        </w:rPr>
        <w:t xml:space="preserve"> </w:t>
      </w:r>
      <w:r>
        <w:t>I</w:t>
      </w:r>
      <w:r>
        <w:rPr>
          <w:spacing w:val="-3"/>
        </w:rPr>
        <w:t xml:space="preserve"> </w:t>
      </w:r>
      <w:r>
        <w:t>la</w:t>
      </w:r>
      <w:r>
        <w:rPr>
          <w:spacing w:val="-1"/>
        </w:rPr>
        <w:t xml:space="preserve"> </w:t>
      </w:r>
      <w:r>
        <w:t>Tratat;</w:t>
      </w:r>
    </w:p>
    <w:p w14:paraId="307CB3ED" w14:textId="77777777" w:rsidR="00BD35D5" w:rsidRDefault="00000000">
      <w:pPr>
        <w:pStyle w:val="ListParagraph"/>
        <w:numPr>
          <w:ilvl w:val="0"/>
          <w:numId w:val="21"/>
        </w:numPr>
        <w:tabs>
          <w:tab w:val="left" w:pos="583"/>
        </w:tabs>
        <w:spacing w:line="255" w:lineRule="exact"/>
        <w:ind w:left="582" w:hanging="265"/>
      </w:pPr>
      <w:r>
        <w:t>Producerea</w:t>
      </w:r>
      <w:r>
        <w:rPr>
          <w:spacing w:val="-7"/>
        </w:rPr>
        <w:t xml:space="preserve"> </w:t>
      </w:r>
      <w:r>
        <w:t>de</w:t>
      </w:r>
      <w:r>
        <w:rPr>
          <w:spacing w:val="-1"/>
        </w:rPr>
        <w:t xml:space="preserve"> </w:t>
      </w:r>
      <w:r>
        <w:t>electricitate</w:t>
      </w:r>
      <w:r>
        <w:rPr>
          <w:spacing w:val="-2"/>
        </w:rPr>
        <w:t xml:space="preserve"> </w:t>
      </w:r>
      <w:r>
        <w:t>din</w:t>
      </w:r>
      <w:r>
        <w:rPr>
          <w:spacing w:val="-7"/>
        </w:rPr>
        <w:t xml:space="preserve"> </w:t>
      </w:r>
      <w:r>
        <w:t>biomasa,</w:t>
      </w:r>
      <w:r>
        <w:rPr>
          <w:spacing w:val="2"/>
        </w:rPr>
        <w:t xml:space="preserve"> </w:t>
      </w:r>
      <w:r>
        <w:t>ca</w:t>
      </w:r>
      <w:r>
        <w:rPr>
          <w:spacing w:val="-7"/>
        </w:rPr>
        <w:t xml:space="preserve"> </w:t>
      </w:r>
      <w:r>
        <w:t>si</w:t>
      </w:r>
      <w:r>
        <w:rPr>
          <w:spacing w:val="-7"/>
        </w:rPr>
        <w:t xml:space="preserve"> </w:t>
      </w:r>
      <w:r>
        <w:t>activitate</w:t>
      </w:r>
      <w:r>
        <w:rPr>
          <w:spacing w:val="-2"/>
        </w:rPr>
        <w:t xml:space="preserve"> </w:t>
      </w:r>
      <w:r>
        <w:t>economica.</w:t>
      </w:r>
    </w:p>
    <w:p w14:paraId="3B0F6756" w14:textId="77777777" w:rsidR="00BD35D5" w:rsidRDefault="00000000">
      <w:pPr>
        <w:pStyle w:val="ListParagraph"/>
        <w:numPr>
          <w:ilvl w:val="0"/>
          <w:numId w:val="21"/>
        </w:numPr>
        <w:tabs>
          <w:tab w:val="left" w:pos="635"/>
        </w:tabs>
        <w:spacing w:before="3"/>
        <w:ind w:right="1110" w:firstLine="0"/>
      </w:pPr>
      <w:r>
        <w:t>Cheltuieli</w:t>
      </w:r>
      <w:r>
        <w:rPr>
          <w:spacing w:val="47"/>
        </w:rPr>
        <w:t xml:space="preserve"> </w:t>
      </w:r>
      <w:r>
        <w:t>specifice</w:t>
      </w:r>
      <w:r>
        <w:rPr>
          <w:spacing w:val="49"/>
        </w:rPr>
        <w:t xml:space="preserve"> </w:t>
      </w:r>
      <w:r>
        <w:t>de</w:t>
      </w:r>
      <w:r>
        <w:rPr>
          <w:spacing w:val="43"/>
        </w:rPr>
        <w:t xml:space="preserve"> </w:t>
      </w:r>
      <w:r>
        <w:t>înființare</w:t>
      </w:r>
      <w:r>
        <w:rPr>
          <w:spacing w:val="49"/>
        </w:rPr>
        <w:t xml:space="preserve"> </w:t>
      </w:r>
      <w:r>
        <w:t>și</w:t>
      </w:r>
      <w:r>
        <w:rPr>
          <w:spacing w:val="43"/>
        </w:rPr>
        <w:t xml:space="preserve"> </w:t>
      </w:r>
      <w:r>
        <w:t>funcționare</w:t>
      </w:r>
      <w:r>
        <w:rPr>
          <w:spacing w:val="49"/>
        </w:rPr>
        <w:t xml:space="preserve"> </w:t>
      </w:r>
      <w:r>
        <w:t>a</w:t>
      </w:r>
      <w:r>
        <w:rPr>
          <w:spacing w:val="48"/>
        </w:rPr>
        <w:t xml:space="preserve"> </w:t>
      </w:r>
      <w:r>
        <w:t>întreprinderilor(obținerea</w:t>
      </w:r>
      <w:r>
        <w:rPr>
          <w:spacing w:val="48"/>
        </w:rPr>
        <w:t xml:space="preserve"> </w:t>
      </w:r>
      <w:r>
        <w:t>avizelor</w:t>
      </w:r>
      <w:r>
        <w:rPr>
          <w:spacing w:val="45"/>
        </w:rPr>
        <w:t xml:space="preserve"> </w:t>
      </w:r>
      <w:r>
        <w:t>de</w:t>
      </w:r>
      <w:r>
        <w:rPr>
          <w:spacing w:val="-63"/>
        </w:rPr>
        <w:t xml:space="preserve"> </w:t>
      </w:r>
      <w:r>
        <w:t>funcționare, taxe</w:t>
      </w:r>
      <w:r>
        <w:rPr>
          <w:spacing w:val="-1"/>
        </w:rPr>
        <w:t xml:space="preserve"> </w:t>
      </w:r>
      <w:r>
        <w:t>de</w:t>
      </w:r>
      <w:r>
        <w:rPr>
          <w:spacing w:val="-5"/>
        </w:rPr>
        <w:t xml:space="preserve"> </w:t>
      </w:r>
      <w:r>
        <w:t>autorizare,</w:t>
      </w:r>
      <w:r>
        <w:rPr>
          <w:spacing w:val="-5"/>
        </w:rPr>
        <w:t xml:space="preserve"> </w:t>
      </w:r>
      <w:r>
        <w:t>salarii</w:t>
      </w:r>
      <w:r>
        <w:rPr>
          <w:spacing w:val="3"/>
        </w:rPr>
        <w:t xml:space="preserve"> </w:t>
      </w:r>
      <w:r>
        <w:t>angajați,</w:t>
      </w:r>
      <w:r>
        <w:rPr>
          <w:spacing w:val="-5"/>
        </w:rPr>
        <w:t xml:space="preserve"> </w:t>
      </w:r>
      <w:r>
        <w:t>costuri administrative,</w:t>
      </w:r>
      <w:r>
        <w:rPr>
          <w:spacing w:val="-6"/>
        </w:rPr>
        <w:t xml:space="preserve"> </w:t>
      </w:r>
      <w:r>
        <w:t>etc).</w:t>
      </w:r>
    </w:p>
    <w:p w14:paraId="58FC18B8" w14:textId="77777777" w:rsidR="00BD35D5" w:rsidRDefault="00BD35D5">
      <w:pPr>
        <w:pStyle w:val="BodyText"/>
        <w:rPr>
          <w:sz w:val="26"/>
        </w:rPr>
      </w:pPr>
    </w:p>
    <w:p w14:paraId="5A4D39D0" w14:textId="77777777" w:rsidR="00BD35D5" w:rsidRDefault="00000000">
      <w:pPr>
        <w:pStyle w:val="Heading2"/>
        <w:numPr>
          <w:ilvl w:val="1"/>
          <w:numId w:val="22"/>
        </w:numPr>
        <w:tabs>
          <w:tab w:val="left" w:pos="817"/>
        </w:tabs>
        <w:spacing w:before="220"/>
        <w:ind w:left="318" w:right="1111" w:firstLine="0"/>
        <w:jc w:val="both"/>
      </w:pPr>
      <w:r>
        <w:t>Costurile reprezentand plata arhitectilor, inginerilor şi consultantilor, taxelor legale,</w:t>
      </w:r>
      <w:r>
        <w:rPr>
          <w:spacing w:val="1"/>
        </w:rPr>
        <w:t xml:space="preserve"> </w:t>
      </w:r>
      <w:r>
        <w:t>a studiilor de fezabilitate,</w:t>
      </w:r>
      <w:r>
        <w:rPr>
          <w:spacing w:val="1"/>
        </w:rPr>
        <w:t xml:space="preserve"> </w:t>
      </w:r>
      <w:r>
        <w:t>achizitionarea de licente şi patente, pentru pregatirea şi/sau</w:t>
      </w:r>
      <w:r>
        <w:rPr>
          <w:spacing w:val="1"/>
        </w:rPr>
        <w:t xml:space="preserve"> </w:t>
      </w:r>
      <w:r>
        <w:t>implementarea proiectului, direct legate de masura, nu depasesc 10% din costul total</w:t>
      </w:r>
      <w:r>
        <w:rPr>
          <w:spacing w:val="1"/>
        </w:rPr>
        <w:t xml:space="preserve"> </w:t>
      </w:r>
      <w:r>
        <w:t>eligibil</w:t>
      </w:r>
      <w:r>
        <w:rPr>
          <w:spacing w:val="-3"/>
        </w:rPr>
        <w:t xml:space="preserve"> </w:t>
      </w:r>
      <w:r>
        <w:t>al</w:t>
      </w:r>
      <w:r>
        <w:rPr>
          <w:spacing w:val="-2"/>
        </w:rPr>
        <w:t xml:space="preserve"> </w:t>
      </w:r>
      <w:r>
        <w:t>proiectului,</w:t>
      </w:r>
      <w:r>
        <w:rPr>
          <w:spacing w:val="-4"/>
        </w:rPr>
        <w:t xml:space="preserve"> </w:t>
      </w:r>
      <w:r>
        <w:t>respectiv</w:t>
      </w:r>
      <w:r>
        <w:rPr>
          <w:spacing w:val="-1"/>
        </w:rPr>
        <w:t xml:space="preserve"> </w:t>
      </w:r>
      <w:r>
        <w:t>5%</w:t>
      </w:r>
      <w:r>
        <w:rPr>
          <w:spacing w:val="-2"/>
        </w:rPr>
        <w:t xml:space="preserve"> </w:t>
      </w:r>
      <w:r>
        <w:t>pentru</w:t>
      </w:r>
      <w:r>
        <w:rPr>
          <w:spacing w:val="-5"/>
        </w:rPr>
        <w:t xml:space="preserve"> </w:t>
      </w:r>
      <w:r>
        <w:t>acele</w:t>
      </w:r>
      <w:r>
        <w:rPr>
          <w:spacing w:val="-2"/>
        </w:rPr>
        <w:t xml:space="preserve"> </w:t>
      </w:r>
      <w:r>
        <w:t>proiecte</w:t>
      </w:r>
      <w:r>
        <w:rPr>
          <w:spacing w:val="-3"/>
        </w:rPr>
        <w:t xml:space="preserve"> </w:t>
      </w:r>
      <w:r>
        <w:t>care</w:t>
      </w:r>
      <w:r>
        <w:rPr>
          <w:spacing w:val="-2"/>
        </w:rPr>
        <w:t xml:space="preserve"> </w:t>
      </w:r>
      <w:r>
        <w:t>nu</w:t>
      </w:r>
      <w:r>
        <w:rPr>
          <w:spacing w:val="-5"/>
        </w:rPr>
        <w:t xml:space="preserve"> </w:t>
      </w:r>
      <w:r>
        <w:t>includ</w:t>
      </w:r>
      <w:r>
        <w:rPr>
          <w:spacing w:val="-3"/>
        </w:rPr>
        <w:t xml:space="preserve"> </w:t>
      </w:r>
      <w:r>
        <w:t>constructii?</w:t>
      </w:r>
    </w:p>
    <w:p w14:paraId="5FAFBAC6" w14:textId="77777777" w:rsidR="00BD35D5" w:rsidRDefault="00BD35D5">
      <w:pPr>
        <w:pStyle w:val="BodyText"/>
        <w:spacing w:before="2"/>
        <w:rPr>
          <w:b/>
          <w:sz w:val="23"/>
        </w:rPr>
      </w:pPr>
    </w:p>
    <w:p w14:paraId="739D3271" w14:textId="77777777" w:rsidR="00BD35D5" w:rsidRDefault="00000000">
      <w:pPr>
        <w:pStyle w:val="BodyText"/>
        <w:spacing w:line="242" w:lineRule="auto"/>
        <w:ind w:left="318" w:right="1105"/>
        <w:jc w:val="both"/>
      </w:pPr>
      <w:r>
        <w:t>Expertul verifica in bugetul indicativ</w:t>
      </w:r>
      <w:r>
        <w:rPr>
          <w:spacing w:val="66"/>
        </w:rPr>
        <w:t xml:space="preserve"> </w:t>
      </w:r>
      <w:r>
        <w:t>daca valoarea cheltuielilor eligibile de la Cap. 3 &lt;</w:t>
      </w:r>
      <w:r>
        <w:rPr>
          <w:b/>
        </w:rPr>
        <w:t>10%</w:t>
      </w:r>
      <w:r>
        <w:rPr>
          <w:b/>
          <w:spacing w:val="1"/>
        </w:rPr>
        <w:t xml:space="preserve"> </w:t>
      </w:r>
      <w:r>
        <w:t>din cap./subcap.   1.2, 1.3, 1.4, 2, 3.5, 3.8, 4 conform HG 907/2016 – in cazul in care</w:t>
      </w:r>
      <w:r>
        <w:rPr>
          <w:spacing w:val="1"/>
        </w:rPr>
        <w:t xml:space="preserve"> </w:t>
      </w:r>
      <w:r>
        <w:t>proiectul</w:t>
      </w:r>
      <w:r>
        <w:rPr>
          <w:spacing w:val="1"/>
        </w:rPr>
        <w:t xml:space="preserve"> </w:t>
      </w:r>
      <w:r>
        <w:t>prevede</w:t>
      </w:r>
      <w:r>
        <w:rPr>
          <w:spacing w:val="-5"/>
        </w:rPr>
        <w:t xml:space="preserve"> </w:t>
      </w:r>
      <w:r>
        <w:t>lucrari de</w:t>
      </w:r>
      <w:r>
        <w:rPr>
          <w:spacing w:val="-5"/>
        </w:rPr>
        <w:t xml:space="preserve"> </w:t>
      </w:r>
      <w:r>
        <w:t>constructii.</w:t>
      </w:r>
    </w:p>
    <w:p w14:paraId="70A50432" w14:textId="77777777" w:rsidR="00BD35D5" w:rsidRDefault="00000000">
      <w:pPr>
        <w:pStyle w:val="BodyText"/>
        <w:ind w:left="318" w:right="1102"/>
        <w:jc w:val="both"/>
      </w:pPr>
      <w:r>
        <w:t>Expertul</w:t>
      </w:r>
      <w:r>
        <w:rPr>
          <w:spacing w:val="25"/>
        </w:rPr>
        <w:t xml:space="preserve"> </w:t>
      </w:r>
      <w:r>
        <w:t>verifica</w:t>
      </w:r>
      <w:r>
        <w:rPr>
          <w:spacing w:val="27"/>
        </w:rPr>
        <w:t xml:space="preserve"> </w:t>
      </w:r>
      <w:r>
        <w:t>in</w:t>
      </w:r>
      <w:r>
        <w:rPr>
          <w:spacing w:val="22"/>
        </w:rPr>
        <w:t xml:space="preserve"> </w:t>
      </w:r>
      <w:r>
        <w:t>bugetul</w:t>
      </w:r>
      <w:r>
        <w:rPr>
          <w:spacing w:val="29"/>
        </w:rPr>
        <w:t xml:space="preserve"> </w:t>
      </w:r>
      <w:r>
        <w:t>indicativ</w:t>
      </w:r>
      <w:r>
        <w:rPr>
          <w:spacing w:val="25"/>
        </w:rPr>
        <w:t xml:space="preserve"> </w:t>
      </w:r>
      <w:r>
        <w:t>daca</w:t>
      </w:r>
      <w:r>
        <w:rPr>
          <w:spacing w:val="27"/>
        </w:rPr>
        <w:t xml:space="preserve"> </w:t>
      </w:r>
      <w:r>
        <w:t>valoarea</w:t>
      </w:r>
      <w:r>
        <w:rPr>
          <w:spacing w:val="28"/>
        </w:rPr>
        <w:t xml:space="preserve"> </w:t>
      </w:r>
      <w:r>
        <w:t>cheltuielilor</w:t>
      </w:r>
      <w:r>
        <w:rPr>
          <w:spacing w:val="29"/>
        </w:rPr>
        <w:t xml:space="preserve"> </w:t>
      </w:r>
      <w:r>
        <w:t>eligibile</w:t>
      </w:r>
      <w:r>
        <w:rPr>
          <w:spacing w:val="27"/>
        </w:rPr>
        <w:t xml:space="preserve"> </w:t>
      </w:r>
      <w:r>
        <w:t>de</w:t>
      </w:r>
      <w:r>
        <w:rPr>
          <w:spacing w:val="23"/>
        </w:rPr>
        <w:t xml:space="preserve"> </w:t>
      </w:r>
      <w:r>
        <w:t>la</w:t>
      </w:r>
      <w:r>
        <w:rPr>
          <w:spacing w:val="27"/>
        </w:rPr>
        <w:t xml:space="preserve"> </w:t>
      </w:r>
      <w:r>
        <w:t>Cap.</w:t>
      </w:r>
      <w:r>
        <w:rPr>
          <w:spacing w:val="28"/>
        </w:rPr>
        <w:t xml:space="preserve"> </w:t>
      </w:r>
      <w:r>
        <w:t>3</w:t>
      </w:r>
      <w:r>
        <w:rPr>
          <w:spacing w:val="27"/>
        </w:rPr>
        <w:t xml:space="preserve"> </w:t>
      </w:r>
      <w:r>
        <w:t>&lt;</w:t>
      </w:r>
      <w:r>
        <w:rPr>
          <w:spacing w:val="27"/>
        </w:rPr>
        <w:t xml:space="preserve"> </w:t>
      </w:r>
      <w:r>
        <w:t>5</w:t>
      </w:r>
      <w:r>
        <w:rPr>
          <w:b/>
        </w:rPr>
        <w:t>%</w:t>
      </w:r>
      <w:r>
        <w:rPr>
          <w:b/>
          <w:spacing w:val="-64"/>
        </w:rPr>
        <w:t xml:space="preserve"> </w:t>
      </w:r>
      <w:r>
        <w:t>(din cap./subcap.</w:t>
      </w:r>
      <w:r>
        <w:rPr>
          <w:spacing w:val="1"/>
        </w:rPr>
        <w:t xml:space="preserve"> </w:t>
      </w:r>
      <w:r>
        <w:t>1.2, 1.3, 1.4, 2, 3.5, 3.8, 4 conform HG 907/2016 sau din valoarea totală</w:t>
      </w:r>
      <w:r>
        <w:rPr>
          <w:spacing w:val="1"/>
        </w:rPr>
        <w:t xml:space="preserve"> </w:t>
      </w:r>
      <w:r>
        <w:t>eligibilă</w:t>
      </w:r>
      <w:r>
        <w:rPr>
          <w:spacing w:val="1"/>
        </w:rPr>
        <w:t xml:space="preserve"> </w:t>
      </w:r>
      <w:r>
        <w:t>a</w:t>
      </w:r>
      <w:r>
        <w:rPr>
          <w:spacing w:val="1"/>
        </w:rPr>
        <w:t xml:space="preserve"> </w:t>
      </w:r>
      <w:r>
        <w:t>achizițiilor</w:t>
      </w:r>
      <w:r>
        <w:rPr>
          <w:spacing w:val="1"/>
        </w:rPr>
        <w:t xml:space="preserve"> </w:t>
      </w:r>
      <w:r>
        <w:t>din</w:t>
      </w:r>
      <w:r>
        <w:rPr>
          <w:spacing w:val="1"/>
        </w:rPr>
        <w:t xml:space="preserve"> </w:t>
      </w:r>
      <w:r>
        <w:t>Memoriu</w:t>
      </w:r>
      <w:r>
        <w:rPr>
          <w:spacing w:val="1"/>
        </w:rPr>
        <w:t xml:space="preserve"> </w:t>
      </w:r>
      <w:r>
        <w:t>Justificativ</w:t>
      </w:r>
      <w:r>
        <w:rPr>
          <w:spacing w:val="1"/>
        </w:rPr>
        <w:t xml:space="preserve"> </w:t>
      </w:r>
      <w:r>
        <w:t>–</w:t>
      </w:r>
      <w:r>
        <w:rPr>
          <w:spacing w:val="1"/>
        </w:rPr>
        <w:t xml:space="preserve"> </w:t>
      </w:r>
      <w:r>
        <w:t>in</w:t>
      </w:r>
      <w:r>
        <w:rPr>
          <w:spacing w:val="1"/>
        </w:rPr>
        <w:t xml:space="preserve"> </w:t>
      </w:r>
      <w:r>
        <w:t>cazul</w:t>
      </w:r>
      <w:r>
        <w:rPr>
          <w:spacing w:val="1"/>
        </w:rPr>
        <w:t xml:space="preserve"> </w:t>
      </w:r>
      <w:r>
        <w:t>in</w:t>
      </w:r>
      <w:r>
        <w:rPr>
          <w:spacing w:val="1"/>
        </w:rPr>
        <w:t xml:space="preserve"> </w:t>
      </w:r>
      <w:r>
        <w:t>care</w:t>
      </w:r>
      <w:r>
        <w:rPr>
          <w:spacing w:val="1"/>
        </w:rPr>
        <w:t xml:space="preserve"> </w:t>
      </w:r>
      <w:r>
        <w:t>proiectul</w:t>
      </w:r>
      <w:r>
        <w:rPr>
          <w:spacing w:val="1"/>
        </w:rPr>
        <w:t xml:space="preserve"> </w:t>
      </w:r>
      <w:r>
        <w:t>nu</w:t>
      </w:r>
      <w:r>
        <w:rPr>
          <w:spacing w:val="1"/>
        </w:rPr>
        <w:t xml:space="preserve"> </w:t>
      </w:r>
      <w:r>
        <w:t>prevede</w:t>
      </w:r>
      <w:r>
        <w:rPr>
          <w:spacing w:val="1"/>
        </w:rPr>
        <w:t xml:space="preserve"> </w:t>
      </w:r>
      <w:r>
        <w:t>constructii.</w:t>
      </w:r>
    </w:p>
    <w:p w14:paraId="059EE8C8" w14:textId="77777777" w:rsidR="00BD35D5" w:rsidRDefault="00000000">
      <w:pPr>
        <w:pStyle w:val="BodyText"/>
        <w:ind w:left="318" w:right="1105"/>
        <w:jc w:val="both"/>
      </w:pPr>
      <w:r>
        <w:t>Daca aceste costuri se incadreaza in procentele specificate mai sus, expertul bifează DA in</w:t>
      </w:r>
      <w:r>
        <w:rPr>
          <w:spacing w:val="1"/>
        </w:rPr>
        <w:t xml:space="preserve"> </w:t>
      </w:r>
      <w:r>
        <w:t>caseta corespunzatoare, in caz contrar bifează NU şi îşi motivează poziţia în linia prevăzută în</w:t>
      </w:r>
      <w:r>
        <w:rPr>
          <w:spacing w:val="-64"/>
        </w:rPr>
        <w:t xml:space="preserve"> </w:t>
      </w:r>
      <w:r>
        <w:t>acest</w:t>
      </w:r>
      <w:r>
        <w:rPr>
          <w:spacing w:val="-2"/>
        </w:rPr>
        <w:t xml:space="preserve"> </w:t>
      </w:r>
      <w:r>
        <w:t>scop</w:t>
      </w:r>
      <w:r>
        <w:rPr>
          <w:spacing w:val="-3"/>
        </w:rPr>
        <w:t xml:space="preserve"> </w:t>
      </w:r>
      <w:r>
        <w:t>la</w:t>
      </w:r>
      <w:r>
        <w:rPr>
          <w:spacing w:val="-1"/>
        </w:rPr>
        <w:t xml:space="preserve"> </w:t>
      </w:r>
      <w:r>
        <w:t>rubrica</w:t>
      </w:r>
      <w:r>
        <w:rPr>
          <w:spacing w:val="-1"/>
        </w:rPr>
        <w:t xml:space="preserve"> </w:t>
      </w:r>
      <w:r>
        <w:t>Observaţii.</w:t>
      </w:r>
    </w:p>
    <w:p w14:paraId="3C54E273" w14:textId="77777777" w:rsidR="00BD35D5" w:rsidRDefault="00BD35D5">
      <w:pPr>
        <w:pStyle w:val="BodyText"/>
        <w:spacing w:before="6"/>
      </w:pPr>
    </w:p>
    <w:p w14:paraId="1F802C8C" w14:textId="77777777" w:rsidR="00BD35D5" w:rsidRDefault="00000000">
      <w:pPr>
        <w:pStyle w:val="Heading2"/>
        <w:numPr>
          <w:ilvl w:val="1"/>
          <w:numId w:val="22"/>
        </w:numPr>
        <w:tabs>
          <w:tab w:val="left" w:pos="827"/>
        </w:tabs>
        <w:ind w:left="318" w:right="1106" w:firstLine="0"/>
        <w:jc w:val="both"/>
      </w:pPr>
      <w:r>
        <w:t>Cheltuielile diverse şi neprevazute (Cap. 5.3) din Bugetul indicativ se incadreaza in</w:t>
      </w:r>
      <w:r>
        <w:rPr>
          <w:spacing w:val="1"/>
        </w:rPr>
        <w:t xml:space="preserve"> </w:t>
      </w:r>
      <w:r>
        <w:t>procentul de</w:t>
      </w:r>
      <w:r>
        <w:rPr>
          <w:spacing w:val="67"/>
        </w:rPr>
        <w:t xml:space="preserve"> </w:t>
      </w:r>
      <w:r>
        <w:t xml:space="preserve">maxim 10% din valoarea cheltuielilor prevazute la </w:t>
      </w:r>
      <w:r>
        <w:rPr>
          <w:b w:val="0"/>
        </w:rPr>
        <w:t>cap./subcap.</w:t>
      </w:r>
      <w:r>
        <w:rPr>
          <w:b w:val="0"/>
          <w:spacing w:val="66"/>
        </w:rPr>
        <w:t xml:space="preserve"> </w:t>
      </w:r>
      <w:r>
        <w:rPr>
          <w:b w:val="0"/>
        </w:rPr>
        <w:t>1.2, 1.3,</w:t>
      </w:r>
      <w:r>
        <w:rPr>
          <w:b w:val="0"/>
          <w:spacing w:val="1"/>
        </w:rPr>
        <w:t xml:space="preserve"> </w:t>
      </w:r>
      <w:r>
        <w:rPr>
          <w:b w:val="0"/>
        </w:rPr>
        <w:t xml:space="preserve">1.4, 2, 3.5, 3.8, 4 conform HG 907/2016) </w:t>
      </w:r>
      <w:r>
        <w:t>ale devizului general, in functie de natura şi</w:t>
      </w:r>
      <w:r>
        <w:rPr>
          <w:spacing w:val="1"/>
        </w:rPr>
        <w:t xml:space="preserve"> </w:t>
      </w:r>
      <w:r>
        <w:t>complexitatea</w:t>
      </w:r>
      <w:r>
        <w:rPr>
          <w:spacing w:val="1"/>
        </w:rPr>
        <w:t xml:space="preserve"> </w:t>
      </w:r>
      <w:r>
        <w:t>lucrarilor,</w:t>
      </w:r>
      <w:r>
        <w:rPr>
          <w:spacing w:val="1"/>
        </w:rPr>
        <w:t xml:space="preserve"> </w:t>
      </w:r>
      <w:r>
        <w:t>prevazut</w:t>
      </w:r>
      <w:r>
        <w:rPr>
          <w:spacing w:val="1"/>
        </w:rPr>
        <w:t xml:space="preserve"> </w:t>
      </w:r>
      <w:r>
        <w:t>pentru</w:t>
      </w:r>
      <w:r>
        <w:rPr>
          <w:spacing w:val="1"/>
        </w:rPr>
        <w:t xml:space="preserve"> </w:t>
      </w:r>
      <w:r>
        <w:t>investiţii</w:t>
      </w:r>
      <w:r>
        <w:rPr>
          <w:spacing w:val="1"/>
        </w:rPr>
        <w:t xml:space="preserve"> </w:t>
      </w:r>
      <w:r>
        <w:t>noi,</w:t>
      </w:r>
      <w:r>
        <w:rPr>
          <w:spacing w:val="1"/>
        </w:rPr>
        <w:t xml:space="preserve"> </w:t>
      </w:r>
      <w:r>
        <w:t>modernizari,</w:t>
      </w:r>
      <w:r>
        <w:rPr>
          <w:spacing w:val="1"/>
        </w:rPr>
        <w:t xml:space="preserve"> </w:t>
      </w:r>
      <w:r>
        <w:t>reabilitari</w:t>
      </w:r>
      <w:r>
        <w:rPr>
          <w:spacing w:val="1"/>
        </w:rPr>
        <w:t xml:space="preserve"> </w:t>
      </w:r>
      <w:r>
        <w:t>la</w:t>
      </w:r>
      <w:r>
        <w:rPr>
          <w:spacing w:val="1"/>
        </w:rPr>
        <w:t xml:space="preserve"> </w:t>
      </w:r>
      <w:r>
        <w:t>constructii şi</w:t>
      </w:r>
      <w:r>
        <w:rPr>
          <w:spacing w:val="1"/>
        </w:rPr>
        <w:t xml:space="preserve"> </w:t>
      </w:r>
      <w:r>
        <w:t>instalatii</w:t>
      </w:r>
      <w:r>
        <w:rPr>
          <w:spacing w:val="1"/>
        </w:rPr>
        <w:t xml:space="preserve"> </w:t>
      </w:r>
      <w:r>
        <w:t>existente?</w:t>
      </w:r>
    </w:p>
    <w:p w14:paraId="1339B760" w14:textId="77777777" w:rsidR="00BD35D5" w:rsidRDefault="00BD35D5">
      <w:pPr>
        <w:pStyle w:val="BodyText"/>
        <w:spacing w:before="2"/>
        <w:rPr>
          <w:b/>
          <w:sz w:val="23"/>
        </w:rPr>
      </w:pPr>
    </w:p>
    <w:p w14:paraId="283CA06A" w14:textId="77777777" w:rsidR="00BD35D5" w:rsidRDefault="00000000">
      <w:pPr>
        <w:pStyle w:val="BodyText"/>
        <w:spacing w:line="242" w:lineRule="auto"/>
        <w:ind w:left="318" w:right="1103"/>
        <w:jc w:val="both"/>
      </w:pPr>
      <w:r>
        <w:t>Expertul verifica in bugetul indicativ daca valoarea cheltuielilor diverse şi neprevazute se</w:t>
      </w:r>
      <w:r>
        <w:rPr>
          <w:spacing w:val="1"/>
        </w:rPr>
        <w:t xml:space="preserve"> </w:t>
      </w:r>
      <w:r>
        <w:t>incadreaza in procentul de 10% din totalul cap./subcap.</w:t>
      </w:r>
      <w:r>
        <w:rPr>
          <w:spacing w:val="1"/>
        </w:rPr>
        <w:t xml:space="preserve"> </w:t>
      </w:r>
      <w:r>
        <w:t>1.2, 1.3, 1.4, 2, 3.5, 3.8, 4 conform</w:t>
      </w:r>
      <w:r>
        <w:rPr>
          <w:spacing w:val="1"/>
        </w:rPr>
        <w:t xml:space="preserve"> </w:t>
      </w:r>
      <w:r>
        <w:t>HG</w:t>
      </w:r>
      <w:r>
        <w:rPr>
          <w:spacing w:val="-2"/>
        </w:rPr>
        <w:t xml:space="preserve"> </w:t>
      </w:r>
      <w:r>
        <w:t>907/2016).</w:t>
      </w:r>
    </w:p>
    <w:p w14:paraId="38E2C160" w14:textId="77777777" w:rsidR="00BD35D5" w:rsidRDefault="00BD35D5">
      <w:pPr>
        <w:pStyle w:val="BodyText"/>
        <w:spacing w:before="4"/>
        <w:rPr>
          <w:sz w:val="21"/>
        </w:rPr>
      </w:pPr>
    </w:p>
    <w:p w14:paraId="6E21428F" w14:textId="77777777" w:rsidR="00BD35D5" w:rsidRDefault="00000000">
      <w:pPr>
        <w:pStyle w:val="BodyText"/>
        <w:spacing w:line="242" w:lineRule="auto"/>
        <w:ind w:left="318" w:right="1104"/>
        <w:jc w:val="both"/>
      </w:pPr>
      <w:r>
        <w:t>Daca aceste costuri se incadreaza in procentul specificat mai sus, expertul bifează DA in</w:t>
      </w:r>
      <w:r>
        <w:rPr>
          <w:spacing w:val="1"/>
        </w:rPr>
        <w:t xml:space="preserve"> </w:t>
      </w:r>
      <w:r>
        <w:t>caseta corespunzatoare, in caz contrar bifează NU şi îşi motivează poziţia în linia prevăzută în</w:t>
      </w:r>
      <w:r>
        <w:rPr>
          <w:spacing w:val="-64"/>
        </w:rPr>
        <w:t xml:space="preserve"> </w:t>
      </w:r>
      <w:r>
        <w:t>acest</w:t>
      </w:r>
      <w:r>
        <w:rPr>
          <w:spacing w:val="-2"/>
        </w:rPr>
        <w:t xml:space="preserve"> </w:t>
      </w:r>
      <w:r>
        <w:t>scop</w:t>
      </w:r>
      <w:r>
        <w:rPr>
          <w:spacing w:val="-3"/>
        </w:rPr>
        <w:t xml:space="preserve"> </w:t>
      </w:r>
      <w:r>
        <w:t>la</w:t>
      </w:r>
      <w:r>
        <w:rPr>
          <w:spacing w:val="-1"/>
        </w:rPr>
        <w:t xml:space="preserve"> </w:t>
      </w:r>
      <w:r>
        <w:t>rubrica</w:t>
      </w:r>
      <w:r>
        <w:rPr>
          <w:spacing w:val="-1"/>
        </w:rPr>
        <w:t xml:space="preserve"> </w:t>
      </w:r>
      <w:r>
        <w:t>Observaţii,</w:t>
      </w:r>
    </w:p>
    <w:p w14:paraId="0D035B1E" w14:textId="77777777" w:rsidR="00BD35D5" w:rsidRDefault="00BD35D5">
      <w:pPr>
        <w:spacing w:line="242" w:lineRule="auto"/>
        <w:jc w:val="both"/>
        <w:sectPr w:rsidR="00BD35D5">
          <w:headerReference w:type="default" r:id="rId45"/>
          <w:pgSz w:w="11910" w:h="16840"/>
          <w:pgMar w:top="680" w:right="300" w:bottom="280" w:left="820" w:header="0" w:footer="0" w:gutter="0"/>
          <w:cols w:space="720"/>
        </w:sectPr>
      </w:pPr>
    </w:p>
    <w:p w14:paraId="54CB486B" w14:textId="77777777" w:rsidR="00BD35D5" w:rsidRDefault="00000000">
      <w:pPr>
        <w:pStyle w:val="BodyText"/>
        <w:ind w:left="591"/>
        <w:rPr>
          <w:sz w:val="20"/>
        </w:rPr>
      </w:pPr>
      <w:r>
        <w:rPr>
          <w:noProof/>
          <w:sz w:val="20"/>
        </w:rPr>
        <w:lastRenderedPageBreak/>
        <w:drawing>
          <wp:inline distT="0" distB="0" distL="0" distR="0" wp14:anchorId="4408B79D" wp14:editId="1D78D9B4">
            <wp:extent cx="5816810" cy="644271"/>
            <wp:effectExtent l="0" t="0" r="0" b="0"/>
            <wp:docPr id="8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image1.png"/>
                    <pic:cNvPicPr/>
                  </pic:nvPicPr>
                  <pic:blipFill>
                    <a:blip r:embed="rId7" cstate="print"/>
                    <a:stretch>
                      <a:fillRect/>
                    </a:stretch>
                  </pic:blipFill>
                  <pic:spPr>
                    <a:xfrm>
                      <a:off x="0" y="0"/>
                      <a:ext cx="5816810" cy="644271"/>
                    </a:xfrm>
                    <a:prstGeom prst="rect">
                      <a:avLst/>
                    </a:prstGeom>
                  </pic:spPr>
                </pic:pic>
              </a:graphicData>
            </a:graphic>
          </wp:inline>
        </w:drawing>
      </w:r>
    </w:p>
    <w:p w14:paraId="15A60565" w14:textId="77777777" w:rsidR="00BD35D5" w:rsidRDefault="00BD35D5">
      <w:pPr>
        <w:pStyle w:val="BodyText"/>
        <w:spacing w:before="5"/>
        <w:rPr>
          <w:sz w:val="14"/>
        </w:rPr>
      </w:pPr>
    </w:p>
    <w:p w14:paraId="1D29A2F9" w14:textId="77777777" w:rsidR="00BD35D5" w:rsidRDefault="00000000">
      <w:pPr>
        <w:pStyle w:val="Heading2"/>
        <w:spacing w:before="101"/>
        <w:jc w:val="both"/>
      </w:pPr>
      <w:r>
        <w:t>3.7</w:t>
      </w:r>
      <w:r>
        <w:rPr>
          <w:spacing w:val="-4"/>
        </w:rPr>
        <w:t xml:space="preserve"> </w:t>
      </w:r>
      <w:r>
        <w:t>TVA-ul</w:t>
      </w:r>
      <w:r>
        <w:rPr>
          <w:spacing w:val="-1"/>
        </w:rPr>
        <w:t xml:space="preserve"> </w:t>
      </w:r>
      <w:r>
        <w:t>aferent</w:t>
      </w:r>
      <w:r>
        <w:rPr>
          <w:spacing w:val="-4"/>
        </w:rPr>
        <w:t xml:space="preserve"> </w:t>
      </w:r>
      <w:r>
        <w:t>cheltuielilor</w:t>
      </w:r>
      <w:r>
        <w:rPr>
          <w:spacing w:val="-6"/>
        </w:rPr>
        <w:t xml:space="preserve"> </w:t>
      </w:r>
      <w:r>
        <w:t>eligibile</w:t>
      </w:r>
      <w:r>
        <w:rPr>
          <w:spacing w:val="-5"/>
        </w:rPr>
        <w:t xml:space="preserve"> </w:t>
      </w:r>
      <w:r>
        <w:t>este</w:t>
      </w:r>
      <w:r>
        <w:rPr>
          <w:spacing w:val="-6"/>
        </w:rPr>
        <w:t xml:space="preserve"> </w:t>
      </w:r>
      <w:r>
        <w:t>trecut</w:t>
      </w:r>
      <w:r>
        <w:rPr>
          <w:spacing w:val="-4"/>
        </w:rPr>
        <w:t xml:space="preserve"> </w:t>
      </w:r>
      <w:r>
        <w:t>in</w:t>
      </w:r>
      <w:r>
        <w:rPr>
          <w:spacing w:val="-4"/>
        </w:rPr>
        <w:t xml:space="preserve"> </w:t>
      </w:r>
      <w:r>
        <w:t>coloana</w:t>
      </w:r>
      <w:r>
        <w:rPr>
          <w:spacing w:val="-5"/>
        </w:rPr>
        <w:t xml:space="preserve"> </w:t>
      </w:r>
      <w:r>
        <w:t>cheltuielilor</w:t>
      </w:r>
      <w:r>
        <w:rPr>
          <w:spacing w:val="-2"/>
        </w:rPr>
        <w:t xml:space="preserve"> </w:t>
      </w:r>
      <w:r>
        <w:t>eligibile?</w:t>
      </w:r>
    </w:p>
    <w:p w14:paraId="615DF589" w14:textId="77777777" w:rsidR="00BD35D5" w:rsidRDefault="00BD35D5">
      <w:pPr>
        <w:pStyle w:val="BodyText"/>
        <w:spacing w:before="10"/>
        <w:rPr>
          <w:b/>
          <w:sz w:val="21"/>
        </w:rPr>
      </w:pPr>
    </w:p>
    <w:p w14:paraId="6CA162C2" w14:textId="77777777" w:rsidR="00BD35D5" w:rsidRDefault="00000000">
      <w:pPr>
        <w:ind w:left="591" w:right="833"/>
        <w:jc w:val="both"/>
        <w:rPr>
          <w:b/>
          <w:i/>
        </w:rPr>
      </w:pPr>
      <w:r>
        <w:t xml:space="preserve">In cazul in care solicitantul a bifat </w:t>
      </w:r>
      <w:r>
        <w:rPr>
          <w:i/>
        </w:rPr>
        <w:t>in caseta corespunzatoare din Sectiunea F- Declaraţia pe</w:t>
      </w:r>
      <w:r>
        <w:rPr>
          <w:i/>
          <w:spacing w:val="1"/>
        </w:rPr>
        <w:t xml:space="preserve"> </w:t>
      </w:r>
      <w:r>
        <w:rPr>
          <w:i/>
        </w:rPr>
        <w:t>propria</w:t>
      </w:r>
      <w:r>
        <w:rPr>
          <w:i/>
          <w:spacing w:val="-2"/>
        </w:rPr>
        <w:t xml:space="preserve"> </w:t>
      </w:r>
      <w:r>
        <w:rPr>
          <w:i/>
        </w:rPr>
        <w:t>răspunderea</w:t>
      </w:r>
      <w:r>
        <w:rPr>
          <w:i/>
          <w:spacing w:val="-2"/>
        </w:rPr>
        <w:t xml:space="preserve"> </w:t>
      </w:r>
      <w:r>
        <w:rPr>
          <w:i/>
        </w:rPr>
        <w:t>solicitantlui</w:t>
      </w:r>
      <w:r>
        <w:rPr>
          <w:i/>
          <w:spacing w:val="5"/>
        </w:rPr>
        <w:t xml:space="preserve"> </w:t>
      </w:r>
      <w:r>
        <w:rPr>
          <w:i/>
        </w:rPr>
        <w:t>ca</w:t>
      </w:r>
      <w:r>
        <w:rPr>
          <w:i/>
          <w:spacing w:val="-2"/>
        </w:rPr>
        <w:t xml:space="preserve"> </w:t>
      </w:r>
      <w:r>
        <w:rPr>
          <w:i/>
        </w:rPr>
        <w:t>este</w:t>
      </w:r>
      <w:r>
        <w:rPr>
          <w:i/>
          <w:spacing w:val="-4"/>
        </w:rPr>
        <w:t xml:space="preserve"> </w:t>
      </w:r>
      <w:r>
        <w:rPr>
          <w:i/>
        </w:rPr>
        <w:t>platitor</w:t>
      </w:r>
      <w:r>
        <w:rPr>
          <w:i/>
          <w:spacing w:val="-5"/>
        </w:rPr>
        <w:t xml:space="preserve"> </w:t>
      </w:r>
      <w:r>
        <w:rPr>
          <w:i/>
        </w:rPr>
        <w:t>de</w:t>
      </w:r>
      <w:r>
        <w:rPr>
          <w:i/>
          <w:spacing w:val="-4"/>
        </w:rPr>
        <w:t xml:space="preserve"> </w:t>
      </w:r>
      <w:r>
        <w:rPr>
          <w:i/>
        </w:rPr>
        <w:t>TVA</w:t>
      </w:r>
      <w:r>
        <w:rPr>
          <w:i/>
          <w:spacing w:val="2"/>
        </w:rPr>
        <w:t xml:space="preserve"> </w:t>
      </w:r>
      <w:r>
        <w:t>,</w:t>
      </w:r>
      <w:r>
        <w:rPr>
          <w:i/>
        </w:rPr>
        <w:t>TVA-ul</w:t>
      </w:r>
      <w:r>
        <w:rPr>
          <w:i/>
          <w:spacing w:val="2"/>
        </w:rPr>
        <w:t xml:space="preserve"> </w:t>
      </w:r>
      <w:r>
        <w:rPr>
          <w:b/>
          <w:i/>
        </w:rPr>
        <w:t>este</w:t>
      </w:r>
      <w:r>
        <w:rPr>
          <w:b/>
          <w:i/>
          <w:spacing w:val="-3"/>
        </w:rPr>
        <w:t xml:space="preserve"> </w:t>
      </w:r>
      <w:r>
        <w:rPr>
          <w:b/>
          <w:i/>
        </w:rPr>
        <w:t>neeligibil.</w:t>
      </w:r>
    </w:p>
    <w:p w14:paraId="06568C17" w14:textId="77777777" w:rsidR="00BD35D5" w:rsidRDefault="00000000">
      <w:pPr>
        <w:spacing w:line="242" w:lineRule="auto"/>
        <w:ind w:left="591" w:right="829"/>
        <w:jc w:val="both"/>
        <w:rPr>
          <w:b/>
          <w:i/>
        </w:rPr>
      </w:pPr>
      <w:r>
        <w:rPr>
          <w:i/>
        </w:rPr>
        <w:t>In cazul in care solicitantul bifează in caseta corespunzatoare din Sectiunea F- Declaraţia pe</w:t>
      </w:r>
      <w:r>
        <w:rPr>
          <w:i/>
          <w:spacing w:val="1"/>
        </w:rPr>
        <w:t xml:space="preserve"> </w:t>
      </w:r>
      <w:r>
        <w:rPr>
          <w:i/>
        </w:rPr>
        <w:t>propria</w:t>
      </w:r>
      <w:r>
        <w:rPr>
          <w:i/>
          <w:spacing w:val="1"/>
        </w:rPr>
        <w:t xml:space="preserve"> </w:t>
      </w:r>
      <w:r>
        <w:rPr>
          <w:i/>
        </w:rPr>
        <w:t>răspunderea</w:t>
      </w:r>
      <w:r>
        <w:rPr>
          <w:i/>
          <w:spacing w:val="1"/>
        </w:rPr>
        <w:t xml:space="preserve"> </w:t>
      </w:r>
      <w:r>
        <w:rPr>
          <w:i/>
        </w:rPr>
        <w:t>solicitantlui</w:t>
      </w:r>
      <w:r>
        <w:rPr>
          <w:i/>
          <w:spacing w:val="1"/>
        </w:rPr>
        <w:t xml:space="preserve"> </w:t>
      </w:r>
      <w:r>
        <w:rPr>
          <w:i/>
        </w:rPr>
        <w:t>ca</w:t>
      </w:r>
      <w:r>
        <w:rPr>
          <w:i/>
          <w:spacing w:val="1"/>
        </w:rPr>
        <w:t xml:space="preserve"> </w:t>
      </w:r>
      <w:r>
        <w:rPr>
          <w:i/>
        </w:rPr>
        <w:t>nu</w:t>
      </w:r>
      <w:r>
        <w:rPr>
          <w:i/>
          <w:spacing w:val="1"/>
        </w:rPr>
        <w:t xml:space="preserve"> </w:t>
      </w:r>
      <w:r>
        <w:rPr>
          <w:i/>
        </w:rPr>
        <w:t>este</w:t>
      </w:r>
      <w:r>
        <w:rPr>
          <w:i/>
          <w:spacing w:val="1"/>
        </w:rPr>
        <w:t xml:space="preserve"> </w:t>
      </w:r>
      <w:r>
        <w:rPr>
          <w:i/>
        </w:rPr>
        <w:t>platitor</w:t>
      </w:r>
      <w:r>
        <w:rPr>
          <w:i/>
          <w:spacing w:val="1"/>
        </w:rPr>
        <w:t xml:space="preserve"> </w:t>
      </w:r>
      <w:r>
        <w:rPr>
          <w:i/>
        </w:rPr>
        <w:t>de</w:t>
      </w:r>
      <w:r>
        <w:rPr>
          <w:i/>
          <w:spacing w:val="1"/>
        </w:rPr>
        <w:t xml:space="preserve"> </w:t>
      </w:r>
      <w:r>
        <w:rPr>
          <w:i/>
        </w:rPr>
        <w:t>TVA,</w:t>
      </w:r>
      <w:r>
        <w:rPr>
          <w:i/>
          <w:spacing w:val="1"/>
        </w:rPr>
        <w:t xml:space="preserve"> </w:t>
      </w:r>
      <w:r>
        <w:rPr>
          <w:i/>
        </w:rPr>
        <w:t>atunci</w:t>
      </w:r>
      <w:r>
        <w:rPr>
          <w:i/>
          <w:spacing w:val="1"/>
        </w:rPr>
        <w:t xml:space="preserve"> </w:t>
      </w:r>
      <w:r>
        <w:rPr>
          <w:i/>
        </w:rPr>
        <w:t>TVA-ul</w:t>
      </w:r>
      <w:r>
        <w:rPr>
          <w:i/>
          <w:spacing w:val="1"/>
        </w:rPr>
        <w:t xml:space="preserve"> </w:t>
      </w:r>
      <w:r>
        <w:rPr>
          <w:b/>
          <w:i/>
        </w:rPr>
        <w:t>aferent</w:t>
      </w:r>
      <w:r>
        <w:rPr>
          <w:b/>
          <w:i/>
          <w:spacing w:val="1"/>
        </w:rPr>
        <w:t xml:space="preserve"> </w:t>
      </w:r>
      <w:r>
        <w:rPr>
          <w:b/>
          <w:i/>
        </w:rPr>
        <w:t>cheltuielilor</w:t>
      </w:r>
      <w:r>
        <w:rPr>
          <w:b/>
          <w:i/>
          <w:spacing w:val="1"/>
        </w:rPr>
        <w:t xml:space="preserve"> </w:t>
      </w:r>
      <w:r>
        <w:rPr>
          <w:b/>
          <w:i/>
        </w:rPr>
        <w:t>eligibile</w:t>
      </w:r>
      <w:r>
        <w:rPr>
          <w:b/>
          <w:i/>
          <w:spacing w:val="-2"/>
        </w:rPr>
        <w:t xml:space="preserve"> </w:t>
      </w:r>
      <w:r>
        <w:rPr>
          <w:b/>
          <w:i/>
        </w:rPr>
        <w:t>este</w:t>
      </w:r>
      <w:r>
        <w:rPr>
          <w:b/>
          <w:i/>
          <w:spacing w:val="-2"/>
        </w:rPr>
        <w:t xml:space="preserve"> </w:t>
      </w:r>
      <w:r>
        <w:rPr>
          <w:b/>
          <w:i/>
        </w:rPr>
        <w:t>eligibil.</w:t>
      </w:r>
    </w:p>
    <w:p w14:paraId="4148F924" w14:textId="77777777" w:rsidR="00BD35D5" w:rsidRDefault="00000000">
      <w:pPr>
        <w:spacing w:line="249" w:lineRule="exact"/>
        <w:ind w:left="591"/>
        <w:jc w:val="both"/>
        <w:rPr>
          <w:i/>
        </w:rPr>
      </w:pPr>
      <w:r>
        <w:rPr>
          <w:i/>
        </w:rPr>
        <w:t>In</w:t>
      </w:r>
      <w:r>
        <w:rPr>
          <w:i/>
          <w:spacing w:val="-2"/>
        </w:rPr>
        <w:t xml:space="preserve"> </w:t>
      </w:r>
      <w:r>
        <w:rPr>
          <w:i/>
        </w:rPr>
        <w:t>cazul</w:t>
      </w:r>
      <w:r>
        <w:rPr>
          <w:i/>
          <w:spacing w:val="-5"/>
        </w:rPr>
        <w:t xml:space="preserve"> </w:t>
      </w:r>
      <w:r>
        <w:rPr>
          <w:i/>
        </w:rPr>
        <w:t>in</w:t>
      </w:r>
      <w:r>
        <w:rPr>
          <w:i/>
          <w:spacing w:val="-3"/>
        </w:rPr>
        <w:t xml:space="preserve"> </w:t>
      </w:r>
      <w:r>
        <w:rPr>
          <w:i/>
        </w:rPr>
        <w:t>care</w:t>
      </w:r>
      <w:r>
        <w:rPr>
          <w:i/>
          <w:spacing w:val="-1"/>
        </w:rPr>
        <w:t xml:space="preserve"> </w:t>
      </w:r>
      <w:r>
        <w:rPr>
          <w:i/>
        </w:rPr>
        <w:t>solicitantul</w:t>
      </w:r>
      <w:r>
        <w:rPr>
          <w:i/>
          <w:spacing w:val="-1"/>
        </w:rPr>
        <w:t xml:space="preserve"> </w:t>
      </w:r>
      <w:r>
        <w:rPr>
          <w:i/>
        </w:rPr>
        <w:t>nu bifează</w:t>
      </w:r>
      <w:r>
        <w:rPr>
          <w:i/>
          <w:spacing w:val="4"/>
        </w:rPr>
        <w:t xml:space="preserve"> </w:t>
      </w:r>
      <w:r>
        <w:rPr>
          <w:i/>
        </w:rPr>
        <w:t>niciuna</w:t>
      </w:r>
      <w:r>
        <w:rPr>
          <w:i/>
          <w:spacing w:val="-8"/>
        </w:rPr>
        <w:t xml:space="preserve"> </w:t>
      </w:r>
      <w:r>
        <w:rPr>
          <w:i/>
        </w:rPr>
        <w:t>din</w:t>
      </w:r>
      <w:r>
        <w:rPr>
          <w:i/>
          <w:spacing w:val="-3"/>
        </w:rPr>
        <w:t xml:space="preserve"> </w:t>
      </w:r>
      <w:r>
        <w:rPr>
          <w:i/>
        </w:rPr>
        <w:t>casute,</w:t>
      </w:r>
      <w:r>
        <w:rPr>
          <w:i/>
          <w:spacing w:val="-6"/>
        </w:rPr>
        <w:t xml:space="preserve"> </w:t>
      </w:r>
      <w:r>
        <w:rPr>
          <w:i/>
        </w:rPr>
        <w:t>se considera</w:t>
      </w:r>
      <w:r>
        <w:rPr>
          <w:i/>
          <w:spacing w:val="-3"/>
        </w:rPr>
        <w:t xml:space="preserve"> </w:t>
      </w:r>
      <w:r>
        <w:rPr>
          <w:i/>
        </w:rPr>
        <w:t>TVA-ul</w:t>
      </w:r>
      <w:r>
        <w:rPr>
          <w:i/>
          <w:spacing w:val="-1"/>
        </w:rPr>
        <w:t xml:space="preserve"> </w:t>
      </w:r>
      <w:r>
        <w:rPr>
          <w:i/>
        </w:rPr>
        <w:t>neeligibil.</w:t>
      </w:r>
    </w:p>
    <w:p w14:paraId="278AA90E" w14:textId="77777777" w:rsidR="00BD35D5" w:rsidRDefault="00000000">
      <w:pPr>
        <w:spacing w:line="244" w:lineRule="auto"/>
        <w:ind w:left="591" w:right="833"/>
        <w:jc w:val="both"/>
        <w:rPr>
          <w:i/>
        </w:rPr>
      </w:pPr>
      <w:r>
        <w:rPr>
          <w:i/>
        </w:rPr>
        <w:t>În situatia in care solicitantul are dreptul la TVA eligibil nu este obligatoriu ca acesta sa fie</w:t>
      </w:r>
      <w:r>
        <w:rPr>
          <w:i/>
          <w:spacing w:val="1"/>
        </w:rPr>
        <w:t xml:space="preserve"> </w:t>
      </w:r>
      <w:r>
        <w:rPr>
          <w:i/>
        </w:rPr>
        <w:t>solicitat/prins</w:t>
      </w:r>
      <w:r>
        <w:rPr>
          <w:i/>
          <w:spacing w:val="1"/>
        </w:rPr>
        <w:t xml:space="preserve"> </w:t>
      </w:r>
      <w:r>
        <w:rPr>
          <w:i/>
        </w:rPr>
        <w:t>in</w:t>
      </w:r>
      <w:r>
        <w:rPr>
          <w:i/>
          <w:spacing w:val="-5"/>
        </w:rPr>
        <w:t xml:space="preserve"> </w:t>
      </w:r>
      <w:r>
        <w:rPr>
          <w:i/>
        </w:rPr>
        <w:t>bugetul</w:t>
      </w:r>
      <w:r>
        <w:rPr>
          <w:i/>
          <w:spacing w:val="-3"/>
        </w:rPr>
        <w:t xml:space="preserve"> </w:t>
      </w:r>
      <w:r>
        <w:rPr>
          <w:i/>
        </w:rPr>
        <w:t>indicativ</w:t>
      </w:r>
      <w:r>
        <w:rPr>
          <w:i/>
          <w:spacing w:val="2"/>
        </w:rPr>
        <w:t xml:space="preserve"> </w:t>
      </w:r>
      <w:r>
        <w:rPr>
          <w:i/>
        </w:rPr>
        <w:t>ca</w:t>
      </w:r>
      <w:r>
        <w:rPr>
          <w:i/>
          <w:spacing w:val="-5"/>
        </w:rPr>
        <w:t xml:space="preserve"> </w:t>
      </w:r>
      <w:r>
        <w:rPr>
          <w:i/>
        </w:rPr>
        <w:t>si</w:t>
      </w:r>
      <w:r>
        <w:rPr>
          <w:i/>
          <w:spacing w:val="-1"/>
        </w:rPr>
        <w:t xml:space="preserve"> </w:t>
      </w:r>
      <w:r>
        <w:rPr>
          <w:i/>
        </w:rPr>
        <w:t>cheltuiala</w:t>
      </w:r>
      <w:r>
        <w:rPr>
          <w:i/>
          <w:spacing w:val="-1"/>
        </w:rPr>
        <w:t xml:space="preserve"> </w:t>
      </w:r>
      <w:r>
        <w:rPr>
          <w:i/>
        </w:rPr>
        <w:t>eligibilă.</w:t>
      </w:r>
    </w:p>
    <w:p w14:paraId="0D8442CC" w14:textId="77777777" w:rsidR="00BD35D5" w:rsidRDefault="00BD35D5">
      <w:pPr>
        <w:pStyle w:val="BodyText"/>
        <w:rPr>
          <w:i/>
          <w:sz w:val="26"/>
        </w:rPr>
      </w:pPr>
    </w:p>
    <w:p w14:paraId="2603553E" w14:textId="77777777" w:rsidR="00BD35D5" w:rsidRDefault="00BD35D5">
      <w:pPr>
        <w:pStyle w:val="BodyText"/>
        <w:rPr>
          <w:i/>
          <w:sz w:val="26"/>
        </w:rPr>
      </w:pPr>
    </w:p>
    <w:p w14:paraId="68E9E9C9" w14:textId="77777777" w:rsidR="00BD35D5" w:rsidRDefault="00BD35D5">
      <w:pPr>
        <w:pStyle w:val="BodyText"/>
        <w:spacing w:before="8"/>
        <w:rPr>
          <w:i/>
          <w:sz w:val="35"/>
        </w:rPr>
      </w:pPr>
    </w:p>
    <w:p w14:paraId="70BAC20C" w14:textId="77777777" w:rsidR="00BD35D5" w:rsidRDefault="00000000">
      <w:pPr>
        <w:pStyle w:val="Heading2"/>
        <w:numPr>
          <w:ilvl w:val="1"/>
          <w:numId w:val="21"/>
        </w:numPr>
        <w:tabs>
          <w:tab w:val="left" w:pos="870"/>
        </w:tabs>
        <w:jc w:val="both"/>
      </w:pPr>
      <w:r>
        <w:t>Verificarea</w:t>
      </w:r>
      <w:r>
        <w:rPr>
          <w:spacing w:val="-7"/>
        </w:rPr>
        <w:t xml:space="preserve"> </w:t>
      </w:r>
      <w:r>
        <w:t>rezonabilităţii</w:t>
      </w:r>
      <w:r>
        <w:rPr>
          <w:spacing w:val="-7"/>
        </w:rPr>
        <w:t xml:space="preserve"> </w:t>
      </w:r>
      <w:r>
        <w:t>preţurilor</w:t>
      </w:r>
    </w:p>
    <w:p w14:paraId="47B33421" w14:textId="77777777" w:rsidR="00BD35D5" w:rsidRDefault="00BD35D5">
      <w:pPr>
        <w:pStyle w:val="BodyText"/>
        <w:spacing w:before="10"/>
        <w:rPr>
          <w:b/>
          <w:sz w:val="21"/>
        </w:rPr>
      </w:pPr>
    </w:p>
    <w:p w14:paraId="40E3B3E0" w14:textId="77777777" w:rsidR="00BD35D5" w:rsidRDefault="00000000">
      <w:pPr>
        <w:pStyle w:val="ListParagraph"/>
        <w:numPr>
          <w:ilvl w:val="2"/>
          <w:numId w:val="21"/>
        </w:numPr>
        <w:tabs>
          <w:tab w:val="left" w:pos="1148"/>
        </w:tabs>
        <w:spacing w:line="255" w:lineRule="exact"/>
        <w:jc w:val="both"/>
        <w:rPr>
          <w:b/>
        </w:rPr>
      </w:pPr>
      <w:r>
        <w:rPr>
          <w:b/>
        </w:rPr>
        <w:t>Categoria</w:t>
      </w:r>
      <w:r>
        <w:rPr>
          <w:b/>
          <w:spacing w:val="-3"/>
        </w:rPr>
        <w:t xml:space="preserve"> </w:t>
      </w:r>
      <w:r>
        <w:rPr>
          <w:b/>
        </w:rPr>
        <w:t>de</w:t>
      </w:r>
      <w:r>
        <w:rPr>
          <w:b/>
          <w:spacing w:val="-3"/>
        </w:rPr>
        <w:t xml:space="preserve"> </w:t>
      </w:r>
      <w:r>
        <w:rPr>
          <w:b/>
        </w:rPr>
        <w:t>bunuri</w:t>
      </w:r>
      <w:r>
        <w:rPr>
          <w:b/>
          <w:spacing w:val="2"/>
        </w:rPr>
        <w:t xml:space="preserve"> </w:t>
      </w:r>
      <w:r>
        <w:rPr>
          <w:b/>
        </w:rPr>
        <w:t>se</w:t>
      </w:r>
      <w:r>
        <w:rPr>
          <w:b/>
          <w:spacing w:val="-6"/>
        </w:rPr>
        <w:t xml:space="preserve"> </w:t>
      </w:r>
      <w:r>
        <w:rPr>
          <w:b/>
        </w:rPr>
        <w:t>regaseste</w:t>
      </w:r>
      <w:r>
        <w:rPr>
          <w:b/>
          <w:spacing w:val="-3"/>
        </w:rPr>
        <w:t xml:space="preserve"> </w:t>
      </w:r>
      <w:r>
        <w:rPr>
          <w:b/>
        </w:rPr>
        <w:t>in</w:t>
      </w:r>
      <w:r>
        <w:rPr>
          <w:b/>
          <w:spacing w:val="-1"/>
        </w:rPr>
        <w:t xml:space="preserve"> </w:t>
      </w:r>
      <w:r>
        <w:rPr>
          <w:b/>
        </w:rPr>
        <w:t>Baza</w:t>
      </w:r>
      <w:r>
        <w:rPr>
          <w:b/>
          <w:spacing w:val="-3"/>
        </w:rPr>
        <w:t xml:space="preserve"> </w:t>
      </w:r>
      <w:r>
        <w:rPr>
          <w:b/>
        </w:rPr>
        <w:t>de</w:t>
      </w:r>
      <w:r>
        <w:rPr>
          <w:b/>
          <w:spacing w:val="-3"/>
        </w:rPr>
        <w:t xml:space="preserve"> </w:t>
      </w:r>
      <w:r>
        <w:rPr>
          <w:b/>
        </w:rPr>
        <w:t>Date</w:t>
      </w:r>
      <w:r>
        <w:rPr>
          <w:b/>
          <w:spacing w:val="8"/>
        </w:rPr>
        <w:t xml:space="preserve"> </w:t>
      </w:r>
      <w:r>
        <w:t>cu</w:t>
      </w:r>
      <w:r>
        <w:rPr>
          <w:spacing w:val="-6"/>
        </w:rPr>
        <w:t xml:space="preserve"> </w:t>
      </w:r>
      <w:r>
        <w:t>prețuri</w:t>
      </w:r>
      <w:r>
        <w:rPr>
          <w:spacing w:val="-6"/>
        </w:rPr>
        <w:t xml:space="preserve"> </w:t>
      </w:r>
      <w:r>
        <w:t>de Referință</w:t>
      </w:r>
      <w:r>
        <w:rPr>
          <w:b/>
        </w:rPr>
        <w:t>?</w:t>
      </w:r>
    </w:p>
    <w:p w14:paraId="7A7862B3" w14:textId="77777777" w:rsidR="00BD35D5" w:rsidRDefault="00000000">
      <w:pPr>
        <w:pStyle w:val="BodyText"/>
        <w:ind w:left="591" w:right="827"/>
        <w:jc w:val="both"/>
      </w:pPr>
      <w:r>
        <w:t>Expertul verifica daca bunurile din devizele pe obiecte se regasesc in categoriile cuprinse în</w:t>
      </w:r>
      <w:r>
        <w:rPr>
          <w:spacing w:val="1"/>
        </w:rPr>
        <w:t xml:space="preserve"> </w:t>
      </w:r>
      <w:r>
        <w:rPr>
          <w:i/>
        </w:rPr>
        <w:t>Baza de date -Preţuri de referință</w:t>
      </w:r>
      <w:r>
        <w:t>, situată pe pagina de internet a AFIR. Daca se regasesc,</w:t>
      </w:r>
      <w:r>
        <w:rPr>
          <w:spacing w:val="1"/>
        </w:rPr>
        <w:t xml:space="preserve"> </w:t>
      </w:r>
      <w:r>
        <w:t>expertul</w:t>
      </w:r>
      <w:r>
        <w:rPr>
          <w:spacing w:val="-4"/>
        </w:rPr>
        <w:t xml:space="preserve"> </w:t>
      </w:r>
      <w:r>
        <w:t>bifează</w:t>
      </w:r>
      <w:r>
        <w:rPr>
          <w:spacing w:val="-1"/>
        </w:rPr>
        <w:t xml:space="preserve"> </w:t>
      </w:r>
      <w:r>
        <w:t>in</w:t>
      </w:r>
      <w:r>
        <w:rPr>
          <w:spacing w:val="-1"/>
        </w:rPr>
        <w:t xml:space="preserve"> </w:t>
      </w:r>
      <w:r>
        <w:t>caseta</w:t>
      </w:r>
      <w:r>
        <w:rPr>
          <w:spacing w:val="-1"/>
        </w:rPr>
        <w:t xml:space="preserve"> </w:t>
      </w:r>
      <w:r>
        <w:t>corespunzatoare DA.</w:t>
      </w:r>
    </w:p>
    <w:p w14:paraId="776F746B" w14:textId="77777777" w:rsidR="00BD35D5" w:rsidRDefault="00000000">
      <w:pPr>
        <w:pStyle w:val="BodyText"/>
        <w:spacing w:before="1"/>
        <w:ind w:left="591" w:right="840"/>
        <w:jc w:val="both"/>
      </w:pPr>
      <w:r>
        <w:t>Daca bunurile nu se regăsesc in Baza de Date, expertul bifează in caseta corespunzatoare NU.</w:t>
      </w:r>
      <w:r>
        <w:rPr>
          <w:spacing w:val="-64"/>
        </w:rPr>
        <w:t xml:space="preserve"> </w:t>
      </w:r>
      <w:r>
        <w:t>Caseta ”Nu este cazul” se bifează pentru situațiile în care proiectele prevăd prestări de</w:t>
      </w:r>
      <w:r>
        <w:rPr>
          <w:spacing w:val="1"/>
        </w:rPr>
        <w:t xml:space="preserve"> </w:t>
      </w:r>
      <w:r>
        <w:t>servicii</w:t>
      </w:r>
      <w:r>
        <w:rPr>
          <w:spacing w:val="-5"/>
        </w:rPr>
        <w:t xml:space="preserve"> </w:t>
      </w:r>
      <w:r>
        <w:t>sau</w:t>
      </w:r>
      <w:r>
        <w:rPr>
          <w:spacing w:val="-5"/>
        </w:rPr>
        <w:t xml:space="preserve"> </w:t>
      </w:r>
      <w:r>
        <w:t>lucrări.</w:t>
      </w:r>
    </w:p>
    <w:p w14:paraId="09D235C5" w14:textId="77777777" w:rsidR="00BD35D5" w:rsidRDefault="00BD35D5">
      <w:pPr>
        <w:pStyle w:val="BodyText"/>
        <w:spacing w:before="1"/>
      </w:pPr>
    </w:p>
    <w:p w14:paraId="606574A5" w14:textId="77777777" w:rsidR="00BD35D5" w:rsidRDefault="00000000">
      <w:pPr>
        <w:pStyle w:val="Heading2"/>
        <w:numPr>
          <w:ilvl w:val="2"/>
          <w:numId w:val="21"/>
        </w:numPr>
        <w:tabs>
          <w:tab w:val="left" w:pos="1096"/>
        </w:tabs>
        <w:spacing w:line="255" w:lineRule="exact"/>
        <w:ind w:left="1095" w:hanging="505"/>
        <w:jc w:val="both"/>
      </w:pPr>
      <w:r>
        <w:t>Daca</w:t>
      </w:r>
      <w:r>
        <w:rPr>
          <w:spacing w:val="16"/>
        </w:rPr>
        <w:t xml:space="preserve"> </w:t>
      </w:r>
      <w:r>
        <w:t>la</w:t>
      </w:r>
      <w:r>
        <w:rPr>
          <w:spacing w:val="16"/>
        </w:rPr>
        <w:t xml:space="preserve"> </w:t>
      </w:r>
      <w:r>
        <w:t>pct.</w:t>
      </w:r>
      <w:r>
        <w:rPr>
          <w:spacing w:val="17"/>
        </w:rPr>
        <w:t xml:space="preserve"> </w:t>
      </w:r>
      <w:r>
        <w:t>4.1.</w:t>
      </w:r>
      <w:r>
        <w:rPr>
          <w:spacing w:val="10"/>
        </w:rPr>
        <w:t xml:space="preserve"> </w:t>
      </w:r>
      <w:r>
        <w:t>raspunsul</w:t>
      </w:r>
      <w:r>
        <w:rPr>
          <w:spacing w:val="15"/>
        </w:rPr>
        <w:t xml:space="preserve"> </w:t>
      </w:r>
      <w:r>
        <w:t>este</w:t>
      </w:r>
      <w:r>
        <w:rPr>
          <w:spacing w:val="12"/>
        </w:rPr>
        <w:t xml:space="preserve"> </w:t>
      </w:r>
      <w:r>
        <w:t>DA,</w:t>
      </w:r>
      <w:r>
        <w:rPr>
          <w:spacing w:val="14"/>
        </w:rPr>
        <w:t xml:space="preserve"> </w:t>
      </w:r>
      <w:r>
        <w:t>sunt</w:t>
      </w:r>
      <w:r>
        <w:rPr>
          <w:spacing w:val="13"/>
        </w:rPr>
        <w:t xml:space="preserve"> </w:t>
      </w:r>
      <w:r>
        <w:t>atasate</w:t>
      </w:r>
      <w:r>
        <w:rPr>
          <w:spacing w:val="12"/>
        </w:rPr>
        <w:t xml:space="preserve"> </w:t>
      </w:r>
      <w:r>
        <w:t>extrasele</w:t>
      </w:r>
      <w:r>
        <w:rPr>
          <w:spacing w:val="12"/>
        </w:rPr>
        <w:t xml:space="preserve"> </w:t>
      </w:r>
      <w:r>
        <w:t>tiparite</w:t>
      </w:r>
      <w:r>
        <w:rPr>
          <w:spacing w:val="12"/>
        </w:rPr>
        <w:t xml:space="preserve"> </w:t>
      </w:r>
      <w:r>
        <w:t>din</w:t>
      </w:r>
      <w:r>
        <w:rPr>
          <w:spacing w:val="13"/>
        </w:rPr>
        <w:t xml:space="preserve"> </w:t>
      </w:r>
      <w:r>
        <w:t>baza</w:t>
      </w:r>
      <w:r>
        <w:rPr>
          <w:spacing w:val="16"/>
        </w:rPr>
        <w:t xml:space="preserve"> </w:t>
      </w:r>
      <w:r>
        <w:t>de</w:t>
      </w:r>
      <w:r>
        <w:rPr>
          <w:spacing w:val="12"/>
        </w:rPr>
        <w:t xml:space="preserve"> </w:t>
      </w:r>
      <w:r>
        <w:t>date</w:t>
      </w:r>
    </w:p>
    <w:p w14:paraId="2F38D2FB" w14:textId="77777777" w:rsidR="00BD35D5" w:rsidRDefault="00000000">
      <w:pPr>
        <w:pStyle w:val="BodyText"/>
        <w:spacing w:line="254" w:lineRule="exact"/>
        <w:ind w:left="591"/>
        <w:jc w:val="both"/>
        <w:rPr>
          <w:b/>
        </w:rPr>
      </w:pPr>
      <w:r>
        <w:t>cu prețuri</w:t>
      </w:r>
      <w:r>
        <w:rPr>
          <w:spacing w:val="-4"/>
        </w:rPr>
        <w:t xml:space="preserve"> </w:t>
      </w:r>
      <w:r>
        <w:t>de</w:t>
      </w:r>
      <w:r>
        <w:rPr>
          <w:spacing w:val="1"/>
        </w:rPr>
        <w:t xml:space="preserve"> </w:t>
      </w:r>
      <w:r>
        <w:t>Referință</w:t>
      </w:r>
      <w:r>
        <w:rPr>
          <w:b/>
        </w:rPr>
        <w:t>?</w:t>
      </w:r>
    </w:p>
    <w:p w14:paraId="3202B662" w14:textId="77777777" w:rsidR="00BD35D5" w:rsidRDefault="00000000">
      <w:pPr>
        <w:pStyle w:val="BodyText"/>
        <w:ind w:left="591" w:right="837"/>
        <w:jc w:val="both"/>
      </w:pPr>
      <w:r>
        <w:t>Daca</w:t>
      </w:r>
      <w:r>
        <w:rPr>
          <w:spacing w:val="1"/>
        </w:rPr>
        <w:t xml:space="preserve"> </w:t>
      </w:r>
      <w:r>
        <w:t>sunt</w:t>
      </w:r>
      <w:r>
        <w:rPr>
          <w:spacing w:val="1"/>
        </w:rPr>
        <w:t xml:space="preserve"> </w:t>
      </w:r>
      <w:r>
        <w:t>atasate</w:t>
      </w:r>
      <w:r>
        <w:rPr>
          <w:spacing w:val="1"/>
        </w:rPr>
        <w:t xml:space="preserve"> </w:t>
      </w:r>
      <w:r>
        <w:t>extrasele</w:t>
      </w:r>
      <w:r>
        <w:rPr>
          <w:spacing w:val="1"/>
        </w:rPr>
        <w:t xml:space="preserve"> </w:t>
      </w:r>
      <w:r>
        <w:t>tiparite</w:t>
      </w:r>
      <w:r>
        <w:rPr>
          <w:spacing w:val="1"/>
        </w:rPr>
        <w:t xml:space="preserve"> </w:t>
      </w:r>
      <w:r>
        <w:t>din</w:t>
      </w:r>
      <w:r>
        <w:rPr>
          <w:spacing w:val="1"/>
        </w:rPr>
        <w:t xml:space="preserve"> </w:t>
      </w:r>
      <w:r>
        <w:t>Baza</w:t>
      </w:r>
      <w:r>
        <w:rPr>
          <w:spacing w:val="1"/>
        </w:rPr>
        <w:t xml:space="preserve"> </w:t>
      </w:r>
      <w:r>
        <w:t>de</w:t>
      </w:r>
      <w:r>
        <w:rPr>
          <w:spacing w:val="1"/>
        </w:rPr>
        <w:t xml:space="preserve"> </w:t>
      </w:r>
      <w:r>
        <w:t>date,</w:t>
      </w:r>
      <w:r>
        <w:rPr>
          <w:spacing w:val="1"/>
        </w:rPr>
        <w:t xml:space="preserve"> </w:t>
      </w:r>
      <w:r>
        <w:t>expertul</w:t>
      </w:r>
      <w:r>
        <w:rPr>
          <w:spacing w:val="1"/>
        </w:rPr>
        <w:t xml:space="preserve"> </w:t>
      </w:r>
      <w:r>
        <w:t>bifează</w:t>
      </w:r>
      <w:r>
        <w:rPr>
          <w:spacing w:val="1"/>
        </w:rPr>
        <w:t xml:space="preserve"> </w:t>
      </w:r>
      <w:r>
        <w:t>in</w:t>
      </w:r>
      <w:r>
        <w:rPr>
          <w:spacing w:val="1"/>
        </w:rPr>
        <w:t xml:space="preserve"> </w:t>
      </w:r>
      <w:r>
        <w:t>caseta</w:t>
      </w:r>
      <w:r>
        <w:rPr>
          <w:spacing w:val="1"/>
        </w:rPr>
        <w:t xml:space="preserve"> </w:t>
      </w:r>
      <w:r>
        <w:t>corespunzatoare DA, iar daca nu sunt atasate expertul bifează NU şi printeaza din baza de</w:t>
      </w:r>
      <w:r>
        <w:rPr>
          <w:spacing w:val="1"/>
        </w:rPr>
        <w:t xml:space="preserve"> </w:t>
      </w:r>
      <w:r>
        <w:t>date</w:t>
      </w:r>
      <w:r>
        <w:rPr>
          <w:spacing w:val="-1"/>
        </w:rPr>
        <w:t xml:space="preserve"> </w:t>
      </w:r>
      <w:r>
        <w:t>extrasele</w:t>
      </w:r>
      <w:r>
        <w:rPr>
          <w:spacing w:val="63"/>
        </w:rPr>
        <w:t xml:space="preserve"> </w:t>
      </w:r>
      <w:r>
        <w:t>relevante.</w:t>
      </w:r>
    </w:p>
    <w:p w14:paraId="2D1BA738" w14:textId="77777777" w:rsidR="00BD35D5" w:rsidRDefault="00000000">
      <w:pPr>
        <w:pStyle w:val="BodyText"/>
        <w:spacing w:before="1"/>
        <w:ind w:left="591" w:right="834"/>
        <w:jc w:val="both"/>
      </w:pPr>
      <w:r>
        <w:t>Caseta ”Nu este cazul” se bifează pentru situațiile în care proiectele prevăd prestări de</w:t>
      </w:r>
      <w:r>
        <w:rPr>
          <w:spacing w:val="1"/>
        </w:rPr>
        <w:t xml:space="preserve"> </w:t>
      </w:r>
      <w:r>
        <w:t>servicii</w:t>
      </w:r>
      <w:r>
        <w:rPr>
          <w:spacing w:val="-5"/>
        </w:rPr>
        <w:t xml:space="preserve"> </w:t>
      </w:r>
      <w:r>
        <w:t>sau</w:t>
      </w:r>
      <w:r>
        <w:rPr>
          <w:spacing w:val="-5"/>
        </w:rPr>
        <w:t xml:space="preserve"> </w:t>
      </w:r>
      <w:r>
        <w:t>lucrări.</w:t>
      </w:r>
    </w:p>
    <w:p w14:paraId="18EACC1D" w14:textId="77777777" w:rsidR="00BD35D5" w:rsidRDefault="00BD35D5">
      <w:pPr>
        <w:pStyle w:val="BodyText"/>
        <w:spacing w:before="9"/>
        <w:rPr>
          <w:sz w:val="21"/>
        </w:rPr>
      </w:pPr>
    </w:p>
    <w:p w14:paraId="02A533EE" w14:textId="77777777" w:rsidR="00BD35D5" w:rsidRDefault="00000000">
      <w:pPr>
        <w:pStyle w:val="Heading2"/>
        <w:numPr>
          <w:ilvl w:val="2"/>
          <w:numId w:val="21"/>
        </w:numPr>
        <w:tabs>
          <w:tab w:val="left" w:pos="1081"/>
        </w:tabs>
        <w:ind w:left="591" w:right="845" w:firstLine="0"/>
        <w:jc w:val="both"/>
      </w:pPr>
      <w:r>
        <w:t>Dacă la pct. 4.1. raspunsul este DA, preţurile utilizate pentru bunuri se incadreaza in</w:t>
      </w:r>
      <w:r>
        <w:rPr>
          <w:spacing w:val="-64"/>
        </w:rPr>
        <w:t xml:space="preserve"> </w:t>
      </w:r>
      <w:r>
        <w:t>maximul</w:t>
      </w:r>
      <w:r>
        <w:rPr>
          <w:spacing w:val="64"/>
        </w:rPr>
        <w:t xml:space="preserve"> </w:t>
      </w:r>
      <w:r>
        <w:t>prevazut</w:t>
      </w:r>
      <w:r>
        <w:rPr>
          <w:spacing w:val="-5"/>
        </w:rPr>
        <w:t xml:space="preserve"> </w:t>
      </w:r>
      <w:r>
        <w:t>în</w:t>
      </w:r>
      <w:r>
        <w:rPr>
          <w:spacing w:val="66"/>
        </w:rPr>
        <w:t xml:space="preserve"> </w:t>
      </w:r>
      <w:r>
        <w:t>Baza</w:t>
      </w:r>
      <w:r>
        <w:rPr>
          <w:spacing w:val="2"/>
        </w:rPr>
        <w:t xml:space="preserve"> </w:t>
      </w:r>
      <w:r>
        <w:t>de</w:t>
      </w:r>
      <w:r>
        <w:rPr>
          <w:spacing w:val="-6"/>
        </w:rPr>
        <w:t xml:space="preserve"> </w:t>
      </w:r>
      <w:r>
        <w:t>Date</w:t>
      </w:r>
      <w:r>
        <w:rPr>
          <w:spacing w:val="4"/>
        </w:rPr>
        <w:t xml:space="preserve"> </w:t>
      </w:r>
      <w:r>
        <w:rPr>
          <w:b w:val="0"/>
        </w:rPr>
        <w:t>cu</w:t>
      </w:r>
      <w:r>
        <w:rPr>
          <w:b w:val="0"/>
          <w:spacing w:val="-5"/>
        </w:rPr>
        <w:t xml:space="preserve"> </w:t>
      </w:r>
      <w:r>
        <w:rPr>
          <w:b w:val="0"/>
        </w:rPr>
        <w:t>prețuri</w:t>
      </w:r>
      <w:r>
        <w:rPr>
          <w:b w:val="0"/>
          <w:spacing w:val="-5"/>
        </w:rPr>
        <w:t xml:space="preserve"> </w:t>
      </w:r>
      <w:r>
        <w:rPr>
          <w:b w:val="0"/>
        </w:rPr>
        <w:t>de Referință</w:t>
      </w:r>
      <w:r>
        <w:t>?</w:t>
      </w:r>
    </w:p>
    <w:p w14:paraId="16C5D834" w14:textId="77777777" w:rsidR="00BD35D5" w:rsidRDefault="00000000">
      <w:pPr>
        <w:pStyle w:val="BodyText"/>
        <w:spacing w:before="3"/>
        <w:ind w:left="591" w:right="829"/>
        <w:jc w:val="both"/>
      </w:pPr>
      <w:r>
        <w:t>Expertul verifica daca preţurile se incadreaza in maximul prevazut în Baza de Date pentru</w:t>
      </w:r>
      <w:r>
        <w:rPr>
          <w:spacing w:val="1"/>
        </w:rPr>
        <w:t xml:space="preserve"> </w:t>
      </w:r>
      <w:r>
        <w:t>bunul respectiv, bifează in caseta corespunzatoare DA, suma acceptata de evaluator fiind cea</w:t>
      </w:r>
      <w:r>
        <w:rPr>
          <w:spacing w:val="-64"/>
        </w:rPr>
        <w:t xml:space="preserve"> </w:t>
      </w:r>
      <w:r>
        <w:t>din</w:t>
      </w:r>
      <w:r>
        <w:rPr>
          <w:spacing w:val="-2"/>
        </w:rPr>
        <w:t xml:space="preserve"> </w:t>
      </w:r>
      <w:r>
        <w:t>devize.</w:t>
      </w:r>
    </w:p>
    <w:p w14:paraId="3F03F2D9" w14:textId="77777777" w:rsidR="00BD35D5" w:rsidRDefault="00000000">
      <w:pPr>
        <w:pStyle w:val="BodyText"/>
        <w:ind w:left="591" w:right="831"/>
        <w:jc w:val="both"/>
      </w:pPr>
      <w:r>
        <w:t>Daca preţurile nu se incadreaza in valorile maxime prevazute în Baza de Date pentru bunurile</w:t>
      </w:r>
      <w:r>
        <w:rPr>
          <w:spacing w:val="1"/>
        </w:rPr>
        <w:t xml:space="preserve"> </w:t>
      </w:r>
      <w:r>
        <w:t>respective,</w:t>
      </w:r>
      <w:r>
        <w:rPr>
          <w:spacing w:val="1"/>
        </w:rPr>
        <w:t xml:space="preserve"> </w:t>
      </w:r>
      <w:r>
        <w:t>expertul</w:t>
      </w:r>
      <w:r>
        <w:rPr>
          <w:spacing w:val="1"/>
        </w:rPr>
        <w:t xml:space="preserve"> </w:t>
      </w:r>
      <w:r>
        <w:t>notifica</w:t>
      </w:r>
      <w:r>
        <w:rPr>
          <w:spacing w:val="1"/>
        </w:rPr>
        <w:t xml:space="preserve"> </w:t>
      </w:r>
      <w:r>
        <w:t>solicitantul</w:t>
      </w:r>
      <w:r>
        <w:rPr>
          <w:spacing w:val="1"/>
        </w:rPr>
        <w:t xml:space="preserve"> </w:t>
      </w:r>
      <w:r>
        <w:t>de</w:t>
      </w:r>
      <w:r>
        <w:rPr>
          <w:spacing w:val="1"/>
        </w:rPr>
        <w:t xml:space="preserve"> </w:t>
      </w:r>
      <w:r>
        <w:t>diferenta</w:t>
      </w:r>
      <w:r>
        <w:rPr>
          <w:spacing w:val="1"/>
        </w:rPr>
        <w:t xml:space="preserve"> </w:t>
      </w:r>
      <w:r>
        <w:t>dintre</w:t>
      </w:r>
      <w:r>
        <w:rPr>
          <w:spacing w:val="1"/>
        </w:rPr>
        <w:t xml:space="preserve"> </w:t>
      </w:r>
      <w:r>
        <w:t>cele</w:t>
      </w:r>
      <w:r>
        <w:rPr>
          <w:spacing w:val="1"/>
        </w:rPr>
        <w:t xml:space="preserve"> </w:t>
      </w:r>
      <w:r>
        <w:t>doua</w:t>
      </w:r>
      <w:r>
        <w:rPr>
          <w:spacing w:val="1"/>
        </w:rPr>
        <w:t xml:space="preserve"> </w:t>
      </w:r>
      <w:r>
        <w:t>valori</w:t>
      </w:r>
      <w:r>
        <w:rPr>
          <w:spacing w:val="1"/>
        </w:rPr>
        <w:t xml:space="preserve"> </w:t>
      </w:r>
      <w:r>
        <w:t>pentru</w:t>
      </w:r>
      <w:r>
        <w:rPr>
          <w:spacing w:val="1"/>
        </w:rPr>
        <w:t xml:space="preserve"> </w:t>
      </w:r>
      <w:r>
        <w:t>modificarea bugetului indicativ/devizului general cu valoarea din Baza de Date pentru bunul/</w:t>
      </w:r>
      <w:r>
        <w:rPr>
          <w:spacing w:val="1"/>
        </w:rPr>
        <w:t xml:space="preserve"> </w:t>
      </w:r>
      <w:r>
        <w:t>bunurile</w:t>
      </w:r>
      <w:r>
        <w:rPr>
          <w:spacing w:val="1"/>
        </w:rPr>
        <w:t xml:space="preserve"> </w:t>
      </w:r>
      <w:r>
        <w:t>respective.</w:t>
      </w:r>
      <w:r>
        <w:rPr>
          <w:spacing w:val="1"/>
        </w:rPr>
        <w:t xml:space="preserve"> </w:t>
      </w:r>
      <w:r>
        <w:t>In</w:t>
      </w:r>
      <w:r>
        <w:rPr>
          <w:spacing w:val="1"/>
        </w:rPr>
        <w:t xml:space="preserve"> </w:t>
      </w:r>
      <w:r>
        <w:t>urma</w:t>
      </w:r>
      <w:r>
        <w:rPr>
          <w:spacing w:val="1"/>
        </w:rPr>
        <w:t xml:space="preserve"> </w:t>
      </w:r>
      <w:r>
        <w:t>raspunsului</w:t>
      </w:r>
      <w:r>
        <w:rPr>
          <w:spacing w:val="1"/>
        </w:rPr>
        <w:t xml:space="preserve"> </w:t>
      </w:r>
      <w:r>
        <w:t>solicitantului</w:t>
      </w:r>
      <w:r>
        <w:rPr>
          <w:spacing w:val="1"/>
        </w:rPr>
        <w:t xml:space="preserve"> </w:t>
      </w:r>
      <w:r>
        <w:t>expertul</w:t>
      </w:r>
      <w:r>
        <w:rPr>
          <w:spacing w:val="1"/>
        </w:rPr>
        <w:t xml:space="preserve"> </w:t>
      </w:r>
      <w:r>
        <w:t>bifează</w:t>
      </w:r>
      <w:r>
        <w:rPr>
          <w:spacing w:val="1"/>
        </w:rPr>
        <w:t xml:space="preserve"> </w:t>
      </w:r>
      <w:r>
        <w:t>in</w:t>
      </w:r>
      <w:r>
        <w:rPr>
          <w:spacing w:val="1"/>
        </w:rPr>
        <w:t xml:space="preserve"> </w:t>
      </w:r>
      <w:r>
        <w:t>caseta</w:t>
      </w:r>
      <w:r>
        <w:rPr>
          <w:spacing w:val="1"/>
        </w:rPr>
        <w:t xml:space="preserve"> </w:t>
      </w:r>
      <w:r>
        <w:t>corespunzatoare DA in cazul in care solicitantul si-a insusit valoarea din Baza de Date sau</w:t>
      </w:r>
      <w:r>
        <w:rPr>
          <w:spacing w:val="1"/>
        </w:rPr>
        <w:t xml:space="preserve"> </w:t>
      </w:r>
      <w:r>
        <w:t>bifeaza</w:t>
      </w:r>
      <w:r>
        <w:rPr>
          <w:spacing w:val="1"/>
        </w:rPr>
        <w:t xml:space="preserve"> </w:t>
      </w:r>
      <w:r>
        <w:t>in</w:t>
      </w:r>
      <w:r>
        <w:rPr>
          <w:spacing w:val="1"/>
        </w:rPr>
        <w:t xml:space="preserve"> </w:t>
      </w:r>
      <w:r>
        <w:t>caseta</w:t>
      </w:r>
      <w:r>
        <w:rPr>
          <w:spacing w:val="1"/>
        </w:rPr>
        <w:t xml:space="preserve"> </w:t>
      </w:r>
      <w:r>
        <w:t>corespunzatoare</w:t>
      </w:r>
      <w:r>
        <w:rPr>
          <w:spacing w:val="1"/>
        </w:rPr>
        <w:t xml:space="preserve"> </w:t>
      </w:r>
      <w:r>
        <w:t>NU</w:t>
      </w:r>
      <w:r>
        <w:rPr>
          <w:spacing w:val="1"/>
        </w:rPr>
        <w:t xml:space="preserve"> </w:t>
      </w:r>
      <w:r>
        <w:t>daca</w:t>
      </w:r>
      <w:r>
        <w:rPr>
          <w:spacing w:val="1"/>
        </w:rPr>
        <w:t xml:space="preserve"> </w:t>
      </w:r>
      <w:r>
        <w:t>solicitantul</w:t>
      </w:r>
      <w:r>
        <w:rPr>
          <w:spacing w:val="1"/>
        </w:rPr>
        <w:t xml:space="preserve"> </w:t>
      </w:r>
      <w:r>
        <w:t>nu</w:t>
      </w:r>
      <w:r>
        <w:rPr>
          <w:spacing w:val="1"/>
        </w:rPr>
        <w:t xml:space="preserve"> </w:t>
      </w:r>
      <w:r>
        <w:t>este</w:t>
      </w:r>
      <w:r>
        <w:rPr>
          <w:spacing w:val="1"/>
        </w:rPr>
        <w:t xml:space="preserve"> </w:t>
      </w:r>
      <w:r>
        <w:t>de</w:t>
      </w:r>
      <w:r>
        <w:rPr>
          <w:spacing w:val="1"/>
        </w:rPr>
        <w:t xml:space="preserve"> </w:t>
      </w:r>
      <w:r>
        <w:t>acord,</w:t>
      </w:r>
      <w:r>
        <w:rPr>
          <w:spacing w:val="1"/>
        </w:rPr>
        <w:t xml:space="preserve"> </w:t>
      </w:r>
      <w:r>
        <w:t>caz</w:t>
      </w:r>
      <w:r>
        <w:rPr>
          <w:spacing w:val="1"/>
        </w:rPr>
        <w:t xml:space="preserve"> </w:t>
      </w:r>
      <w:r>
        <w:t>în</w:t>
      </w:r>
      <w:r>
        <w:rPr>
          <w:spacing w:val="66"/>
        </w:rPr>
        <w:t xml:space="preserve"> </w:t>
      </w:r>
      <w:r>
        <w:t>care</w:t>
      </w:r>
      <w:r>
        <w:rPr>
          <w:spacing w:val="1"/>
        </w:rPr>
        <w:t xml:space="preserve"> </w:t>
      </w:r>
      <w:r>
        <w:t>cheltuiala</w:t>
      </w:r>
      <w:r>
        <w:rPr>
          <w:spacing w:val="-2"/>
        </w:rPr>
        <w:t xml:space="preserve"> </w:t>
      </w:r>
      <w:r>
        <w:t>se</w:t>
      </w:r>
      <w:r>
        <w:rPr>
          <w:spacing w:val="-5"/>
        </w:rPr>
        <w:t xml:space="preserve"> </w:t>
      </w:r>
      <w:r>
        <w:t>trece</w:t>
      </w:r>
      <w:r>
        <w:rPr>
          <w:spacing w:val="2"/>
        </w:rPr>
        <w:t xml:space="preserve"> </w:t>
      </w:r>
      <w:r>
        <w:t>în</w:t>
      </w:r>
      <w:r>
        <w:rPr>
          <w:spacing w:val="-5"/>
        </w:rPr>
        <w:t xml:space="preserve"> </w:t>
      </w:r>
      <w:r>
        <w:t>categoria celor</w:t>
      </w:r>
      <w:r>
        <w:rPr>
          <w:spacing w:val="-2"/>
        </w:rPr>
        <w:t xml:space="preserve"> </w:t>
      </w:r>
      <w:r>
        <w:t>neeligibile.</w:t>
      </w:r>
    </w:p>
    <w:p w14:paraId="158842E8" w14:textId="77777777" w:rsidR="00BD35D5" w:rsidRDefault="00000000">
      <w:pPr>
        <w:pStyle w:val="BodyText"/>
        <w:ind w:left="591" w:right="836"/>
        <w:jc w:val="both"/>
      </w:pPr>
      <w:r>
        <w:t>Caseta ”Nu este cazul”, se bifează pentru situațiile în care proiectele prevăd prestări de</w:t>
      </w:r>
      <w:r>
        <w:rPr>
          <w:spacing w:val="1"/>
        </w:rPr>
        <w:t xml:space="preserve"> </w:t>
      </w:r>
      <w:r>
        <w:t>servicii</w:t>
      </w:r>
      <w:r>
        <w:rPr>
          <w:spacing w:val="-5"/>
        </w:rPr>
        <w:t xml:space="preserve"> </w:t>
      </w:r>
      <w:r>
        <w:t>sau</w:t>
      </w:r>
      <w:r>
        <w:rPr>
          <w:spacing w:val="-5"/>
        </w:rPr>
        <w:t xml:space="preserve"> </w:t>
      </w:r>
      <w:r>
        <w:t>lucrări.</w:t>
      </w:r>
    </w:p>
    <w:p w14:paraId="277B6A1E" w14:textId="77777777" w:rsidR="00BD35D5" w:rsidRDefault="00BD35D5">
      <w:pPr>
        <w:pStyle w:val="BodyText"/>
        <w:spacing w:before="1"/>
      </w:pPr>
    </w:p>
    <w:p w14:paraId="44A2BE57" w14:textId="77777777" w:rsidR="00BD35D5" w:rsidRDefault="00000000">
      <w:pPr>
        <w:pStyle w:val="ListParagraph"/>
        <w:numPr>
          <w:ilvl w:val="2"/>
          <w:numId w:val="21"/>
        </w:numPr>
        <w:tabs>
          <w:tab w:val="left" w:pos="1101"/>
        </w:tabs>
        <w:ind w:left="591" w:right="826" w:firstLine="0"/>
        <w:jc w:val="both"/>
      </w:pPr>
      <w:r>
        <w:t xml:space="preserve">Dacă </w:t>
      </w:r>
      <w:r>
        <w:rPr>
          <w:b/>
        </w:rPr>
        <w:t xml:space="preserve">bunurile </w:t>
      </w:r>
      <w:r>
        <w:t>nu se regăsesc în Baza de Date (la pct. 4.1 răspunsul este NU) precum şi</w:t>
      </w:r>
      <w:r>
        <w:rPr>
          <w:spacing w:val="1"/>
        </w:rPr>
        <w:t xml:space="preserve"> </w:t>
      </w:r>
      <w:r>
        <w:t xml:space="preserve">pentru situațiile privind </w:t>
      </w:r>
      <w:r>
        <w:rPr>
          <w:b/>
        </w:rPr>
        <w:t xml:space="preserve">prestările de servicii, </w:t>
      </w:r>
      <w:r>
        <w:t>solicitantul a prezentat doua oferte pentru</w:t>
      </w:r>
      <w:r>
        <w:rPr>
          <w:spacing w:val="1"/>
        </w:rPr>
        <w:t xml:space="preserve"> </w:t>
      </w:r>
      <w:r>
        <w:t>bunuri/servicii a caror valoare este mai mare de 15.000 Euro şi o ofertă pentru bunuri/servicii</w:t>
      </w:r>
      <w:r>
        <w:rPr>
          <w:spacing w:val="-64"/>
        </w:rPr>
        <w:t xml:space="preserve"> </w:t>
      </w:r>
      <w:r>
        <w:t>a</w:t>
      </w:r>
      <w:r>
        <w:rPr>
          <w:spacing w:val="-2"/>
        </w:rPr>
        <w:t xml:space="preserve"> </w:t>
      </w:r>
      <w:r>
        <w:t>caror</w:t>
      </w:r>
      <w:r>
        <w:rPr>
          <w:spacing w:val="-4"/>
        </w:rPr>
        <w:t xml:space="preserve"> </w:t>
      </w:r>
      <w:r>
        <w:t>valoare</w:t>
      </w:r>
      <w:r>
        <w:rPr>
          <w:spacing w:val="2"/>
        </w:rPr>
        <w:t xml:space="preserve"> </w:t>
      </w:r>
      <w:r>
        <w:t>este mai mica</w:t>
      </w:r>
      <w:r>
        <w:rPr>
          <w:spacing w:val="3"/>
        </w:rPr>
        <w:t xml:space="preserve"> </w:t>
      </w:r>
      <w:r>
        <w:t>sau</w:t>
      </w:r>
      <w:r>
        <w:rPr>
          <w:spacing w:val="-5"/>
        </w:rPr>
        <w:t xml:space="preserve"> </w:t>
      </w:r>
      <w:r>
        <w:t>egală</w:t>
      </w:r>
      <w:r>
        <w:rPr>
          <w:spacing w:val="1"/>
        </w:rPr>
        <w:t xml:space="preserve"> </w:t>
      </w:r>
      <w:r>
        <w:t>cu</w:t>
      </w:r>
      <w:r>
        <w:rPr>
          <w:spacing w:val="-6"/>
        </w:rPr>
        <w:t xml:space="preserve"> </w:t>
      </w:r>
      <w:r>
        <w:t>15.000 Euro?</w:t>
      </w:r>
    </w:p>
    <w:p w14:paraId="326CE759" w14:textId="77777777" w:rsidR="00BD35D5" w:rsidRDefault="00BD35D5">
      <w:pPr>
        <w:jc w:val="both"/>
        <w:sectPr w:rsidR="00BD35D5">
          <w:headerReference w:type="default" r:id="rId46"/>
          <w:pgSz w:w="11910" w:h="16840"/>
          <w:pgMar w:top="680" w:right="300" w:bottom="280" w:left="820" w:header="0" w:footer="0" w:gutter="0"/>
          <w:cols w:space="720"/>
        </w:sectPr>
      </w:pPr>
    </w:p>
    <w:p w14:paraId="16F40FB6" w14:textId="77777777" w:rsidR="00BD35D5" w:rsidRDefault="00000000">
      <w:pPr>
        <w:pStyle w:val="BodyText"/>
        <w:ind w:left="318"/>
        <w:rPr>
          <w:sz w:val="20"/>
        </w:rPr>
      </w:pPr>
      <w:r>
        <w:rPr>
          <w:noProof/>
          <w:sz w:val="20"/>
        </w:rPr>
        <w:lastRenderedPageBreak/>
        <w:drawing>
          <wp:inline distT="0" distB="0" distL="0" distR="0" wp14:anchorId="404495CC" wp14:editId="223390EC">
            <wp:extent cx="5796836" cy="635793"/>
            <wp:effectExtent l="0" t="0" r="0" b="0"/>
            <wp:docPr id="8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image1.png"/>
                    <pic:cNvPicPr/>
                  </pic:nvPicPr>
                  <pic:blipFill>
                    <a:blip r:embed="rId7" cstate="print"/>
                    <a:stretch>
                      <a:fillRect/>
                    </a:stretch>
                  </pic:blipFill>
                  <pic:spPr>
                    <a:xfrm>
                      <a:off x="0" y="0"/>
                      <a:ext cx="5796836" cy="635793"/>
                    </a:xfrm>
                    <a:prstGeom prst="rect">
                      <a:avLst/>
                    </a:prstGeom>
                  </pic:spPr>
                </pic:pic>
              </a:graphicData>
            </a:graphic>
          </wp:inline>
        </w:drawing>
      </w:r>
    </w:p>
    <w:p w14:paraId="2C0B6C72" w14:textId="77777777" w:rsidR="00BD35D5" w:rsidRDefault="00000000">
      <w:pPr>
        <w:pStyle w:val="BodyText"/>
        <w:spacing w:before="13"/>
        <w:ind w:left="318" w:right="1107"/>
        <w:jc w:val="both"/>
      </w:pPr>
      <w:r>
        <w:t>Expertul verifica daca solicitantul a prezentat doua oferte pentru bunuri/servicii a caror</w:t>
      </w:r>
      <w:r>
        <w:rPr>
          <w:spacing w:val="1"/>
        </w:rPr>
        <w:t xml:space="preserve"> </w:t>
      </w:r>
      <w:r>
        <w:t>valoare este mai mare de 15 000 Euro şi o oferta pentru bunuri/servicii a caror valoare este</w:t>
      </w:r>
      <w:r>
        <w:rPr>
          <w:spacing w:val="1"/>
        </w:rPr>
        <w:t xml:space="preserve"> </w:t>
      </w:r>
      <w:r>
        <w:t>mai</w:t>
      </w:r>
      <w:r>
        <w:rPr>
          <w:spacing w:val="-1"/>
        </w:rPr>
        <w:t xml:space="preserve"> </w:t>
      </w:r>
      <w:r>
        <w:t>mica sau egală</w:t>
      </w:r>
      <w:r>
        <w:rPr>
          <w:spacing w:val="-4"/>
        </w:rPr>
        <w:t xml:space="preserve"> </w:t>
      </w:r>
      <w:r>
        <w:t>cu 15</w:t>
      </w:r>
      <w:r>
        <w:rPr>
          <w:spacing w:val="-1"/>
        </w:rPr>
        <w:t xml:space="preserve"> </w:t>
      </w:r>
      <w:r>
        <w:t>000</w:t>
      </w:r>
      <w:r>
        <w:rPr>
          <w:spacing w:val="-5"/>
        </w:rPr>
        <w:t xml:space="preserve"> </w:t>
      </w:r>
      <w:r>
        <w:t>Euro.</w:t>
      </w:r>
    </w:p>
    <w:p w14:paraId="4D4C1526" w14:textId="77777777" w:rsidR="00BD35D5" w:rsidRDefault="00BD35D5">
      <w:pPr>
        <w:pStyle w:val="BodyText"/>
        <w:spacing w:before="1"/>
      </w:pPr>
    </w:p>
    <w:p w14:paraId="7AD4346F" w14:textId="77777777" w:rsidR="00BD35D5" w:rsidRDefault="00000000">
      <w:pPr>
        <w:pStyle w:val="BodyText"/>
        <w:ind w:left="318" w:right="1099"/>
        <w:jc w:val="both"/>
      </w:pPr>
      <w:r>
        <w:t>Dacă solicitantul a prezentat doua oferte, se bifează caseta corespunzătoare DA, preţul</w:t>
      </w:r>
      <w:r>
        <w:rPr>
          <w:spacing w:val="1"/>
        </w:rPr>
        <w:t xml:space="preserve"> </w:t>
      </w:r>
      <w:r>
        <w:t>acceptat va fi cel din oferta prezentată de solicitant pentru situatia bunurilor/serviciilor a</w:t>
      </w:r>
      <w:r>
        <w:rPr>
          <w:spacing w:val="1"/>
        </w:rPr>
        <w:t xml:space="preserve"> </w:t>
      </w:r>
      <w:r>
        <w:t>caror valoare este mai mica de 15.000 Euro, respectiv</w:t>
      </w:r>
      <w:r>
        <w:rPr>
          <w:spacing w:val="66"/>
        </w:rPr>
        <w:t xml:space="preserve"> </w:t>
      </w:r>
      <w:r>
        <w:t>cel mai mic preț dintre cele doua</w:t>
      </w:r>
      <w:r>
        <w:rPr>
          <w:spacing w:val="1"/>
        </w:rPr>
        <w:t xml:space="preserve"> </w:t>
      </w:r>
      <w:r>
        <w:t>oferte</w:t>
      </w:r>
      <w:r>
        <w:rPr>
          <w:spacing w:val="-1"/>
        </w:rPr>
        <w:t xml:space="preserve"> </w:t>
      </w:r>
      <w:r>
        <w:t>prezentate</w:t>
      </w:r>
      <w:r>
        <w:rPr>
          <w:spacing w:val="-1"/>
        </w:rPr>
        <w:t xml:space="preserve"> </w:t>
      </w:r>
      <w:r>
        <w:t>pentru</w:t>
      </w:r>
      <w:r>
        <w:rPr>
          <w:spacing w:val="-1"/>
        </w:rPr>
        <w:t xml:space="preserve"> </w:t>
      </w:r>
      <w:r>
        <w:t>bunurile/serviciile</w:t>
      </w:r>
      <w:r>
        <w:rPr>
          <w:spacing w:val="-1"/>
        </w:rPr>
        <w:t xml:space="preserve"> </w:t>
      </w:r>
      <w:r>
        <w:t>a</w:t>
      </w:r>
      <w:r>
        <w:rPr>
          <w:spacing w:val="-1"/>
        </w:rPr>
        <w:t xml:space="preserve"> </w:t>
      </w:r>
      <w:r>
        <w:t>caror</w:t>
      </w:r>
      <w:r>
        <w:rPr>
          <w:spacing w:val="-5"/>
        </w:rPr>
        <w:t xml:space="preserve"> </w:t>
      </w:r>
      <w:r>
        <w:t>valoare</w:t>
      </w:r>
      <w:r>
        <w:rPr>
          <w:spacing w:val="-4"/>
        </w:rPr>
        <w:t xml:space="preserve"> </w:t>
      </w:r>
      <w:r>
        <w:t>este</w:t>
      </w:r>
      <w:r>
        <w:rPr>
          <w:spacing w:val="-1"/>
        </w:rPr>
        <w:t xml:space="preserve"> </w:t>
      </w:r>
      <w:r>
        <w:t>mai</w:t>
      </w:r>
      <w:r>
        <w:rPr>
          <w:spacing w:val="-1"/>
        </w:rPr>
        <w:t xml:space="preserve"> </w:t>
      </w:r>
      <w:r>
        <w:t>mare</w:t>
      </w:r>
      <w:r>
        <w:rPr>
          <w:spacing w:val="-5"/>
        </w:rPr>
        <w:t xml:space="preserve"> </w:t>
      </w:r>
      <w:r>
        <w:t>de</w:t>
      </w:r>
      <w:r>
        <w:rPr>
          <w:spacing w:val="3"/>
        </w:rPr>
        <w:t xml:space="preserve"> </w:t>
      </w:r>
      <w:r>
        <w:t>15.000</w:t>
      </w:r>
      <w:r>
        <w:rPr>
          <w:spacing w:val="-6"/>
        </w:rPr>
        <w:t xml:space="preserve"> </w:t>
      </w:r>
      <w:r>
        <w:t>Euro.</w:t>
      </w:r>
    </w:p>
    <w:p w14:paraId="39EC7A2A" w14:textId="77777777" w:rsidR="00BD35D5" w:rsidRDefault="00000000">
      <w:pPr>
        <w:pStyle w:val="BodyText"/>
        <w:ind w:left="318" w:right="1109"/>
        <w:jc w:val="both"/>
      </w:pPr>
      <w:r>
        <w:t>Daca solicitantul nu a atasat doua oferte pentru bunuri şi servicii a caror valoare este mai</w:t>
      </w:r>
      <w:r>
        <w:rPr>
          <w:spacing w:val="1"/>
        </w:rPr>
        <w:t xml:space="preserve"> </w:t>
      </w:r>
      <w:r>
        <w:t>mare de 15.000 Euro, respectiv</w:t>
      </w:r>
      <w:r>
        <w:rPr>
          <w:spacing w:val="66"/>
        </w:rPr>
        <w:t xml:space="preserve"> </w:t>
      </w:r>
      <w:r>
        <w:t>o</w:t>
      </w:r>
      <w:r>
        <w:rPr>
          <w:spacing w:val="66"/>
        </w:rPr>
        <w:t xml:space="preserve"> </w:t>
      </w:r>
      <w:r>
        <w:t>oferta pentru bunuri şi servicii a caror valoare este mai</w:t>
      </w:r>
      <w:r>
        <w:rPr>
          <w:spacing w:val="1"/>
        </w:rPr>
        <w:t xml:space="preserve"> </w:t>
      </w:r>
      <w:r>
        <w:t>mica sau egală</w:t>
      </w:r>
      <w:r>
        <w:rPr>
          <w:spacing w:val="1"/>
        </w:rPr>
        <w:t xml:space="preserve"> </w:t>
      </w:r>
      <w:r>
        <w:t>cu 15.000 Euro,</w:t>
      </w:r>
      <w:r>
        <w:rPr>
          <w:spacing w:val="1"/>
        </w:rPr>
        <w:t xml:space="preserve"> </w:t>
      </w:r>
      <w:r>
        <w:t>expertul solicită transmiterea ofertei/ofertelor,</w:t>
      </w:r>
      <w:r>
        <w:rPr>
          <w:spacing w:val="66"/>
        </w:rPr>
        <w:t xml:space="preserve"> </w:t>
      </w:r>
      <w:r>
        <w:t>menţionând</w:t>
      </w:r>
      <w:r>
        <w:rPr>
          <w:spacing w:val="-64"/>
        </w:rPr>
        <w:t xml:space="preserve"> </w:t>
      </w:r>
      <w:r>
        <w:t>ca</w:t>
      </w:r>
      <w:r>
        <w:rPr>
          <w:spacing w:val="-2"/>
        </w:rPr>
        <w:t xml:space="preserve"> </w:t>
      </w:r>
      <w:r>
        <w:t>daca</w:t>
      </w:r>
      <w:r>
        <w:rPr>
          <w:spacing w:val="1"/>
        </w:rPr>
        <w:t xml:space="preserve"> </w:t>
      </w:r>
      <w:r>
        <w:t>acestea</w:t>
      </w:r>
      <w:r>
        <w:rPr>
          <w:spacing w:val="-2"/>
        </w:rPr>
        <w:t xml:space="preserve"> </w:t>
      </w:r>
      <w:r>
        <w:t>nu</w:t>
      </w:r>
      <w:r>
        <w:rPr>
          <w:spacing w:val="-1"/>
        </w:rPr>
        <w:t xml:space="preserve"> </w:t>
      </w:r>
      <w:r>
        <w:t>sunt</w:t>
      </w:r>
      <w:r>
        <w:rPr>
          <w:spacing w:val="-2"/>
        </w:rPr>
        <w:t xml:space="preserve"> </w:t>
      </w:r>
      <w:r>
        <w:t>transmise,</w:t>
      </w:r>
      <w:r>
        <w:rPr>
          <w:spacing w:val="-4"/>
        </w:rPr>
        <w:t xml:space="preserve"> </w:t>
      </w:r>
      <w:r>
        <w:t>cheltuielile</w:t>
      </w:r>
      <w:r>
        <w:rPr>
          <w:spacing w:val="-6"/>
        </w:rPr>
        <w:t xml:space="preserve"> </w:t>
      </w:r>
      <w:r>
        <w:t>devin</w:t>
      </w:r>
      <w:r>
        <w:rPr>
          <w:spacing w:val="-1"/>
        </w:rPr>
        <w:t xml:space="preserve"> </w:t>
      </w:r>
      <w:r>
        <w:t>neeligibile.</w:t>
      </w:r>
    </w:p>
    <w:p w14:paraId="40177034" w14:textId="77777777" w:rsidR="00BD35D5" w:rsidRDefault="00BD35D5">
      <w:pPr>
        <w:pStyle w:val="BodyText"/>
        <w:spacing w:before="8"/>
        <w:rPr>
          <w:sz w:val="21"/>
        </w:rPr>
      </w:pPr>
    </w:p>
    <w:p w14:paraId="5E3857A6" w14:textId="77777777" w:rsidR="00BD35D5" w:rsidRDefault="00000000">
      <w:pPr>
        <w:pStyle w:val="BodyText"/>
        <w:ind w:left="318"/>
        <w:jc w:val="both"/>
      </w:pPr>
      <w:r>
        <w:t>După</w:t>
      </w:r>
      <w:r>
        <w:rPr>
          <w:spacing w:val="-4"/>
        </w:rPr>
        <w:t xml:space="preserve"> </w:t>
      </w:r>
      <w:r>
        <w:t>primirea</w:t>
      </w:r>
      <w:r>
        <w:rPr>
          <w:spacing w:val="-8"/>
        </w:rPr>
        <w:t xml:space="preserve"> </w:t>
      </w:r>
      <w:r>
        <w:t>ofertei/ofertelor,</w:t>
      </w:r>
      <w:r>
        <w:rPr>
          <w:spacing w:val="-6"/>
        </w:rPr>
        <w:t xml:space="preserve"> </w:t>
      </w:r>
      <w:r>
        <w:t>expertul</w:t>
      </w:r>
      <w:r>
        <w:rPr>
          <w:spacing w:val="-1"/>
        </w:rPr>
        <w:t xml:space="preserve"> </w:t>
      </w:r>
      <w:r>
        <w:t>procedeaza</w:t>
      </w:r>
      <w:r>
        <w:rPr>
          <w:spacing w:val="-4"/>
        </w:rPr>
        <w:t xml:space="preserve"> </w:t>
      </w:r>
      <w:r>
        <w:t>ca</w:t>
      </w:r>
      <w:r>
        <w:rPr>
          <w:spacing w:val="-4"/>
        </w:rPr>
        <w:t xml:space="preserve"> </w:t>
      </w:r>
      <w:r>
        <w:t>mai</w:t>
      </w:r>
      <w:r>
        <w:rPr>
          <w:spacing w:val="-3"/>
        </w:rPr>
        <w:t xml:space="preserve"> </w:t>
      </w:r>
      <w:r>
        <w:t>sus.</w:t>
      </w:r>
    </w:p>
    <w:p w14:paraId="32877690" w14:textId="77777777" w:rsidR="00BD35D5" w:rsidRDefault="00000000">
      <w:pPr>
        <w:pStyle w:val="BodyText"/>
        <w:spacing w:before="3"/>
        <w:ind w:left="318" w:right="1100"/>
        <w:jc w:val="both"/>
      </w:pPr>
      <w:r>
        <w:t>Daca in urma solicitarii de informaţii suplimentare, solicitantul nu furnizeaza oferta/ofertele,</w:t>
      </w:r>
      <w:r>
        <w:rPr>
          <w:spacing w:val="-64"/>
        </w:rPr>
        <w:t xml:space="preserve"> </w:t>
      </w:r>
      <w:r>
        <w:t>se bifează caseta NU, caz în care cheltuielile corespunzatoare devin neeligibile şi expertul</w:t>
      </w:r>
      <w:r>
        <w:rPr>
          <w:spacing w:val="1"/>
        </w:rPr>
        <w:t xml:space="preserve"> </w:t>
      </w:r>
      <w:r>
        <w:t>modifica</w:t>
      </w:r>
      <w:r>
        <w:rPr>
          <w:spacing w:val="-7"/>
        </w:rPr>
        <w:t xml:space="preserve"> </w:t>
      </w:r>
      <w:r>
        <w:t>bugetul indicativ in</w:t>
      </w:r>
      <w:r>
        <w:rPr>
          <w:spacing w:val="-6"/>
        </w:rPr>
        <w:t xml:space="preserve"> </w:t>
      </w:r>
      <w:r>
        <w:t>sensul</w:t>
      </w:r>
      <w:r>
        <w:rPr>
          <w:spacing w:val="1"/>
        </w:rPr>
        <w:t xml:space="preserve"> </w:t>
      </w:r>
      <w:r>
        <w:t>micsorarii</w:t>
      </w:r>
      <w:r>
        <w:rPr>
          <w:spacing w:val="-2"/>
        </w:rPr>
        <w:t xml:space="preserve"> </w:t>
      </w:r>
      <w:r>
        <w:t>acestuia</w:t>
      </w:r>
      <w:r>
        <w:rPr>
          <w:spacing w:val="-2"/>
        </w:rPr>
        <w:t xml:space="preserve"> </w:t>
      </w:r>
      <w:r>
        <w:t>cu</w:t>
      </w:r>
      <w:r>
        <w:rPr>
          <w:spacing w:val="-2"/>
        </w:rPr>
        <w:t xml:space="preserve"> </w:t>
      </w:r>
      <w:r>
        <w:t>costurile</w:t>
      </w:r>
      <w:r>
        <w:rPr>
          <w:spacing w:val="-6"/>
        </w:rPr>
        <w:t xml:space="preserve"> </w:t>
      </w:r>
      <w:r>
        <w:t>corespunzatoare.</w:t>
      </w:r>
    </w:p>
    <w:p w14:paraId="11DC4470" w14:textId="77777777" w:rsidR="00BD35D5" w:rsidRDefault="00BD35D5">
      <w:pPr>
        <w:pStyle w:val="BodyText"/>
        <w:spacing w:before="1"/>
      </w:pPr>
    </w:p>
    <w:p w14:paraId="4A3A3329" w14:textId="77777777" w:rsidR="00BD35D5" w:rsidRDefault="00000000">
      <w:pPr>
        <w:pStyle w:val="BodyText"/>
        <w:spacing w:before="1"/>
        <w:ind w:left="318" w:right="892"/>
      </w:pPr>
      <w:r>
        <w:t>Ofertele</w:t>
      </w:r>
      <w:r>
        <w:rPr>
          <w:spacing w:val="16"/>
        </w:rPr>
        <w:t xml:space="preserve"> </w:t>
      </w:r>
      <w:r>
        <w:t>sunt</w:t>
      </w:r>
      <w:r>
        <w:rPr>
          <w:spacing w:val="15"/>
        </w:rPr>
        <w:t xml:space="preserve"> </w:t>
      </w:r>
      <w:r>
        <w:t>documente</w:t>
      </w:r>
      <w:r>
        <w:rPr>
          <w:spacing w:val="16"/>
        </w:rPr>
        <w:t xml:space="preserve"> </w:t>
      </w:r>
      <w:r>
        <w:t>obligatorii</w:t>
      </w:r>
      <w:r>
        <w:rPr>
          <w:spacing w:val="16"/>
        </w:rPr>
        <w:t xml:space="preserve"> </w:t>
      </w:r>
      <w:r>
        <w:t>care</w:t>
      </w:r>
      <w:r>
        <w:rPr>
          <w:spacing w:val="18"/>
        </w:rPr>
        <w:t xml:space="preserve"> </w:t>
      </w:r>
      <w:r>
        <w:t>trebuie</w:t>
      </w:r>
      <w:r>
        <w:rPr>
          <w:spacing w:val="16"/>
        </w:rPr>
        <w:t xml:space="preserve"> </w:t>
      </w:r>
      <w:r>
        <w:t>avute</w:t>
      </w:r>
      <w:r>
        <w:rPr>
          <w:spacing w:val="16"/>
        </w:rPr>
        <w:t xml:space="preserve"> </w:t>
      </w:r>
      <w:r>
        <w:t>in</w:t>
      </w:r>
      <w:r>
        <w:rPr>
          <w:spacing w:val="15"/>
        </w:rPr>
        <w:t xml:space="preserve"> </w:t>
      </w:r>
      <w:r>
        <w:t>vedere</w:t>
      </w:r>
      <w:r>
        <w:rPr>
          <w:spacing w:val="23"/>
        </w:rPr>
        <w:t xml:space="preserve"> </w:t>
      </w:r>
      <w:r>
        <w:t>la</w:t>
      </w:r>
      <w:r>
        <w:rPr>
          <w:spacing w:val="11"/>
        </w:rPr>
        <w:t xml:space="preserve"> </w:t>
      </w:r>
      <w:r>
        <w:t>stabilirea</w:t>
      </w:r>
      <w:r>
        <w:rPr>
          <w:spacing w:val="16"/>
        </w:rPr>
        <w:t xml:space="preserve"> </w:t>
      </w:r>
      <w:r>
        <w:t>rezonabilitatii</w:t>
      </w:r>
      <w:r>
        <w:rPr>
          <w:spacing w:val="-64"/>
        </w:rPr>
        <w:t xml:space="preserve"> </w:t>
      </w:r>
      <w:r>
        <w:t>preţurilor</w:t>
      </w:r>
      <w:r>
        <w:rPr>
          <w:spacing w:val="1"/>
        </w:rPr>
        <w:t xml:space="preserve"> </w:t>
      </w:r>
      <w:r>
        <w:t>şi trebuie</w:t>
      </w:r>
      <w:r>
        <w:rPr>
          <w:spacing w:val="-1"/>
        </w:rPr>
        <w:t xml:space="preserve"> </w:t>
      </w:r>
      <w:r>
        <w:t>sa</w:t>
      </w:r>
      <w:r>
        <w:rPr>
          <w:spacing w:val="-5"/>
        </w:rPr>
        <w:t xml:space="preserve"> </w:t>
      </w:r>
      <w:r>
        <w:t>aiba</w:t>
      </w:r>
      <w:r>
        <w:rPr>
          <w:spacing w:val="-1"/>
        </w:rPr>
        <w:t xml:space="preserve"> </w:t>
      </w:r>
      <w:r>
        <w:t>cel</w:t>
      </w:r>
      <w:r>
        <w:rPr>
          <w:spacing w:val="1"/>
        </w:rPr>
        <w:t xml:space="preserve"> </w:t>
      </w:r>
      <w:r>
        <w:t>putin</w:t>
      </w:r>
      <w:r>
        <w:rPr>
          <w:spacing w:val="3"/>
        </w:rPr>
        <w:t xml:space="preserve"> </w:t>
      </w:r>
      <w:r>
        <w:rPr>
          <w:b/>
        </w:rPr>
        <w:t>urmatoarele</w:t>
      </w:r>
      <w:r>
        <w:rPr>
          <w:b/>
          <w:spacing w:val="-2"/>
        </w:rPr>
        <w:t xml:space="preserve"> </w:t>
      </w:r>
      <w:r>
        <w:rPr>
          <w:b/>
        </w:rPr>
        <w:t>caracteristici</w:t>
      </w:r>
      <w:r>
        <w:t>:</w:t>
      </w:r>
    </w:p>
    <w:p w14:paraId="35C987C2" w14:textId="77777777" w:rsidR="00BD35D5" w:rsidRDefault="00000000">
      <w:pPr>
        <w:pStyle w:val="ListParagraph"/>
        <w:numPr>
          <w:ilvl w:val="0"/>
          <w:numId w:val="20"/>
        </w:numPr>
        <w:tabs>
          <w:tab w:val="left" w:pos="1038"/>
          <w:tab w:val="left" w:pos="1039"/>
        </w:tabs>
        <w:spacing w:line="253" w:lineRule="exact"/>
        <w:jc w:val="left"/>
      </w:pPr>
      <w:r>
        <w:t>Sa</w:t>
      </w:r>
      <w:r>
        <w:rPr>
          <w:spacing w:val="-4"/>
        </w:rPr>
        <w:t xml:space="preserve"> </w:t>
      </w:r>
      <w:r>
        <w:t>fie</w:t>
      </w:r>
      <w:r>
        <w:rPr>
          <w:spacing w:val="-3"/>
        </w:rPr>
        <w:t xml:space="preserve"> </w:t>
      </w:r>
      <w:r>
        <w:t>datate,</w:t>
      </w:r>
      <w:r>
        <w:rPr>
          <w:spacing w:val="-3"/>
        </w:rPr>
        <w:t xml:space="preserve"> </w:t>
      </w:r>
      <w:r>
        <w:t>personalizate</w:t>
      </w:r>
      <w:r>
        <w:rPr>
          <w:spacing w:val="-2"/>
        </w:rPr>
        <w:t xml:space="preserve"> </w:t>
      </w:r>
      <w:r>
        <w:t>şi</w:t>
      </w:r>
      <w:r>
        <w:rPr>
          <w:spacing w:val="-8"/>
        </w:rPr>
        <w:t xml:space="preserve"> </w:t>
      </w:r>
      <w:r>
        <w:t>semnate;</w:t>
      </w:r>
    </w:p>
    <w:p w14:paraId="0F69EB7B" w14:textId="77777777" w:rsidR="00BD35D5" w:rsidRDefault="00000000">
      <w:pPr>
        <w:pStyle w:val="ListParagraph"/>
        <w:numPr>
          <w:ilvl w:val="0"/>
          <w:numId w:val="20"/>
        </w:numPr>
        <w:tabs>
          <w:tab w:val="left" w:pos="1038"/>
          <w:tab w:val="left" w:pos="1039"/>
        </w:tabs>
        <w:spacing w:line="254" w:lineRule="exact"/>
        <w:jc w:val="left"/>
      </w:pPr>
      <w:r>
        <w:t>Sa</w:t>
      </w:r>
      <w:r>
        <w:rPr>
          <w:spacing w:val="-5"/>
        </w:rPr>
        <w:t xml:space="preserve"> </w:t>
      </w:r>
      <w:r>
        <w:t>contina</w:t>
      </w:r>
      <w:r>
        <w:rPr>
          <w:spacing w:val="-4"/>
        </w:rPr>
        <w:t xml:space="preserve"> </w:t>
      </w:r>
      <w:r>
        <w:t>detalierea</w:t>
      </w:r>
      <w:r>
        <w:rPr>
          <w:spacing w:val="-9"/>
        </w:rPr>
        <w:t xml:space="preserve"> </w:t>
      </w:r>
      <w:r>
        <w:t>unor</w:t>
      </w:r>
      <w:r>
        <w:rPr>
          <w:spacing w:val="-7"/>
        </w:rPr>
        <w:t xml:space="preserve"> </w:t>
      </w:r>
      <w:r>
        <w:t>specificatii</w:t>
      </w:r>
      <w:r>
        <w:rPr>
          <w:spacing w:val="-4"/>
        </w:rPr>
        <w:t xml:space="preserve"> </w:t>
      </w:r>
      <w:r>
        <w:t>tehnice</w:t>
      </w:r>
      <w:r>
        <w:rPr>
          <w:spacing w:val="-4"/>
        </w:rPr>
        <w:t xml:space="preserve"> </w:t>
      </w:r>
      <w:r>
        <w:t>minimale;</w:t>
      </w:r>
    </w:p>
    <w:p w14:paraId="6D7B8487" w14:textId="77777777" w:rsidR="00BD35D5" w:rsidRDefault="00000000">
      <w:pPr>
        <w:pStyle w:val="ListParagraph"/>
        <w:numPr>
          <w:ilvl w:val="0"/>
          <w:numId w:val="20"/>
        </w:numPr>
        <w:tabs>
          <w:tab w:val="left" w:pos="1038"/>
          <w:tab w:val="left" w:pos="1039"/>
        </w:tabs>
        <w:spacing w:line="255" w:lineRule="exact"/>
        <w:jc w:val="left"/>
      </w:pPr>
      <w:r>
        <w:t>Să</w:t>
      </w:r>
      <w:r>
        <w:rPr>
          <w:spacing w:val="-5"/>
        </w:rPr>
        <w:t xml:space="preserve"> </w:t>
      </w:r>
      <w:r>
        <w:t>conţină</w:t>
      </w:r>
      <w:r>
        <w:rPr>
          <w:spacing w:val="-5"/>
        </w:rPr>
        <w:t xml:space="preserve"> </w:t>
      </w:r>
      <w:r>
        <w:t>preţul</w:t>
      </w:r>
      <w:r>
        <w:rPr>
          <w:spacing w:val="-2"/>
        </w:rPr>
        <w:t xml:space="preserve"> </w:t>
      </w:r>
      <w:r>
        <w:t>de</w:t>
      </w:r>
      <w:r>
        <w:rPr>
          <w:spacing w:val="-4"/>
        </w:rPr>
        <w:t xml:space="preserve"> </w:t>
      </w:r>
      <w:r>
        <w:t>achiziţie</w:t>
      </w:r>
      <w:r>
        <w:rPr>
          <w:spacing w:val="-5"/>
        </w:rPr>
        <w:t xml:space="preserve"> </w:t>
      </w:r>
      <w:r>
        <w:t>pentru</w:t>
      </w:r>
      <w:r>
        <w:rPr>
          <w:spacing w:val="-8"/>
        </w:rPr>
        <w:t xml:space="preserve"> </w:t>
      </w:r>
      <w:r>
        <w:t>bunuri/servicii.</w:t>
      </w:r>
    </w:p>
    <w:p w14:paraId="36982DBF" w14:textId="77777777" w:rsidR="00BD35D5" w:rsidRDefault="00BD35D5">
      <w:pPr>
        <w:pStyle w:val="BodyText"/>
        <w:spacing w:before="5"/>
        <w:rPr>
          <w:sz w:val="23"/>
        </w:rPr>
      </w:pPr>
    </w:p>
    <w:p w14:paraId="071FD839" w14:textId="77777777" w:rsidR="00BD35D5" w:rsidRDefault="00000000">
      <w:pPr>
        <w:pStyle w:val="Heading2"/>
        <w:numPr>
          <w:ilvl w:val="2"/>
          <w:numId w:val="21"/>
        </w:numPr>
        <w:tabs>
          <w:tab w:val="left" w:pos="837"/>
        </w:tabs>
        <w:spacing w:before="1"/>
        <w:ind w:left="318" w:right="1108" w:firstLine="0"/>
        <w:jc w:val="both"/>
      </w:pPr>
      <w:r>
        <w:t>Pentru lucrari, exista in studiul de fezabilitate declaraţia proiectantului semnată şi</w:t>
      </w:r>
      <w:r>
        <w:rPr>
          <w:spacing w:val="1"/>
        </w:rPr>
        <w:t xml:space="preserve"> </w:t>
      </w:r>
      <w:r>
        <w:t>ştampilată</w:t>
      </w:r>
      <w:r>
        <w:rPr>
          <w:spacing w:val="-3"/>
        </w:rPr>
        <w:t xml:space="preserve"> </w:t>
      </w:r>
      <w:r>
        <w:t>privind</w:t>
      </w:r>
      <w:r>
        <w:rPr>
          <w:spacing w:val="-3"/>
        </w:rPr>
        <w:t xml:space="preserve"> </w:t>
      </w:r>
      <w:r>
        <w:t>sursa</w:t>
      </w:r>
      <w:r>
        <w:rPr>
          <w:spacing w:val="2"/>
        </w:rPr>
        <w:t xml:space="preserve"> </w:t>
      </w:r>
      <w:r>
        <w:t>de</w:t>
      </w:r>
      <w:r>
        <w:rPr>
          <w:spacing w:val="-6"/>
        </w:rPr>
        <w:t xml:space="preserve"> </w:t>
      </w:r>
      <w:r>
        <w:t>preţuri?</w:t>
      </w:r>
    </w:p>
    <w:p w14:paraId="6BB6C265" w14:textId="77777777" w:rsidR="00BD35D5" w:rsidRDefault="00000000">
      <w:pPr>
        <w:pStyle w:val="ListParagraph"/>
        <w:numPr>
          <w:ilvl w:val="0"/>
          <w:numId w:val="19"/>
        </w:numPr>
        <w:tabs>
          <w:tab w:val="left" w:pos="679"/>
        </w:tabs>
        <w:spacing w:line="242" w:lineRule="auto"/>
        <w:ind w:right="1104"/>
      </w:pPr>
      <w:r>
        <w:t>Expertul verifica existenta precizarilor proiectantului privind sursa de preţuri din Studiul</w:t>
      </w:r>
      <w:r>
        <w:rPr>
          <w:spacing w:val="1"/>
        </w:rPr>
        <w:t xml:space="preserve"> </w:t>
      </w:r>
      <w:r>
        <w:t>de</w:t>
      </w:r>
      <w:r>
        <w:rPr>
          <w:spacing w:val="1"/>
        </w:rPr>
        <w:t xml:space="preserve"> </w:t>
      </w:r>
      <w:r>
        <w:t>fezabilitate,</w:t>
      </w:r>
      <w:r>
        <w:rPr>
          <w:spacing w:val="1"/>
        </w:rPr>
        <w:t xml:space="preserve"> </w:t>
      </w:r>
      <w:r>
        <w:t>daca</w:t>
      </w:r>
      <w:r>
        <w:rPr>
          <w:spacing w:val="1"/>
        </w:rPr>
        <w:t xml:space="preserve"> </w:t>
      </w:r>
      <w:r>
        <w:t>declaraţia</w:t>
      </w:r>
      <w:r>
        <w:rPr>
          <w:spacing w:val="1"/>
        </w:rPr>
        <w:t xml:space="preserve"> </w:t>
      </w:r>
      <w:r>
        <w:t>este</w:t>
      </w:r>
      <w:r>
        <w:rPr>
          <w:spacing w:val="1"/>
        </w:rPr>
        <w:t xml:space="preserve"> </w:t>
      </w:r>
      <w:r>
        <w:t>semnata</w:t>
      </w:r>
      <w:r>
        <w:rPr>
          <w:spacing w:val="1"/>
        </w:rPr>
        <w:t xml:space="preserve"> </w:t>
      </w:r>
      <w:r>
        <w:t>şi</w:t>
      </w:r>
      <w:r>
        <w:rPr>
          <w:spacing w:val="1"/>
        </w:rPr>
        <w:t xml:space="preserve"> </w:t>
      </w:r>
      <w:r>
        <w:t>ştampilată</w:t>
      </w:r>
      <w:r>
        <w:rPr>
          <w:spacing w:val="1"/>
        </w:rPr>
        <w:t xml:space="preserve"> </w:t>
      </w:r>
      <w:r>
        <w:t>şi</w:t>
      </w:r>
      <w:r>
        <w:rPr>
          <w:spacing w:val="1"/>
        </w:rPr>
        <w:t xml:space="preserve"> </w:t>
      </w:r>
      <w:r>
        <w:t>bifează</w:t>
      </w:r>
      <w:r>
        <w:rPr>
          <w:spacing w:val="1"/>
        </w:rPr>
        <w:t xml:space="preserve"> </w:t>
      </w:r>
      <w:r>
        <w:t>in</w:t>
      </w:r>
      <w:r>
        <w:rPr>
          <w:spacing w:val="1"/>
        </w:rPr>
        <w:t xml:space="preserve"> </w:t>
      </w:r>
      <w:r>
        <w:t>caseta</w:t>
      </w:r>
      <w:r>
        <w:rPr>
          <w:spacing w:val="1"/>
        </w:rPr>
        <w:t xml:space="preserve"> </w:t>
      </w:r>
      <w:r>
        <w:t>corespunzatoare DA</w:t>
      </w:r>
      <w:r>
        <w:rPr>
          <w:spacing w:val="-6"/>
        </w:rPr>
        <w:t xml:space="preserve"> </w:t>
      </w:r>
      <w:r>
        <w:t>sau NU.</w:t>
      </w:r>
    </w:p>
    <w:p w14:paraId="5D4C85AA" w14:textId="77777777" w:rsidR="00BD35D5" w:rsidRDefault="00000000">
      <w:pPr>
        <w:pStyle w:val="ListParagraph"/>
        <w:numPr>
          <w:ilvl w:val="0"/>
          <w:numId w:val="19"/>
        </w:numPr>
        <w:tabs>
          <w:tab w:val="left" w:pos="679"/>
        </w:tabs>
        <w:ind w:right="1108"/>
      </w:pPr>
      <w:r>
        <w:t>Daca</w:t>
      </w:r>
      <w:r>
        <w:rPr>
          <w:spacing w:val="1"/>
        </w:rPr>
        <w:t xml:space="preserve"> </w:t>
      </w:r>
      <w:r>
        <w:t>proiectantul</w:t>
      </w:r>
      <w:r>
        <w:rPr>
          <w:spacing w:val="1"/>
        </w:rPr>
        <w:t xml:space="preserve"> </w:t>
      </w:r>
      <w:r>
        <w:t>nu</w:t>
      </w:r>
      <w:r>
        <w:rPr>
          <w:spacing w:val="1"/>
        </w:rPr>
        <w:t xml:space="preserve"> </w:t>
      </w:r>
      <w:r>
        <w:t>a</w:t>
      </w:r>
      <w:r>
        <w:rPr>
          <w:spacing w:val="1"/>
        </w:rPr>
        <w:t xml:space="preserve"> </w:t>
      </w:r>
      <w:r>
        <w:t>indicat</w:t>
      </w:r>
      <w:r>
        <w:rPr>
          <w:spacing w:val="1"/>
        </w:rPr>
        <w:t xml:space="preserve"> </w:t>
      </w:r>
      <w:r>
        <w:t>sursa</w:t>
      </w:r>
      <w:r>
        <w:rPr>
          <w:spacing w:val="1"/>
        </w:rPr>
        <w:t xml:space="preserve"> </w:t>
      </w:r>
      <w:r>
        <w:t>de</w:t>
      </w:r>
      <w:r>
        <w:rPr>
          <w:spacing w:val="1"/>
        </w:rPr>
        <w:t xml:space="preserve"> </w:t>
      </w:r>
      <w:r>
        <w:t>preţuri</w:t>
      </w:r>
      <w:r>
        <w:rPr>
          <w:spacing w:val="1"/>
        </w:rPr>
        <w:t xml:space="preserve"> </w:t>
      </w:r>
      <w:r>
        <w:t>pentru</w:t>
      </w:r>
      <w:r>
        <w:rPr>
          <w:spacing w:val="1"/>
        </w:rPr>
        <w:t xml:space="preserve"> </w:t>
      </w:r>
      <w:r>
        <w:t>lucrari,</w:t>
      </w:r>
      <w:r>
        <w:rPr>
          <w:spacing w:val="1"/>
        </w:rPr>
        <w:t xml:space="preserve"> </w:t>
      </w:r>
      <w:r>
        <w:t>expertul</w:t>
      </w:r>
      <w:r>
        <w:rPr>
          <w:spacing w:val="1"/>
        </w:rPr>
        <w:t xml:space="preserve"> </w:t>
      </w:r>
      <w:r>
        <w:t>înştiinţează</w:t>
      </w:r>
      <w:r>
        <w:rPr>
          <w:spacing w:val="-64"/>
        </w:rPr>
        <w:t xml:space="preserve"> </w:t>
      </w:r>
      <w:r>
        <w:t>solicitantul</w:t>
      </w:r>
      <w:r>
        <w:rPr>
          <w:spacing w:val="1"/>
        </w:rPr>
        <w:t xml:space="preserve"> </w:t>
      </w:r>
      <w:r>
        <w:t>pentru</w:t>
      </w:r>
      <w:r>
        <w:rPr>
          <w:spacing w:val="1"/>
        </w:rPr>
        <w:t xml:space="preserve"> </w:t>
      </w:r>
      <w:r>
        <w:t>trimiterea</w:t>
      </w:r>
      <w:r>
        <w:rPr>
          <w:spacing w:val="1"/>
        </w:rPr>
        <w:t xml:space="preserve"> </w:t>
      </w:r>
      <w:r>
        <w:t>declaratiei</w:t>
      </w:r>
      <w:r>
        <w:rPr>
          <w:spacing w:val="1"/>
        </w:rPr>
        <w:t xml:space="preserve"> </w:t>
      </w:r>
      <w:r>
        <w:t>proiectantului</w:t>
      </w:r>
      <w:r>
        <w:rPr>
          <w:spacing w:val="1"/>
        </w:rPr>
        <w:t xml:space="preserve"> </w:t>
      </w:r>
      <w:r>
        <w:t>privind</w:t>
      </w:r>
      <w:r>
        <w:rPr>
          <w:spacing w:val="1"/>
        </w:rPr>
        <w:t xml:space="preserve"> </w:t>
      </w:r>
      <w:r>
        <w:t>sursa</w:t>
      </w:r>
      <w:r>
        <w:rPr>
          <w:spacing w:val="1"/>
        </w:rPr>
        <w:t xml:space="preserve"> </w:t>
      </w:r>
      <w:r>
        <w:t>de</w:t>
      </w:r>
      <w:r>
        <w:rPr>
          <w:spacing w:val="1"/>
        </w:rPr>
        <w:t xml:space="preserve"> </w:t>
      </w:r>
      <w:r>
        <w:t>preţuri,</w:t>
      </w:r>
      <w:r>
        <w:rPr>
          <w:spacing w:val="1"/>
        </w:rPr>
        <w:t xml:space="preserve"> </w:t>
      </w:r>
      <w:r>
        <w:t>menţionând</w:t>
      </w:r>
      <w:r>
        <w:rPr>
          <w:spacing w:val="1"/>
        </w:rPr>
        <w:t xml:space="preserve"> </w:t>
      </w:r>
      <w:r>
        <w:t>ca</w:t>
      </w:r>
      <w:r>
        <w:rPr>
          <w:spacing w:val="1"/>
        </w:rPr>
        <w:t xml:space="preserve"> </w:t>
      </w:r>
      <w:r>
        <w:t>daca</w:t>
      </w:r>
      <w:r>
        <w:rPr>
          <w:spacing w:val="1"/>
        </w:rPr>
        <w:t xml:space="preserve"> </w:t>
      </w:r>
      <w:r>
        <w:t>aceasta</w:t>
      </w:r>
      <w:r>
        <w:rPr>
          <w:spacing w:val="1"/>
        </w:rPr>
        <w:t xml:space="preserve"> </w:t>
      </w:r>
      <w:r>
        <w:t>nu</w:t>
      </w:r>
      <w:r>
        <w:rPr>
          <w:spacing w:val="1"/>
        </w:rPr>
        <w:t xml:space="preserve"> </w:t>
      </w:r>
      <w:r>
        <w:t>este</w:t>
      </w:r>
      <w:r>
        <w:rPr>
          <w:spacing w:val="1"/>
        </w:rPr>
        <w:t xml:space="preserve"> </w:t>
      </w:r>
      <w:r>
        <w:t>transmisa,</w:t>
      </w:r>
      <w:r>
        <w:rPr>
          <w:spacing w:val="1"/>
        </w:rPr>
        <w:t xml:space="preserve"> </w:t>
      </w:r>
      <w:r>
        <w:t>cheltuielile</w:t>
      </w:r>
      <w:r>
        <w:rPr>
          <w:spacing w:val="1"/>
        </w:rPr>
        <w:t xml:space="preserve"> </w:t>
      </w:r>
      <w:r>
        <w:t>devin</w:t>
      </w:r>
      <w:r>
        <w:rPr>
          <w:spacing w:val="1"/>
        </w:rPr>
        <w:t xml:space="preserve"> </w:t>
      </w:r>
      <w:r>
        <w:t>neeligibile.</w:t>
      </w:r>
      <w:r>
        <w:rPr>
          <w:spacing w:val="1"/>
        </w:rPr>
        <w:t xml:space="preserve"> </w:t>
      </w:r>
      <w:r>
        <w:t>După</w:t>
      </w:r>
      <w:r>
        <w:rPr>
          <w:spacing w:val="1"/>
        </w:rPr>
        <w:t xml:space="preserve"> </w:t>
      </w:r>
      <w:r>
        <w:t>primirea declaratiei proiectantului privind sursa de preţuri, expertul bifează DA. Daca in</w:t>
      </w:r>
      <w:r>
        <w:rPr>
          <w:spacing w:val="1"/>
        </w:rPr>
        <w:t xml:space="preserve"> </w:t>
      </w:r>
      <w:r>
        <w:t>urma solicitarii de iinformaţii, solicitantul nu furnizeaza declaraţia proiectantului privind</w:t>
      </w:r>
      <w:r>
        <w:rPr>
          <w:spacing w:val="1"/>
        </w:rPr>
        <w:t xml:space="preserve"> </w:t>
      </w:r>
      <w:r>
        <w:t>sursa</w:t>
      </w:r>
      <w:r>
        <w:rPr>
          <w:spacing w:val="1"/>
        </w:rPr>
        <w:t xml:space="preserve"> </w:t>
      </w:r>
      <w:r>
        <w:t>de</w:t>
      </w:r>
      <w:r>
        <w:rPr>
          <w:spacing w:val="1"/>
        </w:rPr>
        <w:t xml:space="preserve"> </w:t>
      </w:r>
      <w:r>
        <w:t>preţuri,</w:t>
      </w:r>
      <w:r>
        <w:rPr>
          <w:spacing w:val="1"/>
        </w:rPr>
        <w:t xml:space="preserve"> </w:t>
      </w:r>
      <w:r>
        <w:t>cheltuielile</w:t>
      </w:r>
      <w:r>
        <w:rPr>
          <w:spacing w:val="1"/>
        </w:rPr>
        <w:t xml:space="preserve"> </w:t>
      </w:r>
      <w:r>
        <w:t>corespunzatoare</w:t>
      </w:r>
      <w:r>
        <w:rPr>
          <w:spacing w:val="1"/>
        </w:rPr>
        <w:t xml:space="preserve"> </w:t>
      </w:r>
      <w:r>
        <w:t>devin</w:t>
      </w:r>
      <w:r>
        <w:rPr>
          <w:spacing w:val="1"/>
        </w:rPr>
        <w:t xml:space="preserve"> </w:t>
      </w:r>
      <w:r>
        <w:t>neeligibile</w:t>
      </w:r>
      <w:r>
        <w:rPr>
          <w:spacing w:val="1"/>
        </w:rPr>
        <w:t xml:space="preserve"> </w:t>
      </w:r>
      <w:r>
        <w:t>şi</w:t>
      </w:r>
      <w:r>
        <w:rPr>
          <w:spacing w:val="1"/>
        </w:rPr>
        <w:t xml:space="preserve"> </w:t>
      </w:r>
      <w:r>
        <w:t>expertul</w:t>
      </w:r>
      <w:r>
        <w:rPr>
          <w:spacing w:val="66"/>
        </w:rPr>
        <w:t xml:space="preserve"> </w:t>
      </w:r>
      <w:r>
        <w:t>modifica</w:t>
      </w:r>
      <w:r>
        <w:rPr>
          <w:spacing w:val="1"/>
        </w:rPr>
        <w:t xml:space="preserve"> </w:t>
      </w:r>
      <w:r>
        <w:t>bugetul</w:t>
      </w:r>
      <w:r>
        <w:rPr>
          <w:spacing w:val="1"/>
        </w:rPr>
        <w:t xml:space="preserve"> </w:t>
      </w:r>
      <w:r>
        <w:t>indicativ</w:t>
      </w:r>
      <w:r>
        <w:rPr>
          <w:spacing w:val="1"/>
        </w:rPr>
        <w:t xml:space="preserve"> </w:t>
      </w:r>
      <w:r>
        <w:t>respectiv</w:t>
      </w:r>
      <w:r>
        <w:rPr>
          <w:spacing w:val="1"/>
        </w:rPr>
        <w:t xml:space="preserve"> </w:t>
      </w:r>
      <w:r>
        <w:t>valoarea</w:t>
      </w:r>
      <w:r>
        <w:rPr>
          <w:spacing w:val="1"/>
        </w:rPr>
        <w:t xml:space="preserve"> </w:t>
      </w:r>
      <w:r>
        <w:t>totala</w:t>
      </w:r>
      <w:r>
        <w:rPr>
          <w:spacing w:val="1"/>
        </w:rPr>
        <w:t xml:space="preserve"> </w:t>
      </w:r>
      <w:r>
        <w:t>eligibila</w:t>
      </w:r>
      <w:r>
        <w:rPr>
          <w:spacing w:val="1"/>
        </w:rPr>
        <w:t xml:space="preserve"> </w:t>
      </w:r>
      <w:r>
        <w:t>proiectului,</w:t>
      </w:r>
      <w:r>
        <w:rPr>
          <w:spacing w:val="1"/>
        </w:rPr>
        <w:t xml:space="preserve"> </w:t>
      </w:r>
      <w:r>
        <w:t>in</w:t>
      </w:r>
      <w:r>
        <w:rPr>
          <w:spacing w:val="1"/>
        </w:rPr>
        <w:t xml:space="preserve"> </w:t>
      </w:r>
      <w:r>
        <w:t>sensul</w:t>
      </w:r>
      <w:r>
        <w:rPr>
          <w:spacing w:val="1"/>
        </w:rPr>
        <w:t xml:space="preserve"> </w:t>
      </w:r>
      <w:r>
        <w:t>diminuarii</w:t>
      </w:r>
      <w:r>
        <w:rPr>
          <w:spacing w:val="1"/>
        </w:rPr>
        <w:t xml:space="preserve"> </w:t>
      </w:r>
      <w:r>
        <w:t>acestuia</w:t>
      </w:r>
      <w:r>
        <w:rPr>
          <w:spacing w:val="-2"/>
        </w:rPr>
        <w:t xml:space="preserve"> </w:t>
      </w:r>
      <w:r>
        <w:t>cu</w:t>
      </w:r>
      <w:r>
        <w:rPr>
          <w:spacing w:val="62"/>
        </w:rPr>
        <w:t xml:space="preserve"> </w:t>
      </w:r>
      <w:r>
        <w:t>costurile corespunzatoare.</w:t>
      </w:r>
    </w:p>
    <w:p w14:paraId="5BB0B707" w14:textId="77777777" w:rsidR="00BD35D5" w:rsidRDefault="00000000">
      <w:pPr>
        <w:pStyle w:val="ListParagraph"/>
        <w:numPr>
          <w:ilvl w:val="0"/>
          <w:numId w:val="19"/>
        </w:numPr>
        <w:tabs>
          <w:tab w:val="left" w:pos="679"/>
        </w:tabs>
        <w:ind w:right="1104"/>
      </w:pPr>
      <w:r>
        <w:t>In</w:t>
      </w:r>
      <w:r>
        <w:rPr>
          <w:spacing w:val="1"/>
        </w:rPr>
        <w:t xml:space="preserve"> </w:t>
      </w:r>
      <w:r>
        <w:t>situatia in care</w:t>
      </w:r>
      <w:r>
        <w:rPr>
          <w:spacing w:val="1"/>
        </w:rPr>
        <w:t xml:space="preserve"> </w:t>
      </w:r>
      <w:r>
        <w:t>o</w:t>
      </w:r>
      <w:r>
        <w:rPr>
          <w:spacing w:val="1"/>
        </w:rPr>
        <w:t xml:space="preserve"> </w:t>
      </w:r>
      <w:r>
        <w:t>parte</w:t>
      </w:r>
      <w:r>
        <w:rPr>
          <w:spacing w:val="1"/>
        </w:rPr>
        <w:t xml:space="preserve"> </w:t>
      </w:r>
      <w:r>
        <w:t>din bunuri/servicii se</w:t>
      </w:r>
      <w:r>
        <w:rPr>
          <w:spacing w:val="1"/>
        </w:rPr>
        <w:t xml:space="preserve"> </w:t>
      </w:r>
      <w:r>
        <w:t>regasesc</w:t>
      </w:r>
      <w:r>
        <w:rPr>
          <w:spacing w:val="1"/>
        </w:rPr>
        <w:t xml:space="preserve"> </w:t>
      </w:r>
      <w:r>
        <w:t>in baza</w:t>
      </w:r>
      <w:r>
        <w:rPr>
          <w:spacing w:val="1"/>
        </w:rPr>
        <w:t xml:space="preserve"> </w:t>
      </w:r>
      <w:r>
        <w:t>de date</w:t>
      </w:r>
      <w:r>
        <w:rPr>
          <w:spacing w:val="1"/>
        </w:rPr>
        <w:t xml:space="preserve"> </w:t>
      </w:r>
      <w:r>
        <w:t>şi</w:t>
      </w:r>
      <w:r>
        <w:rPr>
          <w:spacing w:val="66"/>
        </w:rPr>
        <w:t xml:space="preserve"> </w:t>
      </w:r>
      <w:r>
        <w:t>pentru</w:t>
      </w:r>
      <w:r>
        <w:rPr>
          <w:spacing w:val="1"/>
        </w:rPr>
        <w:t xml:space="preserve"> </w:t>
      </w:r>
      <w:r>
        <w:t>celelalte se prezinta oferte, se bifează DA şi la pct.4.1 şi la pct.4.4., iar la rubrica</w:t>
      </w:r>
      <w:r>
        <w:rPr>
          <w:spacing w:val="1"/>
        </w:rPr>
        <w:t xml:space="preserve"> </w:t>
      </w:r>
      <w:r>
        <w:t>Observaţii</w:t>
      </w:r>
      <w:r>
        <w:rPr>
          <w:spacing w:val="1"/>
        </w:rPr>
        <w:t xml:space="preserve"> </w:t>
      </w:r>
      <w:r>
        <w:t>expertul</w:t>
      </w:r>
      <w:r>
        <w:rPr>
          <w:spacing w:val="1"/>
        </w:rPr>
        <w:t xml:space="preserve"> </w:t>
      </w:r>
      <w:r>
        <w:t>va</w:t>
      </w:r>
      <w:r>
        <w:rPr>
          <w:spacing w:val="1"/>
        </w:rPr>
        <w:t xml:space="preserve"> </w:t>
      </w:r>
      <w:r>
        <w:t>mentiona</w:t>
      </w:r>
      <w:r>
        <w:rPr>
          <w:spacing w:val="1"/>
        </w:rPr>
        <w:t xml:space="preserve"> </w:t>
      </w:r>
      <w:r>
        <w:t>ca</w:t>
      </w:r>
      <w:r>
        <w:rPr>
          <w:spacing w:val="1"/>
        </w:rPr>
        <w:t xml:space="preserve"> </w:t>
      </w:r>
      <w:r>
        <w:t>preţurile</w:t>
      </w:r>
      <w:r>
        <w:rPr>
          <w:spacing w:val="1"/>
        </w:rPr>
        <w:t xml:space="preserve"> </w:t>
      </w:r>
      <w:r>
        <w:t>pentru</w:t>
      </w:r>
      <w:r>
        <w:rPr>
          <w:spacing w:val="1"/>
        </w:rPr>
        <w:t xml:space="preserve"> </w:t>
      </w:r>
      <w:r>
        <w:t>bunuri/serviciile</w:t>
      </w:r>
      <w:r>
        <w:rPr>
          <w:spacing w:val="1"/>
        </w:rPr>
        <w:t xml:space="preserve"> </w:t>
      </w:r>
      <w:r>
        <w:t>sunt</w:t>
      </w:r>
      <w:r>
        <w:rPr>
          <w:spacing w:val="1"/>
        </w:rPr>
        <w:t xml:space="preserve"> </w:t>
      </w:r>
      <w:r>
        <w:t>incluse</w:t>
      </w:r>
      <w:r>
        <w:rPr>
          <w:spacing w:val="1"/>
        </w:rPr>
        <w:t xml:space="preserve"> </w:t>
      </w:r>
      <w:r>
        <w:t>in</w:t>
      </w:r>
      <w:r>
        <w:rPr>
          <w:spacing w:val="-64"/>
        </w:rPr>
        <w:t xml:space="preserve"> </w:t>
      </w:r>
      <w:r>
        <w:t>cheltuieli.</w:t>
      </w:r>
    </w:p>
    <w:p w14:paraId="256A7371" w14:textId="77777777" w:rsidR="00BD35D5" w:rsidRDefault="00BD35D5">
      <w:pPr>
        <w:pStyle w:val="BodyText"/>
        <w:spacing w:before="2"/>
      </w:pPr>
    </w:p>
    <w:p w14:paraId="7FDB7F1A" w14:textId="77777777" w:rsidR="00BD35D5" w:rsidRDefault="00000000">
      <w:pPr>
        <w:pStyle w:val="Heading2"/>
        <w:ind w:left="318"/>
      </w:pPr>
      <w:r>
        <w:t>Bugetul</w:t>
      </w:r>
      <w:r>
        <w:rPr>
          <w:spacing w:val="-1"/>
        </w:rPr>
        <w:t xml:space="preserve"> </w:t>
      </w:r>
      <w:r>
        <w:t>indicativ</w:t>
      </w:r>
      <w:r>
        <w:rPr>
          <w:spacing w:val="-4"/>
        </w:rPr>
        <w:t xml:space="preserve"> </w:t>
      </w:r>
      <w:r>
        <w:t>este</w:t>
      </w:r>
      <w:r>
        <w:rPr>
          <w:spacing w:val="-1"/>
        </w:rPr>
        <w:t xml:space="preserve"> </w:t>
      </w:r>
      <w:r>
        <w:t>stabilit</w:t>
      </w:r>
      <w:r>
        <w:rPr>
          <w:spacing w:val="-3"/>
        </w:rPr>
        <w:t xml:space="preserve"> </w:t>
      </w:r>
      <w:r>
        <w:t>corect?</w:t>
      </w:r>
    </w:p>
    <w:p w14:paraId="22A80C79" w14:textId="77777777" w:rsidR="00BD35D5" w:rsidRDefault="00BD35D5">
      <w:pPr>
        <w:pStyle w:val="BodyText"/>
        <w:spacing w:before="3"/>
        <w:rPr>
          <w:b/>
        </w:rPr>
      </w:pPr>
    </w:p>
    <w:p w14:paraId="23F33388" w14:textId="77777777" w:rsidR="00BD35D5" w:rsidRDefault="00000000">
      <w:pPr>
        <w:pStyle w:val="BodyText"/>
        <w:tabs>
          <w:tab w:val="left" w:leader="dot" w:pos="4125"/>
        </w:tabs>
        <w:ind w:left="318" w:right="6444"/>
        <w:rPr>
          <w:rFonts w:ascii="Wingdings" w:hAnsi="Wingdings"/>
        </w:rPr>
      </w:pPr>
      <w:r>
        <w:t>DA</w:t>
      </w:r>
      <w:r>
        <w:tab/>
      </w:r>
      <w:r>
        <w:rPr>
          <w:rFonts w:ascii="Wingdings" w:hAnsi="Wingdings"/>
        </w:rPr>
        <w:t></w:t>
      </w:r>
      <w:r>
        <w:rPr>
          <w:rFonts w:ascii="Times New Roman" w:hAnsi="Times New Roman"/>
          <w:spacing w:val="-52"/>
        </w:rPr>
        <w:t xml:space="preserve"> </w:t>
      </w:r>
      <w:r>
        <w:t>NU</w:t>
      </w:r>
      <w:r>
        <w:tab/>
      </w:r>
      <w:r>
        <w:rPr>
          <w:rFonts w:ascii="Wingdings" w:hAnsi="Wingdings"/>
          <w:spacing w:val="-2"/>
        </w:rPr>
        <w:t></w:t>
      </w:r>
    </w:p>
    <w:p w14:paraId="440CBD60" w14:textId="77777777" w:rsidR="00BD35D5" w:rsidRDefault="00BD35D5">
      <w:pPr>
        <w:pStyle w:val="BodyText"/>
        <w:spacing w:before="2"/>
        <w:rPr>
          <w:rFonts w:ascii="Wingdings" w:hAnsi="Wingdings"/>
          <w:sz w:val="23"/>
        </w:rPr>
      </w:pPr>
    </w:p>
    <w:p w14:paraId="37C9E4F7" w14:textId="77777777" w:rsidR="00BD35D5" w:rsidRDefault="00000000">
      <w:pPr>
        <w:pStyle w:val="BodyText"/>
        <w:spacing w:line="255" w:lineRule="exact"/>
        <w:ind w:left="318"/>
      </w:pPr>
      <w:r>
        <w:rPr>
          <w:i/>
        </w:rPr>
        <w:t>Observaţii</w:t>
      </w:r>
      <w:r>
        <w:t>.......................................................................................................</w:t>
      </w:r>
    </w:p>
    <w:p w14:paraId="5761B072" w14:textId="77777777" w:rsidR="00BD35D5" w:rsidRDefault="00000000">
      <w:pPr>
        <w:pStyle w:val="BodyText"/>
        <w:spacing w:line="254" w:lineRule="exact"/>
        <w:ind w:left="318"/>
      </w:pPr>
      <w:r>
        <w:t>...........</w:t>
      </w:r>
    </w:p>
    <w:p w14:paraId="59BAE1A6" w14:textId="77777777" w:rsidR="00BD35D5" w:rsidRDefault="00000000">
      <w:pPr>
        <w:pStyle w:val="BodyText"/>
        <w:spacing w:line="254" w:lineRule="exact"/>
        <w:ind w:left="318"/>
      </w:pPr>
      <w:r>
        <w:t>...................................................................................................................</w:t>
      </w:r>
    </w:p>
    <w:p w14:paraId="716F8E25" w14:textId="77777777" w:rsidR="00BD35D5" w:rsidRDefault="00000000">
      <w:pPr>
        <w:pStyle w:val="BodyText"/>
        <w:spacing w:line="255" w:lineRule="exact"/>
        <w:ind w:left="318"/>
      </w:pPr>
      <w:r>
        <w:t>............</w:t>
      </w:r>
    </w:p>
    <w:p w14:paraId="5FAD1069" w14:textId="77777777" w:rsidR="00BD35D5" w:rsidRDefault="00BD35D5">
      <w:pPr>
        <w:pStyle w:val="BodyText"/>
        <w:rPr>
          <w:sz w:val="26"/>
        </w:rPr>
      </w:pPr>
    </w:p>
    <w:p w14:paraId="0D5B6670" w14:textId="77777777" w:rsidR="00BD35D5" w:rsidRDefault="00BD35D5">
      <w:pPr>
        <w:pStyle w:val="BodyText"/>
        <w:spacing w:before="3"/>
        <w:rPr>
          <w:sz w:val="20"/>
        </w:rPr>
      </w:pPr>
    </w:p>
    <w:p w14:paraId="06758572" w14:textId="77777777" w:rsidR="00BD35D5" w:rsidRDefault="00000000">
      <w:pPr>
        <w:pStyle w:val="Heading2"/>
        <w:ind w:left="318"/>
      </w:pPr>
      <w:r>
        <w:t>5-Verificarea</w:t>
      </w:r>
      <w:r>
        <w:rPr>
          <w:spacing w:val="-4"/>
        </w:rPr>
        <w:t xml:space="preserve"> </w:t>
      </w:r>
      <w:r>
        <w:t>Planului</w:t>
      </w:r>
      <w:r>
        <w:rPr>
          <w:spacing w:val="63"/>
        </w:rPr>
        <w:t xml:space="preserve"> </w:t>
      </w:r>
      <w:r>
        <w:t>financiar</w:t>
      </w:r>
    </w:p>
    <w:p w14:paraId="658D2713" w14:textId="77777777" w:rsidR="00BD35D5" w:rsidRDefault="00BD35D5">
      <w:pPr>
        <w:sectPr w:rsidR="00BD35D5">
          <w:headerReference w:type="default" r:id="rId47"/>
          <w:pgSz w:w="11910" w:h="16840"/>
          <w:pgMar w:top="680" w:right="300" w:bottom="280" w:left="820" w:header="0" w:footer="0" w:gutter="0"/>
          <w:cols w:space="720"/>
        </w:sectPr>
      </w:pPr>
    </w:p>
    <w:p w14:paraId="7320FABC" w14:textId="77777777" w:rsidR="00BD35D5" w:rsidRDefault="00000000">
      <w:pPr>
        <w:pStyle w:val="BodyText"/>
        <w:ind w:left="591"/>
        <w:rPr>
          <w:sz w:val="20"/>
        </w:rPr>
      </w:pPr>
      <w:r>
        <w:rPr>
          <w:noProof/>
          <w:sz w:val="20"/>
        </w:rPr>
        <w:lastRenderedPageBreak/>
        <w:drawing>
          <wp:inline distT="0" distB="0" distL="0" distR="0" wp14:anchorId="2F4B7119" wp14:editId="7C3E8ADE">
            <wp:extent cx="5816810" cy="644271"/>
            <wp:effectExtent l="0" t="0" r="0" b="0"/>
            <wp:docPr id="8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image1.png"/>
                    <pic:cNvPicPr/>
                  </pic:nvPicPr>
                  <pic:blipFill>
                    <a:blip r:embed="rId7" cstate="print"/>
                    <a:stretch>
                      <a:fillRect/>
                    </a:stretch>
                  </pic:blipFill>
                  <pic:spPr>
                    <a:xfrm>
                      <a:off x="0" y="0"/>
                      <a:ext cx="5816810" cy="644271"/>
                    </a:xfrm>
                    <a:prstGeom prst="rect">
                      <a:avLst/>
                    </a:prstGeom>
                  </pic:spPr>
                </pic:pic>
              </a:graphicData>
            </a:graphic>
          </wp:inline>
        </w:drawing>
      </w:r>
    </w:p>
    <w:p w14:paraId="534001A5" w14:textId="77777777" w:rsidR="00BD35D5" w:rsidRDefault="00BD35D5">
      <w:pPr>
        <w:pStyle w:val="BodyText"/>
        <w:spacing w:before="3"/>
        <w:rPr>
          <w:b/>
          <w:sz w:val="13"/>
        </w:rPr>
      </w:pPr>
    </w:p>
    <w:p w14:paraId="598C00D0" w14:textId="77777777" w:rsidR="00BD35D5" w:rsidRDefault="00000000">
      <w:pPr>
        <w:pStyle w:val="BodyText"/>
        <w:spacing w:before="101"/>
        <w:ind w:left="591" w:right="835"/>
        <w:jc w:val="both"/>
      </w:pPr>
      <w:r>
        <w:t>Expertul verifica in Planul financiar, randul „Ajutor public nerambursabil”, coloana 1, daca</w:t>
      </w:r>
      <w:r>
        <w:rPr>
          <w:spacing w:val="1"/>
        </w:rPr>
        <w:t xml:space="preserve"> </w:t>
      </w:r>
      <w:r>
        <w:t>cheltuielile</w:t>
      </w:r>
      <w:r>
        <w:rPr>
          <w:spacing w:val="1"/>
        </w:rPr>
        <w:t xml:space="preserve"> </w:t>
      </w:r>
      <w:r>
        <w:t>eligibile</w:t>
      </w:r>
      <w:r>
        <w:rPr>
          <w:spacing w:val="1"/>
        </w:rPr>
        <w:t xml:space="preserve"> </w:t>
      </w:r>
      <w:r>
        <w:t>corespund</w:t>
      </w:r>
      <w:r>
        <w:rPr>
          <w:spacing w:val="1"/>
        </w:rPr>
        <w:t xml:space="preserve"> </w:t>
      </w:r>
      <w:r>
        <w:t>cu</w:t>
      </w:r>
      <w:r>
        <w:rPr>
          <w:spacing w:val="1"/>
        </w:rPr>
        <w:t xml:space="preserve"> </w:t>
      </w:r>
      <w:r>
        <w:t>plafonul</w:t>
      </w:r>
      <w:r>
        <w:rPr>
          <w:spacing w:val="1"/>
        </w:rPr>
        <w:t xml:space="preserve"> </w:t>
      </w:r>
      <w:r>
        <w:t>maxim</w:t>
      </w:r>
      <w:r>
        <w:rPr>
          <w:spacing w:val="1"/>
        </w:rPr>
        <w:t xml:space="preserve"> </w:t>
      </w:r>
      <w:r>
        <w:t>şi</w:t>
      </w:r>
      <w:r>
        <w:rPr>
          <w:spacing w:val="1"/>
        </w:rPr>
        <w:t xml:space="preserve"> </w:t>
      </w:r>
      <w:r>
        <w:t>sunt</w:t>
      </w:r>
      <w:r>
        <w:rPr>
          <w:spacing w:val="1"/>
        </w:rPr>
        <w:t xml:space="preserve"> </w:t>
      </w:r>
      <w:r>
        <w:t>in</w:t>
      </w:r>
      <w:r>
        <w:rPr>
          <w:spacing w:val="1"/>
        </w:rPr>
        <w:t xml:space="preserve"> </w:t>
      </w:r>
      <w:r>
        <w:t>conformitate</w:t>
      </w:r>
      <w:r>
        <w:rPr>
          <w:spacing w:val="1"/>
        </w:rPr>
        <w:t xml:space="preserve"> </w:t>
      </w:r>
      <w:r>
        <w:t>cu</w:t>
      </w:r>
      <w:r>
        <w:rPr>
          <w:spacing w:val="1"/>
        </w:rPr>
        <w:t xml:space="preserve"> </w:t>
      </w:r>
      <w:r>
        <w:t>conditiile</w:t>
      </w:r>
      <w:r>
        <w:rPr>
          <w:spacing w:val="1"/>
        </w:rPr>
        <w:t xml:space="preserve"> </w:t>
      </w:r>
      <w:r>
        <w:t>precizate.</w:t>
      </w:r>
    </w:p>
    <w:p w14:paraId="6B081EA6" w14:textId="77777777" w:rsidR="00BD35D5" w:rsidRDefault="00000000">
      <w:pPr>
        <w:pStyle w:val="BodyText"/>
        <w:spacing w:before="2"/>
        <w:ind w:left="591" w:right="834"/>
        <w:jc w:val="both"/>
      </w:pPr>
      <w:r>
        <w:t>Daca</w:t>
      </w:r>
      <w:r>
        <w:rPr>
          <w:spacing w:val="1"/>
        </w:rPr>
        <w:t xml:space="preserve"> </w:t>
      </w:r>
      <w:r>
        <w:t>valoarea eligibila a proiectului se incadreaza in plafonul maxim al sprijinului public</w:t>
      </w:r>
      <w:r>
        <w:rPr>
          <w:spacing w:val="1"/>
        </w:rPr>
        <w:t xml:space="preserve"> </w:t>
      </w:r>
      <w:r>
        <w:t>nerambursabil, expertul</w:t>
      </w:r>
      <w:r>
        <w:rPr>
          <w:spacing w:val="-3"/>
        </w:rPr>
        <w:t xml:space="preserve"> </w:t>
      </w:r>
      <w:r>
        <w:t>bifează</w:t>
      </w:r>
      <w:r>
        <w:rPr>
          <w:spacing w:val="-2"/>
        </w:rPr>
        <w:t xml:space="preserve"> </w:t>
      </w:r>
      <w:r>
        <w:t>in</w:t>
      </w:r>
      <w:r>
        <w:rPr>
          <w:spacing w:val="-5"/>
        </w:rPr>
        <w:t xml:space="preserve"> </w:t>
      </w:r>
      <w:r>
        <w:t>caseta</w:t>
      </w:r>
      <w:r>
        <w:rPr>
          <w:spacing w:val="-2"/>
        </w:rPr>
        <w:t xml:space="preserve"> </w:t>
      </w:r>
      <w:r>
        <w:t>corespunzatoare DA.</w:t>
      </w:r>
    </w:p>
    <w:p w14:paraId="318CC682" w14:textId="77777777" w:rsidR="00BD35D5" w:rsidRDefault="00BD35D5">
      <w:pPr>
        <w:pStyle w:val="BodyText"/>
        <w:spacing w:before="8"/>
        <w:rPr>
          <w:sz w:val="21"/>
        </w:rPr>
      </w:pPr>
    </w:p>
    <w:p w14:paraId="00A83AFA" w14:textId="77777777" w:rsidR="00BD35D5" w:rsidRDefault="00000000">
      <w:pPr>
        <w:pStyle w:val="Heading2"/>
        <w:spacing w:line="276" w:lineRule="auto"/>
        <w:ind w:right="831"/>
        <w:jc w:val="both"/>
      </w:pPr>
      <w:r>
        <w:rPr>
          <w:b w:val="0"/>
        </w:rPr>
        <w:t>În</w:t>
      </w:r>
      <w:r>
        <w:rPr>
          <w:b w:val="0"/>
          <w:spacing w:val="1"/>
        </w:rPr>
        <w:t xml:space="preserve"> </w:t>
      </w:r>
      <w:r>
        <w:rPr>
          <w:b w:val="0"/>
        </w:rPr>
        <w:t>cazul</w:t>
      </w:r>
      <w:r>
        <w:rPr>
          <w:b w:val="0"/>
          <w:spacing w:val="1"/>
        </w:rPr>
        <w:t xml:space="preserve"> </w:t>
      </w:r>
      <w:r>
        <w:rPr>
          <w:b w:val="0"/>
        </w:rPr>
        <w:t>investiţiilor</w:t>
      </w:r>
      <w:r>
        <w:rPr>
          <w:b w:val="0"/>
          <w:spacing w:val="1"/>
        </w:rPr>
        <w:t xml:space="preserve"> </w:t>
      </w:r>
      <w:r>
        <w:rPr>
          <w:b w:val="0"/>
        </w:rPr>
        <w:t>care</w:t>
      </w:r>
      <w:r>
        <w:rPr>
          <w:b w:val="0"/>
          <w:spacing w:val="1"/>
        </w:rPr>
        <w:t xml:space="preserve"> </w:t>
      </w:r>
      <w:r>
        <w:rPr>
          <w:b w:val="0"/>
        </w:rPr>
        <w:t>vizează</w:t>
      </w:r>
      <w:r>
        <w:rPr>
          <w:b w:val="0"/>
          <w:spacing w:val="1"/>
        </w:rPr>
        <w:t xml:space="preserve"> </w:t>
      </w:r>
      <w:r>
        <w:t>activitati</w:t>
      </w:r>
      <w:r>
        <w:rPr>
          <w:spacing w:val="1"/>
        </w:rPr>
        <w:t xml:space="preserve"> </w:t>
      </w:r>
      <w:r>
        <w:t>de</w:t>
      </w:r>
      <w:r>
        <w:rPr>
          <w:spacing w:val="1"/>
        </w:rPr>
        <w:t xml:space="preserve"> </w:t>
      </w:r>
      <w:r>
        <w:t>productie,</w:t>
      </w:r>
      <w:r>
        <w:rPr>
          <w:spacing w:val="1"/>
        </w:rPr>
        <w:t xml:space="preserve"> </w:t>
      </w:r>
      <w:r>
        <w:t>servicii</w:t>
      </w:r>
      <w:r>
        <w:rPr>
          <w:spacing w:val="1"/>
        </w:rPr>
        <w:t xml:space="preserve"> </w:t>
      </w:r>
      <w:r>
        <w:t>medicale,</w:t>
      </w:r>
      <w:r>
        <w:rPr>
          <w:spacing w:val="1"/>
        </w:rPr>
        <w:t xml:space="preserve"> </w:t>
      </w:r>
      <w:r>
        <w:t>sanitar-</w:t>
      </w:r>
      <w:r>
        <w:rPr>
          <w:spacing w:val="1"/>
        </w:rPr>
        <w:t xml:space="preserve"> </w:t>
      </w:r>
      <w:r>
        <w:t>veterinare, de agroturism precum si in cazul investitiilor fermierilor care isi diversifica</w:t>
      </w:r>
      <w:r>
        <w:rPr>
          <w:spacing w:val="1"/>
        </w:rPr>
        <w:t xml:space="preserve"> </w:t>
      </w:r>
      <w:r>
        <w:t>activitatea de baza agricola prin dezvoltarea unor activitati ne-agricole, se va completa</w:t>
      </w:r>
      <w:r>
        <w:rPr>
          <w:spacing w:val="1"/>
        </w:rPr>
        <w:t xml:space="preserve"> </w:t>
      </w:r>
      <w:r>
        <w:rPr>
          <w:b w:val="0"/>
        </w:rPr>
        <w:t>numai</w:t>
      </w:r>
      <w:r>
        <w:rPr>
          <w:b w:val="0"/>
          <w:spacing w:val="1"/>
        </w:rPr>
        <w:t xml:space="preserve"> </w:t>
      </w:r>
      <w:r>
        <w:t>Planul</w:t>
      </w:r>
      <w:r>
        <w:rPr>
          <w:spacing w:val="1"/>
        </w:rPr>
        <w:t xml:space="preserve"> </w:t>
      </w:r>
      <w:r>
        <w:t>Financiar</w:t>
      </w:r>
      <w:r>
        <w:rPr>
          <w:spacing w:val="1"/>
        </w:rPr>
        <w:t xml:space="preserve"> </w:t>
      </w:r>
      <w:r>
        <w:t>totalizator,</w:t>
      </w:r>
      <w:r>
        <w:rPr>
          <w:spacing w:val="1"/>
        </w:rPr>
        <w:t xml:space="preserve"> </w:t>
      </w:r>
      <w:r>
        <w:t>având</w:t>
      </w:r>
      <w:r>
        <w:rPr>
          <w:spacing w:val="1"/>
        </w:rPr>
        <w:t xml:space="preserve"> </w:t>
      </w:r>
      <w:r>
        <w:t>în</w:t>
      </w:r>
      <w:r>
        <w:rPr>
          <w:spacing w:val="1"/>
        </w:rPr>
        <w:t xml:space="preserve"> </w:t>
      </w:r>
      <w:r>
        <w:t>vedere</w:t>
      </w:r>
      <w:r>
        <w:rPr>
          <w:spacing w:val="1"/>
        </w:rPr>
        <w:t xml:space="preserve"> </w:t>
      </w:r>
      <w:r>
        <w:t>că</w:t>
      </w:r>
      <w:r>
        <w:rPr>
          <w:spacing w:val="1"/>
        </w:rPr>
        <w:t xml:space="preserve"> </w:t>
      </w:r>
      <w:r>
        <w:t>există</w:t>
      </w:r>
      <w:r>
        <w:rPr>
          <w:spacing w:val="1"/>
        </w:rPr>
        <w:t xml:space="preserve"> </w:t>
      </w:r>
      <w:r>
        <w:t>un</w:t>
      </w:r>
      <w:r>
        <w:rPr>
          <w:spacing w:val="1"/>
        </w:rPr>
        <w:t xml:space="preserve"> </w:t>
      </w:r>
      <w:r>
        <w:t>singur</w:t>
      </w:r>
      <w:r>
        <w:rPr>
          <w:spacing w:val="1"/>
        </w:rPr>
        <w:t xml:space="preserve"> </w:t>
      </w:r>
      <w:r>
        <w:t>procent</w:t>
      </w:r>
      <w:r>
        <w:rPr>
          <w:spacing w:val="1"/>
        </w:rPr>
        <w:t xml:space="preserve"> </w:t>
      </w:r>
      <w:r>
        <w:t>de</w:t>
      </w:r>
      <w:r>
        <w:rPr>
          <w:spacing w:val="1"/>
        </w:rPr>
        <w:t xml:space="preserve"> </w:t>
      </w:r>
      <w:r>
        <w:t>finanțare.</w:t>
      </w:r>
    </w:p>
    <w:p w14:paraId="50EB42D0" w14:textId="77777777" w:rsidR="00BD35D5" w:rsidRDefault="00BD35D5">
      <w:pPr>
        <w:pStyle w:val="BodyText"/>
        <w:spacing w:before="3"/>
        <w:rPr>
          <w:b/>
          <w:sz w:val="25"/>
        </w:rPr>
      </w:pPr>
    </w:p>
    <w:p w14:paraId="6C6F1607" w14:textId="77777777" w:rsidR="00BD35D5" w:rsidRDefault="00000000">
      <w:pPr>
        <w:spacing w:line="278" w:lineRule="auto"/>
        <w:ind w:left="591" w:right="831"/>
        <w:jc w:val="both"/>
        <w:rPr>
          <w:b/>
        </w:rPr>
      </w:pPr>
      <w:r>
        <w:rPr>
          <w:b/>
        </w:rPr>
        <w:t>Sprijunul</w:t>
      </w:r>
      <w:r>
        <w:rPr>
          <w:b/>
          <w:spacing w:val="1"/>
        </w:rPr>
        <w:t xml:space="preserve"> </w:t>
      </w:r>
      <w:r>
        <w:rPr>
          <w:b/>
        </w:rPr>
        <w:t>acordat</w:t>
      </w:r>
      <w:r>
        <w:rPr>
          <w:b/>
          <w:spacing w:val="1"/>
        </w:rPr>
        <w:t xml:space="preserve"> </w:t>
      </w:r>
      <w:r>
        <w:rPr>
          <w:b/>
        </w:rPr>
        <w:t>nu</w:t>
      </w:r>
      <w:r>
        <w:rPr>
          <w:b/>
          <w:spacing w:val="1"/>
        </w:rPr>
        <w:t xml:space="preserve"> </w:t>
      </w:r>
      <w:r>
        <w:rPr>
          <w:b/>
        </w:rPr>
        <w:t>va</w:t>
      </w:r>
      <w:r>
        <w:rPr>
          <w:b/>
          <w:spacing w:val="1"/>
        </w:rPr>
        <w:t xml:space="preserve"> </w:t>
      </w:r>
      <w:r>
        <w:rPr>
          <w:b/>
        </w:rPr>
        <w:t>depăşi</w:t>
      </w:r>
      <w:r>
        <w:rPr>
          <w:b/>
          <w:spacing w:val="1"/>
        </w:rPr>
        <w:t xml:space="preserve"> </w:t>
      </w:r>
      <w:r>
        <w:rPr>
          <w:b/>
        </w:rPr>
        <w:t>200.000</w:t>
      </w:r>
      <w:r>
        <w:rPr>
          <w:b/>
          <w:spacing w:val="1"/>
        </w:rPr>
        <w:t xml:space="preserve"> </w:t>
      </w:r>
      <w:r>
        <w:rPr>
          <w:b/>
        </w:rPr>
        <w:t>euro/beneficiar</w:t>
      </w:r>
      <w:r>
        <w:rPr>
          <w:b/>
          <w:spacing w:val="1"/>
        </w:rPr>
        <w:t xml:space="preserve"> </w:t>
      </w:r>
      <w:r>
        <w:rPr>
          <w:b/>
        </w:rPr>
        <w:t>pe</w:t>
      </w:r>
      <w:r>
        <w:rPr>
          <w:b/>
          <w:spacing w:val="1"/>
        </w:rPr>
        <w:t xml:space="preserve"> </w:t>
      </w:r>
      <w:r>
        <w:rPr>
          <w:b/>
        </w:rPr>
        <w:t>durata</w:t>
      </w:r>
      <w:r>
        <w:rPr>
          <w:b/>
          <w:spacing w:val="1"/>
        </w:rPr>
        <w:t xml:space="preserve"> </w:t>
      </w:r>
      <w:r>
        <w:rPr>
          <w:b/>
        </w:rPr>
        <w:t>a</w:t>
      </w:r>
      <w:r>
        <w:rPr>
          <w:b/>
          <w:spacing w:val="1"/>
        </w:rPr>
        <w:t xml:space="preserve"> </w:t>
      </w:r>
      <w:r>
        <w:rPr>
          <w:b/>
        </w:rPr>
        <w:t>trei</w:t>
      </w:r>
      <w:r>
        <w:rPr>
          <w:b/>
          <w:spacing w:val="1"/>
        </w:rPr>
        <w:t xml:space="preserve"> </w:t>
      </w:r>
      <w:r>
        <w:rPr>
          <w:b/>
        </w:rPr>
        <w:t>exerciții</w:t>
      </w:r>
      <w:r>
        <w:rPr>
          <w:b/>
          <w:spacing w:val="1"/>
        </w:rPr>
        <w:t xml:space="preserve"> </w:t>
      </w:r>
      <w:r>
        <w:rPr>
          <w:b/>
        </w:rPr>
        <w:t xml:space="preserve">financiare consecutive, </w:t>
      </w:r>
      <w:r>
        <w:t>cu excepția</w:t>
      </w:r>
      <w:r>
        <w:rPr>
          <w:spacing w:val="1"/>
        </w:rPr>
        <w:t xml:space="preserve"> </w:t>
      </w:r>
      <w:r>
        <w:rPr>
          <w:b/>
        </w:rPr>
        <w:t xml:space="preserve">întreprinderilor unice care efectuează transport </w:t>
      </w:r>
      <w:r>
        <w:t>de</w:t>
      </w:r>
      <w:r>
        <w:rPr>
          <w:spacing w:val="1"/>
        </w:rPr>
        <w:t xml:space="preserve"> </w:t>
      </w:r>
      <w:r>
        <w:t>mărfuri</w:t>
      </w:r>
      <w:r>
        <w:rPr>
          <w:spacing w:val="56"/>
        </w:rPr>
        <w:t xml:space="preserve"> </w:t>
      </w:r>
      <w:r>
        <w:t>în</w:t>
      </w:r>
      <w:r>
        <w:rPr>
          <w:spacing w:val="55"/>
        </w:rPr>
        <w:t xml:space="preserve"> </w:t>
      </w:r>
      <w:r>
        <w:t>contul</w:t>
      </w:r>
      <w:r>
        <w:rPr>
          <w:spacing w:val="58"/>
        </w:rPr>
        <w:t xml:space="preserve"> </w:t>
      </w:r>
      <w:r>
        <w:t>terților</w:t>
      </w:r>
      <w:r>
        <w:rPr>
          <w:spacing w:val="52"/>
        </w:rPr>
        <w:t xml:space="preserve"> </w:t>
      </w:r>
      <w:r>
        <w:t>sau</w:t>
      </w:r>
      <w:r>
        <w:rPr>
          <w:spacing w:val="60"/>
        </w:rPr>
        <w:t xml:space="preserve"> </w:t>
      </w:r>
      <w:r>
        <w:t>contra</w:t>
      </w:r>
      <w:r>
        <w:rPr>
          <w:spacing w:val="57"/>
        </w:rPr>
        <w:t xml:space="preserve"> </w:t>
      </w:r>
      <w:r>
        <w:t>cost,</w:t>
      </w:r>
      <w:r>
        <w:rPr>
          <w:spacing w:val="57"/>
        </w:rPr>
        <w:t xml:space="preserve"> </w:t>
      </w:r>
      <w:r>
        <w:t>pentru</w:t>
      </w:r>
      <w:r>
        <w:rPr>
          <w:spacing w:val="57"/>
        </w:rPr>
        <w:t xml:space="preserve"> </w:t>
      </w:r>
      <w:r>
        <w:t>care</w:t>
      </w:r>
      <w:r>
        <w:rPr>
          <w:spacing w:val="59"/>
        </w:rPr>
        <w:t xml:space="preserve"> </w:t>
      </w:r>
      <w:r>
        <w:rPr>
          <w:b/>
        </w:rPr>
        <w:t>sprijinul</w:t>
      </w:r>
      <w:r>
        <w:rPr>
          <w:b/>
          <w:spacing w:val="63"/>
        </w:rPr>
        <w:t xml:space="preserve"> </w:t>
      </w:r>
      <w:r>
        <w:rPr>
          <w:b/>
        </w:rPr>
        <w:t>nu</w:t>
      </w:r>
      <w:r>
        <w:rPr>
          <w:b/>
          <w:spacing w:val="60"/>
        </w:rPr>
        <w:t xml:space="preserve"> </w:t>
      </w:r>
      <w:r>
        <w:rPr>
          <w:b/>
        </w:rPr>
        <w:t>depășește</w:t>
      </w:r>
      <w:r>
        <w:rPr>
          <w:b/>
          <w:spacing w:val="59"/>
        </w:rPr>
        <w:t xml:space="preserve"> </w:t>
      </w:r>
      <w:r>
        <w:rPr>
          <w:b/>
        </w:rPr>
        <w:t>suma</w:t>
      </w:r>
      <w:r>
        <w:rPr>
          <w:b/>
          <w:spacing w:val="64"/>
        </w:rPr>
        <w:t xml:space="preserve"> </w:t>
      </w:r>
      <w:r>
        <w:rPr>
          <w:b/>
        </w:rPr>
        <w:t>de</w:t>
      </w:r>
    </w:p>
    <w:p w14:paraId="7CAD087E" w14:textId="77777777" w:rsidR="00BD35D5" w:rsidRDefault="00000000">
      <w:pPr>
        <w:pStyle w:val="Heading2"/>
        <w:spacing w:line="250" w:lineRule="exact"/>
        <w:jc w:val="both"/>
      </w:pPr>
      <w:r>
        <w:t>100.000</w:t>
      </w:r>
      <w:r>
        <w:rPr>
          <w:spacing w:val="-2"/>
        </w:rPr>
        <w:t xml:space="preserve"> </w:t>
      </w:r>
      <w:r>
        <w:t>euro</w:t>
      </w:r>
      <w:r>
        <w:rPr>
          <w:spacing w:val="-5"/>
        </w:rPr>
        <w:t xml:space="preserve"> </w:t>
      </w:r>
      <w:r>
        <w:t>pe</w:t>
      </w:r>
      <w:r>
        <w:rPr>
          <w:spacing w:val="-4"/>
        </w:rPr>
        <w:t xml:space="preserve"> </w:t>
      </w:r>
      <w:r>
        <w:t>durata</w:t>
      </w:r>
      <w:r>
        <w:rPr>
          <w:spacing w:val="-4"/>
        </w:rPr>
        <w:t xml:space="preserve"> </w:t>
      </w:r>
      <w:r>
        <w:t>a trei</w:t>
      </w:r>
      <w:r>
        <w:rPr>
          <w:spacing w:val="-1"/>
        </w:rPr>
        <w:t xml:space="preserve"> </w:t>
      </w:r>
      <w:r>
        <w:t>exerciții</w:t>
      </w:r>
      <w:r>
        <w:rPr>
          <w:spacing w:val="-1"/>
        </w:rPr>
        <w:t xml:space="preserve"> </w:t>
      </w:r>
      <w:r>
        <w:t>financiare</w:t>
      </w:r>
      <w:r>
        <w:rPr>
          <w:spacing w:val="-4"/>
        </w:rPr>
        <w:t xml:space="preserve"> </w:t>
      </w:r>
      <w:r>
        <w:t>consecutive.</w:t>
      </w:r>
    </w:p>
    <w:p w14:paraId="152BD704" w14:textId="77777777" w:rsidR="00BD35D5" w:rsidRDefault="00BD35D5">
      <w:pPr>
        <w:pStyle w:val="BodyText"/>
        <w:spacing w:before="1"/>
        <w:rPr>
          <w:b/>
          <w:sz w:val="30"/>
        </w:rPr>
      </w:pPr>
    </w:p>
    <w:p w14:paraId="4DE47710" w14:textId="77777777" w:rsidR="00BD35D5" w:rsidRDefault="00000000">
      <w:pPr>
        <w:pStyle w:val="BodyText"/>
        <w:spacing w:line="276" w:lineRule="auto"/>
        <w:ind w:left="591" w:right="838"/>
        <w:jc w:val="both"/>
      </w:pPr>
      <w:r>
        <w:t>În cazul în care solicitantul a depus exclusiv formularul 221, conform legislației în vigoare,</w:t>
      </w:r>
      <w:r>
        <w:rPr>
          <w:spacing w:val="1"/>
        </w:rPr>
        <w:t xml:space="preserve"> </w:t>
      </w:r>
      <w:r>
        <w:t>rezultă</w:t>
      </w:r>
      <w:r>
        <w:rPr>
          <w:spacing w:val="-2"/>
        </w:rPr>
        <w:t xml:space="preserve"> </w:t>
      </w:r>
      <w:r>
        <w:t>că</w:t>
      </w:r>
      <w:r>
        <w:rPr>
          <w:spacing w:val="-1"/>
        </w:rPr>
        <w:t xml:space="preserve"> </w:t>
      </w:r>
      <w:r>
        <w:t>aceștia</w:t>
      </w:r>
      <w:r>
        <w:rPr>
          <w:spacing w:val="-1"/>
        </w:rPr>
        <w:t xml:space="preserve"> </w:t>
      </w:r>
      <w:r>
        <w:t>desfășoară</w:t>
      </w:r>
      <w:r>
        <w:rPr>
          <w:spacing w:val="-1"/>
        </w:rPr>
        <w:t xml:space="preserve"> </w:t>
      </w:r>
      <w:r>
        <w:t>numai activități agricole.</w:t>
      </w:r>
    </w:p>
    <w:p w14:paraId="50B88D02" w14:textId="77777777" w:rsidR="00BD35D5" w:rsidRDefault="00BD35D5">
      <w:pPr>
        <w:pStyle w:val="BodyText"/>
        <w:spacing w:before="1"/>
        <w:rPr>
          <w:sz w:val="25"/>
        </w:rPr>
      </w:pPr>
    </w:p>
    <w:p w14:paraId="53066AA7" w14:textId="77777777" w:rsidR="00BD35D5" w:rsidRDefault="00000000">
      <w:pPr>
        <w:pStyle w:val="BodyText"/>
        <w:spacing w:line="242" w:lineRule="auto"/>
        <w:ind w:left="591" w:right="830"/>
        <w:jc w:val="both"/>
      </w:pPr>
      <w:r>
        <w:t>Se</w:t>
      </w:r>
      <w:r>
        <w:rPr>
          <w:spacing w:val="1"/>
        </w:rPr>
        <w:t xml:space="preserve"> </w:t>
      </w:r>
      <w:r>
        <w:t>verifica</w:t>
      </w:r>
      <w:r>
        <w:rPr>
          <w:spacing w:val="1"/>
        </w:rPr>
        <w:t xml:space="preserve"> </w:t>
      </w:r>
      <w:r>
        <w:t>in</w:t>
      </w:r>
      <w:r>
        <w:rPr>
          <w:spacing w:val="1"/>
        </w:rPr>
        <w:t xml:space="preserve"> </w:t>
      </w:r>
      <w:r>
        <w:t>Baza</w:t>
      </w:r>
      <w:r>
        <w:rPr>
          <w:spacing w:val="1"/>
        </w:rPr>
        <w:t xml:space="preserve"> </w:t>
      </w:r>
      <w:r>
        <w:t>de</w:t>
      </w:r>
      <w:r>
        <w:rPr>
          <w:spacing w:val="1"/>
        </w:rPr>
        <w:t xml:space="preserve"> </w:t>
      </w:r>
      <w:r>
        <w:t>date</w:t>
      </w:r>
      <w:r>
        <w:rPr>
          <w:spacing w:val="1"/>
        </w:rPr>
        <w:t xml:space="preserve"> </w:t>
      </w:r>
      <w:r>
        <w:t>APIA/Registrul</w:t>
      </w:r>
      <w:r>
        <w:rPr>
          <w:spacing w:val="1"/>
        </w:rPr>
        <w:t xml:space="preserve"> </w:t>
      </w:r>
      <w:r>
        <w:t>Exploatatiei</w:t>
      </w:r>
      <w:r>
        <w:rPr>
          <w:spacing w:val="1"/>
        </w:rPr>
        <w:t xml:space="preserve"> </w:t>
      </w:r>
      <w:r>
        <w:t>ANSVSA/Registrul</w:t>
      </w:r>
      <w:r>
        <w:rPr>
          <w:spacing w:val="1"/>
        </w:rPr>
        <w:t xml:space="preserve"> </w:t>
      </w:r>
      <w:r>
        <w:t>Agricol</w:t>
      </w:r>
      <w:r>
        <w:rPr>
          <w:spacing w:val="1"/>
        </w:rPr>
        <w:t xml:space="preserve"> </w:t>
      </w:r>
      <w:r>
        <w:t>daca</w:t>
      </w:r>
      <w:r>
        <w:rPr>
          <w:spacing w:val="1"/>
        </w:rPr>
        <w:t xml:space="preserve"> </w:t>
      </w:r>
      <w:r>
        <w:t>solicitantul este inscris la APIA si/sau in Registrul Exploatatiei ANSVSA/Registrul Agricol cu</w:t>
      </w:r>
      <w:r>
        <w:rPr>
          <w:spacing w:val="1"/>
        </w:rPr>
        <w:t xml:space="preserve"> </w:t>
      </w:r>
      <w:r>
        <w:t>minimum</w:t>
      </w:r>
      <w:r>
        <w:rPr>
          <w:spacing w:val="-2"/>
        </w:rPr>
        <w:t xml:space="preserve"> </w:t>
      </w:r>
      <w:r>
        <w:t>12</w:t>
      </w:r>
      <w:r>
        <w:rPr>
          <w:spacing w:val="-1"/>
        </w:rPr>
        <w:t xml:space="preserve"> </w:t>
      </w:r>
      <w:r>
        <w:t>luni</w:t>
      </w:r>
      <w:r>
        <w:rPr>
          <w:spacing w:val="1"/>
        </w:rPr>
        <w:t xml:space="preserve"> </w:t>
      </w:r>
      <w:r>
        <w:t>consecutive inainte</w:t>
      </w:r>
      <w:r>
        <w:rPr>
          <w:spacing w:val="-5"/>
        </w:rPr>
        <w:t xml:space="preserve"> </w:t>
      </w:r>
      <w:r>
        <w:t>de</w:t>
      </w:r>
      <w:r>
        <w:rPr>
          <w:spacing w:val="-1"/>
        </w:rPr>
        <w:t xml:space="preserve"> </w:t>
      </w:r>
      <w:r>
        <w:t>data</w:t>
      </w:r>
      <w:r>
        <w:rPr>
          <w:spacing w:val="-5"/>
        </w:rPr>
        <w:t xml:space="preserve"> </w:t>
      </w:r>
      <w:r>
        <w:t>depunerii</w:t>
      </w:r>
      <w:r>
        <w:rPr>
          <w:spacing w:val="-2"/>
        </w:rPr>
        <w:t xml:space="preserve"> </w:t>
      </w:r>
      <w:r>
        <w:t>Cererii</w:t>
      </w:r>
      <w:r>
        <w:rPr>
          <w:spacing w:val="-5"/>
        </w:rPr>
        <w:t xml:space="preserve"> </w:t>
      </w:r>
      <w:r>
        <w:t>de Finantare.</w:t>
      </w:r>
    </w:p>
    <w:p w14:paraId="38367C35" w14:textId="77777777" w:rsidR="00BD35D5" w:rsidRDefault="00000000">
      <w:pPr>
        <w:pStyle w:val="BodyText"/>
        <w:spacing w:line="249" w:lineRule="exact"/>
        <w:ind w:left="591"/>
        <w:jc w:val="both"/>
      </w:pPr>
      <w:r>
        <w:t>Acest</w:t>
      </w:r>
      <w:r>
        <w:rPr>
          <w:spacing w:val="-2"/>
        </w:rPr>
        <w:t xml:space="preserve"> </w:t>
      </w:r>
      <w:r>
        <w:t>document</w:t>
      </w:r>
      <w:r>
        <w:rPr>
          <w:spacing w:val="-1"/>
        </w:rPr>
        <w:t xml:space="preserve"> </w:t>
      </w:r>
      <w:r>
        <w:t>se</w:t>
      </w:r>
      <w:r>
        <w:rPr>
          <w:spacing w:val="-6"/>
        </w:rPr>
        <w:t xml:space="preserve"> </w:t>
      </w:r>
      <w:r>
        <w:t>listează</w:t>
      </w:r>
      <w:r>
        <w:rPr>
          <w:spacing w:val="-5"/>
        </w:rPr>
        <w:t xml:space="preserve"> </w:t>
      </w:r>
      <w:r>
        <w:t>de către</w:t>
      </w:r>
      <w:r>
        <w:rPr>
          <w:spacing w:val="-5"/>
        </w:rPr>
        <w:t xml:space="preserve"> </w:t>
      </w:r>
      <w:r>
        <w:t>expert.</w:t>
      </w:r>
    </w:p>
    <w:p w14:paraId="1D47DA8B" w14:textId="77777777" w:rsidR="00BD35D5" w:rsidRDefault="00000000">
      <w:pPr>
        <w:pStyle w:val="BodyText"/>
        <w:ind w:left="591" w:right="841"/>
        <w:jc w:val="both"/>
      </w:pPr>
      <w:r>
        <w:t>Este necesara inregistrarea cu terenuri in Baza de date APIA, nu doar atribuirea de cod RO</w:t>
      </w:r>
      <w:r>
        <w:rPr>
          <w:spacing w:val="1"/>
        </w:rPr>
        <w:t xml:space="preserve"> </w:t>
      </w:r>
      <w:r>
        <w:t>APIA.</w:t>
      </w:r>
    </w:p>
    <w:p w14:paraId="6897BF70" w14:textId="77777777" w:rsidR="00BD35D5" w:rsidRDefault="00BD35D5">
      <w:pPr>
        <w:pStyle w:val="BodyText"/>
        <w:spacing w:before="1"/>
      </w:pPr>
    </w:p>
    <w:p w14:paraId="20982DB1" w14:textId="77777777" w:rsidR="00BD35D5" w:rsidRDefault="00000000">
      <w:pPr>
        <w:pStyle w:val="BodyText"/>
        <w:ind w:left="591" w:right="830"/>
        <w:jc w:val="both"/>
      </w:pPr>
      <w:r>
        <w:t>Daca</w:t>
      </w:r>
      <w:r>
        <w:rPr>
          <w:spacing w:val="1"/>
        </w:rPr>
        <w:t xml:space="preserve"> </w:t>
      </w:r>
      <w:r>
        <w:t>valoarea</w:t>
      </w:r>
      <w:r>
        <w:rPr>
          <w:spacing w:val="1"/>
        </w:rPr>
        <w:t xml:space="preserve"> </w:t>
      </w:r>
      <w:r>
        <w:t>eligibila</w:t>
      </w:r>
      <w:r>
        <w:rPr>
          <w:spacing w:val="1"/>
        </w:rPr>
        <w:t xml:space="preserve"> </w:t>
      </w:r>
      <w:r>
        <w:t>a</w:t>
      </w:r>
      <w:r>
        <w:rPr>
          <w:spacing w:val="1"/>
        </w:rPr>
        <w:t xml:space="preserve"> </w:t>
      </w:r>
      <w:r>
        <w:t>proiectului</w:t>
      </w:r>
      <w:r>
        <w:rPr>
          <w:spacing w:val="1"/>
        </w:rPr>
        <w:t xml:space="preserve"> </w:t>
      </w:r>
      <w:r>
        <w:t>depaseste</w:t>
      </w:r>
      <w:r>
        <w:rPr>
          <w:spacing w:val="1"/>
        </w:rPr>
        <w:t xml:space="preserve"> </w:t>
      </w:r>
      <w:r>
        <w:t>plafonul</w:t>
      </w:r>
      <w:r>
        <w:rPr>
          <w:spacing w:val="1"/>
        </w:rPr>
        <w:t xml:space="preserve"> </w:t>
      </w:r>
      <w:r>
        <w:t>maxim</w:t>
      </w:r>
      <w:r>
        <w:rPr>
          <w:spacing w:val="1"/>
        </w:rPr>
        <w:t xml:space="preserve"> </w:t>
      </w:r>
      <w:r>
        <w:t>al</w:t>
      </w:r>
      <w:r>
        <w:rPr>
          <w:spacing w:val="1"/>
        </w:rPr>
        <w:t xml:space="preserve"> </w:t>
      </w:r>
      <w:r>
        <w:t>sprijinului</w:t>
      </w:r>
      <w:r>
        <w:rPr>
          <w:spacing w:val="1"/>
        </w:rPr>
        <w:t xml:space="preserve"> </w:t>
      </w:r>
      <w:r>
        <w:t>public</w:t>
      </w:r>
      <w:r>
        <w:rPr>
          <w:spacing w:val="1"/>
        </w:rPr>
        <w:t xml:space="preserve"> </w:t>
      </w:r>
      <w:r>
        <w:t>nerambursabil, expertul bifează in caseta corespunzatoare NU şi îşi motivează poziţia în linia</w:t>
      </w:r>
      <w:r>
        <w:rPr>
          <w:spacing w:val="1"/>
        </w:rPr>
        <w:t xml:space="preserve"> </w:t>
      </w:r>
      <w:r>
        <w:t>prevăzută</w:t>
      </w:r>
      <w:r>
        <w:rPr>
          <w:spacing w:val="-2"/>
        </w:rPr>
        <w:t xml:space="preserve"> </w:t>
      </w:r>
      <w:r>
        <w:t>în</w:t>
      </w:r>
      <w:r>
        <w:rPr>
          <w:spacing w:val="-1"/>
        </w:rPr>
        <w:t xml:space="preserve"> </w:t>
      </w:r>
      <w:r>
        <w:t>acest</w:t>
      </w:r>
      <w:r>
        <w:rPr>
          <w:spacing w:val="-5"/>
        </w:rPr>
        <w:t xml:space="preserve"> </w:t>
      </w:r>
      <w:r>
        <w:t>scop</w:t>
      </w:r>
      <w:r>
        <w:rPr>
          <w:spacing w:val="2"/>
        </w:rPr>
        <w:t xml:space="preserve"> </w:t>
      </w:r>
      <w:r>
        <w:t>la</w:t>
      </w:r>
      <w:r>
        <w:rPr>
          <w:spacing w:val="-5"/>
        </w:rPr>
        <w:t xml:space="preserve"> </w:t>
      </w:r>
      <w:r>
        <w:t>rubrica</w:t>
      </w:r>
      <w:r>
        <w:rPr>
          <w:spacing w:val="-1"/>
        </w:rPr>
        <w:t xml:space="preserve"> </w:t>
      </w:r>
      <w:r>
        <w:t>Observaţii.</w:t>
      </w:r>
    </w:p>
    <w:p w14:paraId="091D9866" w14:textId="77777777" w:rsidR="00BD35D5" w:rsidRDefault="00BD35D5">
      <w:pPr>
        <w:pStyle w:val="BodyText"/>
        <w:spacing w:before="10"/>
      </w:pPr>
    </w:p>
    <w:p w14:paraId="4F6C4444" w14:textId="77777777" w:rsidR="00BD35D5" w:rsidRDefault="00000000">
      <w:pPr>
        <w:pStyle w:val="Heading2"/>
        <w:spacing w:before="1" w:line="255" w:lineRule="exact"/>
        <w:jc w:val="both"/>
      </w:pPr>
      <w:r>
        <w:t>5.4</w:t>
      </w:r>
      <w:r>
        <w:rPr>
          <w:spacing w:val="-1"/>
        </w:rPr>
        <w:t xml:space="preserve"> </w:t>
      </w:r>
      <w:r>
        <w:t>Verificare</w:t>
      </w:r>
      <w:r>
        <w:rPr>
          <w:spacing w:val="-4"/>
        </w:rPr>
        <w:t xml:space="preserve"> </w:t>
      </w:r>
      <w:r>
        <w:t>avans</w:t>
      </w:r>
    </w:p>
    <w:p w14:paraId="0783BBEC" w14:textId="77777777" w:rsidR="00BD35D5" w:rsidRDefault="00000000">
      <w:pPr>
        <w:spacing w:line="242" w:lineRule="auto"/>
        <w:ind w:left="591" w:right="836"/>
        <w:jc w:val="both"/>
        <w:rPr>
          <w:b/>
        </w:rPr>
      </w:pPr>
      <w:r>
        <w:rPr>
          <w:b/>
        </w:rPr>
        <w:t>Avansul</w:t>
      </w:r>
      <w:r>
        <w:rPr>
          <w:b/>
          <w:spacing w:val="1"/>
        </w:rPr>
        <w:t xml:space="preserve"> </w:t>
      </w:r>
      <w:r>
        <w:rPr>
          <w:b/>
        </w:rPr>
        <w:t>solicitat</w:t>
      </w:r>
      <w:r>
        <w:rPr>
          <w:b/>
          <w:spacing w:val="1"/>
        </w:rPr>
        <w:t xml:space="preserve"> </w:t>
      </w:r>
      <w:r>
        <w:rPr>
          <w:b/>
        </w:rPr>
        <w:t>se</w:t>
      </w:r>
      <w:r>
        <w:rPr>
          <w:b/>
          <w:spacing w:val="1"/>
        </w:rPr>
        <w:t xml:space="preserve"> </w:t>
      </w:r>
      <w:r>
        <w:rPr>
          <w:b/>
        </w:rPr>
        <w:t>încadreaza</w:t>
      </w:r>
      <w:r>
        <w:rPr>
          <w:b/>
          <w:spacing w:val="1"/>
        </w:rPr>
        <w:t xml:space="preserve"> </w:t>
      </w:r>
      <w:r>
        <w:rPr>
          <w:b/>
        </w:rPr>
        <w:t>într-un</w:t>
      </w:r>
      <w:r>
        <w:rPr>
          <w:b/>
          <w:spacing w:val="1"/>
        </w:rPr>
        <w:t xml:space="preserve"> </w:t>
      </w:r>
      <w:r>
        <w:rPr>
          <w:b/>
        </w:rPr>
        <w:t>cuantum</w:t>
      </w:r>
      <w:r>
        <w:rPr>
          <w:b/>
          <w:spacing w:val="1"/>
        </w:rPr>
        <w:t xml:space="preserve"> </w:t>
      </w:r>
      <w:r>
        <w:rPr>
          <w:b/>
        </w:rPr>
        <w:t>de</w:t>
      </w:r>
      <w:r>
        <w:rPr>
          <w:b/>
          <w:spacing w:val="1"/>
        </w:rPr>
        <w:t xml:space="preserve"> </w:t>
      </w:r>
      <w:r>
        <w:rPr>
          <w:b/>
        </w:rPr>
        <w:t>până</w:t>
      </w:r>
      <w:r>
        <w:rPr>
          <w:b/>
          <w:spacing w:val="1"/>
        </w:rPr>
        <w:t xml:space="preserve"> </w:t>
      </w:r>
      <w:r>
        <w:rPr>
          <w:b/>
        </w:rPr>
        <w:t>la</w:t>
      </w:r>
      <w:r>
        <w:rPr>
          <w:b/>
          <w:spacing w:val="1"/>
        </w:rPr>
        <w:t xml:space="preserve"> </w:t>
      </w:r>
      <w:r>
        <w:rPr>
          <w:b/>
        </w:rPr>
        <w:t>50%</w:t>
      </w:r>
      <w:r>
        <w:rPr>
          <w:b/>
          <w:spacing w:val="1"/>
        </w:rPr>
        <w:t xml:space="preserve"> </w:t>
      </w:r>
      <w:r>
        <w:rPr>
          <w:b/>
        </w:rPr>
        <w:t>din</w:t>
      </w:r>
      <w:r>
        <w:rPr>
          <w:b/>
          <w:spacing w:val="1"/>
        </w:rPr>
        <w:t xml:space="preserve"> </w:t>
      </w:r>
      <w:r>
        <w:rPr>
          <w:b/>
        </w:rPr>
        <w:t>ajutorul</w:t>
      </w:r>
      <w:r>
        <w:rPr>
          <w:b/>
          <w:spacing w:val="1"/>
        </w:rPr>
        <w:t xml:space="preserve"> </w:t>
      </w:r>
      <w:r>
        <w:rPr>
          <w:b/>
        </w:rPr>
        <w:t>public</w:t>
      </w:r>
      <w:r>
        <w:rPr>
          <w:b/>
          <w:spacing w:val="1"/>
        </w:rPr>
        <w:t xml:space="preserve"> </w:t>
      </w:r>
      <w:r>
        <w:rPr>
          <w:b/>
        </w:rPr>
        <w:t>nerambursabil?</w:t>
      </w:r>
    </w:p>
    <w:p w14:paraId="63CD10B1" w14:textId="77777777" w:rsidR="00BD35D5" w:rsidRDefault="00000000">
      <w:pPr>
        <w:pStyle w:val="BodyText"/>
        <w:ind w:left="591" w:right="833"/>
        <w:jc w:val="both"/>
      </w:pPr>
      <w:r>
        <w:t>Expertul verifica daca avansul cerut de catre solicitant reprezinta cel mult 50% din ajutorul</w:t>
      </w:r>
      <w:r>
        <w:rPr>
          <w:spacing w:val="1"/>
        </w:rPr>
        <w:t xml:space="preserve"> </w:t>
      </w:r>
      <w:r>
        <w:t>public pentru investiţii. Daca da, expertul inscrie valoarea in Planul financiar şi bifează caseta</w:t>
      </w:r>
      <w:r>
        <w:rPr>
          <w:spacing w:val="-64"/>
        </w:rPr>
        <w:t xml:space="preserve"> </w:t>
      </w:r>
      <w:r>
        <w:t>DA. In caz contrar, expertul completeaza cu valoarea corecta, modificata a avansului, bifează</w:t>
      </w:r>
      <w:r>
        <w:rPr>
          <w:spacing w:val="-64"/>
        </w:rPr>
        <w:t xml:space="preserve"> </w:t>
      </w:r>
      <w:r>
        <w:t>caseta</w:t>
      </w:r>
      <w:r>
        <w:rPr>
          <w:spacing w:val="-2"/>
        </w:rPr>
        <w:t xml:space="preserve"> </w:t>
      </w:r>
      <w:r>
        <w:t>NU</w:t>
      </w:r>
      <w:r>
        <w:rPr>
          <w:spacing w:val="1"/>
        </w:rPr>
        <w:t xml:space="preserve"> </w:t>
      </w:r>
      <w:r>
        <w:t>şi</w:t>
      </w:r>
      <w:r>
        <w:rPr>
          <w:spacing w:val="-1"/>
        </w:rPr>
        <w:t xml:space="preserve"> </w:t>
      </w:r>
      <w:r>
        <w:t>înştiinţează</w:t>
      </w:r>
      <w:r>
        <w:rPr>
          <w:spacing w:val="-1"/>
        </w:rPr>
        <w:t xml:space="preserve"> </w:t>
      </w:r>
      <w:r>
        <w:t>solicitantul</w:t>
      </w:r>
      <w:r>
        <w:rPr>
          <w:spacing w:val="1"/>
        </w:rPr>
        <w:t xml:space="preserve"> </w:t>
      </w:r>
      <w:r>
        <w:t>asupra</w:t>
      </w:r>
      <w:r>
        <w:rPr>
          <w:spacing w:val="-1"/>
        </w:rPr>
        <w:t xml:space="preserve"> </w:t>
      </w:r>
      <w:r>
        <w:t>modificarilor.</w:t>
      </w:r>
    </w:p>
    <w:p w14:paraId="4D064CD6" w14:textId="77777777" w:rsidR="00BD35D5" w:rsidRDefault="00000000">
      <w:pPr>
        <w:pStyle w:val="BodyText"/>
        <w:ind w:left="591" w:right="834"/>
        <w:jc w:val="both"/>
      </w:pPr>
      <w:r>
        <w:t>In cazul in care potentialul beneficiar nu a solicitat avans, expertul bifează caseta NU ESTE</w:t>
      </w:r>
      <w:r>
        <w:rPr>
          <w:spacing w:val="1"/>
        </w:rPr>
        <w:t xml:space="preserve"> </w:t>
      </w:r>
      <w:r>
        <w:t>CAZUL.</w:t>
      </w:r>
    </w:p>
    <w:p w14:paraId="05BE9539" w14:textId="77777777" w:rsidR="00BD35D5" w:rsidRDefault="00BD35D5">
      <w:pPr>
        <w:pStyle w:val="BodyText"/>
        <w:spacing w:before="9"/>
      </w:pPr>
    </w:p>
    <w:p w14:paraId="7B6F5943" w14:textId="77777777" w:rsidR="00BD35D5" w:rsidRDefault="00000000">
      <w:pPr>
        <w:pStyle w:val="Heading2"/>
        <w:numPr>
          <w:ilvl w:val="0"/>
          <w:numId w:val="18"/>
        </w:numPr>
        <w:tabs>
          <w:tab w:val="left" w:pos="880"/>
        </w:tabs>
        <w:ind w:right="837" w:firstLine="0"/>
      </w:pPr>
      <w:r>
        <w:t>Solicitantul</w:t>
      </w:r>
      <w:r>
        <w:rPr>
          <w:spacing w:val="5"/>
        </w:rPr>
        <w:t xml:space="preserve"> </w:t>
      </w:r>
      <w:r>
        <w:t>a</w:t>
      </w:r>
      <w:r>
        <w:rPr>
          <w:spacing w:val="6"/>
        </w:rPr>
        <w:t xml:space="preserve"> </w:t>
      </w:r>
      <w:r>
        <w:t>creat</w:t>
      </w:r>
      <w:r>
        <w:rPr>
          <w:spacing w:val="6"/>
        </w:rPr>
        <w:t xml:space="preserve"> </w:t>
      </w:r>
      <w:r>
        <w:t>condiţii</w:t>
      </w:r>
      <w:r>
        <w:rPr>
          <w:spacing w:val="5"/>
        </w:rPr>
        <w:t xml:space="preserve"> </w:t>
      </w:r>
      <w:r>
        <w:t>artificiale</w:t>
      </w:r>
      <w:r>
        <w:rPr>
          <w:spacing w:val="6"/>
        </w:rPr>
        <w:t xml:space="preserve"> </w:t>
      </w:r>
      <w:r>
        <w:t>necesare</w:t>
      </w:r>
      <w:r>
        <w:rPr>
          <w:spacing w:val="7"/>
        </w:rPr>
        <w:t xml:space="preserve"> </w:t>
      </w:r>
      <w:r>
        <w:t>pentru</w:t>
      </w:r>
      <w:r>
        <w:rPr>
          <w:spacing w:val="2"/>
        </w:rPr>
        <w:t xml:space="preserve"> </w:t>
      </w:r>
      <w:r>
        <w:t>a</w:t>
      </w:r>
      <w:r>
        <w:rPr>
          <w:spacing w:val="6"/>
        </w:rPr>
        <w:t xml:space="preserve"> </w:t>
      </w:r>
      <w:r>
        <w:t>beneficia</w:t>
      </w:r>
      <w:r>
        <w:rPr>
          <w:spacing w:val="6"/>
        </w:rPr>
        <w:t xml:space="preserve"> </w:t>
      </w:r>
      <w:r>
        <w:t>de</w:t>
      </w:r>
      <w:r>
        <w:rPr>
          <w:spacing w:val="6"/>
        </w:rPr>
        <w:t xml:space="preserve"> </w:t>
      </w:r>
      <w:r>
        <w:t>plăţi</w:t>
      </w:r>
      <w:r>
        <w:rPr>
          <w:spacing w:val="10"/>
        </w:rPr>
        <w:t xml:space="preserve"> </w:t>
      </w:r>
      <w:r>
        <w:t>(sprijin)</w:t>
      </w:r>
      <w:r>
        <w:rPr>
          <w:spacing w:val="4"/>
        </w:rPr>
        <w:t xml:space="preserve"> </w:t>
      </w:r>
      <w:r>
        <w:t>şi</w:t>
      </w:r>
      <w:r>
        <w:rPr>
          <w:spacing w:val="5"/>
        </w:rPr>
        <w:t xml:space="preserve"> </w:t>
      </w:r>
      <w:r>
        <w:t>a</w:t>
      </w:r>
      <w:r>
        <w:rPr>
          <w:spacing w:val="-64"/>
        </w:rPr>
        <w:t xml:space="preserve"> </w:t>
      </w:r>
      <w:r>
        <w:t>obţine</w:t>
      </w:r>
      <w:r>
        <w:rPr>
          <w:spacing w:val="-3"/>
        </w:rPr>
        <w:t xml:space="preserve"> </w:t>
      </w:r>
      <w:r>
        <w:t>astfel</w:t>
      </w:r>
      <w:r>
        <w:rPr>
          <w:spacing w:val="2"/>
        </w:rPr>
        <w:t xml:space="preserve"> </w:t>
      </w:r>
      <w:r>
        <w:t>un</w:t>
      </w:r>
      <w:r>
        <w:rPr>
          <w:spacing w:val="-5"/>
        </w:rPr>
        <w:t xml:space="preserve"> </w:t>
      </w:r>
      <w:r>
        <w:t>avantaj</w:t>
      </w:r>
      <w:r>
        <w:rPr>
          <w:spacing w:val="-4"/>
        </w:rPr>
        <w:t xml:space="preserve"> </w:t>
      </w:r>
      <w:r>
        <w:t>care</w:t>
      </w:r>
      <w:r>
        <w:rPr>
          <w:spacing w:val="-2"/>
        </w:rPr>
        <w:t xml:space="preserve"> </w:t>
      </w:r>
      <w:r>
        <w:t>contravine</w:t>
      </w:r>
      <w:r>
        <w:rPr>
          <w:spacing w:val="-2"/>
        </w:rPr>
        <w:t xml:space="preserve"> </w:t>
      </w:r>
      <w:r>
        <w:t>obiectivelor</w:t>
      </w:r>
      <w:r>
        <w:rPr>
          <w:spacing w:val="-3"/>
        </w:rPr>
        <w:t xml:space="preserve"> </w:t>
      </w:r>
      <w:r>
        <w:t>măsurii?</w:t>
      </w:r>
    </w:p>
    <w:p w14:paraId="79C049F6" w14:textId="77777777" w:rsidR="00BD35D5" w:rsidRDefault="00BD35D5">
      <w:pPr>
        <w:pStyle w:val="BodyText"/>
        <w:spacing w:before="5"/>
        <w:rPr>
          <w:b/>
          <w:sz w:val="23"/>
        </w:rPr>
      </w:pPr>
    </w:p>
    <w:p w14:paraId="60E24E7D" w14:textId="77777777" w:rsidR="00BD35D5" w:rsidRDefault="00000000">
      <w:pPr>
        <w:ind w:left="591"/>
        <w:jc w:val="both"/>
        <w:rPr>
          <w:b/>
        </w:rPr>
      </w:pPr>
      <w:r>
        <w:rPr>
          <w:b/>
        </w:rPr>
        <w:t>Elemente</w:t>
      </w:r>
      <w:r>
        <w:rPr>
          <w:b/>
          <w:spacing w:val="-2"/>
        </w:rPr>
        <w:t xml:space="preserve"> </w:t>
      </w:r>
      <w:r>
        <w:rPr>
          <w:b/>
        </w:rPr>
        <w:t>comune</w:t>
      </w:r>
      <w:r>
        <w:rPr>
          <w:b/>
          <w:spacing w:val="-6"/>
        </w:rPr>
        <w:t xml:space="preserve"> </w:t>
      </w:r>
      <w:r>
        <w:rPr>
          <w:b/>
        </w:rPr>
        <w:t>care</w:t>
      </w:r>
      <w:r>
        <w:rPr>
          <w:b/>
          <w:spacing w:val="-2"/>
        </w:rPr>
        <w:t xml:space="preserve"> </w:t>
      </w:r>
      <w:r>
        <w:rPr>
          <w:b/>
        </w:rPr>
        <w:t>pot</w:t>
      </w:r>
      <w:r>
        <w:rPr>
          <w:b/>
          <w:spacing w:val="-1"/>
        </w:rPr>
        <w:t xml:space="preserve"> </w:t>
      </w:r>
      <w:r>
        <w:rPr>
          <w:b/>
        </w:rPr>
        <w:t>conduce</w:t>
      </w:r>
      <w:r>
        <w:rPr>
          <w:b/>
          <w:spacing w:val="-6"/>
        </w:rPr>
        <w:t xml:space="preserve"> </w:t>
      </w:r>
      <w:r>
        <w:rPr>
          <w:b/>
        </w:rPr>
        <w:t>la</w:t>
      </w:r>
      <w:r>
        <w:rPr>
          <w:b/>
          <w:spacing w:val="-2"/>
        </w:rPr>
        <w:t xml:space="preserve"> </w:t>
      </w:r>
      <w:r>
        <w:rPr>
          <w:b/>
        </w:rPr>
        <w:t>crearea</w:t>
      </w:r>
      <w:r>
        <w:rPr>
          <w:b/>
          <w:spacing w:val="-2"/>
        </w:rPr>
        <w:t xml:space="preserve"> </w:t>
      </w:r>
      <w:r>
        <w:rPr>
          <w:b/>
        </w:rPr>
        <w:t>unor</w:t>
      </w:r>
      <w:r>
        <w:rPr>
          <w:b/>
          <w:spacing w:val="1"/>
        </w:rPr>
        <w:t xml:space="preserve"> </w:t>
      </w:r>
      <w:r>
        <w:rPr>
          <w:b/>
        </w:rPr>
        <w:t>condiţii</w:t>
      </w:r>
      <w:r>
        <w:rPr>
          <w:b/>
          <w:spacing w:val="-3"/>
        </w:rPr>
        <w:t xml:space="preserve"> </w:t>
      </w:r>
      <w:r>
        <w:rPr>
          <w:b/>
        </w:rPr>
        <w:t>artificiale:</w:t>
      </w:r>
    </w:p>
    <w:p w14:paraId="64E9EF71" w14:textId="77777777" w:rsidR="00BD35D5" w:rsidRDefault="00BD35D5">
      <w:pPr>
        <w:pStyle w:val="BodyText"/>
        <w:spacing w:before="9"/>
        <w:rPr>
          <w:b/>
          <w:sz w:val="21"/>
        </w:rPr>
      </w:pPr>
    </w:p>
    <w:p w14:paraId="7D93C0AD" w14:textId="77777777" w:rsidR="00BD35D5" w:rsidRDefault="00000000">
      <w:pPr>
        <w:pStyle w:val="ListParagraph"/>
        <w:numPr>
          <w:ilvl w:val="1"/>
          <w:numId w:val="18"/>
        </w:numPr>
        <w:tabs>
          <w:tab w:val="left" w:pos="1236"/>
        </w:tabs>
        <w:spacing w:line="255" w:lineRule="exact"/>
        <w:ind w:hanging="362"/>
        <w:jc w:val="both"/>
      </w:pPr>
      <w:r>
        <w:t>Acelaşi</w:t>
      </w:r>
      <w:r>
        <w:rPr>
          <w:spacing w:val="-6"/>
        </w:rPr>
        <w:t xml:space="preserve"> </w:t>
      </w:r>
      <w:r>
        <w:t>sediu</w:t>
      </w:r>
      <w:r>
        <w:rPr>
          <w:spacing w:val="-5"/>
        </w:rPr>
        <w:t xml:space="preserve"> </w:t>
      </w:r>
      <w:r>
        <w:t>social</w:t>
      </w:r>
      <w:r>
        <w:rPr>
          <w:spacing w:val="2"/>
        </w:rPr>
        <w:t xml:space="preserve"> </w:t>
      </w:r>
      <w:r>
        <w:t>se</w:t>
      </w:r>
      <w:r>
        <w:rPr>
          <w:spacing w:val="-5"/>
        </w:rPr>
        <w:t xml:space="preserve"> </w:t>
      </w:r>
      <w:r>
        <w:t>regăseşte la</w:t>
      </w:r>
      <w:r>
        <w:rPr>
          <w:spacing w:val="-6"/>
        </w:rPr>
        <w:t xml:space="preserve"> </w:t>
      </w:r>
      <w:r>
        <w:t>două</w:t>
      </w:r>
      <w:r>
        <w:rPr>
          <w:spacing w:val="-6"/>
        </w:rPr>
        <w:t xml:space="preserve"> </w:t>
      </w:r>
      <w:r>
        <w:t>sau</w:t>
      </w:r>
      <w:r>
        <w:rPr>
          <w:spacing w:val="5"/>
        </w:rPr>
        <w:t xml:space="preserve"> </w:t>
      </w:r>
      <w:r>
        <w:t>mai</w:t>
      </w:r>
      <w:r>
        <w:rPr>
          <w:spacing w:val="-5"/>
        </w:rPr>
        <w:t xml:space="preserve"> </w:t>
      </w:r>
      <w:r>
        <w:t>multe proiecte?</w:t>
      </w:r>
    </w:p>
    <w:p w14:paraId="2853AC01" w14:textId="77777777" w:rsidR="00BD35D5" w:rsidRDefault="00000000">
      <w:pPr>
        <w:pStyle w:val="ListParagraph"/>
        <w:numPr>
          <w:ilvl w:val="1"/>
          <w:numId w:val="18"/>
        </w:numPr>
        <w:tabs>
          <w:tab w:val="left" w:pos="1236"/>
        </w:tabs>
        <w:spacing w:line="242" w:lineRule="auto"/>
        <w:ind w:right="839"/>
        <w:jc w:val="both"/>
      </w:pPr>
      <w:r>
        <w:t>Mai mulți solicitanti/beneficiari independenți din punct de vedere legal au aceeași</w:t>
      </w:r>
      <w:r>
        <w:rPr>
          <w:spacing w:val="1"/>
        </w:rPr>
        <w:t xml:space="preserve"> </w:t>
      </w:r>
      <w:r>
        <w:t>adresă si/sau beneficiază de infrastructura comună (același amplasament, aceleași</w:t>
      </w:r>
      <w:r>
        <w:rPr>
          <w:spacing w:val="1"/>
        </w:rPr>
        <w:t xml:space="preserve"> </w:t>
      </w:r>
      <w:r>
        <w:t>facilități</w:t>
      </w:r>
      <w:r>
        <w:rPr>
          <w:spacing w:val="-1"/>
        </w:rPr>
        <w:t xml:space="preserve"> </w:t>
      </w:r>
      <w:r>
        <w:t>de depozitare etc.);</w:t>
      </w:r>
    </w:p>
    <w:p w14:paraId="2CFA5F48" w14:textId="77777777" w:rsidR="00BD35D5" w:rsidRDefault="00BD35D5">
      <w:pPr>
        <w:spacing w:line="242" w:lineRule="auto"/>
        <w:jc w:val="both"/>
        <w:sectPr w:rsidR="00BD35D5">
          <w:headerReference w:type="default" r:id="rId48"/>
          <w:pgSz w:w="11910" w:h="16840"/>
          <w:pgMar w:top="680" w:right="300" w:bottom="280" w:left="820" w:header="0" w:footer="0" w:gutter="0"/>
          <w:cols w:space="720"/>
        </w:sectPr>
      </w:pPr>
    </w:p>
    <w:p w14:paraId="1C261A7C" w14:textId="77777777" w:rsidR="00BD35D5" w:rsidRDefault="00000000">
      <w:pPr>
        <w:pStyle w:val="BodyText"/>
        <w:ind w:left="318"/>
        <w:rPr>
          <w:sz w:val="20"/>
        </w:rPr>
      </w:pPr>
      <w:r>
        <w:rPr>
          <w:noProof/>
          <w:sz w:val="20"/>
        </w:rPr>
        <w:lastRenderedPageBreak/>
        <w:drawing>
          <wp:inline distT="0" distB="0" distL="0" distR="0" wp14:anchorId="06626F19" wp14:editId="094CBCB8">
            <wp:extent cx="5796836" cy="635793"/>
            <wp:effectExtent l="0" t="0" r="0" b="0"/>
            <wp:docPr id="8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image1.png"/>
                    <pic:cNvPicPr/>
                  </pic:nvPicPr>
                  <pic:blipFill>
                    <a:blip r:embed="rId7" cstate="print"/>
                    <a:stretch>
                      <a:fillRect/>
                    </a:stretch>
                  </pic:blipFill>
                  <pic:spPr>
                    <a:xfrm>
                      <a:off x="0" y="0"/>
                      <a:ext cx="5796836" cy="635793"/>
                    </a:xfrm>
                    <a:prstGeom prst="rect">
                      <a:avLst/>
                    </a:prstGeom>
                  </pic:spPr>
                </pic:pic>
              </a:graphicData>
            </a:graphic>
          </wp:inline>
        </w:drawing>
      </w:r>
    </w:p>
    <w:p w14:paraId="7CD2CBE7" w14:textId="77777777" w:rsidR="00BD35D5" w:rsidRDefault="00000000">
      <w:pPr>
        <w:pStyle w:val="ListParagraph"/>
        <w:numPr>
          <w:ilvl w:val="1"/>
          <w:numId w:val="18"/>
        </w:numPr>
        <w:tabs>
          <w:tab w:val="left" w:pos="962"/>
        </w:tabs>
        <w:spacing w:before="13"/>
        <w:ind w:left="961" w:right="1109"/>
        <w:jc w:val="both"/>
      </w:pPr>
      <w:r>
        <w:t>Acționariat</w:t>
      </w:r>
      <w:r>
        <w:rPr>
          <w:spacing w:val="1"/>
        </w:rPr>
        <w:t xml:space="preserve"> </w:t>
      </w:r>
      <w:r>
        <w:t>comun</w:t>
      </w:r>
      <w:r>
        <w:rPr>
          <w:spacing w:val="1"/>
        </w:rPr>
        <w:t xml:space="preserve"> </w:t>
      </w:r>
      <w:r>
        <w:t>care</w:t>
      </w:r>
      <w:r>
        <w:rPr>
          <w:spacing w:val="1"/>
        </w:rPr>
        <w:t xml:space="preserve"> </w:t>
      </w:r>
      <w:r>
        <w:t>conduce</w:t>
      </w:r>
      <w:r>
        <w:rPr>
          <w:spacing w:val="1"/>
        </w:rPr>
        <w:t xml:space="preserve"> </w:t>
      </w:r>
      <w:r>
        <w:t>catre</w:t>
      </w:r>
      <w:r>
        <w:rPr>
          <w:spacing w:val="1"/>
        </w:rPr>
        <w:t xml:space="preserve"> </w:t>
      </w:r>
      <w:r>
        <w:t>aceeasi</w:t>
      </w:r>
      <w:r>
        <w:rPr>
          <w:spacing w:val="1"/>
        </w:rPr>
        <w:t xml:space="preserve"> </w:t>
      </w:r>
      <w:r>
        <w:t>entitate</w:t>
      </w:r>
      <w:r>
        <w:rPr>
          <w:spacing w:val="1"/>
        </w:rPr>
        <w:t xml:space="preserve"> </w:t>
      </w:r>
      <w:r>
        <w:t>economică</w:t>
      </w:r>
      <w:r>
        <w:rPr>
          <w:spacing w:val="1"/>
        </w:rPr>
        <w:t xml:space="preserve"> </w:t>
      </w:r>
      <w:r>
        <w:t>cu</w:t>
      </w:r>
      <w:r>
        <w:rPr>
          <w:spacing w:val="1"/>
        </w:rPr>
        <w:t xml:space="preserve"> </w:t>
      </w:r>
      <w:r>
        <w:t>sau</w:t>
      </w:r>
      <w:r>
        <w:rPr>
          <w:spacing w:val="1"/>
        </w:rPr>
        <w:t xml:space="preserve"> </w:t>
      </w:r>
      <w:r>
        <w:t>fara</w:t>
      </w:r>
      <w:r>
        <w:rPr>
          <w:spacing w:val="1"/>
        </w:rPr>
        <w:t xml:space="preserve"> </w:t>
      </w:r>
      <w:r>
        <w:t>personalitate</w:t>
      </w:r>
      <w:r>
        <w:rPr>
          <w:spacing w:val="-1"/>
        </w:rPr>
        <w:t xml:space="preserve"> </w:t>
      </w:r>
      <w:r>
        <w:t>juridică;</w:t>
      </w:r>
    </w:p>
    <w:p w14:paraId="3DE55A59" w14:textId="77777777" w:rsidR="00BD35D5" w:rsidRDefault="00000000">
      <w:pPr>
        <w:pStyle w:val="ListParagraph"/>
        <w:numPr>
          <w:ilvl w:val="1"/>
          <w:numId w:val="18"/>
        </w:numPr>
        <w:tabs>
          <w:tab w:val="left" w:pos="962"/>
        </w:tabs>
        <w:ind w:left="961" w:right="1103"/>
        <w:jc w:val="both"/>
      </w:pPr>
      <w:r>
        <w:t>Posibile legaturi intre solicitanti si/sau beneficiari FEADR in baza legaturilor intre -</w:t>
      </w:r>
      <w:r>
        <w:rPr>
          <w:spacing w:val="1"/>
        </w:rPr>
        <w:t xml:space="preserve"> </w:t>
      </w:r>
      <w:r>
        <w:t>entitati economice cu sau fara personalitate juridica, prin intermediul actionarilor,</w:t>
      </w:r>
      <w:r>
        <w:rPr>
          <w:spacing w:val="1"/>
        </w:rPr>
        <w:t xml:space="preserve"> </w:t>
      </w:r>
      <w:r>
        <w:t>asociatilor</w:t>
      </w:r>
      <w:r>
        <w:rPr>
          <w:spacing w:val="1"/>
        </w:rPr>
        <w:t xml:space="preserve"> </w:t>
      </w:r>
      <w:r>
        <w:t>sau</w:t>
      </w:r>
      <w:r>
        <w:rPr>
          <w:spacing w:val="1"/>
        </w:rPr>
        <w:t xml:space="preserve"> </w:t>
      </w:r>
      <w:r>
        <w:t>reprezentantilor</w:t>
      </w:r>
      <w:r>
        <w:rPr>
          <w:spacing w:val="1"/>
        </w:rPr>
        <w:t xml:space="preserve"> </w:t>
      </w:r>
      <w:r>
        <w:t>legali</w:t>
      </w:r>
      <w:r>
        <w:rPr>
          <w:spacing w:val="1"/>
        </w:rPr>
        <w:t xml:space="preserve"> </w:t>
      </w:r>
      <w:r>
        <w:t>(de</w:t>
      </w:r>
      <w:r>
        <w:rPr>
          <w:spacing w:val="1"/>
        </w:rPr>
        <w:t xml:space="preserve"> </w:t>
      </w:r>
      <w:r>
        <w:t>ex:</w:t>
      </w:r>
      <w:r>
        <w:rPr>
          <w:spacing w:val="1"/>
        </w:rPr>
        <w:t xml:space="preserve"> </w:t>
      </w:r>
      <w:r>
        <w:t>acelaşi</w:t>
      </w:r>
      <w:r>
        <w:rPr>
          <w:spacing w:val="1"/>
        </w:rPr>
        <w:t xml:space="preserve"> </w:t>
      </w:r>
      <w:r>
        <w:t>reprezentant</w:t>
      </w:r>
      <w:r>
        <w:rPr>
          <w:spacing w:val="1"/>
        </w:rPr>
        <w:t xml:space="preserve"> </w:t>
      </w:r>
      <w:r>
        <w:t>legal/asociat/actionar</w:t>
      </w:r>
      <w:r>
        <w:rPr>
          <w:spacing w:val="-5"/>
        </w:rPr>
        <w:t xml:space="preserve"> </w:t>
      </w:r>
      <w:r>
        <w:t>se regăseşte</w:t>
      </w:r>
      <w:r>
        <w:rPr>
          <w:spacing w:val="-1"/>
        </w:rPr>
        <w:t xml:space="preserve"> </w:t>
      </w:r>
      <w:r>
        <w:t>la</w:t>
      </w:r>
      <w:r>
        <w:rPr>
          <w:spacing w:val="-5"/>
        </w:rPr>
        <w:t xml:space="preserve"> </w:t>
      </w:r>
      <w:r>
        <w:t>două</w:t>
      </w:r>
      <w:r>
        <w:rPr>
          <w:spacing w:val="-7"/>
        </w:rPr>
        <w:t xml:space="preserve"> </w:t>
      </w:r>
      <w:r>
        <w:t>sau</w:t>
      </w:r>
      <w:r>
        <w:rPr>
          <w:spacing w:val="-5"/>
        </w:rPr>
        <w:t xml:space="preserve"> </w:t>
      </w:r>
      <w:r>
        <w:t>mai</w:t>
      </w:r>
      <w:r>
        <w:rPr>
          <w:spacing w:val="-1"/>
        </w:rPr>
        <w:t xml:space="preserve"> </w:t>
      </w:r>
      <w:r>
        <w:t>multe proiecte)</w:t>
      </w:r>
    </w:p>
    <w:p w14:paraId="22C7E4DF" w14:textId="77777777" w:rsidR="00BD35D5" w:rsidRDefault="00000000">
      <w:pPr>
        <w:pStyle w:val="ListParagraph"/>
        <w:numPr>
          <w:ilvl w:val="1"/>
          <w:numId w:val="18"/>
        </w:numPr>
        <w:tabs>
          <w:tab w:val="left" w:pos="962"/>
        </w:tabs>
        <w:ind w:left="961" w:right="1115"/>
        <w:jc w:val="both"/>
      </w:pPr>
      <w:r>
        <w:t>Sediul social si/sau punctul (punctele) de lucru/amplasamentul investitiei propuse sunt</w:t>
      </w:r>
      <w:r>
        <w:rPr>
          <w:spacing w:val="-64"/>
        </w:rPr>
        <w:t xml:space="preserve"> </w:t>
      </w:r>
      <w:r>
        <w:t>invecinate</w:t>
      </w:r>
      <w:r>
        <w:rPr>
          <w:spacing w:val="-1"/>
        </w:rPr>
        <w:t xml:space="preserve"> </w:t>
      </w:r>
      <w:r>
        <w:t>cu cel/cele</w:t>
      </w:r>
      <w:r>
        <w:rPr>
          <w:spacing w:val="-1"/>
        </w:rPr>
        <w:t xml:space="preserve"> </w:t>
      </w:r>
      <w:r>
        <w:t>ale unui</w:t>
      </w:r>
      <w:r>
        <w:rPr>
          <w:spacing w:val="-1"/>
        </w:rPr>
        <w:t xml:space="preserve"> </w:t>
      </w:r>
      <w:r>
        <w:t>alt</w:t>
      </w:r>
      <w:r>
        <w:rPr>
          <w:spacing w:val="-2"/>
        </w:rPr>
        <w:t xml:space="preserve"> </w:t>
      </w:r>
      <w:r>
        <w:t>proiect</w:t>
      </w:r>
      <w:r>
        <w:rPr>
          <w:spacing w:val="-1"/>
        </w:rPr>
        <w:t xml:space="preserve"> </w:t>
      </w:r>
      <w:r>
        <w:t>finantat</w:t>
      </w:r>
      <w:r>
        <w:rPr>
          <w:spacing w:val="-1"/>
        </w:rPr>
        <w:t xml:space="preserve"> </w:t>
      </w:r>
      <w:r>
        <w:t>FEADR</w:t>
      </w:r>
    </w:p>
    <w:p w14:paraId="69A3FF00" w14:textId="77777777" w:rsidR="00BD35D5" w:rsidRDefault="00000000">
      <w:pPr>
        <w:pStyle w:val="ListParagraph"/>
        <w:numPr>
          <w:ilvl w:val="1"/>
          <w:numId w:val="18"/>
        </w:numPr>
        <w:tabs>
          <w:tab w:val="left" w:pos="962"/>
        </w:tabs>
        <w:spacing w:line="242" w:lineRule="auto"/>
        <w:ind w:left="961" w:right="1115"/>
        <w:jc w:val="left"/>
      </w:pPr>
      <w:r>
        <w:t>Sunt</w:t>
      </w:r>
      <w:r>
        <w:rPr>
          <w:spacing w:val="30"/>
        </w:rPr>
        <w:t xml:space="preserve"> </w:t>
      </w:r>
      <w:r>
        <w:t>identificate</w:t>
      </w:r>
      <w:r>
        <w:rPr>
          <w:spacing w:val="31"/>
        </w:rPr>
        <w:t xml:space="preserve"> </w:t>
      </w:r>
      <w:r>
        <w:t>în</w:t>
      </w:r>
      <w:r>
        <w:rPr>
          <w:spacing w:val="30"/>
        </w:rPr>
        <w:t xml:space="preserve"> </w:t>
      </w:r>
      <w:r>
        <w:t>cadrul</w:t>
      </w:r>
      <w:r>
        <w:rPr>
          <w:spacing w:val="33"/>
        </w:rPr>
        <w:t xml:space="preserve"> </w:t>
      </w:r>
      <w:r>
        <w:t>proiectului</w:t>
      </w:r>
      <w:r>
        <w:rPr>
          <w:spacing w:val="30"/>
        </w:rPr>
        <w:t xml:space="preserve"> </w:t>
      </w:r>
      <w:r>
        <w:t>alte</w:t>
      </w:r>
      <w:r>
        <w:rPr>
          <w:spacing w:val="26"/>
        </w:rPr>
        <w:t xml:space="preserve"> </w:t>
      </w:r>
      <w:r>
        <w:t>legături</w:t>
      </w:r>
      <w:r>
        <w:rPr>
          <w:spacing w:val="31"/>
        </w:rPr>
        <w:t xml:space="preserve"> </w:t>
      </w:r>
      <w:r>
        <w:t>între</w:t>
      </w:r>
      <w:r>
        <w:rPr>
          <w:spacing w:val="32"/>
        </w:rPr>
        <w:t xml:space="preserve"> </w:t>
      </w:r>
      <w:r>
        <w:t>solicitant</w:t>
      </w:r>
      <w:r>
        <w:rPr>
          <w:spacing w:val="30"/>
        </w:rPr>
        <w:t xml:space="preserve"> </w:t>
      </w:r>
      <w:r>
        <w:t>și</w:t>
      </w:r>
      <w:r>
        <w:rPr>
          <w:spacing w:val="31"/>
        </w:rPr>
        <w:t xml:space="preserve"> </w:t>
      </w:r>
      <w:r>
        <w:t>persoana</w:t>
      </w:r>
      <w:r>
        <w:rPr>
          <w:spacing w:val="-64"/>
        </w:rPr>
        <w:t xml:space="preserve"> </w:t>
      </w:r>
      <w:r>
        <w:t>fizică/juridică</w:t>
      </w:r>
      <w:r>
        <w:rPr>
          <w:spacing w:val="-6"/>
        </w:rPr>
        <w:t xml:space="preserve"> </w:t>
      </w:r>
      <w:r>
        <w:t>de</w:t>
      </w:r>
      <w:r>
        <w:rPr>
          <w:spacing w:val="-6"/>
        </w:rPr>
        <w:t xml:space="preserve"> </w:t>
      </w:r>
      <w:r>
        <w:t>la</w:t>
      </w:r>
      <w:r>
        <w:rPr>
          <w:spacing w:val="-1"/>
        </w:rPr>
        <w:t xml:space="preserve"> </w:t>
      </w:r>
      <w:r>
        <w:t>care</w:t>
      </w:r>
      <w:r>
        <w:rPr>
          <w:spacing w:val="-1"/>
        </w:rPr>
        <w:t xml:space="preserve"> </w:t>
      </w:r>
      <w:r>
        <w:t>a</w:t>
      </w:r>
      <w:r>
        <w:rPr>
          <w:spacing w:val="-5"/>
        </w:rPr>
        <w:t xml:space="preserve"> </w:t>
      </w:r>
      <w:r>
        <w:t>fost</w:t>
      </w:r>
      <w:r>
        <w:rPr>
          <w:spacing w:val="-2"/>
        </w:rPr>
        <w:t xml:space="preserve"> </w:t>
      </w:r>
      <w:r>
        <w:t>închiriat/cumpărat</w:t>
      </w:r>
      <w:r>
        <w:rPr>
          <w:spacing w:val="-1"/>
        </w:rPr>
        <w:t xml:space="preserve"> </w:t>
      </w:r>
      <w:r>
        <w:t>terenul/clădirea?</w:t>
      </w:r>
    </w:p>
    <w:p w14:paraId="537A817C" w14:textId="77777777" w:rsidR="00BD35D5" w:rsidRDefault="00000000">
      <w:pPr>
        <w:pStyle w:val="ListParagraph"/>
        <w:numPr>
          <w:ilvl w:val="1"/>
          <w:numId w:val="18"/>
        </w:numPr>
        <w:tabs>
          <w:tab w:val="left" w:pos="962"/>
        </w:tabs>
        <w:ind w:left="961" w:right="1115"/>
        <w:jc w:val="left"/>
      </w:pPr>
      <w:r>
        <w:t>Solicitantii</w:t>
      </w:r>
      <w:r>
        <w:rPr>
          <w:spacing w:val="23"/>
        </w:rPr>
        <w:t xml:space="preserve"> </w:t>
      </w:r>
      <w:r>
        <w:t>care</w:t>
      </w:r>
      <w:r>
        <w:rPr>
          <w:spacing w:val="20"/>
        </w:rPr>
        <w:t xml:space="preserve"> </w:t>
      </w:r>
      <w:r>
        <w:t>depun</w:t>
      </w:r>
      <w:r>
        <w:rPr>
          <w:spacing w:val="18"/>
        </w:rPr>
        <w:t xml:space="preserve"> </w:t>
      </w:r>
      <w:r>
        <w:t>Cerere</w:t>
      </w:r>
      <w:r>
        <w:rPr>
          <w:spacing w:val="19"/>
        </w:rPr>
        <w:t xml:space="preserve"> </w:t>
      </w:r>
      <w:r>
        <w:t>de</w:t>
      </w:r>
      <w:r>
        <w:rPr>
          <w:spacing w:val="24"/>
        </w:rPr>
        <w:t xml:space="preserve"> </w:t>
      </w:r>
      <w:r>
        <w:t>Finantare</w:t>
      </w:r>
      <w:r>
        <w:rPr>
          <w:spacing w:val="20"/>
        </w:rPr>
        <w:t xml:space="preserve"> </w:t>
      </w:r>
      <w:r>
        <w:t>au</w:t>
      </w:r>
      <w:r>
        <w:rPr>
          <w:spacing w:val="23"/>
        </w:rPr>
        <w:t xml:space="preserve"> </w:t>
      </w:r>
      <w:r>
        <w:t>asociati</w:t>
      </w:r>
      <w:r>
        <w:rPr>
          <w:spacing w:val="24"/>
        </w:rPr>
        <w:t xml:space="preserve"> </w:t>
      </w:r>
      <w:r>
        <w:t>comuni</w:t>
      </w:r>
      <w:r>
        <w:rPr>
          <w:spacing w:val="24"/>
        </w:rPr>
        <w:t xml:space="preserve"> </w:t>
      </w:r>
      <w:r>
        <w:t>cu</w:t>
      </w:r>
      <w:r>
        <w:rPr>
          <w:spacing w:val="23"/>
        </w:rPr>
        <w:t xml:space="preserve"> </w:t>
      </w:r>
      <w:r>
        <w:t>cei</w:t>
      </w:r>
      <w:r>
        <w:rPr>
          <w:spacing w:val="23"/>
        </w:rPr>
        <w:t xml:space="preserve"> </w:t>
      </w:r>
      <w:r>
        <w:t>ai</w:t>
      </w:r>
      <w:r>
        <w:rPr>
          <w:spacing w:val="24"/>
        </w:rPr>
        <w:t xml:space="preserve"> </w:t>
      </w:r>
      <w:r>
        <w:t>altor</w:t>
      </w:r>
      <w:r>
        <w:rPr>
          <w:spacing w:val="-64"/>
        </w:rPr>
        <w:t xml:space="preserve"> </w:t>
      </w:r>
      <w:r>
        <w:t>beneficiari,</w:t>
      </w:r>
      <w:r>
        <w:rPr>
          <w:spacing w:val="1"/>
        </w:rPr>
        <w:t xml:space="preserve"> </w:t>
      </w:r>
      <w:r>
        <w:t>cu</w:t>
      </w:r>
      <w:r>
        <w:rPr>
          <w:spacing w:val="-5"/>
        </w:rPr>
        <w:t xml:space="preserve"> </w:t>
      </w:r>
      <w:r>
        <w:t>care formează</w:t>
      </w:r>
      <w:r>
        <w:rPr>
          <w:spacing w:val="-1"/>
        </w:rPr>
        <w:t xml:space="preserve"> </w:t>
      </w:r>
      <w:r>
        <w:t>împreună</w:t>
      </w:r>
      <w:r>
        <w:rPr>
          <w:spacing w:val="-1"/>
        </w:rPr>
        <w:t xml:space="preserve"> </w:t>
      </w:r>
      <w:r>
        <w:t>un</w:t>
      </w:r>
      <w:r>
        <w:rPr>
          <w:spacing w:val="-1"/>
        </w:rPr>
        <w:t xml:space="preserve"> </w:t>
      </w:r>
      <w:r>
        <w:t>flux</w:t>
      </w:r>
      <w:r>
        <w:rPr>
          <w:spacing w:val="-6"/>
        </w:rPr>
        <w:t xml:space="preserve"> </w:t>
      </w:r>
      <w:r>
        <w:t>tehnologic.</w:t>
      </w:r>
    </w:p>
    <w:p w14:paraId="1DC64DC3" w14:textId="77777777" w:rsidR="00BD35D5" w:rsidRDefault="00000000">
      <w:pPr>
        <w:pStyle w:val="ListParagraph"/>
        <w:numPr>
          <w:ilvl w:val="1"/>
          <w:numId w:val="18"/>
        </w:numPr>
        <w:tabs>
          <w:tab w:val="left" w:pos="962"/>
        </w:tabs>
        <w:ind w:left="961" w:right="1115"/>
        <w:jc w:val="left"/>
      </w:pPr>
      <w:r>
        <w:t>Alti</w:t>
      </w:r>
      <w:r>
        <w:rPr>
          <w:spacing w:val="25"/>
        </w:rPr>
        <w:t xml:space="preserve"> </w:t>
      </w:r>
      <w:r>
        <w:t>indicatori</w:t>
      </w:r>
      <w:r>
        <w:rPr>
          <w:spacing w:val="26"/>
        </w:rPr>
        <w:t xml:space="preserve"> </w:t>
      </w:r>
      <w:r>
        <w:t>(ex:</w:t>
      </w:r>
      <w:r>
        <w:rPr>
          <w:spacing w:val="26"/>
        </w:rPr>
        <w:t xml:space="preserve"> </w:t>
      </w:r>
      <w:r>
        <w:t>acelasi</w:t>
      </w:r>
      <w:r>
        <w:rPr>
          <w:spacing w:val="26"/>
        </w:rPr>
        <w:t xml:space="preserve"> </w:t>
      </w:r>
      <w:r>
        <w:t>consultant,</w:t>
      </w:r>
      <w:r>
        <w:rPr>
          <w:spacing w:val="26"/>
        </w:rPr>
        <w:t xml:space="preserve"> </w:t>
      </w:r>
      <w:r>
        <w:t>posibile</w:t>
      </w:r>
      <w:r>
        <w:rPr>
          <w:spacing w:val="25"/>
        </w:rPr>
        <w:t xml:space="preserve"> </w:t>
      </w:r>
      <w:r>
        <w:t>legaturi</w:t>
      </w:r>
      <w:r>
        <w:rPr>
          <w:spacing w:val="25"/>
        </w:rPr>
        <w:t xml:space="preserve"> </w:t>
      </w:r>
      <w:r>
        <w:t>de</w:t>
      </w:r>
      <w:r>
        <w:rPr>
          <w:spacing w:val="26"/>
        </w:rPr>
        <w:t xml:space="preserve"> </w:t>
      </w:r>
      <w:r>
        <w:t>afaceri</w:t>
      </w:r>
      <w:r>
        <w:rPr>
          <w:spacing w:val="25"/>
        </w:rPr>
        <w:t xml:space="preserve"> </w:t>
      </w:r>
      <w:r>
        <w:t>cu</w:t>
      </w:r>
      <w:r>
        <w:rPr>
          <w:spacing w:val="25"/>
        </w:rPr>
        <w:t xml:space="preserve"> </w:t>
      </w:r>
      <w:r>
        <w:t>furnizori/clienti</w:t>
      </w:r>
      <w:r>
        <w:rPr>
          <w:spacing w:val="-63"/>
        </w:rPr>
        <w:t xml:space="preserve"> </w:t>
      </w:r>
      <w:r>
        <w:t>prin actionariat</w:t>
      </w:r>
      <w:r>
        <w:rPr>
          <w:spacing w:val="-6"/>
        </w:rPr>
        <w:t xml:space="preserve"> </w:t>
      </w:r>
      <w:r>
        <w:t>s.a. )</w:t>
      </w:r>
    </w:p>
    <w:p w14:paraId="5BA1F1E7" w14:textId="77777777" w:rsidR="00BD35D5" w:rsidRDefault="00BD35D5">
      <w:pPr>
        <w:pStyle w:val="BodyText"/>
        <w:spacing w:before="9"/>
      </w:pPr>
    </w:p>
    <w:p w14:paraId="6ECA105E" w14:textId="77777777" w:rsidR="00BD35D5" w:rsidRDefault="00000000">
      <w:pPr>
        <w:pStyle w:val="BodyText"/>
        <w:ind w:left="318" w:right="1118"/>
        <w:jc w:val="both"/>
      </w:pPr>
      <w:r>
        <w:t>Informatiile de la punctele 1; 2; 8 vor fi verificate în Registrul electronic al Cererilor de</w:t>
      </w:r>
      <w:r>
        <w:rPr>
          <w:spacing w:val="1"/>
        </w:rPr>
        <w:t xml:space="preserve"> </w:t>
      </w:r>
      <w:r>
        <w:t>Finantare.</w:t>
      </w:r>
    </w:p>
    <w:p w14:paraId="58E2E41A" w14:textId="77777777" w:rsidR="00BD35D5" w:rsidRDefault="00BD35D5">
      <w:pPr>
        <w:pStyle w:val="BodyText"/>
        <w:spacing w:before="9"/>
        <w:rPr>
          <w:sz w:val="21"/>
        </w:rPr>
      </w:pPr>
    </w:p>
    <w:p w14:paraId="1355A053" w14:textId="77777777" w:rsidR="00BD35D5" w:rsidRDefault="00000000">
      <w:pPr>
        <w:pStyle w:val="BodyText"/>
        <w:ind w:left="318" w:right="1107"/>
        <w:jc w:val="both"/>
      </w:pPr>
      <w:r>
        <w:t>Punctele</w:t>
      </w:r>
      <w:r>
        <w:rPr>
          <w:spacing w:val="1"/>
        </w:rPr>
        <w:t xml:space="preserve"> </w:t>
      </w:r>
      <w:r>
        <w:t>3</w:t>
      </w:r>
      <w:r>
        <w:rPr>
          <w:spacing w:val="1"/>
        </w:rPr>
        <w:t xml:space="preserve"> </w:t>
      </w:r>
      <w:r>
        <w:t>si</w:t>
      </w:r>
      <w:r>
        <w:rPr>
          <w:spacing w:val="1"/>
        </w:rPr>
        <w:t xml:space="preserve"> </w:t>
      </w:r>
      <w:r>
        <w:t>4</w:t>
      </w:r>
      <w:r>
        <w:rPr>
          <w:spacing w:val="1"/>
        </w:rPr>
        <w:t xml:space="preserve"> </w:t>
      </w:r>
      <w:r>
        <w:t>se</w:t>
      </w:r>
      <w:r>
        <w:rPr>
          <w:spacing w:val="1"/>
        </w:rPr>
        <w:t xml:space="preserve"> </w:t>
      </w:r>
      <w:r>
        <w:t>verifica</w:t>
      </w:r>
      <w:r>
        <w:rPr>
          <w:spacing w:val="1"/>
        </w:rPr>
        <w:t xml:space="preserve"> </w:t>
      </w:r>
      <w:r>
        <w:t>in</w:t>
      </w:r>
      <w:r>
        <w:rPr>
          <w:spacing w:val="1"/>
        </w:rPr>
        <w:t xml:space="preserve"> </w:t>
      </w:r>
      <w:r>
        <w:t>Bazele</w:t>
      </w:r>
      <w:r>
        <w:rPr>
          <w:spacing w:val="1"/>
        </w:rPr>
        <w:t xml:space="preserve"> </w:t>
      </w:r>
      <w:r>
        <w:t>de</w:t>
      </w:r>
      <w:r>
        <w:rPr>
          <w:spacing w:val="1"/>
        </w:rPr>
        <w:t xml:space="preserve"> </w:t>
      </w:r>
      <w:r>
        <w:t>date</w:t>
      </w:r>
      <w:r>
        <w:rPr>
          <w:spacing w:val="1"/>
        </w:rPr>
        <w:t xml:space="preserve"> </w:t>
      </w:r>
      <w:r>
        <w:t>FEADR</w:t>
      </w:r>
      <w:r>
        <w:rPr>
          <w:spacing w:val="1"/>
        </w:rPr>
        <w:t xml:space="preserve"> </w:t>
      </w:r>
      <w:r>
        <w:t>si</w:t>
      </w:r>
      <w:r>
        <w:rPr>
          <w:spacing w:val="1"/>
        </w:rPr>
        <w:t xml:space="preserve"> </w:t>
      </w:r>
      <w:r>
        <w:t>in</w:t>
      </w:r>
      <w:r>
        <w:rPr>
          <w:spacing w:val="1"/>
        </w:rPr>
        <w:t xml:space="preserve"> </w:t>
      </w:r>
      <w:r>
        <w:t>RECOM</w:t>
      </w:r>
      <w:r>
        <w:rPr>
          <w:spacing w:val="1"/>
        </w:rPr>
        <w:t xml:space="preserve"> </w:t>
      </w:r>
      <w:r>
        <w:t>online</w:t>
      </w:r>
      <w:r>
        <w:rPr>
          <w:spacing w:val="1"/>
        </w:rPr>
        <w:t xml:space="preserve"> </w:t>
      </w:r>
      <w:r>
        <w:t>istoricul</w:t>
      </w:r>
      <w:r>
        <w:rPr>
          <w:spacing w:val="1"/>
        </w:rPr>
        <w:t xml:space="preserve"> </w:t>
      </w:r>
      <w:r>
        <w:t>actionarilor/asociatilor/reprezentantului legal al solicitantului pe o perioada de 1 an, daca</w:t>
      </w:r>
      <w:r>
        <w:rPr>
          <w:spacing w:val="1"/>
        </w:rPr>
        <w:t xml:space="preserve"> </w:t>
      </w:r>
      <w:r>
        <w:t>acestia detin alte societati care actioneaza in acelasi domeniul sau domeniu complementar cu</w:t>
      </w:r>
      <w:r>
        <w:rPr>
          <w:spacing w:val="-64"/>
        </w:rPr>
        <w:t xml:space="preserve"> </w:t>
      </w:r>
      <w:r>
        <w:t>cel</w:t>
      </w:r>
      <w:r>
        <w:rPr>
          <w:spacing w:val="1"/>
        </w:rPr>
        <w:t xml:space="preserve"> </w:t>
      </w:r>
      <w:r>
        <w:t>al</w:t>
      </w:r>
      <w:r>
        <w:rPr>
          <w:spacing w:val="-2"/>
        </w:rPr>
        <w:t xml:space="preserve"> </w:t>
      </w:r>
      <w:r>
        <w:t>proiectului,</w:t>
      </w:r>
    </w:p>
    <w:p w14:paraId="56F452B0" w14:textId="77777777" w:rsidR="00BD35D5" w:rsidRDefault="00BD35D5">
      <w:pPr>
        <w:pStyle w:val="BodyText"/>
        <w:spacing w:before="11"/>
        <w:rPr>
          <w:sz w:val="21"/>
        </w:rPr>
      </w:pPr>
    </w:p>
    <w:p w14:paraId="76150F2A" w14:textId="77777777" w:rsidR="00BD35D5" w:rsidRDefault="00000000">
      <w:pPr>
        <w:pStyle w:val="BodyText"/>
        <w:ind w:left="318" w:right="1106"/>
        <w:jc w:val="both"/>
      </w:pPr>
      <w:r>
        <w:t>Punctul 5 - se verifica in Registrul Cererilor de Finantare si în RECOM online daca sediul social</w:t>
      </w:r>
      <w:r>
        <w:rPr>
          <w:spacing w:val="1"/>
        </w:rPr>
        <w:t xml:space="preserve"> </w:t>
      </w:r>
      <w:r>
        <w:t>si/sau punctul/punctele de lucru</w:t>
      </w:r>
      <w:r>
        <w:rPr>
          <w:spacing w:val="1"/>
        </w:rPr>
        <w:t xml:space="preserve"> </w:t>
      </w:r>
      <w:r>
        <w:t>ale solicitantului</w:t>
      </w:r>
      <w:r>
        <w:rPr>
          <w:spacing w:val="1"/>
        </w:rPr>
        <w:t xml:space="preserve"> </w:t>
      </w:r>
      <w:r>
        <w:t>se afla pe</w:t>
      </w:r>
      <w:r>
        <w:rPr>
          <w:spacing w:val="1"/>
        </w:rPr>
        <w:t xml:space="preserve"> </w:t>
      </w:r>
      <w:r>
        <w:t>amplasamente</w:t>
      </w:r>
      <w:r>
        <w:rPr>
          <w:spacing w:val="1"/>
        </w:rPr>
        <w:t xml:space="preserve"> </w:t>
      </w:r>
      <w:r>
        <w:t>invecinate</w:t>
      </w:r>
      <w:r>
        <w:rPr>
          <w:spacing w:val="66"/>
        </w:rPr>
        <w:t xml:space="preserve"> </w:t>
      </w:r>
      <w:r>
        <w:t>cu</w:t>
      </w:r>
      <w:r>
        <w:rPr>
          <w:spacing w:val="1"/>
        </w:rPr>
        <w:t xml:space="preserve"> </w:t>
      </w:r>
      <w:r>
        <w:t>cele</w:t>
      </w:r>
      <w:r>
        <w:rPr>
          <w:spacing w:val="1"/>
        </w:rPr>
        <w:t xml:space="preserve"> </w:t>
      </w:r>
      <w:r>
        <w:t>ale</w:t>
      </w:r>
      <w:r>
        <w:rPr>
          <w:spacing w:val="1"/>
        </w:rPr>
        <w:t xml:space="preserve"> </w:t>
      </w:r>
      <w:r>
        <w:t>altor</w:t>
      </w:r>
      <w:r>
        <w:rPr>
          <w:spacing w:val="1"/>
        </w:rPr>
        <w:t xml:space="preserve"> </w:t>
      </w:r>
      <w:r>
        <w:t>solicitanti/beneficiari</w:t>
      </w:r>
      <w:r>
        <w:rPr>
          <w:spacing w:val="1"/>
        </w:rPr>
        <w:t xml:space="preserve"> </w:t>
      </w:r>
      <w:r>
        <w:t>FEADR.</w:t>
      </w:r>
      <w:r>
        <w:rPr>
          <w:spacing w:val="1"/>
        </w:rPr>
        <w:t xml:space="preserve"> </w:t>
      </w:r>
      <w:r>
        <w:t>Dacă</w:t>
      </w:r>
      <w:r>
        <w:rPr>
          <w:spacing w:val="1"/>
        </w:rPr>
        <w:t xml:space="preserve"> </w:t>
      </w:r>
      <w:r>
        <w:t>DA,</w:t>
      </w:r>
      <w:r>
        <w:rPr>
          <w:spacing w:val="1"/>
        </w:rPr>
        <w:t xml:space="preserve"> </w:t>
      </w:r>
      <w:r>
        <w:t>pentru</w:t>
      </w:r>
      <w:r>
        <w:rPr>
          <w:spacing w:val="1"/>
        </w:rPr>
        <w:t xml:space="preserve"> </w:t>
      </w:r>
      <w:r>
        <w:t>confirmarea</w:t>
      </w:r>
      <w:r>
        <w:rPr>
          <w:spacing w:val="1"/>
        </w:rPr>
        <w:t xml:space="preserve"> </w:t>
      </w:r>
      <w:r>
        <w:t>faptului</w:t>
      </w:r>
      <w:r>
        <w:rPr>
          <w:spacing w:val="1"/>
        </w:rPr>
        <w:t xml:space="preserve"> </w:t>
      </w:r>
      <w:r>
        <w:t>că</w:t>
      </w:r>
      <w:r>
        <w:rPr>
          <w:spacing w:val="1"/>
        </w:rPr>
        <w:t xml:space="preserve"> </w:t>
      </w:r>
      <w:r>
        <w:t>beneficiază</w:t>
      </w:r>
      <w:r>
        <w:rPr>
          <w:spacing w:val="-2"/>
        </w:rPr>
        <w:t xml:space="preserve"> </w:t>
      </w:r>
      <w:r>
        <w:t>de</w:t>
      </w:r>
      <w:r>
        <w:rPr>
          <w:spacing w:val="-5"/>
        </w:rPr>
        <w:t xml:space="preserve"> </w:t>
      </w:r>
      <w:r>
        <w:t>infrastructura</w:t>
      </w:r>
      <w:r>
        <w:rPr>
          <w:spacing w:val="-5"/>
        </w:rPr>
        <w:t xml:space="preserve"> </w:t>
      </w:r>
      <w:r>
        <w:t>comună,</w:t>
      </w:r>
      <w:r>
        <w:rPr>
          <w:spacing w:val="-4"/>
        </w:rPr>
        <w:t xml:space="preserve"> </w:t>
      </w:r>
      <w:r>
        <w:t>se impune</w:t>
      </w:r>
      <w:r>
        <w:rPr>
          <w:spacing w:val="-5"/>
        </w:rPr>
        <w:t xml:space="preserve"> </w:t>
      </w:r>
      <w:r>
        <w:t>vizita</w:t>
      </w:r>
      <w:r>
        <w:rPr>
          <w:spacing w:val="-2"/>
        </w:rPr>
        <w:t xml:space="preserve"> </w:t>
      </w:r>
      <w:r>
        <w:t>pe teren.</w:t>
      </w:r>
    </w:p>
    <w:p w14:paraId="20F3A74F" w14:textId="77777777" w:rsidR="00BD35D5" w:rsidRDefault="00000000">
      <w:pPr>
        <w:pStyle w:val="BodyText"/>
        <w:spacing w:before="1" w:line="242" w:lineRule="auto"/>
        <w:ind w:left="318" w:right="1109"/>
        <w:jc w:val="both"/>
      </w:pPr>
      <w:r>
        <w:t>Se</w:t>
      </w:r>
      <w:r>
        <w:rPr>
          <w:spacing w:val="1"/>
        </w:rPr>
        <w:t xml:space="preserve"> </w:t>
      </w:r>
      <w:r>
        <w:t>verifica</w:t>
      </w:r>
      <w:r>
        <w:rPr>
          <w:spacing w:val="1"/>
        </w:rPr>
        <w:t xml:space="preserve"> </w:t>
      </w:r>
      <w:r>
        <w:t>daca</w:t>
      </w:r>
      <w:r>
        <w:rPr>
          <w:spacing w:val="1"/>
        </w:rPr>
        <w:t xml:space="preserve"> </w:t>
      </w:r>
      <w:r>
        <w:t>activitatea</w:t>
      </w:r>
      <w:r>
        <w:rPr>
          <w:spacing w:val="1"/>
        </w:rPr>
        <w:t xml:space="preserve"> </w:t>
      </w:r>
      <w:r>
        <w:t>propusa</w:t>
      </w:r>
      <w:r>
        <w:rPr>
          <w:spacing w:val="1"/>
        </w:rPr>
        <w:t xml:space="preserve"> </w:t>
      </w:r>
      <w:r>
        <w:t>prin</w:t>
      </w:r>
      <w:r>
        <w:rPr>
          <w:spacing w:val="1"/>
        </w:rPr>
        <w:t xml:space="preserve"> </w:t>
      </w:r>
      <w:r>
        <w:t>proiect</w:t>
      </w:r>
      <w:r>
        <w:rPr>
          <w:spacing w:val="1"/>
        </w:rPr>
        <w:t xml:space="preserve"> </w:t>
      </w:r>
      <w:r>
        <w:t>este</w:t>
      </w:r>
      <w:r>
        <w:rPr>
          <w:spacing w:val="1"/>
        </w:rPr>
        <w:t xml:space="preserve"> </w:t>
      </w:r>
      <w:r>
        <w:t>complementara</w:t>
      </w:r>
      <w:r>
        <w:rPr>
          <w:spacing w:val="1"/>
        </w:rPr>
        <w:t xml:space="preserve"> </w:t>
      </w:r>
      <w:r>
        <w:t>cu</w:t>
      </w:r>
      <w:r>
        <w:rPr>
          <w:spacing w:val="1"/>
        </w:rPr>
        <w:t xml:space="preserve"> </w:t>
      </w:r>
      <w:r>
        <w:t>activitatile</w:t>
      </w:r>
      <w:r>
        <w:rPr>
          <w:spacing w:val="1"/>
        </w:rPr>
        <w:t xml:space="preserve"> </w:t>
      </w:r>
      <w:r>
        <w:t>proiectelor</w:t>
      </w:r>
      <w:r>
        <w:rPr>
          <w:spacing w:val="-5"/>
        </w:rPr>
        <w:t xml:space="preserve"> </w:t>
      </w:r>
      <w:r>
        <w:t>cu care</w:t>
      </w:r>
      <w:r>
        <w:rPr>
          <w:spacing w:val="-4"/>
        </w:rPr>
        <w:t xml:space="preserve"> </w:t>
      </w:r>
      <w:r>
        <w:t>se invecineaza.</w:t>
      </w:r>
    </w:p>
    <w:p w14:paraId="3E664EA7" w14:textId="77777777" w:rsidR="00BD35D5" w:rsidRDefault="00000000">
      <w:pPr>
        <w:pStyle w:val="BodyText"/>
        <w:ind w:left="318" w:right="1114"/>
        <w:jc w:val="both"/>
      </w:pPr>
      <w:r>
        <w:t>Se</w:t>
      </w:r>
      <w:r>
        <w:rPr>
          <w:spacing w:val="1"/>
        </w:rPr>
        <w:t xml:space="preserve"> </w:t>
      </w:r>
      <w:r>
        <w:t>verifica daca</w:t>
      </w:r>
      <w:r>
        <w:rPr>
          <w:spacing w:val="1"/>
        </w:rPr>
        <w:t xml:space="preserve"> </w:t>
      </w:r>
      <w:r>
        <w:t>proiectul</w:t>
      </w:r>
      <w:r>
        <w:rPr>
          <w:spacing w:val="1"/>
        </w:rPr>
        <w:t xml:space="preserve"> </w:t>
      </w:r>
      <w:r>
        <w:t>are utilitati</w:t>
      </w:r>
      <w:r>
        <w:rPr>
          <w:spacing w:val="1"/>
        </w:rPr>
        <w:t xml:space="preserve"> </w:t>
      </w:r>
      <w:r>
        <w:t>si</w:t>
      </w:r>
      <w:r>
        <w:rPr>
          <w:spacing w:val="1"/>
        </w:rPr>
        <w:t xml:space="preserve"> </w:t>
      </w:r>
      <w:r>
        <w:t>acces separat,</w:t>
      </w:r>
      <w:r>
        <w:rPr>
          <w:spacing w:val="1"/>
        </w:rPr>
        <w:t xml:space="preserve"> </w:t>
      </w:r>
      <w:r>
        <w:t>sau este dependent de</w:t>
      </w:r>
      <w:r>
        <w:rPr>
          <w:spacing w:val="66"/>
        </w:rPr>
        <w:t xml:space="preserve"> </w:t>
      </w:r>
      <w:r>
        <w:t>activitatea</w:t>
      </w:r>
      <w:r>
        <w:rPr>
          <w:spacing w:val="-64"/>
        </w:rPr>
        <w:t xml:space="preserve"> </w:t>
      </w:r>
      <w:r>
        <w:t>unui</w:t>
      </w:r>
      <w:r>
        <w:rPr>
          <w:spacing w:val="-2"/>
        </w:rPr>
        <w:t xml:space="preserve"> </w:t>
      </w:r>
      <w:r>
        <w:t>alt</w:t>
      </w:r>
      <w:r>
        <w:rPr>
          <w:spacing w:val="-1"/>
        </w:rPr>
        <w:t xml:space="preserve"> </w:t>
      </w:r>
      <w:r>
        <w:t>operator economic</w:t>
      </w:r>
      <w:r>
        <w:rPr>
          <w:spacing w:val="-4"/>
        </w:rPr>
        <w:t xml:space="preserve"> </w:t>
      </w:r>
      <w:r>
        <w:t>(cu</w:t>
      </w:r>
      <w:r>
        <w:rPr>
          <w:spacing w:val="-1"/>
        </w:rPr>
        <w:t xml:space="preserve"> </w:t>
      </w:r>
      <w:r>
        <w:t>exceptia</w:t>
      </w:r>
      <w:r>
        <w:rPr>
          <w:spacing w:val="-1"/>
        </w:rPr>
        <w:t xml:space="preserve"> </w:t>
      </w:r>
      <w:r>
        <w:t>furnizorilor</w:t>
      </w:r>
      <w:r>
        <w:rPr>
          <w:spacing w:val="-5"/>
        </w:rPr>
        <w:t xml:space="preserve"> </w:t>
      </w:r>
      <w:r>
        <w:t>de utilitati).</w:t>
      </w:r>
    </w:p>
    <w:p w14:paraId="75E4250C" w14:textId="77777777" w:rsidR="00BD35D5" w:rsidRDefault="00000000">
      <w:pPr>
        <w:pStyle w:val="BodyText"/>
        <w:spacing w:line="254" w:lineRule="exact"/>
        <w:ind w:left="318"/>
        <w:jc w:val="both"/>
      </w:pPr>
      <w:r>
        <w:t>Aceste</w:t>
      </w:r>
      <w:r>
        <w:rPr>
          <w:spacing w:val="-2"/>
        </w:rPr>
        <w:t xml:space="preserve"> </w:t>
      </w:r>
      <w:r>
        <w:t>informatii</w:t>
      </w:r>
      <w:r>
        <w:rPr>
          <w:spacing w:val="-6"/>
        </w:rPr>
        <w:t xml:space="preserve"> </w:t>
      </w:r>
      <w:r>
        <w:t>se</w:t>
      </w:r>
      <w:r>
        <w:rPr>
          <w:spacing w:val="-1"/>
        </w:rPr>
        <w:t xml:space="preserve"> </w:t>
      </w:r>
      <w:r>
        <w:t>verifica</w:t>
      </w:r>
      <w:r>
        <w:rPr>
          <w:spacing w:val="-2"/>
        </w:rPr>
        <w:t xml:space="preserve"> </w:t>
      </w:r>
      <w:r>
        <w:t>la</w:t>
      </w:r>
      <w:r>
        <w:rPr>
          <w:spacing w:val="-7"/>
        </w:rPr>
        <w:t xml:space="preserve"> </w:t>
      </w:r>
      <w:r>
        <w:t>vizita</w:t>
      </w:r>
      <w:r>
        <w:rPr>
          <w:spacing w:val="-2"/>
        </w:rPr>
        <w:t xml:space="preserve"> </w:t>
      </w:r>
      <w:r>
        <w:t>in</w:t>
      </w:r>
      <w:r>
        <w:rPr>
          <w:spacing w:val="-2"/>
        </w:rPr>
        <w:t xml:space="preserve"> </w:t>
      </w:r>
      <w:r>
        <w:t>teren</w:t>
      </w:r>
      <w:r>
        <w:rPr>
          <w:spacing w:val="-6"/>
        </w:rPr>
        <w:t xml:space="preserve"> </w:t>
      </w:r>
      <w:r>
        <w:t>si</w:t>
      </w:r>
      <w:r>
        <w:rPr>
          <w:spacing w:val="-1"/>
        </w:rPr>
        <w:t xml:space="preserve"> </w:t>
      </w:r>
      <w:r>
        <w:t>vor</w:t>
      </w:r>
      <w:r>
        <w:rPr>
          <w:spacing w:val="-1"/>
        </w:rPr>
        <w:t xml:space="preserve"> </w:t>
      </w:r>
      <w:r>
        <w:t>fi</w:t>
      </w:r>
      <w:r>
        <w:rPr>
          <w:spacing w:val="-1"/>
        </w:rPr>
        <w:t xml:space="preserve"> </w:t>
      </w:r>
      <w:r>
        <w:t>consemnate</w:t>
      </w:r>
    </w:p>
    <w:p w14:paraId="4C6E2908" w14:textId="77777777" w:rsidR="00BD35D5" w:rsidRDefault="00BD35D5">
      <w:pPr>
        <w:pStyle w:val="BodyText"/>
      </w:pPr>
    </w:p>
    <w:p w14:paraId="3928F27F" w14:textId="77777777" w:rsidR="00BD35D5" w:rsidRDefault="00000000">
      <w:pPr>
        <w:pStyle w:val="BodyText"/>
        <w:spacing w:before="1"/>
        <w:ind w:left="318" w:right="1106"/>
        <w:jc w:val="both"/>
      </w:pPr>
      <w:r>
        <w:t>Punctul 6 - se verifica in documentele care atesta dreptul de proprietate/folosinta asupra</w:t>
      </w:r>
      <w:r>
        <w:rPr>
          <w:spacing w:val="1"/>
        </w:rPr>
        <w:t xml:space="preserve"> </w:t>
      </w:r>
      <w:r>
        <w:t>terenurilor/constructiilor</w:t>
      </w:r>
      <w:r>
        <w:rPr>
          <w:spacing w:val="9"/>
        </w:rPr>
        <w:t xml:space="preserve"> </w:t>
      </w:r>
      <w:r>
        <w:t>(depuse</w:t>
      </w:r>
      <w:r>
        <w:rPr>
          <w:spacing w:val="7"/>
        </w:rPr>
        <w:t xml:space="preserve"> </w:t>
      </w:r>
      <w:r>
        <w:t>de</w:t>
      </w:r>
      <w:r>
        <w:rPr>
          <w:spacing w:val="8"/>
        </w:rPr>
        <w:t xml:space="preserve"> </w:t>
      </w:r>
      <w:r>
        <w:t>solicitant</w:t>
      </w:r>
      <w:r>
        <w:rPr>
          <w:spacing w:val="11"/>
        </w:rPr>
        <w:t xml:space="preserve"> </w:t>
      </w:r>
      <w:r>
        <w:t>impreuna</w:t>
      </w:r>
      <w:r>
        <w:rPr>
          <w:spacing w:val="12"/>
        </w:rPr>
        <w:t xml:space="preserve"> </w:t>
      </w:r>
      <w:r>
        <w:t>cu</w:t>
      </w:r>
      <w:r>
        <w:rPr>
          <w:spacing w:val="8"/>
        </w:rPr>
        <w:t xml:space="preserve"> </w:t>
      </w:r>
      <w:r>
        <w:t>Cererea</w:t>
      </w:r>
      <w:r>
        <w:rPr>
          <w:spacing w:val="7"/>
        </w:rPr>
        <w:t xml:space="preserve"> </w:t>
      </w:r>
      <w:r>
        <w:t>de</w:t>
      </w:r>
      <w:r>
        <w:rPr>
          <w:spacing w:val="12"/>
        </w:rPr>
        <w:t xml:space="preserve"> </w:t>
      </w:r>
      <w:r>
        <w:t>Finantare)</w:t>
      </w:r>
      <w:r>
        <w:rPr>
          <w:spacing w:val="9"/>
        </w:rPr>
        <w:t xml:space="preserve"> </w:t>
      </w:r>
      <w:r>
        <w:t>de</w:t>
      </w:r>
      <w:r>
        <w:rPr>
          <w:spacing w:val="7"/>
        </w:rPr>
        <w:t xml:space="preserve"> </w:t>
      </w:r>
      <w:r>
        <w:t>la</w:t>
      </w:r>
      <w:r>
        <w:rPr>
          <w:spacing w:val="13"/>
        </w:rPr>
        <w:t xml:space="preserve"> </w:t>
      </w:r>
      <w:r>
        <w:t>cine</w:t>
      </w:r>
      <w:r>
        <w:rPr>
          <w:spacing w:val="-64"/>
        </w:rPr>
        <w:t xml:space="preserve"> </w:t>
      </w:r>
      <w:r>
        <w:t>a obtinut solicitantul terenul/cladirea care face obiectuL proiectului. Se verifica daca pana la</w:t>
      </w:r>
      <w:r>
        <w:rPr>
          <w:spacing w:val="-64"/>
        </w:rPr>
        <w:t xml:space="preserve"> </w:t>
      </w:r>
      <w:r>
        <w:t>acest moment (in baza verificarilor sus-mentionate sau a altor informatii obtinute, daca este</w:t>
      </w:r>
      <w:r>
        <w:rPr>
          <w:spacing w:val="1"/>
        </w:rPr>
        <w:t xml:space="preserve"> </w:t>
      </w:r>
      <w:r>
        <w:t>cazul) au fost identificate alte legaturi intre solicitant (sau actionarii/asociatii acestuia) si</w:t>
      </w:r>
      <w:r>
        <w:rPr>
          <w:spacing w:val="1"/>
        </w:rPr>
        <w:t xml:space="preserve"> </w:t>
      </w:r>
      <w:r>
        <w:t>persoana</w:t>
      </w:r>
      <w:r>
        <w:rPr>
          <w:spacing w:val="-2"/>
        </w:rPr>
        <w:t xml:space="preserve"> </w:t>
      </w:r>
      <w:r>
        <w:t>de</w:t>
      </w:r>
      <w:r>
        <w:rPr>
          <w:spacing w:val="-5"/>
        </w:rPr>
        <w:t xml:space="preserve"> </w:t>
      </w:r>
      <w:r>
        <w:t>la</w:t>
      </w:r>
      <w:r>
        <w:rPr>
          <w:spacing w:val="-1"/>
        </w:rPr>
        <w:t xml:space="preserve"> </w:t>
      </w:r>
      <w:r>
        <w:t>care a</w:t>
      </w:r>
      <w:r>
        <w:rPr>
          <w:spacing w:val="-5"/>
        </w:rPr>
        <w:t xml:space="preserve"> </w:t>
      </w:r>
      <w:r>
        <w:t>obtinut</w:t>
      </w:r>
      <w:r>
        <w:rPr>
          <w:spacing w:val="-2"/>
        </w:rPr>
        <w:t xml:space="preserve"> </w:t>
      </w:r>
      <w:r>
        <w:t>terenul/cladirea.</w:t>
      </w:r>
    </w:p>
    <w:p w14:paraId="72EBBCC3" w14:textId="77777777" w:rsidR="00BD35D5" w:rsidRDefault="00BD35D5">
      <w:pPr>
        <w:pStyle w:val="BodyText"/>
        <w:spacing w:before="9"/>
        <w:rPr>
          <w:sz w:val="21"/>
        </w:rPr>
      </w:pPr>
    </w:p>
    <w:p w14:paraId="58B581BE" w14:textId="77777777" w:rsidR="00BD35D5" w:rsidRDefault="00000000">
      <w:pPr>
        <w:pStyle w:val="BodyText"/>
        <w:ind w:left="318" w:right="1104"/>
        <w:jc w:val="both"/>
      </w:pPr>
      <w:r>
        <w:t>Punctul 7 - se verifica in RECOM online daca solicitantii care depun Cerere de Finantare au</w:t>
      </w:r>
      <w:r>
        <w:rPr>
          <w:spacing w:val="1"/>
        </w:rPr>
        <w:t xml:space="preserve"> </w:t>
      </w:r>
      <w:r>
        <w:t>asociati comuni cu cei ai altor beneficiari. In cazul in care se identifica alti beneficiari FEADR</w:t>
      </w:r>
      <w:r>
        <w:rPr>
          <w:spacing w:val="1"/>
        </w:rPr>
        <w:t xml:space="preserve"> </w:t>
      </w:r>
      <w:r>
        <w:t>cu</w:t>
      </w:r>
      <w:r>
        <w:rPr>
          <w:spacing w:val="1"/>
        </w:rPr>
        <w:t xml:space="preserve"> </w:t>
      </w:r>
      <w:r>
        <w:t>acelasi</w:t>
      </w:r>
      <w:r>
        <w:rPr>
          <w:spacing w:val="1"/>
        </w:rPr>
        <w:t xml:space="preserve"> </w:t>
      </w:r>
      <w:r>
        <w:t>actionariat,</w:t>
      </w:r>
      <w:r>
        <w:rPr>
          <w:spacing w:val="1"/>
        </w:rPr>
        <w:t xml:space="preserve"> </w:t>
      </w:r>
      <w:r>
        <w:t>se</w:t>
      </w:r>
      <w:r>
        <w:rPr>
          <w:spacing w:val="1"/>
        </w:rPr>
        <w:t xml:space="preserve"> </w:t>
      </w:r>
      <w:r>
        <w:t>verifica</w:t>
      </w:r>
      <w:r>
        <w:rPr>
          <w:spacing w:val="1"/>
        </w:rPr>
        <w:t xml:space="preserve"> </w:t>
      </w:r>
      <w:r>
        <w:t>daca</w:t>
      </w:r>
      <w:r>
        <w:rPr>
          <w:spacing w:val="1"/>
        </w:rPr>
        <w:t xml:space="preserve"> </w:t>
      </w:r>
      <w:r>
        <w:t>cele</w:t>
      </w:r>
      <w:r>
        <w:rPr>
          <w:spacing w:val="1"/>
        </w:rPr>
        <w:t xml:space="preserve"> </w:t>
      </w:r>
      <w:r>
        <w:t>doua</w:t>
      </w:r>
      <w:r>
        <w:rPr>
          <w:spacing w:val="1"/>
        </w:rPr>
        <w:t xml:space="preserve"> </w:t>
      </w:r>
      <w:r>
        <w:t>proiecte</w:t>
      </w:r>
      <w:r>
        <w:rPr>
          <w:spacing w:val="1"/>
        </w:rPr>
        <w:t xml:space="preserve"> </w:t>
      </w:r>
      <w:r>
        <w:t>formează</w:t>
      </w:r>
      <w:r>
        <w:rPr>
          <w:spacing w:val="1"/>
        </w:rPr>
        <w:t xml:space="preserve"> </w:t>
      </w:r>
      <w:r>
        <w:t>împreună</w:t>
      </w:r>
      <w:r>
        <w:rPr>
          <w:spacing w:val="1"/>
        </w:rPr>
        <w:t xml:space="preserve"> </w:t>
      </w:r>
      <w:r>
        <w:t>un</w:t>
      </w:r>
      <w:r>
        <w:rPr>
          <w:spacing w:val="1"/>
        </w:rPr>
        <w:t xml:space="preserve"> </w:t>
      </w:r>
      <w:r>
        <w:t>flux</w:t>
      </w:r>
      <w:r>
        <w:rPr>
          <w:spacing w:val="1"/>
        </w:rPr>
        <w:t xml:space="preserve"> </w:t>
      </w:r>
      <w:r>
        <w:t>tehnologic</w:t>
      </w:r>
    </w:p>
    <w:p w14:paraId="463F4E6F" w14:textId="77777777" w:rsidR="00BD35D5" w:rsidRDefault="00BD35D5">
      <w:pPr>
        <w:pStyle w:val="BodyText"/>
        <w:spacing w:before="3"/>
        <w:rPr>
          <w:sz w:val="23"/>
        </w:rPr>
      </w:pPr>
    </w:p>
    <w:p w14:paraId="05B0CE32" w14:textId="77777777" w:rsidR="00BD35D5" w:rsidRDefault="00000000">
      <w:pPr>
        <w:pStyle w:val="BodyText"/>
        <w:ind w:left="318" w:right="1105"/>
        <w:jc w:val="both"/>
      </w:pPr>
      <w:r>
        <w:t>Punctul 8 - Se detaliaza</w:t>
      </w:r>
      <w:r>
        <w:rPr>
          <w:spacing w:val="1"/>
        </w:rPr>
        <w:t xml:space="preserve"> </w:t>
      </w:r>
      <w:r>
        <w:t>alti indicatori (ex: acelasi consultant, posibile legaturi de afaceri cu</w:t>
      </w:r>
      <w:r>
        <w:rPr>
          <w:spacing w:val="1"/>
        </w:rPr>
        <w:t xml:space="preserve"> </w:t>
      </w:r>
      <w:r>
        <w:t>furnizori/clienti prin actionariat, mutarea sediului social din mediul urban in mediul rural sau</w:t>
      </w:r>
      <w:r>
        <w:rPr>
          <w:spacing w:val="1"/>
        </w:rPr>
        <w:t xml:space="preserve"> </w:t>
      </w:r>
      <w:r>
        <w:t>inchiderea punctului/punctelor de lucru din mediul urban si deschiderea in mediul rural)</w:t>
      </w:r>
      <w:r>
        <w:rPr>
          <w:spacing w:val="1"/>
        </w:rPr>
        <w:t xml:space="preserve"> </w:t>
      </w:r>
      <w:r>
        <w:t>identificati,</w:t>
      </w:r>
      <w:r>
        <w:rPr>
          <w:spacing w:val="1"/>
        </w:rPr>
        <w:t xml:space="preserve"> </w:t>
      </w:r>
      <w:r>
        <w:t>care</w:t>
      </w:r>
      <w:r>
        <w:rPr>
          <w:spacing w:val="1"/>
        </w:rPr>
        <w:t xml:space="preserve"> </w:t>
      </w:r>
      <w:r>
        <w:t>nu</w:t>
      </w:r>
      <w:r>
        <w:rPr>
          <w:spacing w:val="1"/>
        </w:rPr>
        <w:t xml:space="preserve"> </w:t>
      </w:r>
      <w:r>
        <w:t>se</w:t>
      </w:r>
      <w:r>
        <w:rPr>
          <w:spacing w:val="1"/>
        </w:rPr>
        <w:t xml:space="preserve"> </w:t>
      </w:r>
      <w:r>
        <w:t>regasesc</w:t>
      </w:r>
      <w:r>
        <w:rPr>
          <w:spacing w:val="1"/>
        </w:rPr>
        <w:t xml:space="preserve"> </w:t>
      </w:r>
      <w:r>
        <w:t>in</w:t>
      </w:r>
      <w:r>
        <w:rPr>
          <w:spacing w:val="1"/>
        </w:rPr>
        <w:t xml:space="preserve"> </w:t>
      </w:r>
      <w:r>
        <w:t>niciuna</w:t>
      </w:r>
      <w:r>
        <w:rPr>
          <w:spacing w:val="1"/>
        </w:rPr>
        <w:t xml:space="preserve"> </w:t>
      </w:r>
      <w:r>
        <w:t>din</w:t>
      </w:r>
      <w:r>
        <w:rPr>
          <w:spacing w:val="1"/>
        </w:rPr>
        <w:t xml:space="preserve"> </w:t>
      </w:r>
      <w:r>
        <w:t>categoriile</w:t>
      </w:r>
      <w:r>
        <w:rPr>
          <w:spacing w:val="1"/>
        </w:rPr>
        <w:t xml:space="preserve"> </w:t>
      </w:r>
      <w:r>
        <w:t>susmentionate</w:t>
      </w:r>
      <w:r>
        <w:rPr>
          <w:spacing w:val="1"/>
        </w:rPr>
        <w:t xml:space="preserve"> </w:t>
      </w:r>
      <w:r>
        <w:t>(la</w:t>
      </w:r>
      <w:r>
        <w:rPr>
          <w:spacing w:val="1"/>
        </w:rPr>
        <w:t xml:space="preserve"> </w:t>
      </w:r>
      <w:r>
        <w:t>celelalte</w:t>
      </w:r>
      <w:r>
        <w:rPr>
          <w:spacing w:val="1"/>
        </w:rPr>
        <w:t xml:space="preserve"> </w:t>
      </w:r>
      <w:r>
        <w:t>intrebari).</w:t>
      </w:r>
    </w:p>
    <w:p w14:paraId="6AE30DC8" w14:textId="77777777" w:rsidR="00BD35D5" w:rsidRDefault="00BD35D5">
      <w:pPr>
        <w:pStyle w:val="BodyText"/>
        <w:spacing w:before="10"/>
        <w:rPr>
          <w:sz w:val="21"/>
        </w:rPr>
      </w:pPr>
    </w:p>
    <w:p w14:paraId="2394A5A6" w14:textId="77777777" w:rsidR="00BD35D5" w:rsidRDefault="00000000">
      <w:pPr>
        <w:pStyle w:val="BodyText"/>
        <w:spacing w:line="242" w:lineRule="auto"/>
        <w:ind w:left="318" w:right="1107"/>
        <w:jc w:val="both"/>
      </w:pPr>
      <w:r>
        <w:t>Dacă în urma verificărilor expertul identifică două sau mai multe elemente comune cu alte</w:t>
      </w:r>
      <w:r>
        <w:rPr>
          <w:spacing w:val="1"/>
        </w:rPr>
        <w:t xml:space="preserve"> </w:t>
      </w:r>
      <w:r>
        <w:t>proiecte, îşi va extinde verificarea asupra acestora, împreună cu ceilalţi experţi implicaţi în</w:t>
      </w:r>
      <w:r>
        <w:rPr>
          <w:spacing w:val="1"/>
        </w:rPr>
        <w:t xml:space="preserve"> </w:t>
      </w:r>
      <w:r>
        <w:t>verificarea</w:t>
      </w:r>
      <w:r>
        <w:rPr>
          <w:spacing w:val="-6"/>
        </w:rPr>
        <w:t xml:space="preserve"> </w:t>
      </w:r>
      <w:r>
        <w:t>proiectelor</w:t>
      </w:r>
      <w:r>
        <w:rPr>
          <w:spacing w:val="-4"/>
        </w:rPr>
        <w:t xml:space="preserve"> </w:t>
      </w:r>
      <w:r>
        <w:t>respective.</w:t>
      </w:r>
    </w:p>
    <w:p w14:paraId="18A38BAD" w14:textId="77777777" w:rsidR="00BD35D5" w:rsidRDefault="00BD35D5">
      <w:pPr>
        <w:spacing w:line="242" w:lineRule="auto"/>
        <w:jc w:val="both"/>
        <w:sectPr w:rsidR="00BD35D5">
          <w:headerReference w:type="default" r:id="rId49"/>
          <w:pgSz w:w="11910" w:h="16840"/>
          <w:pgMar w:top="680" w:right="300" w:bottom="280" w:left="820" w:header="0" w:footer="0" w:gutter="0"/>
          <w:cols w:space="720"/>
        </w:sectPr>
      </w:pPr>
    </w:p>
    <w:p w14:paraId="5532326E" w14:textId="77777777" w:rsidR="00BD35D5" w:rsidRDefault="00000000">
      <w:pPr>
        <w:pStyle w:val="BodyText"/>
        <w:ind w:left="591"/>
        <w:rPr>
          <w:sz w:val="20"/>
        </w:rPr>
      </w:pPr>
      <w:r>
        <w:rPr>
          <w:noProof/>
          <w:sz w:val="20"/>
        </w:rPr>
        <w:lastRenderedPageBreak/>
        <w:drawing>
          <wp:inline distT="0" distB="0" distL="0" distR="0" wp14:anchorId="5FF09FE1" wp14:editId="2D326E0E">
            <wp:extent cx="5816810" cy="644271"/>
            <wp:effectExtent l="0" t="0" r="0" b="0"/>
            <wp:docPr id="9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image1.png"/>
                    <pic:cNvPicPr/>
                  </pic:nvPicPr>
                  <pic:blipFill>
                    <a:blip r:embed="rId7" cstate="print"/>
                    <a:stretch>
                      <a:fillRect/>
                    </a:stretch>
                  </pic:blipFill>
                  <pic:spPr>
                    <a:xfrm>
                      <a:off x="0" y="0"/>
                      <a:ext cx="5816810" cy="644271"/>
                    </a:xfrm>
                    <a:prstGeom prst="rect">
                      <a:avLst/>
                    </a:prstGeom>
                  </pic:spPr>
                </pic:pic>
              </a:graphicData>
            </a:graphic>
          </wp:inline>
        </w:drawing>
      </w:r>
    </w:p>
    <w:p w14:paraId="01C583DA" w14:textId="77777777" w:rsidR="00BD35D5" w:rsidRDefault="00BD35D5">
      <w:pPr>
        <w:pStyle w:val="BodyText"/>
        <w:spacing w:before="5"/>
        <w:rPr>
          <w:sz w:val="14"/>
        </w:rPr>
      </w:pPr>
    </w:p>
    <w:p w14:paraId="115FE62A" w14:textId="77777777" w:rsidR="00BD35D5" w:rsidRDefault="00000000">
      <w:pPr>
        <w:pStyle w:val="BodyText"/>
        <w:spacing w:before="106" w:line="235" w:lineRule="auto"/>
        <w:ind w:left="591" w:right="4155"/>
      </w:pPr>
      <w:r>
        <w:t>Dacă în urma verificării se identifică legaturi care conduc la:</w:t>
      </w:r>
      <w:r>
        <w:rPr>
          <w:spacing w:val="-64"/>
        </w:rPr>
        <w:t xml:space="preserve"> </w:t>
      </w:r>
      <w:r>
        <w:t>Complementaritatea</w:t>
      </w:r>
      <w:r>
        <w:rPr>
          <w:spacing w:val="-2"/>
        </w:rPr>
        <w:t xml:space="preserve"> </w:t>
      </w:r>
      <w:r>
        <w:t>investiţiilor</w:t>
      </w:r>
      <w:r>
        <w:rPr>
          <w:spacing w:val="-4"/>
        </w:rPr>
        <w:t xml:space="preserve"> </w:t>
      </w:r>
      <w:r>
        <w:t>propuse:</w:t>
      </w:r>
    </w:p>
    <w:p w14:paraId="270D93EE" w14:textId="77777777" w:rsidR="00BD35D5" w:rsidRDefault="00BD35D5">
      <w:pPr>
        <w:pStyle w:val="BodyText"/>
        <w:rPr>
          <w:sz w:val="21"/>
        </w:rPr>
      </w:pPr>
    </w:p>
    <w:p w14:paraId="4EF0E48E" w14:textId="77777777" w:rsidR="00BD35D5" w:rsidRDefault="00000000">
      <w:pPr>
        <w:pStyle w:val="BodyText"/>
        <w:ind w:left="591" w:right="831"/>
        <w:jc w:val="both"/>
      </w:pPr>
      <w:r>
        <w:t>Se</w:t>
      </w:r>
      <w:r>
        <w:rPr>
          <w:spacing w:val="1"/>
        </w:rPr>
        <w:t xml:space="preserve"> </w:t>
      </w:r>
      <w:r>
        <w:t>verifică</w:t>
      </w:r>
      <w:r>
        <w:rPr>
          <w:spacing w:val="1"/>
        </w:rPr>
        <w:t xml:space="preserve"> </w:t>
      </w:r>
      <w:r>
        <w:t>dacă</w:t>
      </w:r>
      <w:r>
        <w:rPr>
          <w:spacing w:val="1"/>
        </w:rPr>
        <w:t xml:space="preserve"> </w:t>
      </w:r>
      <w:r>
        <w:t>investiţiile</w:t>
      </w:r>
      <w:r>
        <w:rPr>
          <w:spacing w:val="1"/>
        </w:rPr>
        <w:t xml:space="preserve"> </w:t>
      </w:r>
      <w:r>
        <w:t>invecinate</w:t>
      </w:r>
      <w:r>
        <w:rPr>
          <w:spacing w:val="1"/>
        </w:rPr>
        <w:t xml:space="preserve"> </w:t>
      </w:r>
      <w:r>
        <w:t>propuse</w:t>
      </w:r>
      <w:r>
        <w:rPr>
          <w:spacing w:val="1"/>
        </w:rPr>
        <w:t xml:space="preserve"> </w:t>
      </w:r>
      <w:r>
        <w:t>de</w:t>
      </w:r>
      <w:r>
        <w:rPr>
          <w:spacing w:val="1"/>
        </w:rPr>
        <w:t xml:space="preserve"> </w:t>
      </w:r>
      <w:r>
        <w:t>solicitanti</w:t>
      </w:r>
      <w:r>
        <w:rPr>
          <w:spacing w:val="1"/>
        </w:rPr>
        <w:t xml:space="preserve"> </w:t>
      </w:r>
      <w:r>
        <w:t>diferiti</w:t>
      </w:r>
      <w:r>
        <w:rPr>
          <w:spacing w:val="1"/>
        </w:rPr>
        <w:t xml:space="preserve"> </w:t>
      </w:r>
      <w:r>
        <w:t>se</w:t>
      </w:r>
      <w:r>
        <w:rPr>
          <w:spacing w:val="1"/>
        </w:rPr>
        <w:t xml:space="preserve"> </w:t>
      </w:r>
      <w:r>
        <w:t>completează/dezvoltă/optimizează în cadrul unui flux tehnologic sau de servicii si nu pot</w:t>
      </w:r>
      <w:r>
        <w:rPr>
          <w:spacing w:val="1"/>
        </w:rPr>
        <w:t xml:space="preserve"> </w:t>
      </w:r>
      <w:r>
        <w:t>functiona</w:t>
      </w:r>
      <w:r>
        <w:rPr>
          <w:spacing w:val="-2"/>
        </w:rPr>
        <w:t xml:space="preserve"> </w:t>
      </w:r>
      <w:r>
        <w:t>independent</w:t>
      </w:r>
      <w:r>
        <w:rPr>
          <w:spacing w:val="-1"/>
        </w:rPr>
        <w:t xml:space="preserve"> </w:t>
      </w:r>
      <w:r>
        <w:t>una</w:t>
      </w:r>
      <w:r>
        <w:rPr>
          <w:spacing w:val="-1"/>
        </w:rPr>
        <w:t xml:space="preserve"> </w:t>
      </w:r>
      <w:r>
        <w:t>fata</w:t>
      </w:r>
      <w:r>
        <w:rPr>
          <w:spacing w:val="-1"/>
        </w:rPr>
        <w:t xml:space="preserve"> </w:t>
      </w:r>
      <w:r>
        <w:t>de</w:t>
      </w:r>
      <w:r>
        <w:rPr>
          <w:spacing w:val="-5"/>
        </w:rPr>
        <w:t xml:space="preserve"> </w:t>
      </w:r>
      <w:r>
        <w:t>cealalta.</w:t>
      </w:r>
    </w:p>
    <w:p w14:paraId="0A7D064A" w14:textId="77777777" w:rsidR="00BD35D5" w:rsidRDefault="00000000">
      <w:pPr>
        <w:pStyle w:val="BodyText"/>
        <w:spacing w:line="276" w:lineRule="auto"/>
        <w:ind w:left="591" w:right="834"/>
        <w:jc w:val="both"/>
      </w:pPr>
      <w:r>
        <w:t>Se verifica in RECOM istoricul actionarilor/asociatilor/administratorului solicitantului pe o</w:t>
      </w:r>
      <w:r>
        <w:rPr>
          <w:spacing w:val="1"/>
        </w:rPr>
        <w:t xml:space="preserve"> </w:t>
      </w:r>
      <w:r>
        <w:t>perioada de 1 an, daca acestia detin alte societati care actioneaza in acelasi domeniul sau</w:t>
      </w:r>
      <w:r>
        <w:rPr>
          <w:spacing w:val="1"/>
        </w:rPr>
        <w:t xml:space="preserve"> </w:t>
      </w:r>
      <w:r>
        <w:t>domeniu</w:t>
      </w:r>
      <w:r>
        <w:rPr>
          <w:spacing w:val="-3"/>
        </w:rPr>
        <w:t xml:space="preserve"> </w:t>
      </w:r>
      <w:r>
        <w:t>complementar cu</w:t>
      </w:r>
      <w:r>
        <w:rPr>
          <w:spacing w:val="-1"/>
        </w:rPr>
        <w:t xml:space="preserve"> </w:t>
      </w:r>
      <w:r>
        <w:t>cel</w:t>
      </w:r>
      <w:r>
        <w:rPr>
          <w:spacing w:val="1"/>
        </w:rPr>
        <w:t xml:space="preserve"> </w:t>
      </w:r>
      <w:r>
        <w:t>al</w:t>
      </w:r>
      <w:r>
        <w:rPr>
          <w:spacing w:val="-3"/>
        </w:rPr>
        <w:t xml:space="preserve"> </w:t>
      </w:r>
      <w:r>
        <w:t>proiectului,</w:t>
      </w:r>
      <w:r>
        <w:rPr>
          <w:spacing w:val="-5"/>
        </w:rPr>
        <w:t xml:space="preserve"> </w:t>
      </w:r>
      <w:r>
        <w:t>in</w:t>
      </w:r>
      <w:r>
        <w:rPr>
          <w:spacing w:val="-2"/>
        </w:rPr>
        <w:t xml:space="preserve"> </w:t>
      </w:r>
      <w:r>
        <w:t>vederea</w:t>
      </w:r>
      <w:r>
        <w:rPr>
          <w:spacing w:val="-3"/>
        </w:rPr>
        <w:t xml:space="preserve"> </w:t>
      </w:r>
      <w:r>
        <w:t>crearii</w:t>
      </w:r>
      <w:r>
        <w:rPr>
          <w:spacing w:val="-6"/>
        </w:rPr>
        <w:t xml:space="preserve"> </w:t>
      </w:r>
      <w:r>
        <w:t>de</w:t>
      </w:r>
      <w:r>
        <w:rPr>
          <w:spacing w:val="-1"/>
        </w:rPr>
        <w:t xml:space="preserve"> </w:t>
      </w:r>
      <w:r>
        <w:t>conditii</w:t>
      </w:r>
      <w:r>
        <w:rPr>
          <w:spacing w:val="-2"/>
        </w:rPr>
        <w:t xml:space="preserve"> </w:t>
      </w:r>
      <w:r>
        <w:t>artificiale.</w:t>
      </w:r>
    </w:p>
    <w:p w14:paraId="7966EB2B" w14:textId="77777777" w:rsidR="00BD35D5" w:rsidRDefault="00000000">
      <w:pPr>
        <w:pStyle w:val="Heading2"/>
        <w:spacing w:before="201"/>
        <w:ind w:right="839"/>
        <w:jc w:val="both"/>
      </w:pPr>
      <w:r>
        <w:t>Solicitantul a creat condiţii artificiale necesare pentru a beneficia de plăţi (sprijin) şi a</w:t>
      </w:r>
      <w:r>
        <w:rPr>
          <w:spacing w:val="1"/>
        </w:rPr>
        <w:t xml:space="preserve"> </w:t>
      </w:r>
      <w:r>
        <w:t>obţine</w:t>
      </w:r>
      <w:r>
        <w:rPr>
          <w:spacing w:val="-1"/>
        </w:rPr>
        <w:t xml:space="preserve"> </w:t>
      </w:r>
      <w:r>
        <w:t>astfel</w:t>
      </w:r>
      <w:r>
        <w:rPr>
          <w:spacing w:val="2"/>
        </w:rPr>
        <w:t xml:space="preserve"> </w:t>
      </w:r>
      <w:r>
        <w:t>un</w:t>
      </w:r>
      <w:r>
        <w:rPr>
          <w:spacing w:val="-5"/>
        </w:rPr>
        <w:t xml:space="preserve"> </w:t>
      </w:r>
      <w:r>
        <w:t>avantaj</w:t>
      </w:r>
      <w:r>
        <w:rPr>
          <w:spacing w:val="-4"/>
        </w:rPr>
        <w:t xml:space="preserve"> </w:t>
      </w:r>
      <w:r>
        <w:t>care</w:t>
      </w:r>
      <w:r>
        <w:rPr>
          <w:spacing w:val="-2"/>
        </w:rPr>
        <w:t xml:space="preserve"> </w:t>
      </w:r>
      <w:r>
        <w:t>contravine</w:t>
      </w:r>
      <w:r>
        <w:rPr>
          <w:spacing w:val="-2"/>
        </w:rPr>
        <w:t xml:space="preserve"> </w:t>
      </w:r>
      <w:r>
        <w:t>obiectivelor</w:t>
      </w:r>
      <w:r>
        <w:rPr>
          <w:spacing w:val="-3"/>
        </w:rPr>
        <w:t xml:space="preserve"> </w:t>
      </w:r>
      <w:r>
        <w:t>măsurii?</w:t>
      </w:r>
    </w:p>
    <w:p w14:paraId="7C58C9DA" w14:textId="77777777" w:rsidR="00BD35D5" w:rsidRDefault="00BD35D5">
      <w:pPr>
        <w:pStyle w:val="BodyText"/>
        <w:spacing w:before="8"/>
        <w:rPr>
          <w:b/>
          <w:sz w:val="21"/>
        </w:rPr>
      </w:pPr>
    </w:p>
    <w:p w14:paraId="7544AC80" w14:textId="77777777" w:rsidR="00BD35D5" w:rsidRDefault="00000000">
      <w:pPr>
        <w:pStyle w:val="BodyText"/>
        <w:spacing w:line="242" w:lineRule="auto"/>
        <w:ind w:left="591" w:right="831"/>
        <w:jc w:val="both"/>
      </w:pPr>
      <w:r>
        <w:t>Dupa</w:t>
      </w:r>
      <w:r>
        <w:rPr>
          <w:spacing w:val="1"/>
        </w:rPr>
        <w:t xml:space="preserve"> </w:t>
      </w:r>
      <w:r>
        <w:t>finalizarea</w:t>
      </w:r>
      <w:r>
        <w:rPr>
          <w:spacing w:val="1"/>
        </w:rPr>
        <w:t xml:space="preserve"> </w:t>
      </w:r>
      <w:r>
        <w:t>analizarii</w:t>
      </w:r>
      <w:r>
        <w:rPr>
          <w:spacing w:val="1"/>
        </w:rPr>
        <w:t xml:space="preserve"> </w:t>
      </w:r>
      <w:r>
        <w:t>elementelor</w:t>
      </w:r>
      <w:r>
        <w:rPr>
          <w:spacing w:val="1"/>
        </w:rPr>
        <w:t xml:space="preserve"> </w:t>
      </w:r>
      <w:r>
        <w:t>subiective</w:t>
      </w:r>
      <w:r>
        <w:rPr>
          <w:spacing w:val="1"/>
        </w:rPr>
        <w:t xml:space="preserve"> </w:t>
      </w:r>
      <w:r>
        <w:t>(indicatorii</w:t>
      </w:r>
      <w:r>
        <w:rPr>
          <w:spacing w:val="1"/>
        </w:rPr>
        <w:t xml:space="preserve"> </w:t>
      </w:r>
      <w:r>
        <w:t>de</w:t>
      </w:r>
      <w:r>
        <w:rPr>
          <w:spacing w:val="1"/>
        </w:rPr>
        <w:t xml:space="preserve"> </w:t>
      </w:r>
      <w:r>
        <w:t>conditii</w:t>
      </w:r>
      <w:r>
        <w:rPr>
          <w:spacing w:val="1"/>
        </w:rPr>
        <w:t xml:space="preserve"> </w:t>
      </w:r>
      <w:r>
        <w:t>artificiale</w:t>
      </w:r>
      <w:r>
        <w:rPr>
          <w:spacing w:val="1"/>
        </w:rPr>
        <w:t xml:space="preserve"> </w:t>
      </w:r>
      <w:r>
        <w:t>/</w:t>
      </w:r>
      <w:r>
        <w:rPr>
          <w:spacing w:val="1"/>
        </w:rPr>
        <w:t xml:space="preserve"> </w:t>
      </w:r>
      <w:r>
        <w:t>steguletele rosii), la rubrica Observatii, se consemneaza toate elementele referitoare la</w:t>
      </w:r>
      <w:r>
        <w:rPr>
          <w:spacing w:val="1"/>
        </w:rPr>
        <w:t xml:space="preserve"> </w:t>
      </w:r>
      <w:r>
        <w:t>conditii</w:t>
      </w:r>
      <w:r>
        <w:rPr>
          <w:spacing w:val="-3"/>
        </w:rPr>
        <w:t xml:space="preserve"> </w:t>
      </w:r>
      <w:r>
        <w:t>artificiale, identificate</w:t>
      </w:r>
      <w:r>
        <w:rPr>
          <w:spacing w:val="-1"/>
        </w:rPr>
        <w:t xml:space="preserve"> </w:t>
      </w:r>
      <w:r>
        <w:t>in</w:t>
      </w:r>
      <w:r>
        <w:rPr>
          <w:spacing w:val="-6"/>
        </w:rPr>
        <w:t xml:space="preserve"> </w:t>
      </w:r>
      <w:r>
        <w:t>ceea</w:t>
      </w:r>
      <w:r>
        <w:rPr>
          <w:spacing w:val="-3"/>
        </w:rPr>
        <w:t xml:space="preserve"> </w:t>
      </w:r>
      <w:r>
        <w:t>ce</w:t>
      </w:r>
      <w:r>
        <w:rPr>
          <w:spacing w:val="-6"/>
        </w:rPr>
        <w:t xml:space="preserve"> </w:t>
      </w:r>
      <w:r>
        <w:t>priveste</w:t>
      </w:r>
      <w:r>
        <w:rPr>
          <w:spacing w:val="-1"/>
        </w:rPr>
        <w:t xml:space="preserve"> </w:t>
      </w:r>
      <w:r>
        <w:t>proiectul depus</w:t>
      </w:r>
      <w:r>
        <w:rPr>
          <w:spacing w:val="-5"/>
        </w:rPr>
        <w:t xml:space="preserve"> </w:t>
      </w:r>
      <w:r>
        <w:t>de</w:t>
      </w:r>
      <w:r>
        <w:rPr>
          <w:spacing w:val="-6"/>
        </w:rPr>
        <w:t xml:space="preserve"> </w:t>
      </w:r>
      <w:r>
        <w:t>catre</w:t>
      </w:r>
      <w:r>
        <w:rPr>
          <w:spacing w:val="-1"/>
        </w:rPr>
        <w:t xml:space="preserve"> </w:t>
      </w:r>
      <w:r>
        <w:t>so.licitant.</w:t>
      </w:r>
    </w:p>
    <w:p w14:paraId="669A9186" w14:textId="77777777" w:rsidR="00BD35D5" w:rsidRDefault="00000000">
      <w:pPr>
        <w:pStyle w:val="BodyText"/>
        <w:ind w:left="591" w:right="826"/>
        <w:jc w:val="both"/>
      </w:pPr>
      <w:r>
        <w:t>In situatia in care sunt identificati indicatori de conditii artificiale, se constata existenta</w:t>
      </w:r>
      <w:r>
        <w:rPr>
          <w:spacing w:val="1"/>
        </w:rPr>
        <w:t xml:space="preserve"> </w:t>
      </w:r>
      <w:r>
        <w:t>elementului subiectiv (mentionat de catre Curtea Europeana de Justitie, in cauza Slancheva</w:t>
      </w:r>
      <w:r>
        <w:rPr>
          <w:spacing w:val="1"/>
        </w:rPr>
        <w:t xml:space="preserve"> </w:t>
      </w:r>
      <w:r>
        <w:t>sila</w:t>
      </w:r>
      <w:r>
        <w:rPr>
          <w:spacing w:val="-2"/>
        </w:rPr>
        <w:t xml:space="preserve"> </w:t>
      </w:r>
      <w:r>
        <w:t>EOOD).</w:t>
      </w:r>
    </w:p>
    <w:p w14:paraId="52CDB897" w14:textId="77777777" w:rsidR="00BD35D5" w:rsidRDefault="00000000">
      <w:pPr>
        <w:pStyle w:val="BodyText"/>
        <w:ind w:left="591" w:right="839"/>
        <w:jc w:val="both"/>
      </w:pPr>
      <w:r>
        <w:t>In</w:t>
      </w:r>
      <w:r>
        <w:rPr>
          <w:spacing w:val="1"/>
        </w:rPr>
        <w:t xml:space="preserve"> </w:t>
      </w:r>
      <w:r>
        <w:t>aceast</w:t>
      </w:r>
      <w:r>
        <w:rPr>
          <w:spacing w:val="1"/>
        </w:rPr>
        <w:t xml:space="preserve"> </w:t>
      </w:r>
      <w:r>
        <w:t>caz,</w:t>
      </w:r>
      <w:r>
        <w:rPr>
          <w:spacing w:val="1"/>
        </w:rPr>
        <w:t xml:space="preserve"> </w:t>
      </w:r>
      <w:r>
        <w:t>expertul</w:t>
      </w:r>
      <w:r>
        <w:rPr>
          <w:spacing w:val="1"/>
        </w:rPr>
        <w:t xml:space="preserve"> </w:t>
      </w:r>
      <w:r>
        <w:t>trece</w:t>
      </w:r>
      <w:r>
        <w:rPr>
          <w:spacing w:val="1"/>
        </w:rPr>
        <w:t xml:space="preserve"> </w:t>
      </w:r>
      <w:r>
        <w:t>la</w:t>
      </w:r>
      <w:r>
        <w:rPr>
          <w:spacing w:val="1"/>
        </w:rPr>
        <w:t xml:space="preserve"> </w:t>
      </w:r>
      <w:r>
        <w:t>analiza</w:t>
      </w:r>
      <w:r>
        <w:rPr>
          <w:spacing w:val="1"/>
        </w:rPr>
        <w:t xml:space="preserve"> </w:t>
      </w:r>
      <w:r>
        <w:t>existentei</w:t>
      </w:r>
      <w:r>
        <w:rPr>
          <w:spacing w:val="1"/>
        </w:rPr>
        <w:t xml:space="preserve"> </w:t>
      </w:r>
      <w:r>
        <w:t>elementului</w:t>
      </w:r>
      <w:r>
        <w:rPr>
          <w:spacing w:val="1"/>
        </w:rPr>
        <w:t xml:space="preserve"> </w:t>
      </w:r>
      <w:r>
        <w:t>obiectiv,</w:t>
      </w:r>
      <w:r>
        <w:rPr>
          <w:spacing w:val="1"/>
        </w:rPr>
        <w:t xml:space="preserve"> </w:t>
      </w:r>
      <w:r>
        <w:t>respectiv</w:t>
      </w:r>
      <w:r>
        <w:rPr>
          <w:spacing w:val="1"/>
        </w:rPr>
        <w:t xml:space="preserve"> </w:t>
      </w:r>
      <w:r>
        <w:t>nerespectarea</w:t>
      </w:r>
      <w:r>
        <w:rPr>
          <w:spacing w:val="-5"/>
        </w:rPr>
        <w:t xml:space="preserve"> </w:t>
      </w:r>
      <w:r>
        <w:t>obiectivelor</w:t>
      </w:r>
      <w:r>
        <w:rPr>
          <w:spacing w:val="3"/>
        </w:rPr>
        <w:t xml:space="preserve"> </w:t>
      </w:r>
      <w:r>
        <w:t>măsurii</w:t>
      </w:r>
      <w:r>
        <w:rPr>
          <w:spacing w:val="-1"/>
        </w:rPr>
        <w:t xml:space="preserve"> </w:t>
      </w:r>
      <w:r>
        <w:t>M3/6A, asumate prin</w:t>
      </w:r>
      <w:r>
        <w:rPr>
          <w:spacing w:val="-1"/>
        </w:rPr>
        <w:t xml:space="preserve"> </w:t>
      </w:r>
      <w:r>
        <w:t>proiect.</w:t>
      </w:r>
    </w:p>
    <w:p w14:paraId="392F5CD0" w14:textId="77777777" w:rsidR="00BD35D5" w:rsidRDefault="00BD35D5">
      <w:pPr>
        <w:pStyle w:val="BodyText"/>
        <w:spacing w:before="8"/>
      </w:pPr>
    </w:p>
    <w:p w14:paraId="690856E0" w14:textId="77777777" w:rsidR="00BD35D5" w:rsidRDefault="00000000">
      <w:pPr>
        <w:pStyle w:val="BodyText"/>
        <w:ind w:left="591" w:right="831"/>
        <w:jc w:val="both"/>
      </w:pPr>
      <w:r>
        <w:t>Dacă</w:t>
      </w:r>
      <w:r>
        <w:rPr>
          <w:spacing w:val="1"/>
        </w:rPr>
        <w:t xml:space="preserve"> </w:t>
      </w:r>
      <w:r>
        <w:t>în</w:t>
      </w:r>
      <w:r>
        <w:rPr>
          <w:spacing w:val="1"/>
        </w:rPr>
        <w:t xml:space="preserve"> </w:t>
      </w:r>
      <w:r>
        <w:t>urma</w:t>
      </w:r>
      <w:r>
        <w:rPr>
          <w:spacing w:val="1"/>
        </w:rPr>
        <w:t xml:space="preserve"> </w:t>
      </w:r>
      <w:r>
        <w:t>acestei</w:t>
      </w:r>
      <w:r>
        <w:rPr>
          <w:spacing w:val="1"/>
        </w:rPr>
        <w:t xml:space="preserve"> </w:t>
      </w:r>
      <w:r>
        <w:t>analize</w:t>
      </w:r>
      <w:r>
        <w:rPr>
          <w:spacing w:val="1"/>
        </w:rPr>
        <w:t xml:space="preserve"> </w:t>
      </w:r>
      <w:r>
        <w:t>se</w:t>
      </w:r>
      <w:r>
        <w:rPr>
          <w:spacing w:val="1"/>
        </w:rPr>
        <w:t xml:space="preserve"> </w:t>
      </w:r>
      <w:r>
        <w:t>constată</w:t>
      </w:r>
      <w:r>
        <w:rPr>
          <w:spacing w:val="1"/>
        </w:rPr>
        <w:t xml:space="preserve"> </w:t>
      </w:r>
      <w:r>
        <w:t>că</w:t>
      </w:r>
      <w:r>
        <w:rPr>
          <w:spacing w:val="1"/>
        </w:rPr>
        <w:t xml:space="preserve"> </w:t>
      </w:r>
      <w:r>
        <w:t>investiţia</w:t>
      </w:r>
      <w:r>
        <w:rPr>
          <w:spacing w:val="1"/>
        </w:rPr>
        <w:t xml:space="preserve"> </w:t>
      </w:r>
      <w:r>
        <w:t>propusă</w:t>
      </w:r>
      <w:r>
        <w:rPr>
          <w:spacing w:val="1"/>
        </w:rPr>
        <w:t xml:space="preserve"> </w:t>
      </w:r>
      <w:r>
        <w:t>de</w:t>
      </w:r>
      <w:r>
        <w:rPr>
          <w:spacing w:val="1"/>
        </w:rPr>
        <w:t xml:space="preserve"> </w:t>
      </w:r>
      <w:r>
        <w:t>solicitant</w:t>
      </w:r>
      <w:r>
        <w:rPr>
          <w:spacing w:val="66"/>
        </w:rPr>
        <w:t xml:space="preserve"> </w:t>
      </w:r>
      <w:r>
        <w:t>nu</w:t>
      </w:r>
      <w:r>
        <w:rPr>
          <w:spacing w:val="66"/>
        </w:rPr>
        <w:t xml:space="preserve"> </w:t>
      </w:r>
      <w:r>
        <w:t>poate</w:t>
      </w:r>
      <w:r>
        <w:rPr>
          <w:spacing w:val="1"/>
        </w:rPr>
        <w:t xml:space="preserve"> </w:t>
      </w:r>
      <w:r>
        <w:t>funcţiona independent de altă investiţie FEADR, solicitantul contribuind exclusiv/cvasiexclusiv</w:t>
      </w:r>
      <w:r>
        <w:rPr>
          <w:spacing w:val="-64"/>
        </w:rPr>
        <w:t xml:space="preserve"> </w:t>
      </w:r>
      <w:r>
        <w:t>la operatiunile economice ale altei companii, fara a cauta sa obtina profit propriu, creându-se</w:t>
      </w:r>
      <w:r>
        <w:rPr>
          <w:spacing w:val="-64"/>
        </w:rPr>
        <w:t xml:space="preserve"> </w:t>
      </w:r>
      <w:r>
        <w:t>astfel condiţii artificiale pentru a beneficia de sprijin şi a obţine astfel un avantaj care</w:t>
      </w:r>
      <w:r>
        <w:rPr>
          <w:spacing w:val="1"/>
        </w:rPr>
        <w:t xml:space="preserve"> </w:t>
      </w:r>
      <w:r>
        <w:t>contravine scopului sub-măsurii, se bifează caseta DA şi se completează în rubrica Observaţii</w:t>
      </w:r>
      <w:r>
        <w:rPr>
          <w:spacing w:val="1"/>
        </w:rPr>
        <w:t xml:space="preserve"> </w:t>
      </w:r>
      <w:r>
        <w:t>datele</w:t>
      </w:r>
      <w:r>
        <w:rPr>
          <w:spacing w:val="-1"/>
        </w:rPr>
        <w:t xml:space="preserve"> </w:t>
      </w:r>
      <w:r>
        <w:t>şi elementele</w:t>
      </w:r>
      <w:r>
        <w:rPr>
          <w:spacing w:val="-5"/>
        </w:rPr>
        <w:t xml:space="preserve"> </w:t>
      </w:r>
      <w:r>
        <w:t>care</w:t>
      </w:r>
      <w:r>
        <w:rPr>
          <w:spacing w:val="-1"/>
        </w:rPr>
        <w:t xml:space="preserve"> </w:t>
      </w:r>
      <w:r>
        <w:t>au condus</w:t>
      </w:r>
      <w:r>
        <w:rPr>
          <w:spacing w:val="2"/>
        </w:rPr>
        <w:t xml:space="preserve"> </w:t>
      </w:r>
      <w:r>
        <w:t>la</w:t>
      </w:r>
      <w:r>
        <w:rPr>
          <w:spacing w:val="-2"/>
        </w:rPr>
        <w:t xml:space="preserve"> </w:t>
      </w:r>
      <w:r>
        <w:t>această</w:t>
      </w:r>
      <w:r>
        <w:rPr>
          <w:spacing w:val="-5"/>
        </w:rPr>
        <w:t xml:space="preserve"> </w:t>
      </w:r>
      <w:r>
        <w:t>decizie.</w:t>
      </w:r>
    </w:p>
    <w:p w14:paraId="7FF9BBDE" w14:textId="77777777" w:rsidR="00BD35D5" w:rsidRDefault="00000000">
      <w:pPr>
        <w:pStyle w:val="BodyText"/>
        <w:spacing w:line="254" w:lineRule="exact"/>
        <w:ind w:left="591"/>
        <w:jc w:val="both"/>
      </w:pPr>
      <w:r>
        <w:t>In</w:t>
      </w:r>
      <w:r>
        <w:rPr>
          <w:spacing w:val="-3"/>
        </w:rPr>
        <w:t xml:space="preserve"> </w:t>
      </w:r>
      <w:r>
        <w:t>caz</w:t>
      </w:r>
      <w:r>
        <w:rPr>
          <w:spacing w:val="-1"/>
        </w:rPr>
        <w:t xml:space="preserve"> </w:t>
      </w:r>
      <w:r>
        <w:t>contrar</w:t>
      </w:r>
      <w:r>
        <w:rPr>
          <w:spacing w:val="-2"/>
        </w:rPr>
        <w:t xml:space="preserve"> </w:t>
      </w:r>
      <w:r>
        <w:t>expertul</w:t>
      </w:r>
      <w:r>
        <w:rPr>
          <w:spacing w:val="-5"/>
        </w:rPr>
        <w:t xml:space="preserve"> </w:t>
      </w:r>
      <w:r>
        <w:t>bifează</w:t>
      </w:r>
      <w:r>
        <w:rPr>
          <w:spacing w:val="-3"/>
        </w:rPr>
        <w:t xml:space="preserve"> </w:t>
      </w:r>
      <w:r>
        <w:t>în</w:t>
      </w:r>
      <w:r>
        <w:rPr>
          <w:spacing w:val="-4"/>
        </w:rPr>
        <w:t xml:space="preserve"> </w:t>
      </w:r>
      <w:r>
        <w:t>caseta</w:t>
      </w:r>
      <w:r>
        <w:rPr>
          <w:spacing w:val="-3"/>
        </w:rPr>
        <w:t xml:space="preserve"> </w:t>
      </w:r>
      <w:r>
        <w:t>corespunzatoare</w:t>
      </w:r>
      <w:r>
        <w:rPr>
          <w:spacing w:val="-2"/>
        </w:rPr>
        <w:t xml:space="preserve"> </w:t>
      </w:r>
      <w:r>
        <w:t>NU.</w:t>
      </w:r>
    </w:p>
    <w:p w14:paraId="2AA93474" w14:textId="77777777" w:rsidR="00BD35D5" w:rsidRDefault="00BD35D5">
      <w:pPr>
        <w:pStyle w:val="BodyText"/>
        <w:spacing w:before="1"/>
        <w:rPr>
          <w:sz w:val="23"/>
        </w:rPr>
      </w:pPr>
    </w:p>
    <w:p w14:paraId="384E02E9" w14:textId="77777777" w:rsidR="00BD35D5" w:rsidRDefault="00000000">
      <w:pPr>
        <w:pStyle w:val="BodyText"/>
        <w:spacing w:line="242" w:lineRule="auto"/>
        <w:ind w:left="591" w:right="837"/>
        <w:jc w:val="both"/>
      </w:pPr>
      <w:r>
        <w:t>Daca se constata suspiciunea de creare a condițiilor artificale, decizia privind constatarea</w:t>
      </w:r>
      <w:r>
        <w:rPr>
          <w:spacing w:val="1"/>
        </w:rPr>
        <w:t xml:space="preserve"> </w:t>
      </w:r>
      <w:r>
        <w:t>creări</w:t>
      </w:r>
      <w:r>
        <w:rPr>
          <w:spacing w:val="-1"/>
        </w:rPr>
        <w:t xml:space="preserve"> </w:t>
      </w:r>
      <w:r>
        <w:t>unei</w:t>
      </w:r>
      <w:r>
        <w:rPr>
          <w:spacing w:val="-1"/>
        </w:rPr>
        <w:t xml:space="preserve"> </w:t>
      </w:r>
      <w:r>
        <w:t>condiții</w:t>
      </w:r>
      <w:r>
        <w:rPr>
          <w:spacing w:val="-1"/>
        </w:rPr>
        <w:t xml:space="preserve"> </w:t>
      </w:r>
      <w:r>
        <w:t>artificiale</w:t>
      </w:r>
      <w:r>
        <w:rPr>
          <w:spacing w:val="-6"/>
        </w:rPr>
        <w:t xml:space="preserve"> </w:t>
      </w:r>
      <w:r>
        <w:t>se ia</w:t>
      </w:r>
      <w:r>
        <w:rPr>
          <w:spacing w:val="-5"/>
        </w:rPr>
        <w:t xml:space="preserve"> </w:t>
      </w:r>
      <w:r>
        <w:t>după</w:t>
      </w:r>
      <w:r>
        <w:rPr>
          <w:spacing w:val="-5"/>
        </w:rPr>
        <w:t xml:space="preserve"> </w:t>
      </w:r>
      <w:r>
        <w:t>parcurgerea</w:t>
      </w:r>
      <w:r>
        <w:rPr>
          <w:spacing w:val="-2"/>
        </w:rPr>
        <w:t xml:space="preserve"> </w:t>
      </w:r>
      <w:r>
        <w:t>următorilor</w:t>
      </w:r>
      <w:r>
        <w:rPr>
          <w:spacing w:val="1"/>
        </w:rPr>
        <w:t xml:space="preserve"> </w:t>
      </w:r>
      <w:r>
        <w:t>pași:</w:t>
      </w:r>
    </w:p>
    <w:p w14:paraId="23D26409" w14:textId="77777777" w:rsidR="00BD35D5" w:rsidRDefault="00000000">
      <w:pPr>
        <w:pStyle w:val="ListParagraph"/>
        <w:numPr>
          <w:ilvl w:val="0"/>
          <w:numId w:val="17"/>
        </w:numPr>
        <w:tabs>
          <w:tab w:val="left" w:pos="1313"/>
        </w:tabs>
        <w:spacing w:line="237" w:lineRule="auto"/>
        <w:ind w:right="827"/>
      </w:pPr>
      <w:r>
        <w:t>Identificarea și analiza indicatorilor care au condus la constatarea riscului de creare a</w:t>
      </w:r>
      <w:r>
        <w:rPr>
          <w:spacing w:val="1"/>
        </w:rPr>
        <w:t xml:space="preserve"> </w:t>
      </w:r>
      <w:r>
        <w:t>condițiilor</w:t>
      </w:r>
      <w:r>
        <w:rPr>
          <w:spacing w:val="1"/>
        </w:rPr>
        <w:t xml:space="preserve"> </w:t>
      </w:r>
      <w:r>
        <w:t>artificale.</w:t>
      </w:r>
      <w:r>
        <w:rPr>
          <w:spacing w:val="1"/>
        </w:rPr>
        <w:t xml:space="preserve"> </w:t>
      </w:r>
      <w:r>
        <w:t>Concluziile</w:t>
      </w:r>
      <w:r>
        <w:rPr>
          <w:spacing w:val="1"/>
        </w:rPr>
        <w:t xml:space="preserve"> </w:t>
      </w:r>
      <w:r>
        <w:t>preliminare</w:t>
      </w:r>
      <w:r>
        <w:rPr>
          <w:spacing w:val="1"/>
        </w:rPr>
        <w:t xml:space="preserve"> </w:t>
      </w:r>
      <w:r>
        <w:t>se</w:t>
      </w:r>
      <w:r>
        <w:rPr>
          <w:spacing w:val="1"/>
        </w:rPr>
        <w:t xml:space="preserve"> </w:t>
      </w:r>
      <w:r>
        <w:t>comunica</w:t>
      </w:r>
      <w:r>
        <w:rPr>
          <w:spacing w:val="1"/>
        </w:rPr>
        <w:t xml:space="preserve"> </w:t>
      </w:r>
      <w:r>
        <w:t>solicitantului</w:t>
      </w:r>
      <w:r>
        <w:rPr>
          <w:spacing w:val="1"/>
        </w:rPr>
        <w:t xml:space="preserve"> </w:t>
      </w:r>
      <w:r>
        <w:t>prin</w:t>
      </w:r>
      <w:r>
        <w:rPr>
          <w:spacing w:val="1"/>
        </w:rPr>
        <w:t xml:space="preserve"> </w:t>
      </w:r>
      <w:r>
        <w:t>intermediul unei notificări, prin care i se solicita totodată să-si exprime un punct de</w:t>
      </w:r>
      <w:r>
        <w:rPr>
          <w:spacing w:val="1"/>
        </w:rPr>
        <w:t xml:space="preserve"> </w:t>
      </w:r>
      <w:r>
        <w:t>vedere</w:t>
      </w:r>
      <w:r>
        <w:rPr>
          <w:spacing w:val="-1"/>
        </w:rPr>
        <w:t xml:space="preserve"> </w:t>
      </w:r>
      <w:r>
        <w:t>în</w:t>
      </w:r>
      <w:r>
        <w:rPr>
          <w:spacing w:val="-5"/>
        </w:rPr>
        <w:t xml:space="preserve"> </w:t>
      </w:r>
      <w:r>
        <w:t>termenul</w:t>
      </w:r>
      <w:r>
        <w:rPr>
          <w:spacing w:val="-3"/>
        </w:rPr>
        <w:t xml:space="preserve"> </w:t>
      </w:r>
      <w:r>
        <w:t>procedural.</w:t>
      </w:r>
    </w:p>
    <w:p w14:paraId="59547A5F" w14:textId="77777777" w:rsidR="00BD35D5" w:rsidRDefault="00000000">
      <w:pPr>
        <w:pStyle w:val="ListParagraph"/>
        <w:numPr>
          <w:ilvl w:val="0"/>
          <w:numId w:val="17"/>
        </w:numPr>
        <w:tabs>
          <w:tab w:val="left" w:pos="1313"/>
        </w:tabs>
        <w:spacing w:line="235" w:lineRule="auto"/>
        <w:ind w:right="836"/>
      </w:pPr>
      <w:r>
        <w:t>Primirea și analiza punctului de vedere exprimat de solicitant (dacă acesta îl trimite în</w:t>
      </w:r>
      <w:r>
        <w:rPr>
          <w:spacing w:val="-64"/>
        </w:rPr>
        <w:t xml:space="preserve"> </w:t>
      </w:r>
      <w:r>
        <w:t>termenul procedural</w:t>
      </w:r>
      <w:r>
        <w:rPr>
          <w:spacing w:val="-3"/>
        </w:rPr>
        <w:t xml:space="preserve"> </w:t>
      </w:r>
      <w:r>
        <w:t>comunicat).</w:t>
      </w:r>
    </w:p>
    <w:p w14:paraId="18E764D5" w14:textId="77777777" w:rsidR="00BD35D5" w:rsidRDefault="00000000">
      <w:pPr>
        <w:pStyle w:val="BodyText"/>
        <w:ind w:left="591" w:right="830"/>
        <w:jc w:val="both"/>
      </w:pPr>
      <w:r>
        <w:t>Dupa</w:t>
      </w:r>
      <w:r>
        <w:rPr>
          <w:spacing w:val="1"/>
        </w:rPr>
        <w:t xml:space="preserve"> </w:t>
      </w:r>
      <w:r>
        <w:t>caz,</w:t>
      </w:r>
      <w:r>
        <w:rPr>
          <w:spacing w:val="1"/>
        </w:rPr>
        <w:t xml:space="preserve"> </w:t>
      </w:r>
      <w:r>
        <w:t>declararea</w:t>
      </w:r>
      <w:r>
        <w:rPr>
          <w:spacing w:val="1"/>
        </w:rPr>
        <w:t xml:space="preserve"> </w:t>
      </w:r>
      <w:r>
        <w:t>Cererii</w:t>
      </w:r>
      <w:r>
        <w:rPr>
          <w:spacing w:val="1"/>
        </w:rPr>
        <w:t xml:space="preserve"> </w:t>
      </w:r>
      <w:r>
        <w:t>de</w:t>
      </w:r>
      <w:r>
        <w:rPr>
          <w:spacing w:val="1"/>
        </w:rPr>
        <w:t xml:space="preserve"> </w:t>
      </w:r>
      <w:r>
        <w:t>Finantare</w:t>
      </w:r>
      <w:r>
        <w:rPr>
          <w:spacing w:val="1"/>
        </w:rPr>
        <w:t xml:space="preserve"> </w:t>
      </w:r>
      <w:r>
        <w:t>ca fiind</w:t>
      </w:r>
      <w:r>
        <w:rPr>
          <w:spacing w:val="1"/>
        </w:rPr>
        <w:t xml:space="preserve"> </w:t>
      </w:r>
      <w:r>
        <w:t>neeligibilă</w:t>
      </w:r>
      <w:r>
        <w:rPr>
          <w:spacing w:val="1"/>
        </w:rPr>
        <w:t xml:space="preserve"> </w:t>
      </w:r>
      <w:r>
        <w:t>în</w:t>
      </w:r>
      <w:r>
        <w:rPr>
          <w:spacing w:val="1"/>
        </w:rPr>
        <w:t xml:space="preserve"> </w:t>
      </w:r>
      <w:r>
        <w:t>urma</w:t>
      </w:r>
      <w:r>
        <w:rPr>
          <w:spacing w:val="1"/>
        </w:rPr>
        <w:t xml:space="preserve"> </w:t>
      </w:r>
      <w:r>
        <w:t>identificării fara</w:t>
      </w:r>
      <w:r>
        <w:rPr>
          <w:spacing w:val="1"/>
        </w:rPr>
        <w:t xml:space="preserve"> </w:t>
      </w:r>
      <w:r>
        <w:t>echivoc, în mod obiectiv si fundamentat a unor condiții artificiale create</w:t>
      </w:r>
      <w:r>
        <w:rPr>
          <w:spacing w:val="1"/>
        </w:rPr>
        <w:t xml:space="preserve"> </w:t>
      </w:r>
      <w:r>
        <w:t>de solicitant/</w:t>
      </w:r>
      <w:r>
        <w:rPr>
          <w:spacing w:val="1"/>
        </w:rPr>
        <w:t xml:space="preserve"> </w:t>
      </w:r>
      <w:r>
        <w:t>recalcularea punctajului/ratei de cofinanțare/ajutorului financiar vizate ca avantaje si luarea</w:t>
      </w:r>
      <w:r>
        <w:rPr>
          <w:spacing w:val="-64"/>
        </w:rPr>
        <w:t xml:space="preserve"> </w:t>
      </w:r>
      <w:r>
        <w:t>masurilor ce se impun in urma recalcularilor. Se va descrie în mod obligatoriu la rubrica</w:t>
      </w:r>
      <w:r>
        <w:rPr>
          <w:spacing w:val="1"/>
        </w:rPr>
        <w:t xml:space="preserve"> </w:t>
      </w:r>
      <w:r>
        <w:t>observații în fișa de verificare modul în care a fost încălcat prin crearea respectivei condiții</w:t>
      </w:r>
      <w:r>
        <w:rPr>
          <w:spacing w:val="1"/>
        </w:rPr>
        <w:t xml:space="preserve"> </w:t>
      </w:r>
      <w:r>
        <w:t>artificiale cel puțin un obiectiv general sau specific aferent legislatiei agricole sectoriale</w:t>
      </w:r>
      <w:r>
        <w:rPr>
          <w:spacing w:val="1"/>
        </w:rPr>
        <w:t xml:space="preserve"> </w:t>
      </w:r>
      <w:r>
        <w:t>precizat</w:t>
      </w:r>
      <w:r>
        <w:rPr>
          <w:spacing w:val="1"/>
        </w:rPr>
        <w:t xml:space="preserve"> </w:t>
      </w:r>
      <w:r>
        <w:t>în</w:t>
      </w:r>
      <w:r>
        <w:rPr>
          <w:spacing w:val="1"/>
        </w:rPr>
        <w:t xml:space="preserve"> </w:t>
      </w:r>
      <w:r>
        <w:t>reglementările</w:t>
      </w:r>
      <w:r>
        <w:rPr>
          <w:spacing w:val="1"/>
        </w:rPr>
        <w:t xml:space="preserve"> </w:t>
      </w:r>
      <w:r>
        <w:t>comunitare</w:t>
      </w:r>
      <w:r>
        <w:rPr>
          <w:spacing w:val="1"/>
        </w:rPr>
        <w:t xml:space="preserve"> </w:t>
      </w:r>
      <w:r>
        <w:t>aplicabile</w:t>
      </w:r>
      <w:r>
        <w:rPr>
          <w:spacing w:val="1"/>
        </w:rPr>
        <w:t xml:space="preserve"> </w:t>
      </w:r>
      <w:r>
        <w:t>și/sau</w:t>
      </w:r>
      <w:r>
        <w:rPr>
          <w:spacing w:val="1"/>
        </w:rPr>
        <w:t xml:space="preserve"> </w:t>
      </w:r>
      <w:r>
        <w:t>în</w:t>
      </w:r>
      <w:r>
        <w:rPr>
          <w:spacing w:val="1"/>
        </w:rPr>
        <w:t xml:space="preserve"> </w:t>
      </w:r>
      <w:r>
        <w:t>fișele</w:t>
      </w:r>
      <w:r>
        <w:rPr>
          <w:spacing w:val="1"/>
        </w:rPr>
        <w:t xml:space="preserve"> </w:t>
      </w:r>
      <w:r>
        <w:t>tehnice</w:t>
      </w:r>
      <w:r>
        <w:rPr>
          <w:spacing w:val="1"/>
        </w:rPr>
        <w:t xml:space="preserve"> </w:t>
      </w:r>
      <w:r>
        <w:t>ale</w:t>
      </w:r>
      <w:r>
        <w:rPr>
          <w:spacing w:val="1"/>
        </w:rPr>
        <w:t xml:space="preserve"> </w:t>
      </w:r>
      <w:r>
        <w:t>măsurilor/submăsurilor.</w:t>
      </w:r>
    </w:p>
    <w:p w14:paraId="0013FC73" w14:textId="77777777" w:rsidR="00BD35D5" w:rsidRDefault="00BD35D5">
      <w:pPr>
        <w:pStyle w:val="BodyText"/>
        <w:spacing w:before="11"/>
      </w:pPr>
    </w:p>
    <w:p w14:paraId="19C87CAE" w14:textId="77777777" w:rsidR="00BD35D5" w:rsidRDefault="00000000">
      <w:pPr>
        <w:pStyle w:val="BodyText"/>
        <w:spacing w:line="255" w:lineRule="exact"/>
        <w:ind w:left="591"/>
        <w:jc w:val="both"/>
      </w:pPr>
      <w:r>
        <w:t>ATENTIE</w:t>
      </w:r>
      <w:r>
        <w:rPr>
          <w:spacing w:val="1"/>
        </w:rPr>
        <w:t xml:space="preserve"> </w:t>
      </w:r>
      <w:r>
        <w:t>!</w:t>
      </w:r>
    </w:p>
    <w:p w14:paraId="3B63DBD4" w14:textId="77777777" w:rsidR="00BD35D5" w:rsidRDefault="00000000">
      <w:pPr>
        <w:pStyle w:val="BodyText"/>
        <w:spacing w:line="242" w:lineRule="auto"/>
        <w:ind w:left="591" w:right="836"/>
        <w:jc w:val="both"/>
      </w:pPr>
      <w:r>
        <w:t>Prin natura lor indicatorii - stegulețele roșii, nu reprezintă dovezi. Acestea reprezintă simpli</w:t>
      </w:r>
      <w:r>
        <w:rPr>
          <w:spacing w:val="1"/>
        </w:rPr>
        <w:t xml:space="preserve"> </w:t>
      </w:r>
      <w:r>
        <w:t>indicatori</w:t>
      </w:r>
      <w:r>
        <w:rPr>
          <w:spacing w:val="-5"/>
        </w:rPr>
        <w:t xml:space="preserve"> </w:t>
      </w:r>
      <w:r>
        <w:t>de fraudă</w:t>
      </w:r>
      <w:r>
        <w:rPr>
          <w:spacing w:val="-5"/>
        </w:rPr>
        <w:t xml:space="preserve"> </w:t>
      </w:r>
      <w:r>
        <w:t>sau nereguli.</w:t>
      </w:r>
    </w:p>
    <w:p w14:paraId="00F5397E" w14:textId="77777777" w:rsidR="00BD35D5" w:rsidRDefault="00BD35D5">
      <w:pPr>
        <w:pStyle w:val="BodyText"/>
        <w:spacing w:before="11"/>
      </w:pPr>
    </w:p>
    <w:p w14:paraId="5AAB4022" w14:textId="77777777" w:rsidR="00BD35D5" w:rsidRDefault="00000000">
      <w:pPr>
        <w:pStyle w:val="Heading2"/>
        <w:ind w:left="774"/>
      </w:pPr>
      <w:r>
        <w:t>7.Verificarea</w:t>
      </w:r>
      <w:r>
        <w:rPr>
          <w:spacing w:val="-4"/>
        </w:rPr>
        <w:t xml:space="preserve"> </w:t>
      </w:r>
      <w:r>
        <w:t>domeniilor</w:t>
      </w:r>
      <w:r>
        <w:rPr>
          <w:spacing w:val="-5"/>
        </w:rPr>
        <w:t xml:space="preserve"> </w:t>
      </w:r>
      <w:r>
        <w:t>de</w:t>
      </w:r>
      <w:r>
        <w:rPr>
          <w:spacing w:val="-3"/>
        </w:rPr>
        <w:t xml:space="preserve"> </w:t>
      </w:r>
      <w:r>
        <w:t>intervenţie:</w:t>
      </w:r>
    </w:p>
    <w:p w14:paraId="76C83C61" w14:textId="77777777" w:rsidR="00BD35D5" w:rsidRDefault="00BD35D5">
      <w:pPr>
        <w:sectPr w:rsidR="00BD35D5">
          <w:headerReference w:type="default" r:id="rId50"/>
          <w:pgSz w:w="11910" w:h="16840"/>
          <w:pgMar w:top="680" w:right="300" w:bottom="280" w:left="820" w:header="0" w:footer="0" w:gutter="0"/>
          <w:cols w:space="720"/>
        </w:sectPr>
      </w:pPr>
    </w:p>
    <w:p w14:paraId="7AC14D58" w14:textId="77777777" w:rsidR="00BD35D5" w:rsidRDefault="00000000">
      <w:pPr>
        <w:pStyle w:val="BodyText"/>
        <w:ind w:left="318"/>
        <w:rPr>
          <w:sz w:val="20"/>
        </w:rPr>
      </w:pPr>
      <w:r>
        <w:rPr>
          <w:noProof/>
          <w:sz w:val="20"/>
        </w:rPr>
        <w:lastRenderedPageBreak/>
        <w:drawing>
          <wp:inline distT="0" distB="0" distL="0" distR="0" wp14:anchorId="02B4D779" wp14:editId="6EBADBE6">
            <wp:extent cx="5796836" cy="635793"/>
            <wp:effectExtent l="0" t="0" r="0" b="0"/>
            <wp:docPr id="9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image1.png"/>
                    <pic:cNvPicPr/>
                  </pic:nvPicPr>
                  <pic:blipFill>
                    <a:blip r:embed="rId7" cstate="print"/>
                    <a:stretch>
                      <a:fillRect/>
                    </a:stretch>
                  </pic:blipFill>
                  <pic:spPr>
                    <a:xfrm>
                      <a:off x="0" y="0"/>
                      <a:ext cx="5796836" cy="635793"/>
                    </a:xfrm>
                    <a:prstGeom prst="rect">
                      <a:avLst/>
                    </a:prstGeom>
                  </pic:spPr>
                </pic:pic>
              </a:graphicData>
            </a:graphic>
          </wp:inline>
        </w:drawing>
      </w:r>
    </w:p>
    <w:p w14:paraId="64C12FC3" w14:textId="77777777" w:rsidR="00BD35D5" w:rsidRDefault="00000000">
      <w:pPr>
        <w:pStyle w:val="BodyText"/>
        <w:spacing w:before="13"/>
        <w:ind w:left="318"/>
      </w:pPr>
      <w:r>
        <w:t>Expertul</w:t>
      </w:r>
      <w:r>
        <w:rPr>
          <w:spacing w:val="-6"/>
        </w:rPr>
        <w:t xml:space="preserve"> </w:t>
      </w:r>
      <w:r>
        <w:t>verifica</w:t>
      </w:r>
      <w:r>
        <w:rPr>
          <w:spacing w:val="-4"/>
        </w:rPr>
        <w:t xml:space="preserve"> </w:t>
      </w:r>
      <w:r>
        <w:t>daca</w:t>
      </w:r>
      <w:r>
        <w:rPr>
          <w:spacing w:val="-8"/>
        </w:rPr>
        <w:t xml:space="preserve"> </w:t>
      </w:r>
      <w:r>
        <w:t>solicitantul</w:t>
      </w:r>
      <w:r>
        <w:rPr>
          <w:spacing w:val="-2"/>
        </w:rPr>
        <w:t xml:space="preserve"> </w:t>
      </w:r>
      <w:r>
        <w:t>a</w:t>
      </w:r>
      <w:r>
        <w:rPr>
          <w:spacing w:val="-6"/>
        </w:rPr>
        <w:t xml:space="preserve"> </w:t>
      </w:r>
      <w:r>
        <w:t>completat</w:t>
      </w:r>
      <w:r>
        <w:rPr>
          <w:spacing w:val="-4"/>
        </w:rPr>
        <w:t xml:space="preserve"> </w:t>
      </w:r>
      <w:r>
        <w:t>domeniul de</w:t>
      </w:r>
      <w:r>
        <w:rPr>
          <w:spacing w:val="-4"/>
        </w:rPr>
        <w:t xml:space="preserve"> </w:t>
      </w:r>
      <w:r>
        <w:t>intervenţie</w:t>
      </w:r>
      <w:r>
        <w:rPr>
          <w:spacing w:val="-4"/>
        </w:rPr>
        <w:t xml:space="preserve"> </w:t>
      </w:r>
      <w:r>
        <w:t>specific</w:t>
      </w:r>
      <w:r>
        <w:rPr>
          <w:spacing w:val="-6"/>
        </w:rPr>
        <w:t xml:space="preserve"> </w:t>
      </w:r>
      <w:r>
        <w:t>proiectului.</w:t>
      </w:r>
    </w:p>
    <w:p w14:paraId="62524359" w14:textId="77777777" w:rsidR="00BD35D5" w:rsidRDefault="00000000">
      <w:pPr>
        <w:pStyle w:val="BodyText"/>
        <w:spacing w:before="4"/>
        <w:rPr>
          <w:sz w:val="19"/>
        </w:rPr>
      </w:pPr>
      <w:r>
        <w:pict w14:anchorId="11930770">
          <v:shape id="_x0000_s1031" type="#_x0000_t202" style="position:absolute;margin-left:55.45pt;margin-top:12.45pt;width:471.1pt;height:63.15pt;z-index:-15712256;mso-wrap-distance-left:0;mso-wrap-distance-right:0;mso-position-horizontal-relative:page" fillcolor="#00afef" stroked="f">
            <v:textbox inset="0,0,0,0">
              <w:txbxContent>
                <w:p w14:paraId="39529CAE" w14:textId="77777777" w:rsidR="00BD35D5" w:rsidRDefault="00000000">
                  <w:pPr>
                    <w:numPr>
                      <w:ilvl w:val="0"/>
                      <w:numId w:val="16"/>
                    </w:numPr>
                    <w:tabs>
                      <w:tab w:val="left" w:pos="236"/>
                    </w:tabs>
                    <w:ind w:right="38" w:firstLine="0"/>
                    <w:rPr>
                      <w:i/>
                    </w:rPr>
                  </w:pPr>
                  <w:r>
                    <w:rPr>
                      <w:b/>
                      <w:i/>
                    </w:rPr>
                    <w:t xml:space="preserve">DI 5C </w:t>
                  </w:r>
                  <w:r>
                    <w:rPr>
                      <w:i/>
                    </w:rPr>
                    <w:t>Facilitarea furnizării și a utilizării surselor regenerabile de energie, a subproduselor,</w:t>
                  </w:r>
                  <w:r>
                    <w:rPr>
                      <w:i/>
                      <w:spacing w:val="-64"/>
                    </w:rPr>
                    <w:t xml:space="preserve"> </w:t>
                  </w:r>
                  <w:r>
                    <w:rPr>
                      <w:i/>
                    </w:rPr>
                    <w:t>a</w:t>
                  </w:r>
                  <w:r>
                    <w:rPr>
                      <w:i/>
                      <w:spacing w:val="-2"/>
                    </w:rPr>
                    <w:t xml:space="preserve"> </w:t>
                  </w:r>
                  <w:r>
                    <w:rPr>
                      <w:i/>
                    </w:rPr>
                    <w:t>deșeurilor</w:t>
                  </w:r>
                  <w:r>
                    <w:rPr>
                      <w:i/>
                      <w:spacing w:val="-2"/>
                    </w:rPr>
                    <w:t xml:space="preserve"> </w:t>
                  </w:r>
                  <w:r>
                    <w:rPr>
                      <w:i/>
                    </w:rPr>
                    <w:t>și</w:t>
                  </w:r>
                  <w:r>
                    <w:rPr>
                      <w:i/>
                      <w:spacing w:val="-6"/>
                    </w:rPr>
                    <w:t xml:space="preserve"> </w:t>
                  </w:r>
                  <w:r>
                    <w:rPr>
                      <w:i/>
                    </w:rPr>
                    <w:t>reziduurilor</w:t>
                  </w:r>
                  <w:r>
                    <w:rPr>
                      <w:i/>
                      <w:spacing w:val="-6"/>
                    </w:rPr>
                    <w:t xml:space="preserve"> </w:t>
                  </w:r>
                  <w:r>
                    <w:rPr>
                      <w:i/>
                    </w:rPr>
                    <w:t>și</w:t>
                  </w:r>
                  <w:r>
                    <w:rPr>
                      <w:i/>
                      <w:spacing w:val="-1"/>
                    </w:rPr>
                    <w:t xml:space="preserve"> </w:t>
                  </w:r>
                  <w:r>
                    <w:rPr>
                      <w:i/>
                    </w:rPr>
                    <w:t>a</w:t>
                  </w:r>
                  <w:r>
                    <w:rPr>
                      <w:i/>
                      <w:spacing w:val="-1"/>
                    </w:rPr>
                    <w:t xml:space="preserve"> </w:t>
                  </w:r>
                  <w:r>
                    <w:rPr>
                      <w:i/>
                    </w:rPr>
                    <w:t>altor</w:t>
                  </w:r>
                  <w:r>
                    <w:rPr>
                      <w:i/>
                      <w:spacing w:val="-2"/>
                    </w:rPr>
                    <w:t xml:space="preserve"> </w:t>
                  </w:r>
                  <w:r>
                    <w:rPr>
                      <w:i/>
                    </w:rPr>
                    <w:t>materii</w:t>
                  </w:r>
                  <w:r>
                    <w:rPr>
                      <w:i/>
                      <w:spacing w:val="-5"/>
                    </w:rPr>
                    <w:t xml:space="preserve"> </w:t>
                  </w:r>
                  <w:r>
                    <w:rPr>
                      <w:i/>
                    </w:rPr>
                    <w:t>prime nealimentare, în</w:t>
                  </w:r>
                  <w:r>
                    <w:rPr>
                      <w:i/>
                      <w:spacing w:val="-2"/>
                    </w:rPr>
                    <w:t xml:space="preserve"> </w:t>
                  </w:r>
                  <w:r>
                    <w:rPr>
                      <w:i/>
                    </w:rPr>
                    <w:t>scopul</w:t>
                  </w:r>
                  <w:r>
                    <w:rPr>
                      <w:i/>
                      <w:spacing w:val="-4"/>
                    </w:rPr>
                    <w:t xml:space="preserve"> </w:t>
                  </w:r>
                  <w:r>
                    <w:rPr>
                      <w:i/>
                    </w:rPr>
                    <w:t>bioeconomiei</w:t>
                  </w:r>
                </w:p>
                <w:p w14:paraId="315183D9" w14:textId="77777777" w:rsidR="00BD35D5" w:rsidRDefault="00000000">
                  <w:pPr>
                    <w:numPr>
                      <w:ilvl w:val="0"/>
                      <w:numId w:val="16"/>
                    </w:numPr>
                    <w:tabs>
                      <w:tab w:val="left" w:pos="240"/>
                    </w:tabs>
                    <w:spacing w:before="228" w:line="242" w:lineRule="auto"/>
                    <w:ind w:right="26" w:firstLine="0"/>
                    <w:rPr>
                      <w:i/>
                    </w:rPr>
                  </w:pPr>
                  <w:r>
                    <w:rPr>
                      <w:b/>
                      <w:i/>
                    </w:rPr>
                    <w:t>DI</w:t>
                  </w:r>
                  <w:r>
                    <w:rPr>
                      <w:b/>
                      <w:i/>
                      <w:spacing w:val="4"/>
                    </w:rPr>
                    <w:t xml:space="preserve"> </w:t>
                  </w:r>
                  <w:r>
                    <w:rPr>
                      <w:b/>
                      <w:i/>
                    </w:rPr>
                    <w:t>6A</w:t>
                  </w:r>
                  <w:r>
                    <w:rPr>
                      <w:b/>
                      <w:i/>
                      <w:spacing w:val="7"/>
                    </w:rPr>
                    <w:t xml:space="preserve"> </w:t>
                  </w:r>
                  <w:r>
                    <w:rPr>
                      <w:i/>
                    </w:rPr>
                    <w:t>Facilitarea</w:t>
                  </w:r>
                  <w:r>
                    <w:rPr>
                      <w:i/>
                      <w:spacing w:val="-2"/>
                    </w:rPr>
                    <w:t xml:space="preserve"> </w:t>
                  </w:r>
                  <w:r>
                    <w:rPr>
                      <w:i/>
                    </w:rPr>
                    <w:t>diversificării,</w:t>
                  </w:r>
                  <w:r>
                    <w:rPr>
                      <w:i/>
                      <w:spacing w:val="4"/>
                    </w:rPr>
                    <w:t xml:space="preserve"> </w:t>
                  </w:r>
                  <w:r>
                    <w:rPr>
                      <w:i/>
                    </w:rPr>
                    <w:t>a</w:t>
                  </w:r>
                  <w:r>
                    <w:rPr>
                      <w:i/>
                      <w:spacing w:val="3"/>
                    </w:rPr>
                    <w:t xml:space="preserve"> </w:t>
                  </w:r>
                  <w:r>
                    <w:rPr>
                      <w:i/>
                    </w:rPr>
                    <w:t>înființării</w:t>
                  </w:r>
                  <w:r>
                    <w:rPr>
                      <w:i/>
                      <w:spacing w:val="2"/>
                    </w:rPr>
                    <w:t xml:space="preserve"> </w:t>
                  </w:r>
                  <w:r>
                    <w:rPr>
                      <w:i/>
                    </w:rPr>
                    <w:t>și</w:t>
                  </w:r>
                  <w:r>
                    <w:rPr>
                      <w:i/>
                      <w:spacing w:val="-6"/>
                    </w:rPr>
                    <w:t xml:space="preserve"> </w:t>
                  </w:r>
                  <w:r>
                    <w:rPr>
                      <w:i/>
                    </w:rPr>
                    <w:t>a</w:t>
                  </w:r>
                  <w:r>
                    <w:rPr>
                      <w:i/>
                      <w:spacing w:val="2"/>
                    </w:rPr>
                    <w:t xml:space="preserve"> </w:t>
                  </w:r>
                  <w:r>
                    <w:rPr>
                      <w:i/>
                    </w:rPr>
                    <w:t>dezvoltării</w:t>
                  </w:r>
                  <w:r>
                    <w:rPr>
                      <w:i/>
                      <w:spacing w:val="2"/>
                    </w:rPr>
                    <w:t xml:space="preserve"> </w:t>
                  </w:r>
                  <w:r>
                    <w:rPr>
                      <w:i/>
                    </w:rPr>
                    <w:t>de</w:t>
                  </w:r>
                  <w:r>
                    <w:rPr>
                      <w:i/>
                      <w:spacing w:val="5"/>
                    </w:rPr>
                    <w:t xml:space="preserve"> </w:t>
                  </w:r>
                  <w:r>
                    <w:rPr>
                      <w:i/>
                    </w:rPr>
                    <w:t>întreprinderi</w:t>
                  </w:r>
                  <w:r>
                    <w:rPr>
                      <w:i/>
                      <w:spacing w:val="-2"/>
                    </w:rPr>
                    <w:t xml:space="preserve"> </w:t>
                  </w:r>
                  <w:r>
                    <w:rPr>
                      <w:i/>
                    </w:rPr>
                    <w:t>mici,</w:t>
                  </w:r>
                  <w:r>
                    <w:rPr>
                      <w:i/>
                      <w:spacing w:val="-1"/>
                    </w:rPr>
                    <w:t xml:space="preserve"> </w:t>
                  </w:r>
                  <w:r>
                    <w:rPr>
                      <w:i/>
                    </w:rPr>
                    <w:t>precum</w:t>
                  </w:r>
                  <w:r>
                    <w:rPr>
                      <w:i/>
                      <w:spacing w:val="2"/>
                    </w:rPr>
                    <w:t xml:space="preserve"> </w:t>
                  </w:r>
                  <w:r>
                    <w:rPr>
                      <w:i/>
                    </w:rPr>
                    <w:t>și</w:t>
                  </w:r>
                  <w:r>
                    <w:rPr>
                      <w:i/>
                      <w:spacing w:val="-63"/>
                    </w:rPr>
                    <w:t xml:space="preserve"> </w:t>
                  </w:r>
                  <w:r>
                    <w:rPr>
                      <w:i/>
                    </w:rPr>
                    <w:t>crearea</w:t>
                  </w:r>
                  <w:r>
                    <w:rPr>
                      <w:i/>
                      <w:spacing w:val="-2"/>
                    </w:rPr>
                    <w:t xml:space="preserve"> </w:t>
                  </w:r>
                  <w:r>
                    <w:rPr>
                      <w:i/>
                    </w:rPr>
                    <w:t>de</w:t>
                  </w:r>
                  <w:r>
                    <w:rPr>
                      <w:i/>
                      <w:spacing w:val="-3"/>
                    </w:rPr>
                    <w:t xml:space="preserve"> </w:t>
                  </w:r>
                  <w:r>
                    <w:rPr>
                      <w:i/>
                    </w:rPr>
                    <w:t>locuri de</w:t>
                  </w:r>
                  <w:r>
                    <w:rPr>
                      <w:i/>
                      <w:spacing w:val="1"/>
                    </w:rPr>
                    <w:t xml:space="preserve"> </w:t>
                  </w:r>
                  <w:r>
                    <w:rPr>
                      <w:i/>
                    </w:rPr>
                    <w:t>muncă</w:t>
                  </w:r>
                </w:p>
              </w:txbxContent>
            </v:textbox>
            <w10:wrap type="topAndBottom" anchorx="page"/>
          </v:shape>
        </w:pict>
      </w:r>
    </w:p>
    <w:p w14:paraId="08EEA2AC" w14:textId="77777777" w:rsidR="00BD35D5" w:rsidRDefault="00BD35D5">
      <w:pPr>
        <w:pStyle w:val="BodyText"/>
        <w:spacing w:before="1"/>
        <w:rPr>
          <w:sz w:val="11"/>
        </w:rPr>
      </w:pPr>
    </w:p>
    <w:p w14:paraId="45E36532" w14:textId="77777777" w:rsidR="00BD35D5" w:rsidRDefault="00000000">
      <w:pPr>
        <w:pStyle w:val="BodyText"/>
        <w:spacing w:before="101"/>
        <w:ind w:left="318"/>
      </w:pPr>
      <w:r>
        <w:t>Domeniile</w:t>
      </w:r>
      <w:r>
        <w:rPr>
          <w:spacing w:val="-3"/>
        </w:rPr>
        <w:t xml:space="preserve"> </w:t>
      </w:r>
      <w:r>
        <w:t>secundare</w:t>
      </w:r>
    </w:p>
    <w:p w14:paraId="3FADF84B" w14:textId="77777777" w:rsidR="00BD35D5" w:rsidRDefault="00000000">
      <w:pPr>
        <w:pStyle w:val="BodyText"/>
        <w:spacing w:before="9"/>
        <w:rPr>
          <w:sz w:val="21"/>
        </w:rPr>
      </w:pPr>
      <w:r>
        <w:pict w14:anchorId="50910810">
          <v:shape id="_x0000_s1030" type="#_x0000_t202" style="position:absolute;margin-left:55.45pt;margin-top:13.85pt;width:471.1pt;height:127.75pt;z-index:-15711744;mso-wrap-distance-left:0;mso-wrap-distance-right:0;mso-position-horizontal-relative:page" fillcolor="#00afef" stroked="f">
            <v:textbox inset="0,0,0,0">
              <w:txbxContent>
                <w:p w14:paraId="56C04206" w14:textId="77777777" w:rsidR="00BD35D5" w:rsidRDefault="00000000">
                  <w:pPr>
                    <w:numPr>
                      <w:ilvl w:val="0"/>
                      <w:numId w:val="15"/>
                    </w:numPr>
                    <w:tabs>
                      <w:tab w:val="left" w:pos="236"/>
                    </w:tabs>
                    <w:spacing w:line="242" w:lineRule="auto"/>
                    <w:ind w:right="30" w:firstLine="0"/>
                    <w:jc w:val="both"/>
                    <w:rPr>
                      <w:i/>
                    </w:rPr>
                  </w:pPr>
                  <w:r>
                    <w:rPr>
                      <w:i/>
                    </w:rPr>
                    <w:t xml:space="preserve">DI </w:t>
                  </w:r>
                  <w:r>
                    <w:rPr>
                      <w:b/>
                      <w:i/>
                    </w:rPr>
                    <w:t xml:space="preserve">2A </w:t>
                  </w:r>
                  <w:r>
                    <w:rPr>
                      <w:i/>
                    </w:rPr>
                    <w:t>Imbunatatirea performantei economice a tuturor exploatatiilor agricole si facilitarea</w:t>
                  </w:r>
                  <w:r>
                    <w:rPr>
                      <w:i/>
                      <w:spacing w:val="-64"/>
                    </w:rPr>
                    <w:t xml:space="preserve"> </w:t>
                  </w:r>
                  <w:r>
                    <w:rPr>
                      <w:i/>
                    </w:rPr>
                    <w:t>restructurarii si modernizarii exploatatiilor, in special in vederea cresterii participarii pe</w:t>
                  </w:r>
                  <w:r>
                    <w:rPr>
                      <w:i/>
                      <w:spacing w:val="1"/>
                    </w:rPr>
                    <w:t xml:space="preserve"> </w:t>
                  </w:r>
                  <w:r>
                    <w:rPr>
                      <w:i/>
                    </w:rPr>
                    <w:t>piata</w:t>
                  </w:r>
                  <w:r>
                    <w:rPr>
                      <w:i/>
                      <w:spacing w:val="-2"/>
                    </w:rPr>
                    <w:t xml:space="preserve"> </w:t>
                  </w:r>
                  <w:r>
                    <w:rPr>
                      <w:i/>
                    </w:rPr>
                    <w:t>si a orientarii</w:t>
                  </w:r>
                  <w:r>
                    <w:rPr>
                      <w:i/>
                      <w:spacing w:val="-2"/>
                    </w:rPr>
                    <w:t xml:space="preserve"> </w:t>
                  </w:r>
                  <w:r>
                    <w:rPr>
                      <w:i/>
                    </w:rPr>
                    <w:t>spre</w:t>
                  </w:r>
                  <w:r>
                    <w:rPr>
                      <w:i/>
                      <w:spacing w:val="-3"/>
                    </w:rPr>
                    <w:t xml:space="preserve"> </w:t>
                  </w:r>
                  <w:r>
                    <w:rPr>
                      <w:i/>
                    </w:rPr>
                    <w:t>piata,</w:t>
                  </w:r>
                  <w:r>
                    <w:rPr>
                      <w:i/>
                      <w:spacing w:val="1"/>
                    </w:rPr>
                    <w:t xml:space="preserve"> </w:t>
                  </w:r>
                  <w:r>
                    <w:rPr>
                      <w:i/>
                    </w:rPr>
                    <w:t>precum</w:t>
                  </w:r>
                  <w:r>
                    <w:rPr>
                      <w:i/>
                      <w:spacing w:val="-6"/>
                    </w:rPr>
                    <w:t xml:space="preserve"> </w:t>
                  </w:r>
                  <w:r>
                    <w:rPr>
                      <w:i/>
                    </w:rPr>
                    <w:t>si a</w:t>
                  </w:r>
                  <w:r>
                    <w:rPr>
                      <w:i/>
                      <w:spacing w:val="-5"/>
                    </w:rPr>
                    <w:t xml:space="preserve"> </w:t>
                  </w:r>
                  <w:r>
                    <w:rPr>
                      <w:i/>
                    </w:rPr>
                    <w:t>diversificarii</w:t>
                  </w:r>
                  <w:r>
                    <w:rPr>
                      <w:i/>
                      <w:spacing w:val="-2"/>
                    </w:rPr>
                    <w:t xml:space="preserve"> </w:t>
                  </w:r>
                  <w:r>
                    <w:rPr>
                      <w:i/>
                    </w:rPr>
                    <w:t>activitatilor</w:t>
                  </w:r>
                  <w:r>
                    <w:rPr>
                      <w:i/>
                      <w:spacing w:val="-1"/>
                    </w:rPr>
                    <w:t xml:space="preserve"> </w:t>
                  </w:r>
                  <w:r>
                    <w:rPr>
                      <w:i/>
                    </w:rPr>
                    <w:t>agricole</w:t>
                  </w:r>
                </w:p>
                <w:p w14:paraId="28B1B779" w14:textId="77777777" w:rsidR="00BD35D5" w:rsidRDefault="00BD35D5">
                  <w:pPr>
                    <w:pStyle w:val="BodyText"/>
                    <w:spacing w:before="6"/>
                    <w:rPr>
                      <w:i/>
                      <w:sz w:val="20"/>
                    </w:rPr>
                  </w:pPr>
                </w:p>
                <w:p w14:paraId="44D867E3" w14:textId="77777777" w:rsidR="00BD35D5" w:rsidRDefault="00000000">
                  <w:pPr>
                    <w:numPr>
                      <w:ilvl w:val="0"/>
                      <w:numId w:val="15"/>
                    </w:numPr>
                    <w:tabs>
                      <w:tab w:val="left" w:pos="236"/>
                    </w:tabs>
                    <w:spacing w:before="1"/>
                    <w:ind w:right="26" w:firstLine="0"/>
                    <w:jc w:val="both"/>
                    <w:rPr>
                      <w:i/>
                    </w:rPr>
                  </w:pPr>
                  <w:r>
                    <w:rPr>
                      <w:i/>
                    </w:rPr>
                    <w:t xml:space="preserve">DI </w:t>
                  </w:r>
                  <w:r>
                    <w:rPr>
                      <w:b/>
                      <w:i/>
                    </w:rPr>
                    <w:t xml:space="preserve">5C </w:t>
                  </w:r>
                  <w:r>
                    <w:rPr>
                      <w:i/>
                    </w:rPr>
                    <w:t>Facilitarea furnizarii si a utilizarii surselor regenerabile de energie, a subproduselor,</w:t>
                  </w:r>
                  <w:r>
                    <w:rPr>
                      <w:i/>
                      <w:spacing w:val="-64"/>
                    </w:rPr>
                    <w:t xml:space="preserve"> </w:t>
                  </w:r>
                  <w:r>
                    <w:rPr>
                      <w:i/>
                    </w:rPr>
                    <w:t>a deseurilor si reziduurilor si a altor materii prime nealimentare, in scopul bioeconomiei</w:t>
                  </w:r>
                  <w:r>
                    <w:rPr>
                      <w:i/>
                      <w:spacing w:val="1"/>
                    </w:rPr>
                    <w:t xml:space="preserve"> </w:t>
                  </w:r>
                  <w:r>
                    <w:rPr>
                      <w:i/>
                    </w:rPr>
                    <w:t>(acest domeniu de interventie secundar se va completa numai daca proiectul are domeniul</w:t>
                  </w:r>
                  <w:r>
                    <w:rPr>
                      <w:i/>
                      <w:spacing w:val="1"/>
                    </w:rPr>
                    <w:t xml:space="preserve"> </w:t>
                  </w:r>
                  <w:r>
                    <w:rPr>
                      <w:i/>
                    </w:rPr>
                    <w:t>principal 6A).</w:t>
                  </w:r>
                </w:p>
                <w:p w14:paraId="3D163B84" w14:textId="77777777" w:rsidR="00BD35D5" w:rsidRDefault="00000000">
                  <w:pPr>
                    <w:spacing w:before="1"/>
                    <w:ind w:left="28" w:right="30"/>
                    <w:jc w:val="both"/>
                    <w:rPr>
                      <w:i/>
                    </w:rPr>
                  </w:pPr>
                  <w:r>
                    <w:rPr>
                      <w:i/>
                    </w:rPr>
                    <w:t>Încadrarea cererii de finanțare se va face pe cele două domenii de intervenție 5C, respectiv</w:t>
                  </w:r>
                  <w:r>
                    <w:rPr>
                      <w:i/>
                      <w:spacing w:val="1"/>
                    </w:rPr>
                    <w:t xml:space="preserve"> </w:t>
                  </w:r>
                  <w:r>
                    <w:rPr>
                      <w:i/>
                    </w:rPr>
                    <w:t>6A.</w:t>
                  </w:r>
                </w:p>
              </w:txbxContent>
            </v:textbox>
            <w10:wrap type="topAndBottom" anchorx="page"/>
          </v:shape>
        </w:pict>
      </w:r>
    </w:p>
    <w:p w14:paraId="101B39E1" w14:textId="77777777" w:rsidR="00BD35D5" w:rsidRDefault="00BD35D5">
      <w:pPr>
        <w:pStyle w:val="BodyText"/>
        <w:spacing w:before="3"/>
        <w:rPr>
          <w:sz w:val="12"/>
        </w:rPr>
      </w:pPr>
    </w:p>
    <w:p w14:paraId="7F881E0A" w14:textId="77777777" w:rsidR="00BD35D5" w:rsidRDefault="00000000">
      <w:pPr>
        <w:pStyle w:val="Heading2"/>
        <w:spacing w:before="101" w:line="255" w:lineRule="exact"/>
        <w:ind w:left="318"/>
        <w:jc w:val="both"/>
      </w:pPr>
      <w:r>
        <w:t>8</w:t>
      </w:r>
      <w:r>
        <w:rPr>
          <w:spacing w:val="-2"/>
        </w:rPr>
        <w:t xml:space="preserve"> </w:t>
      </w:r>
      <w:r>
        <w:t>.Verificarea</w:t>
      </w:r>
      <w:r>
        <w:rPr>
          <w:spacing w:val="64"/>
        </w:rPr>
        <w:t xml:space="preserve"> </w:t>
      </w:r>
      <w:r>
        <w:t>indicatorilor</w:t>
      </w:r>
      <w:r>
        <w:rPr>
          <w:spacing w:val="-1"/>
        </w:rPr>
        <w:t xml:space="preserve"> </w:t>
      </w:r>
      <w:r>
        <w:t>de</w:t>
      </w:r>
      <w:r>
        <w:rPr>
          <w:spacing w:val="-8"/>
        </w:rPr>
        <w:t xml:space="preserve"> </w:t>
      </w:r>
      <w:r>
        <w:t>monitorizare</w:t>
      </w:r>
    </w:p>
    <w:p w14:paraId="23F55368" w14:textId="77777777" w:rsidR="00BD35D5" w:rsidRDefault="00000000">
      <w:pPr>
        <w:pStyle w:val="BodyText"/>
        <w:spacing w:line="242" w:lineRule="auto"/>
        <w:ind w:left="318" w:right="1103"/>
        <w:jc w:val="both"/>
      </w:pPr>
      <w:r>
        <w:t>Indicatorii de monitorizare, specifici măsurii M3/6A prevazuti in Cererea de finantare, sunt</w:t>
      </w:r>
      <w:r>
        <w:rPr>
          <w:spacing w:val="1"/>
        </w:rPr>
        <w:t xml:space="preserve"> </w:t>
      </w:r>
      <w:r>
        <w:t>corect</w:t>
      </w:r>
      <w:r>
        <w:rPr>
          <w:spacing w:val="-6"/>
        </w:rPr>
        <w:t xml:space="preserve"> </w:t>
      </w:r>
      <w:r>
        <w:t>completaţi de</w:t>
      </w:r>
      <w:r>
        <w:rPr>
          <w:spacing w:val="-5"/>
        </w:rPr>
        <w:t xml:space="preserve"> </w:t>
      </w:r>
      <w:r>
        <w:t>catre solicitant?</w:t>
      </w:r>
    </w:p>
    <w:p w14:paraId="158D744E" w14:textId="77777777" w:rsidR="00BD35D5" w:rsidRDefault="00000000">
      <w:pPr>
        <w:pStyle w:val="BodyText"/>
        <w:ind w:left="318" w:right="1110"/>
        <w:jc w:val="both"/>
      </w:pPr>
      <w:r>
        <w:t>Expertul</w:t>
      </w:r>
      <w:r>
        <w:rPr>
          <w:spacing w:val="1"/>
        </w:rPr>
        <w:t xml:space="preserve"> </w:t>
      </w:r>
      <w:r>
        <w:t>verifica</w:t>
      </w:r>
      <w:r>
        <w:rPr>
          <w:spacing w:val="1"/>
        </w:rPr>
        <w:t xml:space="preserve"> </w:t>
      </w:r>
      <w:r>
        <w:t>corectitudinea</w:t>
      </w:r>
      <w:r>
        <w:rPr>
          <w:spacing w:val="1"/>
        </w:rPr>
        <w:t xml:space="preserve"> </w:t>
      </w:r>
      <w:r>
        <w:t>acestora</w:t>
      </w:r>
      <w:r>
        <w:rPr>
          <w:spacing w:val="1"/>
        </w:rPr>
        <w:t xml:space="preserve"> </w:t>
      </w:r>
      <w:r>
        <w:t>in</w:t>
      </w:r>
      <w:r>
        <w:rPr>
          <w:spacing w:val="1"/>
        </w:rPr>
        <w:t xml:space="preserve"> </w:t>
      </w:r>
      <w:r>
        <w:t>cererea</w:t>
      </w:r>
      <w:r>
        <w:rPr>
          <w:spacing w:val="1"/>
        </w:rPr>
        <w:t xml:space="preserve"> </w:t>
      </w:r>
      <w:r>
        <w:t>de</w:t>
      </w:r>
      <w:r>
        <w:rPr>
          <w:spacing w:val="1"/>
        </w:rPr>
        <w:t xml:space="preserve"> </w:t>
      </w:r>
      <w:r>
        <w:t>finantare</w:t>
      </w:r>
      <w:r>
        <w:rPr>
          <w:spacing w:val="1"/>
        </w:rPr>
        <w:t xml:space="preserve"> </w:t>
      </w:r>
      <w:r>
        <w:t>iar</w:t>
      </w:r>
      <w:r>
        <w:rPr>
          <w:spacing w:val="1"/>
        </w:rPr>
        <w:t xml:space="preserve"> </w:t>
      </w:r>
      <w:r>
        <w:t>în</w:t>
      </w:r>
      <w:r>
        <w:rPr>
          <w:spacing w:val="1"/>
        </w:rPr>
        <w:t xml:space="preserve"> </w:t>
      </w:r>
      <w:r>
        <w:t>cazul</w:t>
      </w:r>
      <w:r>
        <w:rPr>
          <w:spacing w:val="1"/>
        </w:rPr>
        <w:t xml:space="preserve"> </w:t>
      </w:r>
      <w:r>
        <w:t>în</w:t>
      </w:r>
      <w:r>
        <w:rPr>
          <w:spacing w:val="66"/>
        </w:rPr>
        <w:t xml:space="preserve"> </w:t>
      </w:r>
      <w:r>
        <w:t>care</w:t>
      </w:r>
      <w:r>
        <w:rPr>
          <w:spacing w:val="1"/>
        </w:rPr>
        <w:t xml:space="preserve"> </w:t>
      </w:r>
      <w:r>
        <w:t>indicatorii nu coincid, expertul va corecta</w:t>
      </w:r>
      <w:r>
        <w:rPr>
          <w:spacing w:val="1"/>
        </w:rPr>
        <w:t xml:space="preserve"> </w:t>
      </w:r>
      <w:r>
        <w:t>şi completa indicatorii rezultaţi în urma verificării</w:t>
      </w:r>
      <w:r>
        <w:rPr>
          <w:spacing w:val="1"/>
        </w:rPr>
        <w:t xml:space="preserve"> </w:t>
      </w:r>
      <w:r>
        <w:t>criteriilor</w:t>
      </w:r>
      <w:r>
        <w:rPr>
          <w:spacing w:val="-5"/>
        </w:rPr>
        <w:t xml:space="preserve"> </w:t>
      </w:r>
      <w:r>
        <w:t>de eligibilitate.</w:t>
      </w:r>
    </w:p>
    <w:p w14:paraId="6EB39EAA" w14:textId="77777777" w:rsidR="00BD35D5" w:rsidRDefault="00BD35D5">
      <w:pPr>
        <w:pStyle w:val="BodyText"/>
        <w:spacing w:before="1"/>
        <w:rPr>
          <w:sz w:val="23"/>
        </w:rPr>
      </w:pPr>
    </w:p>
    <w:p w14:paraId="7BDAC0C9" w14:textId="77777777" w:rsidR="00BD35D5" w:rsidRDefault="00000000">
      <w:pPr>
        <w:pStyle w:val="Heading2"/>
        <w:numPr>
          <w:ilvl w:val="1"/>
          <w:numId w:val="18"/>
        </w:numPr>
        <w:tabs>
          <w:tab w:val="left" w:pos="597"/>
        </w:tabs>
        <w:ind w:left="596" w:hanging="279"/>
        <w:jc w:val="left"/>
      </w:pPr>
      <w:r>
        <w:t>Decizia</w:t>
      </w:r>
      <w:r>
        <w:rPr>
          <w:spacing w:val="-8"/>
        </w:rPr>
        <w:t xml:space="preserve"> </w:t>
      </w:r>
      <w:r>
        <w:t>referitoare</w:t>
      </w:r>
      <w:r>
        <w:rPr>
          <w:spacing w:val="-7"/>
        </w:rPr>
        <w:t xml:space="preserve"> </w:t>
      </w:r>
      <w:r>
        <w:t>la</w:t>
      </w:r>
      <w:r>
        <w:rPr>
          <w:spacing w:val="-4"/>
        </w:rPr>
        <w:t xml:space="preserve"> </w:t>
      </w:r>
      <w:r>
        <w:t>eligibilitatea</w:t>
      </w:r>
      <w:r>
        <w:rPr>
          <w:spacing w:val="-4"/>
        </w:rPr>
        <w:t xml:space="preserve"> </w:t>
      </w:r>
      <w:r>
        <w:t>proiectului</w:t>
      </w:r>
    </w:p>
    <w:p w14:paraId="1222E7EB" w14:textId="77777777" w:rsidR="00BD35D5" w:rsidRDefault="00BD35D5">
      <w:pPr>
        <w:pStyle w:val="BodyText"/>
        <w:spacing w:before="10"/>
        <w:rPr>
          <w:b/>
          <w:sz w:val="21"/>
        </w:rPr>
      </w:pPr>
    </w:p>
    <w:p w14:paraId="6027D073" w14:textId="77777777" w:rsidR="00BD35D5" w:rsidRDefault="00000000">
      <w:pPr>
        <w:pStyle w:val="BodyText"/>
        <w:ind w:left="318" w:right="1107"/>
        <w:jc w:val="both"/>
      </w:pPr>
      <w:r>
        <w:t>Daca toate criteriile de eligibilitate aplicate proiectului au fost indeplinite, proiectul este</w:t>
      </w:r>
      <w:r>
        <w:rPr>
          <w:spacing w:val="1"/>
        </w:rPr>
        <w:t xml:space="preserve"> </w:t>
      </w:r>
      <w:r>
        <w:t>eligibil.</w:t>
      </w:r>
    </w:p>
    <w:p w14:paraId="7274C0D0" w14:textId="77777777" w:rsidR="00BD35D5" w:rsidRDefault="00BD35D5">
      <w:pPr>
        <w:jc w:val="both"/>
        <w:sectPr w:rsidR="00BD35D5">
          <w:headerReference w:type="default" r:id="rId51"/>
          <w:pgSz w:w="11910" w:h="16840"/>
          <w:pgMar w:top="680" w:right="300" w:bottom="280" w:left="820" w:header="0" w:footer="0" w:gutter="0"/>
          <w:cols w:space="720"/>
        </w:sectPr>
      </w:pPr>
    </w:p>
    <w:p w14:paraId="0415E121" w14:textId="77777777" w:rsidR="00BD35D5" w:rsidRDefault="00BD35D5">
      <w:pPr>
        <w:pStyle w:val="BodyText"/>
        <w:spacing w:before="6"/>
        <w:rPr>
          <w:sz w:val="13"/>
        </w:rPr>
      </w:pPr>
    </w:p>
    <w:p w14:paraId="566A6250" w14:textId="77777777" w:rsidR="00BD35D5" w:rsidRDefault="00000000">
      <w:pPr>
        <w:pStyle w:val="ListParagraph"/>
        <w:numPr>
          <w:ilvl w:val="0"/>
          <w:numId w:val="2"/>
        </w:numPr>
        <w:tabs>
          <w:tab w:val="left" w:pos="847"/>
        </w:tabs>
        <w:spacing w:before="102"/>
        <w:ind w:left="846" w:hanging="256"/>
        <w:rPr>
          <w:b/>
          <w:sz w:val="20"/>
        </w:rPr>
      </w:pPr>
      <w:r>
        <w:rPr>
          <w:b/>
          <w:sz w:val="20"/>
        </w:rPr>
        <w:t>Metodologie</w:t>
      </w:r>
      <w:r>
        <w:rPr>
          <w:b/>
          <w:spacing w:val="-7"/>
          <w:sz w:val="20"/>
        </w:rPr>
        <w:t xml:space="preserve"> </w:t>
      </w:r>
      <w:r>
        <w:rPr>
          <w:b/>
          <w:sz w:val="20"/>
        </w:rPr>
        <w:t>de</w:t>
      </w:r>
      <w:r>
        <w:rPr>
          <w:b/>
          <w:spacing w:val="-2"/>
          <w:sz w:val="20"/>
        </w:rPr>
        <w:t xml:space="preserve"> </w:t>
      </w:r>
      <w:r>
        <w:rPr>
          <w:b/>
          <w:sz w:val="20"/>
        </w:rPr>
        <w:t>aplicat pentru</w:t>
      </w:r>
      <w:r>
        <w:rPr>
          <w:b/>
          <w:spacing w:val="-1"/>
          <w:sz w:val="20"/>
        </w:rPr>
        <w:t xml:space="preserve"> </w:t>
      </w:r>
      <w:r>
        <w:rPr>
          <w:b/>
          <w:sz w:val="20"/>
        </w:rPr>
        <w:t>evaluarea</w:t>
      </w:r>
      <w:r>
        <w:rPr>
          <w:b/>
          <w:spacing w:val="-8"/>
          <w:sz w:val="20"/>
        </w:rPr>
        <w:t xml:space="preserve"> </w:t>
      </w:r>
      <w:r>
        <w:rPr>
          <w:b/>
          <w:sz w:val="20"/>
        </w:rPr>
        <w:t>criteriilor</w:t>
      </w:r>
      <w:r>
        <w:rPr>
          <w:b/>
          <w:spacing w:val="-1"/>
          <w:sz w:val="20"/>
        </w:rPr>
        <w:t xml:space="preserve"> </w:t>
      </w:r>
      <w:r>
        <w:rPr>
          <w:b/>
          <w:sz w:val="20"/>
        </w:rPr>
        <w:t>de</w:t>
      </w:r>
      <w:r>
        <w:rPr>
          <w:b/>
          <w:spacing w:val="-2"/>
          <w:sz w:val="20"/>
        </w:rPr>
        <w:t xml:space="preserve"> </w:t>
      </w:r>
      <w:r>
        <w:rPr>
          <w:b/>
          <w:sz w:val="20"/>
        </w:rPr>
        <w:t>selectie</w:t>
      </w:r>
    </w:p>
    <w:p w14:paraId="4A4A8129" w14:textId="77777777" w:rsidR="00BD35D5" w:rsidRDefault="00BD35D5">
      <w:pPr>
        <w:pStyle w:val="BodyText"/>
        <w:spacing w:before="8"/>
        <w:rPr>
          <w:b/>
          <w:sz w:val="19"/>
        </w:rPr>
      </w:pPr>
    </w:p>
    <w:p w14:paraId="2749E387" w14:textId="77777777" w:rsidR="00BD35D5" w:rsidRDefault="00000000">
      <w:pPr>
        <w:ind w:left="591"/>
        <w:rPr>
          <w:b/>
          <w:sz w:val="20"/>
        </w:rPr>
      </w:pPr>
      <w:r>
        <w:rPr>
          <w:b/>
          <w:sz w:val="20"/>
        </w:rPr>
        <w:t>B.</w:t>
      </w:r>
      <w:r>
        <w:rPr>
          <w:b/>
          <w:spacing w:val="-2"/>
          <w:sz w:val="20"/>
        </w:rPr>
        <w:t xml:space="preserve"> </w:t>
      </w:r>
      <w:r>
        <w:rPr>
          <w:b/>
          <w:sz w:val="20"/>
        </w:rPr>
        <w:t>Verificarea</w:t>
      </w:r>
      <w:r>
        <w:rPr>
          <w:b/>
          <w:spacing w:val="-6"/>
          <w:sz w:val="20"/>
        </w:rPr>
        <w:t xml:space="preserve"> </w:t>
      </w:r>
      <w:r>
        <w:rPr>
          <w:b/>
          <w:sz w:val="20"/>
        </w:rPr>
        <w:t>criteriilor</w:t>
      </w:r>
      <w:r>
        <w:rPr>
          <w:b/>
          <w:spacing w:val="-5"/>
          <w:sz w:val="20"/>
        </w:rPr>
        <w:t xml:space="preserve"> </w:t>
      </w:r>
      <w:r>
        <w:rPr>
          <w:b/>
          <w:sz w:val="20"/>
        </w:rPr>
        <w:t>de selectie</w:t>
      </w:r>
    </w:p>
    <w:p w14:paraId="58AA7F85" w14:textId="77777777" w:rsidR="00BD35D5" w:rsidRDefault="00000000">
      <w:pPr>
        <w:spacing w:before="3"/>
        <w:ind w:left="591"/>
        <w:rPr>
          <w:b/>
          <w:sz w:val="20"/>
        </w:rPr>
      </w:pPr>
      <w:r>
        <w:rPr>
          <w:b/>
          <w:sz w:val="20"/>
        </w:rPr>
        <w:t>Evaluarea</w:t>
      </w:r>
      <w:r>
        <w:rPr>
          <w:b/>
          <w:spacing w:val="16"/>
          <w:sz w:val="20"/>
        </w:rPr>
        <w:t xml:space="preserve"> </w:t>
      </w:r>
      <w:r>
        <w:rPr>
          <w:b/>
          <w:sz w:val="20"/>
        </w:rPr>
        <w:t>criteriilor</w:t>
      </w:r>
      <w:r>
        <w:rPr>
          <w:b/>
          <w:spacing w:val="15"/>
          <w:sz w:val="20"/>
        </w:rPr>
        <w:t xml:space="preserve"> </w:t>
      </w:r>
      <w:r>
        <w:rPr>
          <w:b/>
          <w:sz w:val="20"/>
        </w:rPr>
        <w:t>de</w:t>
      </w:r>
      <w:r>
        <w:rPr>
          <w:b/>
          <w:spacing w:val="14"/>
          <w:sz w:val="20"/>
        </w:rPr>
        <w:t xml:space="preserve"> </w:t>
      </w:r>
      <w:r>
        <w:rPr>
          <w:b/>
          <w:sz w:val="20"/>
        </w:rPr>
        <w:t>selectie</w:t>
      </w:r>
      <w:r>
        <w:rPr>
          <w:b/>
          <w:spacing w:val="14"/>
          <w:sz w:val="20"/>
        </w:rPr>
        <w:t xml:space="preserve"> </w:t>
      </w:r>
      <w:r>
        <w:rPr>
          <w:b/>
          <w:sz w:val="20"/>
        </w:rPr>
        <w:t>se</w:t>
      </w:r>
      <w:r>
        <w:rPr>
          <w:b/>
          <w:spacing w:val="14"/>
          <w:sz w:val="20"/>
        </w:rPr>
        <w:t xml:space="preserve"> </w:t>
      </w:r>
      <w:r>
        <w:rPr>
          <w:b/>
          <w:sz w:val="20"/>
        </w:rPr>
        <w:t>face</w:t>
      </w:r>
      <w:r>
        <w:rPr>
          <w:b/>
          <w:spacing w:val="14"/>
          <w:sz w:val="20"/>
        </w:rPr>
        <w:t xml:space="preserve"> </w:t>
      </w:r>
      <w:r>
        <w:rPr>
          <w:b/>
          <w:sz w:val="20"/>
        </w:rPr>
        <w:t>numai</w:t>
      </w:r>
      <w:r>
        <w:rPr>
          <w:b/>
          <w:spacing w:val="17"/>
          <w:sz w:val="20"/>
        </w:rPr>
        <w:t xml:space="preserve"> </w:t>
      </w:r>
      <w:r>
        <w:rPr>
          <w:b/>
          <w:sz w:val="20"/>
        </w:rPr>
        <w:t>in</w:t>
      </w:r>
      <w:r>
        <w:rPr>
          <w:b/>
          <w:spacing w:val="20"/>
          <w:sz w:val="20"/>
        </w:rPr>
        <w:t xml:space="preserve"> </w:t>
      </w:r>
      <w:r>
        <w:rPr>
          <w:b/>
          <w:sz w:val="20"/>
        </w:rPr>
        <w:t>baza</w:t>
      </w:r>
      <w:r>
        <w:rPr>
          <w:b/>
          <w:spacing w:val="18"/>
          <w:sz w:val="20"/>
        </w:rPr>
        <w:t xml:space="preserve"> </w:t>
      </w:r>
      <w:r>
        <w:rPr>
          <w:b/>
          <w:sz w:val="20"/>
        </w:rPr>
        <w:t>documentelor</w:t>
      </w:r>
      <w:r>
        <w:rPr>
          <w:b/>
          <w:spacing w:val="15"/>
          <w:sz w:val="20"/>
        </w:rPr>
        <w:t xml:space="preserve"> </w:t>
      </w:r>
      <w:r>
        <w:rPr>
          <w:b/>
          <w:sz w:val="20"/>
        </w:rPr>
        <w:t>depuse</w:t>
      </w:r>
      <w:r>
        <w:rPr>
          <w:b/>
          <w:spacing w:val="14"/>
          <w:sz w:val="20"/>
        </w:rPr>
        <w:t xml:space="preserve"> </w:t>
      </w:r>
      <w:r>
        <w:rPr>
          <w:b/>
          <w:sz w:val="20"/>
        </w:rPr>
        <w:t>odata</w:t>
      </w:r>
      <w:r>
        <w:rPr>
          <w:b/>
          <w:spacing w:val="13"/>
          <w:sz w:val="20"/>
        </w:rPr>
        <w:t xml:space="preserve"> </w:t>
      </w:r>
      <w:r>
        <w:rPr>
          <w:b/>
          <w:sz w:val="20"/>
        </w:rPr>
        <w:t>cu</w:t>
      </w:r>
      <w:r>
        <w:rPr>
          <w:b/>
          <w:spacing w:val="16"/>
          <w:sz w:val="20"/>
        </w:rPr>
        <w:t xml:space="preserve"> </w:t>
      </w:r>
      <w:r>
        <w:rPr>
          <w:b/>
          <w:sz w:val="20"/>
        </w:rPr>
        <w:t>Cererea</w:t>
      </w:r>
      <w:r>
        <w:rPr>
          <w:b/>
          <w:spacing w:val="13"/>
          <w:sz w:val="20"/>
        </w:rPr>
        <w:t xml:space="preserve"> </w:t>
      </w:r>
      <w:r>
        <w:rPr>
          <w:b/>
          <w:sz w:val="20"/>
        </w:rPr>
        <w:t>de</w:t>
      </w:r>
      <w:r>
        <w:rPr>
          <w:b/>
          <w:spacing w:val="-57"/>
          <w:sz w:val="20"/>
        </w:rPr>
        <w:t xml:space="preserve"> </w:t>
      </w:r>
      <w:r>
        <w:rPr>
          <w:b/>
          <w:sz w:val="20"/>
        </w:rPr>
        <w:t>Finantare.</w:t>
      </w:r>
    </w:p>
    <w:p w14:paraId="1FEAE41D" w14:textId="77777777" w:rsidR="00BD35D5" w:rsidRDefault="00000000">
      <w:pPr>
        <w:pStyle w:val="BodyText"/>
        <w:spacing w:before="9"/>
        <w:rPr>
          <w:b/>
          <w:sz w:val="18"/>
        </w:rPr>
      </w:pPr>
      <w:r>
        <w:pict w14:anchorId="66EF2660">
          <v:shape id="_x0000_s1029" type="#_x0000_t202" style="position:absolute;margin-left:69.15pt;margin-top:12.15pt;width:471.1pt;height:27.85pt;z-index:-15711232;mso-wrap-distance-left:0;mso-wrap-distance-right:0;mso-position-horizontal-relative:page" fillcolor="#00afef" stroked="f">
            <v:textbox inset="0,0,0,0">
              <w:txbxContent>
                <w:p w14:paraId="3508953C" w14:textId="77777777" w:rsidR="00BD35D5" w:rsidRDefault="00000000">
                  <w:pPr>
                    <w:ind w:left="28" w:right="146"/>
                    <w:rPr>
                      <w:b/>
                      <w:sz w:val="24"/>
                    </w:rPr>
                  </w:pPr>
                  <w:r>
                    <w:rPr>
                      <w:b/>
                      <w:sz w:val="24"/>
                    </w:rPr>
                    <w:t>P1. Principiul diversificării activității agricole a fermelor existente către activități</w:t>
                  </w:r>
                  <w:r>
                    <w:rPr>
                      <w:b/>
                      <w:spacing w:val="-71"/>
                      <w:sz w:val="24"/>
                    </w:rPr>
                    <w:t xml:space="preserve"> </w:t>
                  </w:r>
                  <w:r>
                    <w:rPr>
                      <w:b/>
                      <w:sz w:val="24"/>
                    </w:rPr>
                    <w:t>neagricole</w:t>
                  </w:r>
                </w:p>
              </w:txbxContent>
            </v:textbox>
            <w10:wrap type="topAndBottom" anchorx="page"/>
          </v:shape>
        </w:pict>
      </w:r>
    </w:p>
    <w:p w14:paraId="113DFB5D" w14:textId="77777777" w:rsidR="00BD35D5" w:rsidRDefault="00BD35D5">
      <w:pPr>
        <w:pStyle w:val="BodyText"/>
        <w:spacing w:before="6"/>
        <w:rPr>
          <w:b/>
          <w:sz w:val="18"/>
        </w:rPr>
      </w:pPr>
    </w:p>
    <w:tbl>
      <w:tblPr>
        <w:tblW w:w="0" w:type="auto"/>
        <w:tblInd w:w="4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307"/>
        <w:gridCol w:w="1018"/>
      </w:tblGrid>
      <w:tr w:rsidR="00BD35D5" w14:paraId="562C77E8" w14:textId="77777777">
        <w:trPr>
          <w:trHeight w:val="1396"/>
        </w:trPr>
        <w:tc>
          <w:tcPr>
            <w:tcW w:w="8307" w:type="dxa"/>
          </w:tcPr>
          <w:p w14:paraId="11E0D590" w14:textId="77777777" w:rsidR="00BD35D5" w:rsidRDefault="00000000">
            <w:pPr>
              <w:pStyle w:val="TableParagraph"/>
              <w:ind w:left="110" w:right="94"/>
              <w:jc w:val="both"/>
              <w:rPr>
                <w:sz w:val="20"/>
              </w:rPr>
            </w:pPr>
            <w:r>
              <w:rPr>
                <w:b/>
                <w:sz w:val="20"/>
              </w:rPr>
              <w:t xml:space="preserve">1.1. </w:t>
            </w:r>
            <w:r>
              <w:rPr>
                <w:sz w:val="20"/>
              </w:rPr>
              <w:t>Proiecte care sunt inițiate de o întreprindere existentă (cel putin PFA), care a</w:t>
            </w:r>
            <w:r>
              <w:rPr>
                <w:spacing w:val="1"/>
                <w:sz w:val="20"/>
              </w:rPr>
              <w:t xml:space="preserve"> </w:t>
            </w:r>
            <w:r>
              <w:rPr>
                <w:sz w:val="20"/>
              </w:rPr>
              <w:t>desfășurat în principal activitate în domeniul agricol</w:t>
            </w:r>
            <w:r>
              <w:rPr>
                <w:sz w:val="20"/>
                <w:vertAlign w:val="superscript"/>
              </w:rPr>
              <w:t>*</w:t>
            </w:r>
            <w:r>
              <w:rPr>
                <w:sz w:val="20"/>
              </w:rPr>
              <w:t xml:space="preserve"> și intenționează să-și diversifice</w:t>
            </w:r>
            <w:r>
              <w:rPr>
                <w:spacing w:val="1"/>
                <w:sz w:val="20"/>
              </w:rPr>
              <w:t xml:space="preserve"> </w:t>
            </w:r>
            <w:r>
              <w:rPr>
                <w:sz w:val="20"/>
              </w:rPr>
              <w:t>activitatea în sectorul neagricol. Activitatea agricolă trebuie să fie realizată pe perioada</w:t>
            </w:r>
            <w:r>
              <w:rPr>
                <w:spacing w:val="1"/>
                <w:sz w:val="20"/>
              </w:rPr>
              <w:t xml:space="preserve"> </w:t>
            </w:r>
            <w:r>
              <w:rPr>
                <w:sz w:val="20"/>
              </w:rPr>
              <w:t>a cel puțin 12 luni inainte de la data</w:t>
            </w:r>
            <w:r>
              <w:rPr>
                <w:spacing w:val="1"/>
                <w:sz w:val="20"/>
              </w:rPr>
              <w:t xml:space="preserve"> </w:t>
            </w:r>
            <w:r>
              <w:rPr>
                <w:sz w:val="20"/>
              </w:rPr>
              <w:t>infiintarii si pana la data depunerii cererii de</w:t>
            </w:r>
            <w:r>
              <w:rPr>
                <w:spacing w:val="1"/>
                <w:sz w:val="20"/>
              </w:rPr>
              <w:t xml:space="preserve"> </w:t>
            </w:r>
            <w:r>
              <w:rPr>
                <w:sz w:val="20"/>
              </w:rPr>
              <w:t>finanțare</w:t>
            </w:r>
          </w:p>
          <w:p w14:paraId="796DA051" w14:textId="77777777" w:rsidR="00BD35D5" w:rsidRDefault="00000000">
            <w:pPr>
              <w:pStyle w:val="TableParagraph"/>
              <w:spacing w:line="225" w:lineRule="exact"/>
              <w:ind w:left="172"/>
              <w:jc w:val="both"/>
              <w:rPr>
                <w:b/>
                <w:sz w:val="20"/>
              </w:rPr>
            </w:pPr>
            <w:r>
              <w:rPr>
                <w:sz w:val="20"/>
              </w:rPr>
              <w:t>*</w:t>
            </w:r>
            <w:r>
              <w:rPr>
                <w:spacing w:val="-3"/>
                <w:sz w:val="20"/>
              </w:rPr>
              <w:t xml:space="preserve"> </w:t>
            </w:r>
            <w:r>
              <w:rPr>
                <w:sz w:val="20"/>
              </w:rPr>
              <w:t>în UAT-ul</w:t>
            </w:r>
            <w:r>
              <w:rPr>
                <w:spacing w:val="-2"/>
                <w:sz w:val="20"/>
              </w:rPr>
              <w:t xml:space="preserve"> </w:t>
            </w:r>
            <w:r>
              <w:rPr>
                <w:sz w:val="20"/>
              </w:rPr>
              <w:t>în</w:t>
            </w:r>
            <w:r>
              <w:rPr>
                <w:spacing w:val="-5"/>
                <w:sz w:val="20"/>
              </w:rPr>
              <w:t xml:space="preserve"> </w:t>
            </w:r>
            <w:r>
              <w:rPr>
                <w:sz w:val="20"/>
              </w:rPr>
              <w:t>care</w:t>
            </w:r>
            <w:r>
              <w:rPr>
                <w:spacing w:val="-4"/>
                <w:sz w:val="20"/>
              </w:rPr>
              <w:t xml:space="preserve"> </w:t>
            </w:r>
            <w:r>
              <w:rPr>
                <w:sz w:val="20"/>
              </w:rPr>
              <w:t>va</w:t>
            </w:r>
            <w:r>
              <w:rPr>
                <w:spacing w:val="-6"/>
                <w:sz w:val="20"/>
              </w:rPr>
              <w:t xml:space="preserve"> </w:t>
            </w:r>
            <w:r>
              <w:rPr>
                <w:sz w:val="20"/>
              </w:rPr>
              <w:t>realiza</w:t>
            </w:r>
            <w:r>
              <w:rPr>
                <w:spacing w:val="-5"/>
                <w:sz w:val="20"/>
              </w:rPr>
              <w:t xml:space="preserve"> </w:t>
            </w:r>
            <w:r>
              <w:rPr>
                <w:sz w:val="20"/>
              </w:rPr>
              <w:t>investiția</w:t>
            </w:r>
            <w:r>
              <w:rPr>
                <w:spacing w:val="-4"/>
                <w:sz w:val="20"/>
              </w:rPr>
              <w:t xml:space="preserve"> </w:t>
            </w:r>
            <w:r>
              <w:rPr>
                <w:sz w:val="20"/>
              </w:rPr>
              <w:t>sau</w:t>
            </w:r>
            <w:r>
              <w:rPr>
                <w:spacing w:val="-5"/>
                <w:sz w:val="20"/>
              </w:rPr>
              <w:t xml:space="preserve"> </w:t>
            </w:r>
            <w:r>
              <w:rPr>
                <w:sz w:val="20"/>
              </w:rPr>
              <w:t>în UAT-uri</w:t>
            </w:r>
            <w:r>
              <w:rPr>
                <w:spacing w:val="56"/>
                <w:sz w:val="20"/>
              </w:rPr>
              <w:t xml:space="preserve"> </w:t>
            </w:r>
            <w:r>
              <w:rPr>
                <w:sz w:val="20"/>
              </w:rPr>
              <w:t>limitrofe acestuia</w:t>
            </w:r>
            <w:r>
              <w:rPr>
                <w:spacing w:val="59"/>
                <w:sz w:val="20"/>
              </w:rPr>
              <w:t xml:space="preserve"> </w:t>
            </w:r>
            <w:r>
              <w:rPr>
                <w:b/>
                <w:sz w:val="20"/>
              </w:rPr>
              <w:t>din GAL</w:t>
            </w:r>
            <w:r>
              <w:rPr>
                <w:b/>
                <w:spacing w:val="-1"/>
                <w:sz w:val="20"/>
              </w:rPr>
              <w:t xml:space="preserve"> </w:t>
            </w:r>
            <w:r>
              <w:rPr>
                <w:b/>
                <w:sz w:val="20"/>
              </w:rPr>
              <w:t>DD</w:t>
            </w:r>
          </w:p>
        </w:tc>
        <w:tc>
          <w:tcPr>
            <w:tcW w:w="1018" w:type="dxa"/>
          </w:tcPr>
          <w:p w14:paraId="7DAC4DAA" w14:textId="77777777" w:rsidR="00BD35D5" w:rsidRDefault="00000000">
            <w:pPr>
              <w:pStyle w:val="TableParagraph"/>
              <w:spacing w:line="245" w:lineRule="exact"/>
              <w:ind w:left="328" w:right="321"/>
              <w:jc w:val="center"/>
            </w:pPr>
            <w:r>
              <w:t>5p.</w:t>
            </w:r>
          </w:p>
        </w:tc>
      </w:tr>
    </w:tbl>
    <w:p w14:paraId="0300D095" w14:textId="77777777" w:rsidR="00BD35D5" w:rsidRDefault="00BD35D5">
      <w:pPr>
        <w:pStyle w:val="BodyText"/>
        <w:rPr>
          <w:b/>
          <w:sz w:val="20"/>
        </w:rPr>
      </w:pPr>
    </w:p>
    <w:p w14:paraId="514E9AAD" w14:textId="77777777" w:rsidR="00BD35D5" w:rsidRDefault="00BD35D5">
      <w:pPr>
        <w:pStyle w:val="BodyText"/>
        <w:spacing w:before="3"/>
        <w:rPr>
          <w:b/>
          <w:sz w:val="26"/>
        </w:rPr>
      </w:pPr>
    </w:p>
    <w:tbl>
      <w:tblPr>
        <w:tblW w:w="0" w:type="auto"/>
        <w:tblInd w:w="5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44"/>
        <w:gridCol w:w="5249"/>
      </w:tblGrid>
      <w:tr w:rsidR="00BD35D5" w14:paraId="3790EBCE" w14:textId="77777777">
        <w:trPr>
          <w:trHeight w:val="465"/>
        </w:trPr>
        <w:tc>
          <w:tcPr>
            <w:tcW w:w="4044" w:type="dxa"/>
            <w:shd w:val="clear" w:color="auto" w:fill="C0C0C0"/>
          </w:tcPr>
          <w:p w14:paraId="4F90C1AE" w14:textId="77777777" w:rsidR="00BD35D5" w:rsidRDefault="00000000">
            <w:pPr>
              <w:pStyle w:val="TableParagraph"/>
              <w:spacing w:line="222" w:lineRule="exact"/>
              <w:ind w:left="71"/>
              <w:rPr>
                <w:b/>
                <w:sz w:val="20"/>
              </w:rPr>
            </w:pPr>
            <w:r>
              <w:rPr>
                <w:b/>
                <w:sz w:val="20"/>
              </w:rPr>
              <w:t>DOCUMENTE</w:t>
            </w:r>
            <w:r>
              <w:rPr>
                <w:b/>
                <w:spacing w:val="56"/>
                <w:sz w:val="20"/>
              </w:rPr>
              <w:t xml:space="preserve"> </w:t>
            </w:r>
            <w:r>
              <w:rPr>
                <w:b/>
                <w:sz w:val="20"/>
              </w:rPr>
              <w:t>PREZENTATE</w:t>
            </w:r>
          </w:p>
        </w:tc>
        <w:tc>
          <w:tcPr>
            <w:tcW w:w="5249" w:type="dxa"/>
            <w:shd w:val="clear" w:color="auto" w:fill="C0C0C0"/>
          </w:tcPr>
          <w:p w14:paraId="7F631117" w14:textId="77777777" w:rsidR="00BD35D5" w:rsidRDefault="00000000">
            <w:pPr>
              <w:pStyle w:val="TableParagraph"/>
              <w:spacing w:line="222" w:lineRule="exact"/>
              <w:ind w:left="66"/>
              <w:rPr>
                <w:b/>
                <w:sz w:val="20"/>
              </w:rPr>
            </w:pPr>
            <w:r>
              <w:rPr>
                <w:b/>
                <w:sz w:val="20"/>
              </w:rPr>
              <w:t>PUNCTE</w:t>
            </w:r>
            <w:r>
              <w:rPr>
                <w:b/>
                <w:spacing w:val="-6"/>
                <w:sz w:val="20"/>
              </w:rPr>
              <w:t xml:space="preserve"> </w:t>
            </w:r>
            <w:r>
              <w:rPr>
                <w:b/>
                <w:sz w:val="20"/>
              </w:rPr>
              <w:t>DE</w:t>
            </w:r>
            <w:r>
              <w:rPr>
                <w:b/>
                <w:spacing w:val="1"/>
                <w:sz w:val="20"/>
              </w:rPr>
              <w:t xml:space="preserve"> </w:t>
            </w:r>
            <w:r>
              <w:rPr>
                <w:b/>
                <w:sz w:val="20"/>
              </w:rPr>
              <w:t>VERIFICAT</w:t>
            </w:r>
            <w:r>
              <w:rPr>
                <w:b/>
                <w:spacing w:val="-4"/>
                <w:sz w:val="20"/>
              </w:rPr>
              <w:t xml:space="preserve"> </w:t>
            </w:r>
            <w:r>
              <w:rPr>
                <w:b/>
                <w:sz w:val="20"/>
              </w:rPr>
              <w:t>ÎN</w:t>
            </w:r>
            <w:r>
              <w:rPr>
                <w:b/>
                <w:spacing w:val="-5"/>
                <w:sz w:val="20"/>
              </w:rPr>
              <w:t xml:space="preserve"> </w:t>
            </w:r>
            <w:r>
              <w:rPr>
                <w:b/>
                <w:sz w:val="20"/>
              </w:rPr>
              <w:t>CADRUL</w:t>
            </w:r>
            <w:r>
              <w:rPr>
                <w:b/>
                <w:spacing w:val="-2"/>
                <w:sz w:val="20"/>
              </w:rPr>
              <w:t xml:space="preserve"> </w:t>
            </w:r>
            <w:r>
              <w:rPr>
                <w:b/>
                <w:sz w:val="20"/>
              </w:rPr>
              <w:t>DOCUMENTELOR</w:t>
            </w:r>
          </w:p>
          <w:p w14:paraId="16939A3E" w14:textId="77777777" w:rsidR="00BD35D5" w:rsidRDefault="00000000">
            <w:pPr>
              <w:pStyle w:val="TableParagraph"/>
              <w:spacing w:line="224" w:lineRule="exact"/>
              <w:ind w:left="66"/>
              <w:rPr>
                <w:b/>
                <w:sz w:val="20"/>
              </w:rPr>
            </w:pPr>
            <w:r>
              <w:rPr>
                <w:b/>
                <w:sz w:val="20"/>
              </w:rPr>
              <w:t>PREZENTATE</w:t>
            </w:r>
          </w:p>
        </w:tc>
      </w:tr>
      <w:tr w:rsidR="00BD35D5" w14:paraId="67F26198" w14:textId="77777777">
        <w:trPr>
          <w:trHeight w:val="8358"/>
        </w:trPr>
        <w:tc>
          <w:tcPr>
            <w:tcW w:w="4044" w:type="dxa"/>
          </w:tcPr>
          <w:p w14:paraId="4DB308EA" w14:textId="77777777" w:rsidR="00BD35D5" w:rsidRDefault="00000000">
            <w:pPr>
              <w:pStyle w:val="TableParagraph"/>
              <w:spacing w:line="237" w:lineRule="auto"/>
              <w:ind w:left="71" w:right="60"/>
              <w:jc w:val="both"/>
              <w:rPr>
                <w:sz w:val="20"/>
              </w:rPr>
            </w:pPr>
            <w:r>
              <w:rPr>
                <w:b/>
                <w:sz w:val="20"/>
              </w:rPr>
              <w:t xml:space="preserve">Doc 6.1 </w:t>
            </w:r>
            <w:r>
              <w:rPr>
                <w:sz w:val="20"/>
              </w:rPr>
              <w:t>Hotarare judecatoreasca / 6.2 Act</w:t>
            </w:r>
            <w:r>
              <w:rPr>
                <w:spacing w:val="-58"/>
                <w:sz w:val="20"/>
              </w:rPr>
              <w:t xml:space="preserve"> </w:t>
            </w:r>
            <w:r>
              <w:rPr>
                <w:sz w:val="20"/>
              </w:rPr>
              <w:t>consitutiv</w:t>
            </w:r>
            <w:r>
              <w:rPr>
                <w:spacing w:val="1"/>
                <w:sz w:val="20"/>
              </w:rPr>
              <w:t xml:space="preserve"> </w:t>
            </w:r>
            <w:r>
              <w:rPr>
                <w:sz w:val="20"/>
              </w:rPr>
              <w:t>pentru</w:t>
            </w:r>
            <w:r>
              <w:rPr>
                <w:spacing w:val="1"/>
                <w:sz w:val="20"/>
              </w:rPr>
              <w:t xml:space="preserve"> </w:t>
            </w:r>
            <w:r>
              <w:rPr>
                <w:sz w:val="20"/>
              </w:rPr>
              <w:t>Societatea</w:t>
            </w:r>
            <w:r>
              <w:rPr>
                <w:spacing w:val="1"/>
                <w:sz w:val="20"/>
              </w:rPr>
              <w:t xml:space="preserve"> </w:t>
            </w:r>
            <w:r>
              <w:rPr>
                <w:sz w:val="20"/>
              </w:rPr>
              <w:t>cooperativa</w:t>
            </w:r>
            <w:r>
              <w:rPr>
                <w:spacing w:val="1"/>
                <w:sz w:val="20"/>
              </w:rPr>
              <w:t xml:space="preserve"> </w:t>
            </w:r>
            <w:r>
              <w:rPr>
                <w:sz w:val="20"/>
              </w:rPr>
              <w:t>agricolă</w:t>
            </w:r>
          </w:p>
          <w:p w14:paraId="6869D2FF" w14:textId="77777777" w:rsidR="00BD35D5" w:rsidRDefault="00000000">
            <w:pPr>
              <w:pStyle w:val="TableParagraph"/>
              <w:spacing w:line="231" w:lineRule="exact"/>
              <w:ind w:left="71"/>
              <w:jc w:val="both"/>
              <w:rPr>
                <w:sz w:val="20"/>
              </w:rPr>
            </w:pPr>
            <w:r>
              <w:rPr>
                <w:sz w:val="20"/>
              </w:rPr>
              <w:t>Serviciul</w:t>
            </w:r>
            <w:r>
              <w:rPr>
                <w:spacing w:val="-8"/>
                <w:sz w:val="20"/>
              </w:rPr>
              <w:t xml:space="preserve"> </w:t>
            </w:r>
            <w:r>
              <w:rPr>
                <w:sz w:val="20"/>
              </w:rPr>
              <w:t>online RECOM</w:t>
            </w:r>
          </w:p>
          <w:p w14:paraId="3ED0603F" w14:textId="77777777" w:rsidR="00BD35D5" w:rsidRDefault="00000000">
            <w:pPr>
              <w:pStyle w:val="TableParagraph"/>
              <w:ind w:left="71" w:right="57"/>
              <w:jc w:val="both"/>
              <w:rPr>
                <w:sz w:val="20"/>
              </w:rPr>
            </w:pPr>
            <w:r>
              <w:rPr>
                <w:b/>
                <w:sz w:val="20"/>
              </w:rPr>
              <w:t>Anexa</w:t>
            </w:r>
            <w:r>
              <w:rPr>
                <w:b/>
                <w:spacing w:val="1"/>
                <w:sz w:val="20"/>
              </w:rPr>
              <w:t xml:space="preserve"> </w:t>
            </w:r>
            <w:r>
              <w:rPr>
                <w:b/>
                <w:sz w:val="20"/>
              </w:rPr>
              <w:t>7</w:t>
            </w:r>
            <w:r>
              <w:rPr>
                <w:b/>
                <w:spacing w:val="1"/>
                <w:sz w:val="20"/>
              </w:rPr>
              <w:t xml:space="preserve"> </w:t>
            </w:r>
            <w:r>
              <w:rPr>
                <w:sz w:val="20"/>
              </w:rPr>
              <w:t>Lista</w:t>
            </w:r>
            <w:r>
              <w:rPr>
                <w:spacing w:val="1"/>
                <w:sz w:val="20"/>
              </w:rPr>
              <w:t xml:space="preserve"> </w:t>
            </w:r>
            <w:r>
              <w:rPr>
                <w:sz w:val="20"/>
              </w:rPr>
              <w:t>detaliata</w:t>
            </w:r>
            <w:r>
              <w:rPr>
                <w:spacing w:val="1"/>
                <w:sz w:val="20"/>
              </w:rPr>
              <w:t xml:space="preserve"> </w:t>
            </w:r>
            <w:r>
              <w:rPr>
                <w:sz w:val="20"/>
              </w:rPr>
              <w:t>a</w:t>
            </w:r>
            <w:r>
              <w:rPr>
                <w:spacing w:val="1"/>
                <w:sz w:val="20"/>
              </w:rPr>
              <w:t xml:space="preserve"> </w:t>
            </w:r>
            <w:r>
              <w:rPr>
                <w:sz w:val="20"/>
              </w:rPr>
              <w:t>actiunilor</w:t>
            </w:r>
            <w:r>
              <w:rPr>
                <w:spacing w:val="1"/>
                <w:sz w:val="20"/>
              </w:rPr>
              <w:t xml:space="preserve"> </w:t>
            </w:r>
            <w:r>
              <w:rPr>
                <w:sz w:val="20"/>
              </w:rPr>
              <w:t>conform codurilor CAEN M3/6A cu sectoare</w:t>
            </w:r>
            <w:r>
              <w:rPr>
                <w:spacing w:val="-58"/>
                <w:sz w:val="20"/>
              </w:rPr>
              <w:t xml:space="preserve"> </w:t>
            </w:r>
            <w:r>
              <w:rPr>
                <w:sz w:val="20"/>
              </w:rPr>
              <w:t>prioritare</w:t>
            </w:r>
          </w:p>
          <w:p w14:paraId="5B092208" w14:textId="77777777" w:rsidR="00BD35D5" w:rsidRDefault="00000000">
            <w:pPr>
              <w:pStyle w:val="TableParagraph"/>
              <w:ind w:left="71" w:right="59"/>
              <w:jc w:val="both"/>
              <w:rPr>
                <w:sz w:val="20"/>
              </w:rPr>
            </w:pPr>
            <w:r>
              <w:rPr>
                <w:b/>
                <w:sz w:val="20"/>
              </w:rPr>
              <w:t xml:space="preserve">Doc. 4 </w:t>
            </w:r>
            <w:r>
              <w:rPr>
                <w:sz w:val="20"/>
              </w:rPr>
              <w:t>Copie extras din Registrul agricol cu</w:t>
            </w:r>
            <w:r>
              <w:rPr>
                <w:spacing w:val="-58"/>
                <w:sz w:val="20"/>
              </w:rPr>
              <w:t xml:space="preserve"> </w:t>
            </w:r>
            <w:r>
              <w:rPr>
                <w:sz w:val="20"/>
              </w:rPr>
              <w:t>stampila primariei si mentiunea ’’Conform</w:t>
            </w:r>
            <w:r>
              <w:rPr>
                <w:spacing w:val="1"/>
                <w:sz w:val="20"/>
              </w:rPr>
              <w:t xml:space="preserve"> </w:t>
            </w:r>
            <w:r>
              <w:rPr>
                <w:sz w:val="20"/>
              </w:rPr>
              <w:t>cu</w:t>
            </w:r>
            <w:r>
              <w:rPr>
                <w:spacing w:val="-4"/>
                <w:sz w:val="20"/>
              </w:rPr>
              <w:t xml:space="preserve"> </w:t>
            </w:r>
            <w:r>
              <w:rPr>
                <w:sz w:val="20"/>
              </w:rPr>
              <w:t>originalul’’</w:t>
            </w:r>
          </w:p>
          <w:p w14:paraId="086B823F" w14:textId="77777777" w:rsidR="00BD35D5" w:rsidRDefault="00000000">
            <w:pPr>
              <w:pStyle w:val="TableParagraph"/>
              <w:ind w:left="71" w:right="59"/>
              <w:jc w:val="both"/>
              <w:rPr>
                <w:sz w:val="20"/>
              </w:rPr>
            </w:pPr>
            <w:r>
              <w:rPr>
                <w:b/>
                <w:sz w:val="20"/>
              </w:rPr>
              <w:t>Doc.2</w:t>
            </w:r>
            <w:r>
              <w:rPr>
                <w:b/>
                <w:spacing w:val="1"/>
                <w:sz w:val="20"/>
              </w:rPr>
              <w:t xml:space="preserve"> </w:t>
            </w:r>
            <w:r>
              <w:rPr>
                <w:sz w:val="20"/>
              </w:rPr>
              <w:t>Situatii</w:t>
            </w:r>
            <w:r>
              <w:rPr>
                <w:spacing w:val="1"/>
                <w:sz w:val="20"/>
              </w:rPr>
              <w:t xml:space="preserve"> </w:t>
            </w:r>
            <w:r>
              <w:rPr>
                <w:sz w:val="20"/>
              </w:rPr>
              <w:t>financiare/</w:t>
            </w:r>
            <w:r>
              <w:rPr>
                <w:spacing w:val="1"/>
                <w:sz w:val="20"/>
              </w:rPr>
              <w:t xml:space="preserve"> </w:t>
            </w:r>
            <w:r>
              <w:rPr>
                <w:sz w:val="20"/>
              </w:rPr>
              <w:t>Declaratie</w:t>
            </w:r>
            <w:r>
              <w:rPr>
                <w:spacing w:val="1"/>
                <w:sz w:val="20"/>
              </w:rPr>
              <w:t xml:space="preserve"> </w:t>
            </w:r>
            <w:r>
              <w:rPr>
                <w:sz w:val="20"/>
              </w:rPr>
              <w:t>speciala 200/ Declaratie privind veniturile</w:t>
            </w:r>
            <w:r>
              <w:rPr>
                <w:spacing w:val="1"/>
                <w:sz w:val="20"/>
              </w:rPr>
              <w:t xml:space="preserve"> </w:t>
            </w:r>
            <w:r>
              <w:rPr>
                <w:sz w:val="20"/>
              </w:rPr>
              <w:t>din</w:t>
            </w:r>
            <w:r>
              <w:rPr>
                <w:spacing w:val="1"/>
                <w:sz w:val="20"/>
              </w:rPr>
              <w:t xml:space="preserve"> </w:t>
            </w:r>
            <w:r>
              <w:rPr>
                <w:sz w:val="20"/>
              </w:rPr>
              <w:t>activitati</w:t>
            </w:r>
            <w:r>
              <w:rPr>
                <w:spacing w:val="1"/>
                <w:sz w:val="20"/>
              </w:rPr>
              <w:t xml:space="preserve"> </w:t>
            </w:r>
            <w:r>
              <w:rPr>
                <w:sz w:val="20"/>
              </w:rPr>
              <w:t>agricole</w:t>
            </w:r>
            <w:r>
              <w:rPr>
                <w:spacing w:val="-4"/>
                <w:sz w:val="20"/>
              </w:rPr>
              <w:t xml:space="preserve"> </w:t>
            </w:r>
            <w:r>
              <w:rPr>
                <w:sz w:val="20"/>
              </w:rPr>
              <w:t>221</w:t>
            </w:r>
          </w:p>
        </w:tc>
        <w:tc>
          <w:tcPr>
            <w:tcW w:w="5249" w:type="dxa"/>
          </w:tcPr>
          <w:p w14:paraId="1F706F99" w14:textId="77777777" w:rsidR="00BD35D5" w:rsidRDefault="00000000">
            <w:pPr>
              <w:pStyle w:val="TableParagraph"/>
              <w:ind w:left="66" w:right="60"/>
              <w:jc w:val="both"/>
              <w:rPr>
                <w:sz w:val="20"/>
              </w:rPr>
            </w:pPr>
            <w:r>
              <w:rPr>
                <w:sz w:val="20"/>
              </w:rPr>
              <w:t>Se verifica prin Serviciul online RECOM</w:t>
            </w:r>
            <w:r>
              <w:rPr>
                <w:spacing w:val="1"/>
                <w:sz w:val="20"/>
              </w:rPr>
              <w:t xml:space="preserve"> </w:t>
            </w:r>
            <w:r>
              <w:rPr>
                <w:sz w:val="20"/>
              </w:rPr>
              <w:t>daca solicitantul</w:t>
            </w:r>
            <w:r>
              <w:rPr>
                <w:spacing w:val="-58"/>
                <w:sz w:val="20"/>
              </w:rPr>
              <w:t xml:space="preserve"> </w:t>
            </w:r>
            <w:r>
              <w:rPr>
                <w:sz w:val="20"/>
              </w:rPr>
              <w:t>este inregistrat cu codul CAEN 01 Agricultură, vânătoare</w:t>
            </w:r>
            <w:r>
              <w:rPr>
                <w:spacing w:val="-58"/>
                <w:sz w:val="20"/>
              </w:rPr>
              <w:t xml:space="preserve"> </w:t>
            </w:r>
            <w:r>
              <w:rPr>
                <w:sz w:val="20"/>
              </w:rPr>
              <w:t>și servicii anexe, aferent unei activitati agricole, forma</w:t>
            </w:r>
            <w:r>
              <w:rPr>
                <w:spacing w:val="1"/>
                <w:sz w:val="20"/>
              </w:rPr>
              <w:t xml:space="preserve"> </w:t>
            </w:r>
            <w:r>
              <w:rPr>
                <w:sz w:val="20"/>
              </w:rPr>
              <w:t>de</w:t>
            </w:r>
            <w:r>
              <w:rPr>
                <w:spacing w:val="1"/>
                <w:sz w:val="20"/>
              </w:rPr>
              <w:t xml:space="preserve"> </w:t>
            </w:r>
            <w:r>
              <w:rPr>
                <w:sz w:val="20"/>
              </w:rPr>
              <w:t>organizare</w:t>
            </w:r>
            <w:r>
              <w:rPr>
                <w:spacing w:val="1"/>
                <w:sz w:val="20"/>
              </w:rPr>
              <w:t xml:space="preserve"> </w:t>
            </w:r>
            <w:r>
              <w:rPr>
                <w:sz w:val="20"/>
              </w:rPr>
              <w:t>și</w:t>
            </w:r>
            <w:r>
              <w:rPr>
                <w:spacing w:val="1"/>
                <w:sz w:val="20"/>
              </w:rPr>
              <w:t xml:space="preserve"> </w:t>
            </w:r>
            <w:r>
              <w:rPr>
                <w:sz w:val="20"/>
              </w:rPr>
              <w:t>documentele</w:t>
            </w:r>
            <w:r>
              <w:rPr>
                <w:spacing w:val="1"/>
                <w:sz w:val="20"/>
              </w:rPr>
              <w:t xml:space="preserve"> </w:t>
            </w:r>
            <w:r>
              <w:rPr>
                <w:sz w:val="20"/>
              </w:rPr>
              <w:t>financiar-contabile</w:t>
            </w:r>
            <w:r>
              <w:rPr>
                <w:spacing w:val="1"/>
                <w:sz w:val="20"/>
              </w:rPr>
              <w:t xml:space="preserve"> </w:t>
            </w:r>
            <w:r>
              <w:rPr>
                <w:sz w:val="20"/>
              </w:rPr>
              <w:t>din</w:t>
            </w:r>
            <w:r>
              <w:rPr>
                <w:spacing w:val="-58"/>
                <w:sz w:val="20"/>
              </w:rPr>
              <w:t xml:space="preserve"> </w:t>
            </w:r>
            <w:r>
              <w:rPr>
                <w:sz w:val="20"/>
              </w:rPr>
              <w:t>care</w:t>
            </w:r>
            <w:r>
              <w:rPr>
                <w:spacing w:val="1"/>
                <w:sz w:val="20"/>
              </w:rPr>
              <w:t xml:space="preserve"> </w:t>
            </w:r>
            <w:r>
              <w:rPr>
                <w:sz w:val="20"/>
              </w:rPr>
              <w:t>să</w:t>
            </w:r>
            <w:r>
              <w:rPr>
                <w:spacing w:val="1"/>
                <w:sz w:val="20"/>
              </w:rPr>
              <w:t xml:space="preserve"> </w:t>
            </w:r>
            <w:r>
              <w:rPr>
                <w:sz w:val="20"/>
              </w:rPr>
              <w:t>reiasă</w:t>
            </w:r>
            <w:r>
              <w:rPr>
                <w:spacing w:val="1"/>
                <w:sz w:val="20"/>
              </w:rPr>
              <w:t xml:space="preserve"> </w:t>
            </w:r>
            <w:r>
              <w:rPr>
                <w:sz w:val="20"/>
              </w:rPr>
              <w:t>că</w:t>
            </w:r>
            <w:r>
              <w:rPr>
                <w:spacing w:val="1"/>
                <w:sz w:val="20"/>
              </w:rPr>
              <w:t xml:space="preserve"> </w:t>
            </w:r>
            <w:r>
              <w:rPr>
                <w:sz w:val="20"/>
              </w:rPr>
              <w:t>solicitantul</w:t>
            </w:r>
            <w:r>
              <w:rPr>
                <w:spacing w:val="1"/>
                <w:sz w:val="20"/>
              </w:rPr>
              <w:t xml:space="preserve"> </w:t>
            </w:r>
            <w:r>
              <w:rPr>
                <w:sz w:val="20"/>
              </w:rPr>
              <w:t>a</w:t>
            </w:r>
            <w:r>
              <w:rPr>
                <w:spacing w:val="1"/>
                <w:sz w:val="20"/>
              </w:rPr>
              <w:t xml:space="preserve"> </w:t>
            </w:r>
            <w:r>
              <w:rPr>
                <w:sz w:val="20"/>
              </w:rPr>
              <w:t>obținut</w:t>
            </w:r>
            <w:r>
              <w:rPr>
                <w:spacing w:val="1"/>
                <w:sz w:val="20"/>
              </w:rPr>
              <w:t xml:space="preserve"> </w:t>
            </w:r>
            <w:r>
              <w:rPr>
                <w:sz w:val="20"/>
              </w:rPr>
              <w:t>venituri</w:t>
            </w:r>
            <w:r>
              <w:rPr>
                <w:spacing w:val="1"/>
                <w:sz w:val="20"/>
              </w:rPr>
              <w:t xml:space="preserve"> </w:t>
            </w:r>
            <w:r>
              <w:rPr>
                <w:sz w:val="20"/>
              </w:rPr>
              <w:t>in</w:t>
            </w:r>
            <w:r>
              <w:rPr>
                <w:spacing w:val="1"/>
                <w:sz w:val="20"/>
              </w:rPr>
              <w:t xml:space="preserve"> </w:t>
            </w:r>
            <w:r>
              <w:rPr>
                <w:sz w:val="20"/>
              </w:rPr>
              <w:t>principal</w:t>
            </w:r>
            <w:r>
              <w:rPr>
                <w:spacing w:val="-2"/>
                <w:sz w:val="20"/>
              </w:rPr>
              <w:t xml:space="preserve"> </w:t>
            </w:r>
            <w:r>
              <w:rPr>
                <w:sz w:val="20"/>
              </w:rPr>
              <w:t>din</w:t>
            </w:r>
            <w:r>
              <w:rPr>
                <w:spacing w:val="2"/>
                <w:sz w:val="20"/>
              </w:rPr>
              <w:t xml:space="preserve"> </w:t>
            </w:r>
            <w:r>
              <w:rPr>
                <w:sz w:val="20"/>
              </w:rPr>
              <w:t>activitatea</w:t>
            </w:r>
            <w:r>
              <w:rPr>
                <w:spacing w:val="-4"/>
                <w:sz w:val="20"/>
              </w:rPr>
              <w:t xml:space="preserve"> </w:t>
            </w:r>
            <w:r>
              <w:rPr>
                <w:sz w:val="20"/>
              </w:rPr>
              <w:t>agricolă.</w:t>
            </w:r>
          </w:p>
          <w:p w14:paraId="377609B7" w14:textId="77777777" w:rsidR="00BD35D5" w:rsidRDefault="00BD35D5">
            <w:pPr>
              <w:pStyle w:val="TableParagraph"/>
              <w:spacing w:before="10"/>
              <w:rPr>
                <w:b/>
                <w:sz w:val="18"/>
              </w:rPr>
            </w:pPr>
          </w:p>
          <w:p w14:paraId="465F6FBF" w14:textId="77777777" w:rsidR="00BD35D5" w:rsidRDefault="00000000">
            <w:pPr>
              <w:pStyle w:val="TableParagraph"/>
              <w:ind w:left="66" w:right="62"/>
              <w:jc w:val="both"/>
              <w:rPr>
                <w:sz w:val="20"/>
              </w:rPr>
            </w:pPr>
            <w:r>
              <w:rPr>
                <w:sz w:val="20"/>
              </w:rPr>
              <w:t>Se verifica in Baza de date APIA/Registrul Exploatatiei</w:t>
            </w:r>
            <w:r>
              <w:rPr>
                <w:spacing w:val="1"/>
                <w:sz w:val="20"/>
              </w:rPr>
              <w:t xml:space="preserve"> </w:t>
            </w:r>
            <w:r>
              <w:rPr>
                <w:sz w:val="20"/>
              </w:rPr>
              <w:t>ANSVSA/Registrul Agricol daca solicitantul</w:t>
            </w:r>
            <w:r>
              <w:rPr>
                <w:spacing w:val="60"/>
                <w:sz w:val="20"/>
              </w:rPr>
              <w:t xml:space="preserve"> </w:t>
            </w:r>
            <w:r>
              <w:rPr>
                <w:sz w:val="20"/>
              </w:rPr>
              <w:t>este inscris</w:t>
            </w:r>
            <w:r>
              <w:rPr>
                <w:spacing w:val="1"/>
                <w:sz w:val="20"/>
              </w:rPr>
              <w:t xml:space="preserve"> </w:t>
            </w:r>
            <w:r>
              <w:rPr>
                <w:sz w:val="20"/>
              </w:rPr>
              <w:t>cu</w:t>
            </w:r>
            <w:r>
              <w:rPr>
                <w:spacing w:val="1"/>
                <w:sz w:val="20"/>
              </w:rPr>
              <w:t xml:space="preserve"> </w:t>
            </w:r>
            <w:r>
              <w:rPr>
                <w:sz w:val="20"/>
              </w:rPr>
              <w:t>minimum</w:t>
            </w:r>
            <w:r>
              <w:rPr>
                <w:spacing w:val="1"/>
                <w:sz w:val="20"/>
              </w:rPr>
              <w:t xml:space="preserve"> </w:t>
            </w:r>
            <w:r>
              <w:rPr>
                <w:sz w:val="20"/>
              </w:rPr>
              <w:t>12</w:t>
            </w:r>
            <w:r>
              <w:rPr>
                <w:spacing w:val="1"/>
                <w:sz w:val="20"/>
              </w:rPr>
              <w:t xml:space="preserve"> </w:t>
            </w:r>
            <w:r>
              <w:rPr>
                <w:sz w:val="20"/>
              </w:rPr>
              <w:t>luni</w:t>
            </w:r>
            <w:r>
              <w:rPr>
                <w:spacing w:val="1"/>
                <w:sz w:val="20"/>
              </w:rPr>
              <w:t xml:space="preserve"> </w:t>
            </w:r>
            <w:r>
              <w:rPr>
                <w:sz w:val="20"/>
              </w:rPr>
              <w:t>consecutive</w:t>
            </w:r>
            <w:r>
              <w:rPr>
                <w:spacing w:val="1"/>
                <w:sz w:val="20"/>
              </w:rPr>
              <w:t xml:space="preserve"> </w:t>
            </w:r>
            <w:r>
              <w:rPr>
                <w:sz w:val="20"/>
              </w:rPr>
              <w:t>inainte</w:t>
            </w:r>
            <w:r>
              <w:rPr>
                <w:spacing w:val="1"/>
                <w:sz w:val="20"/>
              </w:rPr>
              <w:t xml:space="preserve"> </w:t>
            </w:r>
            <w:r>
              <w:rPr>
                <w:sz w:val="20"/>
              </w:rPr>
              <w:t>de</w:t>
            </w:r>
            <w:r>
              <w:rPr>
                <w:spacing w:val="1"/>
                <w:sz w:val="20"/>
              </w:rPr>
              <w:t xml:space="preserve"> </w:t>
            </w:r>
            <w:r>
              <w:rPr>
                <w:sz w:val="20"/>
              </w:rPr>
              <w:t>data</w:t>
            </w:r>
            <w:r>
              <w:rPr>
                <w:spacing w:val="1"/>
                <w:sz w:val="20"/>
              </w:rPr>
              <w:t xml:space="preserve"> </w:t>
            </w:r>
            <w:r>
              <w:rPr>
                <w:sz w:val="20"/>
              </w:rPr>
              <w:t>depunerii</w:t>
            </w:r>
            <w:r>
              <w:rPr>
                <w:spacing w:val="1"/>
                <w:sz w:val="20"/>
              </w:rPr>
              <w:t xml:space="preserve"> </w:t>
            </w:r>
            <w:r>
              <w:rPr>
                <w:sz w:val="20"/>
              </w:rPr>
              <w:t>Cererii</w:t>
            </w:r>
            <w:r>
              <w:rPr>
                <w:spacing w:val="2"/>
                <w:sz w:val="20"/>
              </w:rPr>
              <w:t xml:space="preserve"> </w:t>
            </w:r>
            <w:r>
              <w:rPr>
                <w:sz w:val="20"/>
              </w:rPr>
              <w:t>de</w:t>
            </w:r>
            <w:r>
              <w:rPr>
                <w:spacing w:val="-3"/>
                <w:sz w:val="20"/>
              </w:rPr>
              <w:t xml:space="preserve"> </w:t>
            </w:r>
            <w:r>
              <w:rPr>
                <w:sz w:val="20"/>
              </w:rPr>
              <w:t>Finantare.</w:t>
            </w:r>
          </w:p>
          <w:p w14:paraId="564ECA0D" w14:textId="77777777" w:rsidR="00BD35D5" w:rsidRDefault="00000000">
            <w:pPr>
              <w:pStyle w:val="TableParagraph"/>
              <w:spacing w:before="2"/>
              <w:ind w:left="66" w:right="62"/>
              <w:jc w:val="both"/>
              <w:rPr>
                <w:sz w:val="20"/>
              </w:rPr>
            </w:pPr>
            <w:r>
              <w:rPr>
                <w:sz w:val="20"/>
              </w:rPr>
              <w:t>Este necesara inregistrarea cu terenuri in Baza de date</w:t>
            </w:r>
            <w:r>
              <w:rPr>
                <w:spacing w:val="1"/>
                <w:sz w:val="20"/>
              </w:rPr>
              <w:t xml:space="preserve"> </w:t>
            </w:r>
            <w:r>
              <w:rPr>
                <w:sz w:val="20"/>
              </w:rPr>
              <w:t>APIA,</w:t>
            </w:r>
            <w:r>
              <w:rPr>
                <w:spacing w:val="-2"/>
                <w:sz w:val="20"/>
              </w:rPr>
              <w:t xml:space="preserve"> </w:t>
            </w:r>
            <w:r>
              <w:rPr>
                <w:sz w:val="20"/>
              </w:rPr>
              <w:t>nu</w:t>
            </w:r>
            <w:r>
              <w:rPr>
                <w:spacing w:val="2"/>
                <w:sz w:val="20"/>
              </w:rPr>
              <w:t xml:space="preserve"> </w:t>
            </w:r>
            <w:r>
              <w:rPr>
                <w:sz w:val="20"/>
              </w:rPr>
              <w:t>doar atribuirea</w:t>
            </w:r>
            <w:r>
              <w:rPr>
                <w:spacing w:val="1"/>
                <w:sz w:val="20"/>
              </w:rPr>
              <w:t xml:space="preserve"> </w:t>
            </w:r>
            <w:r>
              <w:rPr>
                <w:sz w:val="20"/>
              </w:rPr>
              <w:t>de</w:t>
            </w:r>
            <w:r>
              <w:rPr>
                <w:spacing w:val="-3"/>
                <w:sz w:val="20"/>
              </w:rPr>
              <w:t xml:space="preserve"> </w:t>
            </w:r>
            <w:r>
              <w:rPr>
                <w:sz w:val="20"/>
              </w:rPr>
              <w:t>cod</w:t>
            </w:r>
            <w:r>
              <w:rPr>
                <w:spacing w:val="3"/>
                <w:sz w:val="20"/>
              </w:rPr>
              <w:t xml:space="preserve"> </w:t>
            </w:r>
            <w:r>
              <w:rPr>
                <w:sz w:val="20"/>
              </w:rPr>
              <w:t>RO</w:t>
            </w:r>
            <w:r>
              <w:rPr>
                <w:spacing w:val="-5"/>
                <w:sz w:val="20"/>
              </w:rPr>
              <w:t xml:space="preserve"> </w:t>
            </w:r>
            <w:r>
              <w:rPr>
                <w:sz w:val="20"/>
              </w:rPr>
              <w:t>APIA.</w:t>
            </w:r>
          </w:p>
          <w:p w14:paraId="27AA427F" w14:textId="77777777" w:rsidR="00BD35D5" w:rsidRDefault="00BD35D5">
            <w:pPr>
              <w:pStyle w:val="TableParagraph"/>
              <w:rPr>
                <w:b/>
                <w:sz w:val="20"/>
              </w:rPr>
            </w:pPr>
          </w:p>
          <w:p w14:paraId="49C5B995" w14:textId="77777777" w:rsidR="00BD35D5" w:rsidRDefault="00000000">
            <w:pPr>
              <w:pStyle w:val="TableParagraph"/>
              <w:ind w:left="66" w:right="58"/>
              <w:jc w:val="both"/>
              <w:rPr>
                <w:sz w:val="20"/>
              </w:rPr>
            </w:pPr>
            <w:r>
              <w:rPr>
                <w:sz w:val="20"/>
              </w:rPr>
              <w:t>Se verifică documentul însușit de un expert contabil din</w:t>
            </w:r>
            <w:r>
              <w:rPr>
                <w:spacing w:val="1"/>
                <w:sz w:val="20"/>
              </w:rPr>
              <w:t xml:space="preserve"> </w:t>
            </w:r>
            <w:r>
              <w:rPr>
                <w:sz w:val="20"/>
              </w:rPr>
              <w:t xml:space="preserve">care să rezulte că </w:t>
            </w:r>
            <w:r>
              <w:rPr>
                <w:b/>
                <w:sz w:val="20"/>
              </w:rPr>
              <w:t>solicitantul a obtinut venituri din</w:t>
            </w:r>
            <w:r>
              <w:rPr>
                <w:b/>
                <w:spacing w:val="1"/>
                <w:sz w:val="20"/>
              </w:rPr>
              <w:t xml:space="preserve"> </w:t>
            </w:r>
            <w:r>
              <w:rPr>
                <w:b/>
                <w:sz w:val="20"/>
              </w:rPr>
              <w:t xml:space="preserve">exploatare, din care </w:t>
            </w:r>
            <w:r>
              <w:rPr>
                <w:sz w:val="20"/>
              </w:rPr>
              <w:t>veniturile din activități agricole</w:t>
            </w:r>
            <w:r>
              <w:rPr>
                <w:spacing w:val="1"/>
                <w:sz w:val="20"/>
              </w:rPr>
              <w:t xml:space="preserve"> </w:t>
            </w:r>
            <w:r>
              <w:rPr>
                <w:sz w:val="20"/>
              </w:rPr>
              <w:t>reprezintă cel puțin 50% din veniturile de exploatare ale</w:t>
            </w:r>
            <w:r>
              <w:rPr>
                <w:spacing w:val="-58"/>
                <w:sz w:val="20"/>
              </w:rPr>
              <w:t xml:space="preserve"> </w:t>
            </w:r>
            <w:r>
              <w:rPr>
                <w:sz w:val="20"/>
              </w:rPr>
              <w:t xml:space="preserve">solicitantului sau în cazul PFA, II și IF, </w:t>
            </w:r>
            <w:r>
              <w:rPr>
                <w:b/>
                <w:sz w:val="20"/>
              </w:rPr>
              <w:t>se verifică in</w:t>
            </w:r>
            <w:r>
              <w:rPr>
                <w:b/>
                <w:spacing w:val="1"/>
                <w:sz w:val="20"/>
              </w:rPr>
              <w:t xml:space="preserve"> </w:t>
            </w:r>
            <w:r>
              <w:rPr>
                <w:b/>
                <w:sz w:val="20"/>
              </w:rPr>
              <w:t>Declaratia</w:t>
            </w:r>
            <w:r>
              <w:rPr>
                <w:b/>
                <w:spacing w:val="1"/>
                <w:sz w:val="20"/>
              </w:rPr>
              <w:t xml:space="preserve"> </w:t>
            </w:r>
            <w:r>
              <w:rPr>
                <w:b/>
                <w:sz w:val="20"/>
              </w:rPr>
              <w:t>privind</w:t>
            </w:r>
            <w:r>
              <w:rPr>
                <w:b/>
                <w:spacing w:val="1"/>
                <w:sz w:val="20"/>
              </w:rPr>
              <w:t xml:space="preserve"> </w:t>
            </w:r>
            <w:r>
              <w:rPr>
                <w:b/>
                <w:sz w:val="20"/>
              </w:rPr>
              <w:t>veniturile</w:t>
            </w:r>
            <w:r>
              <w:rPr>
                <w:b/>
                <w:spacing w:val="1"/>
                <w:sz w:val="20"/>
              </w:rPr>
              <w:t xml:space="preserve"> </w:t>
            </w:r>
            <w:r>
              <w:rPr>
                <w:b/>
                <w:sz w:val="20"/>
              </w:rPr>
              <w:t>realizate</w:t>
            </w:r>
            <w:r>
              <w:rPr>
                <w:b/>
                <w:spacing w:val="1"/>
                <w:sz w:val="20"/>
              </w:rPr>
              <w:t xml:space="preserve"> </w:t>
            </w:r>
            <w:r>
              <w:rPr>
                <w:b/>
                <w:sz w:val="20"/>
              </w:rPr>
              <w:t>in</w:t>
            </w:r>
            <w:r>
              <w:rPr>
                <w:b/>
                <w:spacing w:val="1"/>
                <w:sz w:val="20"/>
              </w:rPr>
              <w:t xml:space="preserve"> </w:t>
            </w:r>
            <w:r>
              <w:rPr>
                <w:b/>
                <w:sz w:val="20"/>
              </w:rPr>
              <w:t>Romania</w:t>
            </w:r>
            <w:r>
              <w:rPr>
                <w:b/>
                <w:spacing w:val="1"/>
                <w:sz w:val="20"/>
              </w:rPr>
              <w:t xml:space="preserve"> </w:t>
            </w:r>
            <w:r>
              <w:rPr>
                <w:b/>
                <w:sz w:val="20"/>
              </w:rPr>
              <w:t>(formularul 200) insotita de Anexele la formular,</w:t>
            </w:r>
            <w:r>
              <w:rPr>
                <w:sz w:val="20"/>
              </w:rPr>
              <w:t>daca</w:t>
            </w:r>
            <w:r>
              <w:rPr>
                <w:spacing w:val="1"/>
                <w:sz w:val="20"/>
              </w:rPr>
              <w:t xml:space="preserve"> </w:t>
            </w:r>
            <w:r>
              <w:rPr>
                <w:b/>
                <w:sz w:val="20"/>
              </w:rPr>
              <w:t>solicitantul</w:t>
            </w:r>
            <w:r>
              <w:rPr>
                <w:b/>
                <w:spacing w:val="1"/>
                <w:sz w:val="20"/>
              </w:rPr>
              <w:t xml:space="preserve"> </w:t>
            </w:r>
            <w:r>
              <w:rPr>
                <w:b/>
                <w:sz w:val="20"/>
              </w:rPr>
              <w:t>a</w:t>
            </w:r>
            <w:r>
              <w:rPr>
                <w:b/>
                <w:spacing w:val="1"/>
                <w:sz w:val="20"/>
              </w:rPr>
              <w:t xml:space="preserve"> </w:t>
            </w:r>
            <w:r>
              <w:rPr>
                <w:b/>
                <w:sz w:val="20"/>
              </w:rPr>
              <w:t>obtinut</w:t>
            </w:r>
            <w:r>
              <w:rPr>
                <w:b/>
                <w:spacing w:val="1"/>
                <w:sz w:val="20"/>
              </w:rPr>
              <w:t xml:space="preserve"> </w:t>
            </w:r>
            <w:r>
              <w:rPr>
                <w:b/>
                <w:sz w:val="20"/>
              </w:rPr>
              <w:t>venit,</w:t>
            </w:r>
            <w:r>
              <w:rPr>
                <w:b/>
                <w:spacing w:val="1"/>
                <w:sz w:val="20"/>
              </w:rPr>
              <w:t xml:space="preserve"> </w:t>
            </w:r>
            <w:r>
              <w:rPr>
                <w:b/>
                <w:sz w:val="20"/>
              </w:rPr>
              <w:t>din</w:t>
            </w:r>
            <w:r>
              <w:rPr>
                <w:b/>
                <w:spacing w:val="1"/>
                <w:sz w:val="20"/>
              </w:rPr>
              <w:t xml:space="preserve"> </w:t>
            </w:r>
            <w:r>
              <w:rPr>
                <w:b/>
                <w:sz w:val="20"/>
              </w:rPr>
              <w:t>care</w:t>
            </w:r>
            <w:r>
              <w:rPr>
                <w:b/>
                <w:spacing w:val="1"/>
                <w:sz w:val="20"/>
              </w:rPr>
              <w:t xml:space="preserve"> </w:t>
            </w:r>
            <w:r>
              <w:rPr>
                <w:sz w:val="20"/>
              </w:rPr>
              <w:t>venitul</w:t>
            </w:r>
            <w:r>
              <w:rPr>
                <w:spacing w:val="1"/>
                <w:sz w:val="20"/>
              </w:rPr>
              <w:t xml:space="preserve"> </w:t>
            </w:r>
            <w:r>
              <w:rPr>
                <w:sz w:val="20"/>
              </w:rPr>
              <w:t>din</w:t>
            </w:r>
            <w:r>
              <w:rPr>
                <w:spacing w:val="1"/>
                <w:sz w:val="20"/>
              </w:rPr>
              <w:t xml:space="preserve"> </w:t>
            </w:r>
            <w:r>
              <w:rPr>
                <w:sz w:val="20"/>
              </w:rPr>
              <w:t>activitățile agricole reprezintă cel puțin 50% din total</w:t>
            </w:r>
            <w:r>
              <w:rPr>
                <w:spacing w:val="1"/>
                <w:sz w:val="20"/>
              </w:rPr>
              <w:t xml:space="preserve"> </w:t>
            </w:r>
            <w:r>
              <w:rPr>
                <w:sz w:val="20"/>
              </w:rPr>
              <w:t>venit</w:t>
            </w:r>
            <w:r>
              <w:rPr>
                <w:spacing w:val="1"/>
                <w:sz w:val="20"/>
              </w:rPr>
              <w:t xml:space="preserve"> </w:t>
            </w:r>
            <w:r>
              <w:rPr>
                <w:sz w:val="20"/>
              </w:rPr>
              <w:t>brut</w:t>
            </w:r>
            <w:r>
              <w:rPr>
                <w:spacing w:val="1"/>
                <w:sz w:val="20"/>
              </w:rPr>
              <w:t xml:space="preserve"> </w:t>
            </w:r>
            <w:r>
              <w:rPr>
                <w:sz w:val="20"/>
              </w:rPr>
              <w:t>din</w:t>
            </w:r>
            <w:r>
              <w:rPr>
                <w:spacing w:val="1"/>
                <w:sz w:val="20"/>
              </w:rPr>
              <w:t xml:space="preserve"> </w:t>
            </w:r>
            <w:r>
              <w:rPr>
                <w:sz w:val="20"/>
              </w:rPr>
              <w:t>anul</w:t>
            </w:r>
            <w:r>
              <w:rPr>
                <w:spacing w:val="1"/>
                <w:sz w:val="20"/>
              </w:rPr>
              <w:t xml:space="preserve"> </w:t>
            </w:r>
            <w:r>
              <w:rPr>
                <w:sz w:val="20"/>
              </w:rPr>
              <w:t>precedent</w:t>
            </w:r>
            <w:r>
              <w:rPr>
                <w:spacing w:val="1"/>
                <w:sz w:val="20"/>
              </w:rPr>
              <w:t xml:space="preserve"> </w:t>
            </w:r>
            <w:r>
              <w:rPr>
                <w:sz w:val="20"/>
              </w:rPr>
              <w:t>depunerii</w:t>
            </w:r>
            <w:r>
              <w:rPr>
                <w:spacing w:val="1"/>
                <w:sz w:val="20"/>
              </w:rPr>
              <w:t xml:space="preserve"> </w:t>
            </w:r>
            <w:r>
              <w:rPr>
                <w:sz w:val="20"/>
              </w:rPr>
              <w:t>cererii</w:t>
            </w:r>
            <w:r>
              <w:rPr>
                <w:spacing w:val="1"/>
                <w:sz w:val="20"/>
              </w:rPr>
              <w:t xml:space="preserve"> </w:t>
            </w:r>
            <w:r>
              <w:rPr>
                <w:sz w:val="20"/>
              </w:rPr>
              <w:t>de</w:t>
            </w:r>
            <w:r>
              <w:rPr>
                <w:spacing w:val="1"/>
                <w:sz w:val="20"/>
              </w:rPr>
              <w:t xml:space="preserve"> </w:t>
            </w:r>
            <w:r>
              <w:rPr>
                <w:sz w:val="20"/>
              </w:rPr>
              <w:t>finantare, în cazul în care în formularul 200 s-au bifat</w:t>
            </w:r>
            <w:r>
              <w:rPr>
                <w:spacing w:val="1"/>
                <w:sz w:val="20"/>
              </w:rPr>
              <w:t xml:space="preserve"> </w:t>
            </w:r>
            <w:r>
              <w:rPr>
                <w:sz w:val="20"/>
              </w:rPr>
              <w:t>mai</w:t>
            </w:r>
            <w:r>
              <w:rPr>
                <w:spacing w:val="-4"/>
                <w:sz w:val="20"/>
              </w:rPr>
              <w:t xml:space="preserve"> </w:t>
            </w:r>
            <w:r>
              <w:rPr>
                <w:sz w:val="20"/>
              </w:rPr>
              <w:t>multe</w:t>
            </w:r>
            <w:r>
              <w:rPr>
                <w:spacing w:val="-3"/>
                <w:sz w:val="20"/>
              </w:rPr>
              <w:t xml:space="preserve"> </w:t>
            </w:r>
            <w:r>
              <w:rPr>
                <w:sz w:val="20"/>
              </w:rPr>
              <w:t>categorii</w:t>
            </w:r>
            <w:r>
              <w:rPr>
                <w:spacing w:val="2"/>
                <w:sz w:val="20"/>
              </w:rPr>
              <w:t xml:space="preserve"> </w:t>
            </w:r>
            <w:r>
              <w:rPr>
                <w:sz w:val="20"/>
              </w:rPr>
              <w:t>de</w:t>
            </w:r>
            <w:r>
              <w:rPr>
                <w:spacing w:val="-3"/>
                <w:sz w:val="20"/>
              </w:rPr>
              <w:t xml:space="preserve"> </w:t>
            </w:r>
            <w:r>
              <w:rPr>
                <w:sz w:val="20"/>
              </w:rPr>
              <w:t>venituri.</w:t>
            </w:r>
          </w:p>
          <w:p w14:paraId="416D72DA" w14:textId="77777777" w:rsidR="00BD35D5" w:rsidRDefault="00BD35D5">
            <w:pPr>
              <w:pStyle w:val="TableParagraph"/>
              <w:rPr>
                <w:b/>
                <w:sz w:val="20"/>
              </w:rPr>
            </w:pPr>
          </w:p>
          <w:p w14:paraId="1EDBFA5A" w14:textId="77777777" w:rsidR="00BD35D5" w:rsidRDefault="00000000">
            <w:pPr>
              <w:pStyle w:val="TableParagraph"/>
              <w:spacing w:before="1"/>
              <w:ind w:left="66" w:right="66" w:firstLine="62"/>
              <w:jc w:val="both"/>
              <w:rPr>
                <w:sz w:val="20"/>
              </w:rPr>
            </w:pPr>
            <w:r>
              <w:rPr>
                <w:sz w:val="20"/>
              </w:rPr>
              <w:t>În cazul în care solicitantul a depus exclusiv formularul</w:t>
            </w:r>
            <w:r>
              <w:rPr>
                <w:spacing w:val="1"/>
                <w:sz w:val="20"/>
              </w:rPr>
              <w:t xml:space="preserve"> </w:t>
            </w:r>
            <w:r>
              <w:rPr>
                <w:sz w:val="20"/>
              </w:rPr>
              <w:t>221, conform legislației în vigoare, rezultă că aceștia</w:t>
            </w:r>
            <w:r>
              <w:rPr>
                <w:spacing w:val="1"/>
                <w:sz w:val="20"/>
              </w:rPr>
              <w:t xml:space="preserve"> </w:t>
            </w:r>
            <w:r>
              <w:rPr>
                <w:sz w:val="20"/>
              </w:rPr>
              <w:t>desfășoară numai</w:t>
            </w:r>
            <w:r>
              <w:rPr>
                <w:spacing w:val="-3"/>
                <w:sz w:val="20"/>
              </w:rPr>
              <w:t xml:space="preserve"> </w:t>
            </w:r>
            <w:r>
              <w:rPr>
                <w:sz w:val="20"/>
              </w:rPr>
              <w:t>activități agricole.</w:t>
            </w:r>
          </w:p>
          <w:p w14:paraId="78200A69" w14:textId="77777777" w:rsidR="00BD35D5" w:rsidRDefault="00BD35D5">
            <w:pPr>
              <w:pStyle w:val="TableParagraph"/>
              <w:spacing w:before="9"/>
              <w:rPr>
                <w:b/>
                <w:sz w:val="19"/>
              </w:rPr>
            </w:pPr>
          </w:p>
          <w:p w14:paraId="003C556F" w14:textId="77777777" w:rsidR="00BD35D5" w:rsidRDefault="00000000">
            <w:pPr>
              <w:pStyle w:val="TableParagraph"/>
              <w:spacing w:line="242" w:lineRule="auto"/>
              <w:ind w:left="66"/>
              <w:rPr>
                <w:sz w:val="20"/>
              </w:rPr>
            </w:pPr>
            <w:r>
              <w:rPr>
                <w:sz w:val="20"/>
              </w:rPr>
              <w:t>Cele</w:t>
            </w:r>
            <w:r>
              <w:rPr>
                <w:spacing w:val="-2"/>
                <w:sz w:val="20"/>
              </w:rPr>
              <w:t xml:space="preserve"> </w:t>
            </w:r>
            <w:r>
              <w:rPr>
                <w:sz w:val="20"/>
              </w:rPr>
              <w:t>doua</w:t>
            </w:r>
            <w:r>
              <w:rPr>
                <w:spacing w:val="-1"/>
                <w:sz w:val="20"/>
              </w:rPr>
              <w:t xml:space="preserve"> </w:t>
            </w:r>
            <w:r>
              <w:rPr>
                <w:sz w:val="20"/>
              </w:rPr>
              <w:t>conditii</w:t>
            </w:r>
            <w:r>
              <w:rPr>
                <w:spacing w:val="-5"/>
                <w:sz w:val="20"/>
              </w:rPr>
              <w:t xml:space="preserve"> </w:t>
            </w:r>
            <w:r>
              <w:rPr>
                <w:sz w:val="20"/>
              </w:rPr>
              <w:t>trebuie</w:t>
            </w:r>
            <w:r>
              <w:rPr>
                <w:spacing w:val="-5"/>
                <w:sz w:val="20"/>
              </w:rPr>
              <w:t xml:space="preserve"> </w:t>
            </w:r>
            <w:r>
              <w:rPr>
                <w:sz w:val="20"/>
              </w:rPr>
              <w:t>indeplinite</w:t>
            </w:r>
            <w:r>
              <w:rPr>
                <w:spacing w:val="-6"/>
                <w:sz w:val="20"/>
              </w:rPr>
              <w:t xml:space="preserve"> </w:t>
            </w:r>
            <w:r>
              <w:rPr>
                <w:sz w:val="20"/>
              </w:rPr>
              <w:t>cumulat pentru</w:t>
            </w:r>
            <w:r>
              <w:rPr>
                <w:spacing w:val="-11"/>
                <w:sz w:val="20"/>
              </w:rPr>
              <w:t xml:space="preserve"> </w:t>
            </w:r>
            <w:r>
              <w:rPr>
                <w:sz w:val="20"/>
              </w:rPr>
              <w:t>a</w:t>
            </w:r>
            <w:r>
              <w:rPr>
                <w:spacing w:val="-57"/>
                <w:sz w:val="20"/>
              </w:rPr>
              <w:t xml:space="preserve"> </w:t>
            </w:r>
            <w:r>
              <w:rPr>
                <w:sz w:val="20"/>
              </w:rPr>
              <w:t>obtine</w:t>
            </w:r>
            <w:r>
              <w:rPr>
                <w:spacing w:val="-2"/>
                <w:sz w:val="20"/>
              </w:rPr>
              <w:t xml:space="preserve"> </w:t>
            </w:r>
            <w:r>
              <w:rPr>
                <w:sz w:val="20"/>
              </w:rPr>
              <w:t>punctajul</w:t>
            </w:r>
            <w:r>
              <w:rPr>
                <w:spacing w:val="-3"/>
                <w:sz w:val="20"/>
              </w:rPr>
              <w:t xml:space="preserve"> </w:t>
            </w:r>
            <w:r>
              <w:rPr>
                <w:sz w:val="20"/>
              </w:rPr>
              <w:t>aferent</w:t>
            </w:r>
            <w:r>
              <w:rPr>
                <w:spacing w:val="-4"/>
                <w:sz w:val="20"/>
              </w:rPr>
              <w:t xml:space="preserve"> </w:t>
            </w:r>
            <w:r>
              <w:rPr>
                <w:sz w:val="20"/>
              </w:rPr>
              <w:t>acestui</w:t>
            </w:r>
            <w:r>
              <w:rPr>
                <w:spacing w:val="-5"/>
                <w:sz w:val="20"/>
              </w:rPr>
              <w:t xml:space="preserve"> </w:t>
            </w:r>
            <w:r>
              <w:rPr>
                <w:sz w:val="20"/>
              </w:rPr>
              <w:t>criteriu</w:t>
            </w:r>
            <w:r>
              <w:rPr>
                <w:spacing w:val="-2"/>
                <w:sz w:val="20"/>
              </w:rPr>
              <w:t xml:space="preserve"> </w:t>
            </w:r>
            <w:r>
              <w:rPr>
                <w:sz w:val="20"/>
              </w:rPr>
              <w:t>de</w:t>
            </w:r>
            <w:r>
              <w:rPr>
                <w:spacing w:val="-1"/>
                <w:sz w:val="20"/>
              </w:rPr>
              <w:t xml:space="preserve"> </w:t>
            </w:r>
            <w:r>
              <w:rPr>
                <w:sz w:val="20"/>
              </w:rPr>
              <w:t>selectie.</w:t>
            </w:r>
          </w:p>
          <w:p w14:paraId="25A63D65" w14:textId="77777777" w:rsidR="00BD35D5" w:rsidRDefault="00000000">
            <w:pPr>
              <w:pStyle w:val="TableParagraph"/>
              <w:spacing w:line="229" w:lineRule="exact"/>
              <w:ind w:left="66"/>
              <w:rPr>
                <w:sz w:val="20"/>
              </w:rPr>
            </w:pPr>
            <w:r>
              <w:rPr>
                <w:sz w:val="20"/>
              </w:rPr>
              <w:t>Activitatea</w:t>
            </w:r>
            <w:r>
              <w:rPr>
                <w:spacing w:val="3"/>
                <w:sz w:val="20"/>
              </w:rPr>
              <w:t xml:space="preserve"> </w:t>
            </w:r>
            <w:r>
              <w:rPr>
                <w:sz w:val="20"/>
              </w:rPr>
              <w:t>agricolă</w:t>
            </w:r>
            <w:r>
              <w:rPr>
                <w:spacing w:val="4"/>
                <w:sz w:val="20"/>
              </w:rPr>
              <w:t xml:space="preserve"> </w:t>
            </w:r>
            <w:r>
              <w:rPr>
                <w:sz w:val="20"/>
              </w:rPr>
              <w:t>trebuie</w:t>
            </w:r>
            <w:r>
              <w:rPr>
                <w:spacing w:val="5"/>
                <w:sz w:val="20"/>
              </w:rPr>
              <w:t xml:space="preserve"> </w:t>
            </w:r>
            <w:r>
              <w:rPr>
                <w:sz w:val="20"/>
              </w:rPr>
              <w:t>să</w:t>
            </w:r>
            <w:r>
              <w:rPr>
                <w:spacing w:val="3"/>
                <w:sz w:val="20"/>
              </w:rPr>
              <w:t xml:space="preserve"> </w:t>
            </w:r>
            <w:r>
              <w:rPr>
                <w:sz w:val="20"/>
              </w:rPr>
              <w:t>se</w:t>
            </w:r>
            <w:r>
              <w:rPr>
                <w:spacing w:val="5"/>
                <w:sz w:val="20"/>
              </w:rPr>
              <w:t xml:space="preserve"> </w:t>
            </w:r>
            <w:r>
              <w:rPr>
                <w:sz w:val="20"/>
              </w:rPr>
              <w:t>fi</w:t>
            </w:r>
            <w:r>
              <w:rPr>
                <w:spacing w:val="4"/>
                <w:sz w:val="20"/>
              </w:rPr>
              <w:t xml:space="preserve"> </w:t>
            </w:r>
            <w:r>
              <w:rPr>
                <w:sz w:val="20"/>
              </w:rPr>
              <w:t>desfăşurat</w:t>
            </w:r>
            <w:r>
              <w:rPr>
                <w:spacing w:val="6"/>
                <w:sz w:val="20"/>
              </w:rPr>
              <w:t xml:space="preserve"> </w:t>
            </w:r>
            <w:r>
              <w:rPr>
                <w:sz w:val="20"/>
              </w:rPr>
              <w:t>în</w:t>
            </w:r>
            <w:r>
              <w:rPr>
                <w:spacing w:val="4"/>
                <w:sz w:val="20"/>
              </w:rPr>
              <w:t xml:space="preserve"> </w:t>
            </w:r>
            <w:r>
              <w:rPr>
                <w:sz w:val="20"/>
              </w:rPr>
              <w:t>UAT-ul</w:t>
            </w:r>
          </w:p>
          <w:p w14:paraId="758E1CC3" w14:textId="77777777" w:rsidR="00BD35D5" w:rsidRDefault="00000000">
            <w:pPr>
              <w:pStyle w:val="TableParagraph"/>
              <w:spacing w:line="230" w:lineRule="exact"/>
              <w:ind w:left="66"/>
              <w:rPr>
                <w:sz w:val="20"/>
              </w:rPr>
            </w:pPr>
            <w:r>
              <w:rPr>
                <w:sz w:val="20"/>
              </w:rPr>
              <w:t>în</w:t>
            </w:r>
            <w:r>
              <w:rPr>
                <w:spacing w:val="9"/>
                <w:sz w:val="20"/>
              </w:rPr>
              <w:t xml:space="preserve"> </w:t>
            </w:r>
            <w:r>
              <w:rPr>
                <w:sz w:val="20"/>
              </w:rPr>
              <w:t>care</w:t>
            </w:r>
            <w:r>
              <w:rPr>
                <w:spacing w:val="5"/>
                <w:sz w:val="20"/>
              </w:rPr>
              <w:t xml:space="preserve"> </w:t>
            </w:r>
            <w:r>
              <w:rPr>
                <w:sz w:val="20"/>
              </w:rPr>
              <w:t>va</w:t>
            </w:r>
            <w:r>
              <w:rPr>
                <w:spacing w:val="9"/>
                <w:sz w:val="20"/>
              </w:rPr>
              <w:t xml:space="preserve"> </w:t>
            </w:r>
            <w:r>
              <w:rPr>
                <w:sz w:val="20"/>
              </w:rPr>
              <w:t>realiza</w:t>
            </w:r>
            <w:r>
              <w:rPr>
                <w:spacing w:val="4"/>
                <w:sz w:val="20"/>
              </w:rPr>
              <w:t xml:space="preserve"> </w:t>
            </w:r>
            <w:r>
              <w:rPr>
                <w:sz w:val="20"/>
              </w:rPr>
              <w:t>investiția</w:t>
            </w:r>
            <w:r>
              <w:rPr>
                <w:spacing w:val="9"/>
                <w:sz w:val="20"/>
              </w:rPr>
              <w:t xml:space="preserve"> </w:t>
            </w:r>
            <w:r>
              <w:rPr>
                <w:sz w:val="20"/>
              </w:rPr>
              <w:t>sau</w:t>
            </w:r>
            <w:r>
              <w:rPr>
                <w:spacing w:val="9"/>
                <w:sz w:val="20"/>
              </w:rPr>
              <w:t xml:space="preserve"> </w:t>
            </w:r>
            <w:r>
              <w:rPr>
                <w:sz w:val="20"/>
              </w:rPr>
              <w:t>în</w:t>
            </w:r>
            <w:r>
              <w:rPr>
                <w:spacing w:val="5"/>
                <w:sz w:val="20"/>
              </w:rPr>
              <w:t xml:space="preserve"> </w:t>
            </w:r>
            <w:r>
              <w:rPr>
                <w:sz w:val="20"/>
              </w:rPr>
              <w:t>UAT-uri</w:t>
            </w:r>
            <w:r>
              <w:rPr>
                <w:spacing w:val="16"/>
                <w:sz w:val="20"/>
              </w:rPr>
              <w:t xml:space="preserve"> </w:t>
            </w:r>
            <w:r>
              <w:rPr>
                <w:sz w:val="20"/>
              </w:rPr>
              <w:t>limitrofe</w:t>
            </w:r>
            <w:r>
              <w:rPr>
                <w:spacing w:val="6"/>
                <w:sz w:val="20"/>
              </w:rPr>
              <w:t xml:space="preserve"> </w:t>
            </w:r>
            <w:r>
              <w:rPr>
                <w:sz w:val="20"/>
              </w:rPr>
              <w:t>din</w:t>
            </w:r>
            <w:r>
              <w:rPr>
                <w:spacing w:val="-58"/>
                <w:sz w:val="20"/>
              </w:rPr>
              <w:t xml:space="preserve"> </w:t>
            </w:r>
            <w:r>
              <w:rPr>
                <w:sz w:val="20"/>
              </w:rPr>
              <w:t>teritoriul</w:t>
            </w:r>
            <w:r>
              <w:rPr>
                <w:spacing w:val="-1"/>
                <w:sz w:val="20"/>
              </w:rPr>
              <w:t xml:space="preserve"> </w:t>
            </w:r>
            <w:r>
              <w:rPr>
                <w:sz w:val="20"/>
              </w:rPr>
              <w:t>GAL</w:t>
            </w:r>
            <w:r>
              <w:rPr>
                <w:spacing w:val="-5"/>
                <w:sz w:val="20"/>
              </w:rPr>
              <w:t xml:space="preserve"> </w:t>
            </w:r>
            <w:r>
              <w:rPr>
                <w:sz w:val="20"/>
              </w:rPr>
              <w:t>DD</w:t>
            </w:r>
          </w:p>
        </w:tc>
      </w:tr>
    </w:tbl>
    <w:p w14:paraId="5896EEB1" w14:textId="77777777" w:rsidR="00BD35D5" w:rsidRDefault="00BD35D5">
      <w:pPr>
        <w:spacing w:line="230" w:lineRule="exact"/>
        <w:rPr>
          <w:sz w:val="20"/>
        </w:rPr>
        <w:sectPr w:rsidR="00BD35D5">
          <w:headerReference w:type="default" r:id="rId52"/>
          <w:pgSz w:w="11910" w:h="16840"/>
          <w:pgMar w:top="1720" w:right="300" w:bottom="280" w:left="820" w:header="706" w:footer="0" w:gutter="0"/>
          <w:cols w:space="720"/>
        </w:sectPr>
      </w:pPr>
    </w:p>
    <w:p w14:paraId="314FDA69" w14:textId="77777777" w:rsidR="00BD35D5" w:rsidRDefault="00BD35D5">
      <w:pPr>
        <w:pStyle w:val="BodyText"/>
        <w:spacing w:before="3"/>
        <w:rPr>
          <w:b/>
          <w:sz w:val="18"/>
        </w:rPr>
      </w:pPr>
    </w:p>
    <w:p w14:paraId="5F7ACD60" w14:textId="77777777" w:rsidR="00BD35D5" w:rsidRDefault="00000000">
      <w:pPr>
        <w:tabs>
          <w:tab w:val="left" w:pos="9710"/>
        </w:tabs>
        <w:spacing w:before="101"/>
        <w:ind w:left="318"/>
        <w:rPr>
          <w:sz w:val="24"/>
        </w:rPr>
      </w:pPr>
      <w:r>
        <w:rPr>
          <w:sz w:val="24"/>
          <w:shd w:val="clear" w:color="auto" w:fill="00AFEF"/>
        </w:rPr>
        <w:t>P2.</w:t>
      </w:r>
      <w:r>
        <w:rPr>
          <w:spacing w:val="-6"/>
          <w:sz w:val="24"/>
          <w:shd w:val="clear" w:color="auto" w:fill="00AFEF"/>
        </w:rPr>
        <w:t xml:space="preserve"> </w:t>
      </w:r>
      <w:r>
        <w:rPr>
          <w:sz w:val="24"/>
          <w:shd w:val="clear" w:color="auto" w:fill="00AFEF"/>
        </w:rPr>
        <w:t>Principiul</w:t>
      </w:r>
      <w:r>
        <w:rPr>
          <w:spacing w:val="-1"/>
          <w:sz w:val="24"/>
          <w:shd w:val="clear" w:color="auto" w:fill="00AFEF"/>
        </w:rPr>
        <w:t xml:space="preserve"> </w:t>
      </w:r>
      <w:r>
        <w:rPr>
          <w:sz w:val="24"/>
          <w:shd w:val="clear" w:color="auto" w:fill="00AFEF"/>
        </w:rPr>
        <w:t>-</w:t>
      </w:r>
      <w:r>
        <w:rPr>
          <w:spacing w:val="-5"/>
          <w:sz w:val="24"/>
          <w:shd w:val="clear" w:color="auto" w:fill="00AFEF"/>
        </w:rPr>
        <w:t xml:space="preserve"> </w:t>
      </w:r>
      <w:r>
        <w:rPr>
          <w:sz w:val="24"/>
          <w:shd w:val="clear" w:color="auto" w:fill="00AFEF"/>
        </w:rPr>
        <w:t>proiecte</w:t>
      </w:r>
      <w:r>
        <w:rPr>
          <w:spacing w:val="67"/>
          <w:sz w:val="24"/>
          <w:shd w:val="clear" w:color="auto" w:fill="00AFEF"/>
        </w:rPr>
        <w:t xml:space="preserve"> </w:t>
      </w:r>
      <w:r>
        <w:rPr>
          <w:sz w:val="24"/>
          <w:shd w:val="clear" w:color="auto" w:fill="00AFEF"/>
        </w:rPr>
        <w:t>prioritare în</w:t>
      </w:r>
      <w:r>
        <w:rPr>
          <w:spacing w:val="-4"/>
          <w:sz w:val="24"/>
          <w:shd w:val="clear" w:color="auto" w:fill="00AFEF"/>
        </w:rPr>
        <w:t xml:space="preserve"> </w:t>
      </w:r>
      <w:r>
        <w:rPr>
          <w:sz w:val="24"/>
          <w:shd w:val="clear" w:color="auto" w:fill="00AFEF"/>
        </w:rPr>
        <w:t>conformitate</w:t>
      </w:r>
      <w:r>
        <w:rPr>
          <w:spacing w:val="-4"/>
          <w:sz w:val="24"/>
          <w:shd w:val="clear" w:color="auto" w:fill="00AFEF"/>
        </w:rPr>
        <w:t xml:space="preserve"> </w:t>
      </w:r>
      <w:r>
        <w:rPr>
          <w:sz w:val="24"/>
          <w:shd w:val="clear" w:color="auto" w:fill="00AFEF"/>
        </w:rPr>
        <w:t>cu</w:t>
      </w:r>
      <w:r>
        <w:rPr>
          <w:spacing w:val="-4"/>
          <w:sz w:val="24"/>
          <w:shd w:val="clear" w:color="auto" w:fill="00AFEF"/>
        </w:rPr>
        <w:t xml:space="preserve"> </w:t>
      </w:r>
      <w:r>
        <w:rPr>
          <w:sz w:val="24"/>
          <w:shd w:val="clear" w:color="auto" w:fill="00AFEF"/>
        </w:rPr>
        <w:t>SDL</w:t>
      </w:r>
      <w:r>
        <w:rPr>
          <w:spacing w:val="-4"/>
          <w:sz w:val="24"/>
          <w:shd w:val="clear" w:color="auto" w:fill="00AFEF"/>
        </w:rPr>
        <w:t xml:space="preserve"> </w:t>
      </w:r>
      <w:r>
        <w:rPr>
          <w:sz w:val="24"/>
          <w:shd w:val="clear" w:color="auto" w:fill="00AFEF"/>
        </w:rPr>
        <w:t>GAL Delta</w:t>
      </w:r>
      <w:r>
        <w:rPr>
          <w:spacing w:val="-4"/>
          <w:sz w:val="24"/>
          <w:shd w:val="clear" w:color="auto" w:fill="00AFEF"/>
        </w:rPr>
        <w:t xml:space="preserve"> </w:t>
      </w:r>
      <w:r>
        <w:rPr>
          <w:sz w:val="24"/>
          <w:shd w:val="clear" w:color="auto" w:fill="00AFEF"/>
        </w:rPr>
        <w:t>Dunării</w:t>
      </w:r>
      <w:r>
        <w:rPr>
          <w:sz w:val="24"/>
          <w:shd w:val="clear" w:color="auto" w:fill="00AFEF"/>
        </w:rPr>
        <w:tab/>
      </w:r>
    </w:p>
    <w:p w14:paraId="0525D6E9" w14:textId="77777777" w:rsidR="00BD35D5" w:rsidRDefault="00BD35D5">
      <w:pPr>
        <w:pStyle w:val="BodyText"/>
        <w:rPr>
          <w:sz w:val="20"/>
        </w:rPr>
      </w:pPr>
    </w:p>
    <w:p w14:paraId="17B265DD" w14:textId="77777777" w:rsidR="00BD35D5" w:rsidRDefault="00BD35D5">
      <w:pPr>
        <w:pStyle w:val="BodyText"/>
        <w:spacing w:before="1"/>
        <w:rPr>
          <w:sz w:val="27"/>
        </w:rPr>
      </w:pPr>
    </w:p>
    <w:tbl>
      <w:tblPr>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312"/>
        <w:gridCol w:w="1157"/>
      </w:tblGrid>
      <w:tr w:rsidR="00BD35D5" w14:paraId="150F5B21" w14:textId="77777777">
        <w:trPr>
          <w:trHeight w:val="465"/>
        </w:trPr>
        <w:tc>
          <w:tcPr>
            <w:tcW w:w="8312" w:type="dxa"/>
          </w:tcPr>
          <w:p w14:paraId="31FA921F" w14:textId="77777777" w:rsidR="00BD35D5" w:rsidRDefault="00000000">
            <w:pPr>
              <w:pStyle w:val="TableParagraph"/>
              <w:spacing w:line="222" w:lineRule="exact"/>
              <w:ind w:left="110"/>
              <w:rPr>
                <w:sz w:val="20"/>
              </w:rPr>
            </w:pPr>
            <w:r>
              <w:rPr>
                <w:sz w:val="20"/>
              </w:rPr>
              <w:t>2.1.</w:t>
            </w:r>
            <w:r>
              <w:rPr>
                <w:spacing w:val="8"/>
                <w:sz w:val="20"/>
              </w:rPr>
              <w:t xml:space="preserve"> </w:t>
            </w:r>
            <w:r>
              <w:rPr>
                <w:sz w:val="20"/>
              </w:rPr>
              <w:t>Proiecte</w:t>
            </w:r>
            <w:r>
              <w:rPr>
                <w:spacing w:val="6"/>
                <w:sz w:val="20"/>
              </w:rPr>
              <w:t xml:space="preserve"> </w:t>
            </w:r>
            <w:r>
              <w:rPr>
                <w:sz w:val="20"/>
              </w:rPr>
              <w:t>ce</w:t>
            </w:r>
            <w:r>
              <w:rPr>
                <w:spacing w:val="7"/>
                <w:sz w:val="20"/>
              </w:rPr>
              <w:t xml:space="preserve"> </w:t>
            </w:r>
            <w:r>
              <w:rPr>
                <w:sz w:val="20"/>
              </w:rPr>
              <w:t>vizează</w:t>
            </w:r>
            <w:r>
              <w:rPr>
                <w:spacing w:val="5"/>
                <w:sz w:val="20"/>
              </w:rPr>
              <w:t xml:space="preserve"> </w:t>
            </w:r>
            <w:r>
              <w:rPr>
                <w:sz w:val="20"/>
              </w:rPr>
              <w:t>servicii</w:t>
            </w:r>
            <w:r>
              <w:rPr>
                <w:spacing w:val="10"/>
                <w:sz w:val="20"/>
              </w:rPr>
              <w:t xml:space="preserve"> </w:t>
            </w:r>
            <w:r>
              <w:rPr>
                <w:sz w:val="20"/>
              </w:rPr>
              <w:t>din</w:t>
            </w:r>
            <w:r>
              <w:rPr>
                <w:spacing w:val="7"/>
                <w:sz w:val="20"/>
              </w:rPr>
              <w:t xml:space="preserve"> </w:t>
            </w:r>
            <w:r>
              <w:rPr>
                <w:sz w:val="20"/>
              </w:rPr>
              <w:t>sectoarele</w:t>
            </w:r>
            <w:r>
              <w:rPr>
                <w:spacing w:val="6"/>
                <w:sz w:val="20"/>
              </w:rPr>
              <w:t xml:space="preserve"> </w:t>
            </w:r>
            <w:r>
              <w:rPr>
                <w:sz w:val="20"/>
              </w:rPr>
              <w:t>identificate</w:t>
            </w:r>
            <w:r>
              <w:rPr>
                <w:spacing w:val="7"/>
                <w:sz w:val="20"/>
              </w:rPr>
              <w:t xml:space="preserve"> </w:t>
            </w:r>
            <w:r>
              <w:rPr>
                <w:sz w:val="20"/>
              </w:rPr>
              <w:t>ca fiind</w:t>
            </w:r>
            <w:r>
              <w:rPr>
                <w:spacing w:val="8"/>
                <w:sz w:val="20"/>
              </w:rPr>
              <w:t xml:space="preserve"> </w:t>
            </w:r>
            <w:r>
              <w:rPr>
                <w:sz w:val="20"/>
              </w:rPr>
              <w:t>prioritare</w:t>
            </w:r>
            <w:r>
              <w:rPr>
                <w:spacing w:val="7"/>
                <w:sz w:val="20"/>
              </w:rPr>
              <w:t xml:space="preserve"> </w:t>
            </w:r>
            <w:r>
              <w:rPr>
                <w:sz w:val="20"/>
              </w:rPr>
              <w:t>în</w:t>
            </w:r>
            <w:r>
              <w:rPr>
                <w:spacing w:val="6"/>
                <w:sz w:val="20"/>
              </w:rPr>
              <w:t xml:space="preserve"> </w:t>
            </w:r>
            <w:r>
              <w:rPr>
                <w:sz w:val="20"/>
              </w:rPr>
              <w:t>SDL</w:t>
            </w:r>
            <w:r>
              <w:rPr>
                <w:spacing w:val="5"/>
                <w:sz w:val="20"/>
              </w:rPr>
              <w:t xml:space="preserve"> </w:t>
            </w:r>
            <w:r>
              <w:rPr>
                <w:sz w:val="20"/>
              </w:rPr>
              <w:t>GAL</w:t>
            </w:r>
          </w:p>
          <w:p w14:paraId="74C489FF" w14:textId="77777777" w:rsidR="00BD35D5" w:rsidRDefault="00000000">
            <w:pPr>
              <w:pStyle w:val="TableParagraph"/>
              <w:spacing w:before="3" w:line="220" w:lineRule="exact"/>
              <w:ind w:left="110"/>
              <w:rPr>
                <w:sz w:val="20"/>
              </w:rPr>
            </w:pPr>
            <w:r>
              <w:rPr>
                <w:sz w:val="20"/>
              </w:rPr>
              <w:t>DD,</w:t>
            </w:r>
            <w:r>
              <w:rPr>
                <w:spacing w:val="-5"/>
                <w:sz w:val="20"/>
              </w:rPr>
              <w:t xml:space="preserve"> </w:t>
            </w:r>
            <w:r>
              <w:rPr>
                <w:sz w:val="20"/>
              </w:rPr>
              <w:t>cu</w:t>
            </w:r>
            <w:r>
              <w:rPr>
                <w:spacing w:val="-1"/>
                <w:sz w:val="20"/>
              </w:rPr>
              <w:t xml:space="preserve"> </w:t>
            </w:r>
            <w:r>
              <w:rPr>
                <w:sz w:val="20"/>
              </w:rPr>
              <w:t>excepția</w:t>
            </w:r>
            <w:r>
              <w:rPr>
                <w:spacing w:val="-3"/>
                <w:sz w:val="20"/>
              </w:rPr>
              <w:t xml:space="preserve"> </w:t>
            </w:r>
            <w:r>
              <w:rPr>
                <w:sz w:val="20"/>
              </w:rPr>
              <w:t>agroturismului</w:t>
            </w:r>
          </w:p>
        </w:tc>
        <w:tc>
          <w:tcPr>
            <w:tcW w:w="1157" w:type="dxa"/>
          </w:tcPr>
          <w:p w14:paraId="32EEFA91" w14:textId="77777777" w:rsidR="00BD35D5" w:rsidRDefault="00000000">
            <w:pPr>
              <w:pStyle w:val="TableParagraph"/>
              <w:spacing w:line="222" w:lineRule="exact"/>
              <w:ind w:left="379"/>
              <w:rPr>
                <w:sz w:val="20"/>
              </w:rPr>
            </w:pPr>
            <w:r>
              <w:rPr>
                <w:sz w:val="20"/>
              </w:rPr>
              <w:t>20p.</w:t>
            </w:r>
          </w:p>
        </w:tc>
      </w:tr>
      <w:tr w:rsidR="00BD35D5" w14:paraId="07263C61" w14:textId="77777777">
        <w:trPr>
          <w:trHeight w:val="695"/>
        </w:trPr>
        <w:tc>
          <w:tcPr>
            <w:tcW w:w="8312" w:type="dxa"/>
          </w:tcPr>
          <w:p w14:paraId="0927BB49" w14:textId="77777777" w:rsidR="00BD35D5" w:rsidRDefault="00000000">
            <w:pPr>
              <w:pStyle w:val="TableParagraph"/>
              <w:spacing w:line="222" w:lineRule="exact"/>
              <w:ind w:left="110"/>
              <w:rPr>
                <w:sz w:val="20"/>
              </w:rPr>
            </w:pPr>
            <w:r>
              <w:rPr>
                <w:sz w:val="20"/>
              </w:rPr>
              <w:t>2.2.</w:t>
            </w:r>
            <w:r>
              <w:rPr>
                <w:spacing w:val="31"/>
                <w:sz w:val="20"/>
              </w:rPr>
              <w:t xml:space="preserve"> </w:t>
            </w:r>
            <w:r>
              <w:rPr>
                <w:sz w:val="20"/>
              </w:rPr>
              <w:t>Proiecte</w:t>
            </w:r>
            <w:r>
              <w:rPr>
                <w:spacing w:val="34"/>
                <w:sz w:val="20"/>
              </w:rPr>
              <w:t xml:space="preserve"> </w:t>
            </w:r>
            <w:r>
              <w:rPr>
                <w:sz w:val="20"/>
              </w:rPr>
              <w:t>ce</w:t>
            </w:r>
            <w:r>
              <w:rPr>
                <w:spacing w:val="28"/>
                <w:sz w:val="20"/>
              </w:rPr>
              <w:t xml:space="preserve"> </w:t>
            </w:r>
            <w:r>
              <w:rPr>
                <w:sz w:val="20"/>
              </w:rPr>
              <w:t>vizează</w:t>
            </w:r>
            <w:r>
              <w:rPr>
                <w:spacing w:val="29"/>
                <w:sz w:val="20"/>
              </w:rPr>
              <w:t xml:space="preserve"> </w:t>
            </w:r>
            <w:r>
              <w:rPr>
                <w:sz w:val="20"/>
              </w:rPr>
              <w:t>activități</w:t>
            </w:r>
            <w:r>
              <w:rPr>
                <w:spacing w:val="29"/>
                <w:sz w:val="20"/>
              </w:rPr>
              <w:t xml:space="preserve"> </w:t>
            </w:r>
            <w:r>
              <w:rPr>
                <w:sz w:val="20"/>
              </w:rPr>
              <w:t>din</w:t>
            </w:r>
            <w:r>
              <w:rPr>
                <w:spacing w:val="33"/>
                <w:sz w:val="20"/>
              </w:rPr>
              <w:t xml:space="preserve"> </w:t>
            </w:r>
            <w:r>
              <w:rPr>
                <w:sz w:val="20"/>
              </w:rPr>
              <w:t>sectoarele</w:t>
            </w:r>
            <w:r>
              <w:rPr>
                <w:spacing w:val="34"/>
                <w:sz w:val="20"/>
              </w:rPr>
              <w:t xml:space="preserve"> </w:t>
            </w:r>
            <w:r>
              <w:rPr>
                <w:sz w:val="20"/>
              </w:rPr>
              <w:t>prioritare</w:t>
            </w:r>
            <w:r>
              <w:rPr>
                <w:spacing w:val="29"/>
                <w:sz w:val="20"/>
              </w:rPr>
              <w:t xml:space="preserve"> </w:t>
            </w:r>
            <w:r>
              <w:rPr>
                <w:sz w:val="20"/>
              </w:rPr>
              <w:t>din</w:t>
            </w:r>
            <w:r>
              <w:rPr>
                <w:spacing w:val="33"/>
                <w:sz w:val="20"/>
              </w:rPr>
              <w:t xml:space="preserve"> </w:t>
            </w:r>
            <w:r>
              <w:rPr>
                <w:sz w:val="20"/>
              </w:rPr>
              <w:t>cadrul</w:t>
            </w:r>
            <w:r>
              <w:rPr>
                <w:spacing w:val="32"/>
                <w:sz w:val="20"/>
              </w:rPr>
              <w:t xml:space="preserve"> </w:t>
            </w:r>
            <w:r>
              <w:rPr>
                <w:sz w:val="20"/>
              </w:rPr>
              <w:t>SDL</w:t>
            </w:r>
            <w:r>
              <w:rPr>
                <w:spacing w:val="36"/>
                <w:sz w:val="20"/>
              </w:rPr>
              <w:t xml:space="preserve"> </w:t>
            </w:r>
            <w:r>
              <w:rPr>
                <w:sz w:val="20"/>
              </w:rPr>
              <w:t>GAL</w:t>
            </w:r>
            <w:r>
              <w:rPr>
                <w:spacing w:val="32"/>
                <w:sz w:val="20"/>
              </w:rPr>
              <w:t xml:space="preserve"> </w:t>
            </w:r>
            <w:r>
              <w:rPr>
                <w:sz w:val="20"/>
              </w:rPr>
              <w:t>DELTA</w:t>
            </w:r>
          </w:p>
          <w:p w14:paraId="54489F22" w14:textId="77777777" w:rsidR="00BD35D5" w:rsidRDefault="00000000">
            <w:pPr>
              <w:pStyle w:val="TableParagraph"/>
              <w:spacing w:line="230" w:lineRule="exact"/>
              <w:ind w:left="110"/>
              <w:rPr>
                <w:sz w:val="20"/>
              </w:rPr>
            </w:pPr>
            <w:r>
              <w:rPr>
                <w:sz w:val="20"/>
              </w:rPr>
              <w:t>DUNĂRII:</w:t>
            </w:r>
            <w:r>
              <w:rPr>
                <w:spacing w:val="35"/>
                <w:sz w:val="20"/>
              </w:rPr>
              <w:t xml:space="preserve"> </w:t>
            </w:r>
            <w:r>
              <w:rPr>
                <w:sz w:val="20"/>
              </w:rPr>
              <w:t>activități</w:t>
            </w:r>
            <w:r>
              <w:rPr>
                <w:spacing w:val="37"/>
                <w:sz w:val="20"/>
              </w:rPr>
              <w:t xml:space="preserve"> </w:t>
            </w:r>
            <w:r>
              <w:rPr>
                <w:sz w:val="20"/>
              </w:rPr>
              <w:t>de</w:t>
            </w:r>
            <w:r>
              <w:rPr>
                <w:spacing w:val="32"/>
                <w:sz w:val="20"/>
              </w:rPr>
              <w:t xml:space="preserve"> </w:t>
            </w:r>
            <w:r>
              <w:rPr>
                <w:sz w:val="20"/>
              </w:rPr>
              <w:t>producție,</w:t>
            </w:r>
            <w:r>
              <w:rPr>
                <w:spacing w:val="35"/>
                <w:sz w:val="20"/>
              </w:rPr>
              <w:t xml:space="preserve"> </w:t>
            </w:r>
            <w:r>
              <w:rPr>
                <w:sz w:val="20"/>
              </w:rPr>
              <w:t>servicii</w:t>
            </w:r>
            <w:r>
              <w:rPr>
                <w:spacing w:val="37"/>
                <w:sz w:val="20"/>
              </w:rPr>
              <w:t xml:space="preserve"> </w:t>
            </w:r>
            <w:r>
              <w:rPr>
                <w:sz w:val="20"/>
              </w:rPr>
              <w:t>medicale,</w:t>
            </w:r>
            <w:r>
              <w:rPr>
                <w:spacing w:val="30"/>
                <w:sz w:val="20"/>
              </w:rPr>
              <w:t xml:space="preserve"> </w:t>
            </w:r>
            <w:r>
              <w:rPr>
                <w:sz w:val="20"/>
              </w:rPr>
              <w:t>sanitar-veterinare</w:t>
            </w:r>
            <w:r>
              <w:rPr>
                <w:spacing w:val="38"/>
                <w:sz w:val="20"/>
              </w:rPr>
              <w:t xml:space="preserve"> </w:t>
            </w:r>
            <w:r>
              <w:rPr>
                <w:sz w:val="20"/>
              </w:rPr>
              <w:t>sau</w:t>
            </w:r>
            <w:r>
              <w:rPr>
                <w:spacing w:val="32"/>
                <w:sz w:val="20"/>
              </w:rPr>
              <w:t xml:space="preserve"> </w:t>
            </w:r>
            <w:r>
              <w:rPr>
                <w:sz w:val="20"/>
              </w:rPr>
              <w:t>achiziția</w:t>
            </w:r>
            <w:r>
              <w:rPr>
                <w:spacing w:val="37"/>
                <w:sz w:val="20"/>
              </w:rPr>
              <w:t xml:space="preserve"> </w:t>
            </w:r>
            <w:r>
              <w:rPr>
                <w:sz w:val="20"/>
              </w:rPr>
              <w:t>de</w:t>
            </w:r>
            <w:r>
              <w:rPr>
                <w:spacing w:val="-57"/>
                <w:sz w:val="20"/>
              </w:rPr>
              <w:t xml:space="preserve"> </w:t>
            </w:r>
            <w:r>
              <w:rPr>
                <w:sz w:val="20"/>
              </w:rPr>
              <w:t>utilaje</w:t>
            </w:r>
          </w:p>
        </w:tc>
        <w:tc>
          <w:tcPr>
            <w:tcW w:w="1157" w:type="dxa"/>
          </w:tcPr>
          <w:p w14:paraId="010DBD5D" w14:textId="77777777" w:rsidR="00BD35D5" w:rsidRDefault="00000000">
            <w:pPr>
              <w:pStyle w:val="TableParagraph"/>
              <w:spacing w:line="222" w:lineRule="exact"/>
              <w:ind w:left="379"/>
              <w:rPr>
                <w:sz w:val="20"/>
              </w:rPr>
            </w:pPr>
            <w:r>
              <w:rPr>
                <w:sz w:val="20"/>
              </w:rPr>
              <w:t>30p.</w:t>
            </w:r>
          </w:p>
        </w:tc>
      </w:tr>
      <w:tr w:rsidR="00BD35D5" w14:paraId="2B40E21C" w14:textId="77777777">
        <w:trPr>
          <w:trHeight w:val="234"/>
        </w:trPr>
        <w:tc>
          <w:tcPr>
            <w:tcW w:w="8312" w:type="dxa"/>
          </w:tcPr>
          <w:p w14:paraId="60E7136E" w14:textId="77777777" w:rsidR="00BD35D5" w:rsidRDefault="00000000">
            <w:pPr>
              <w:pStyle w:val="TableParagraph"/>
              <w:spacing w:line="215" w:lineRule="exact"/>
              <w:ind w:left="110"/>
              <w:rPr>
                <w:sz w:val="20"/>
              </w:rPr>
            </w:pPr>
            <w:r>
              <w:rPr>
                <w:sz w:val="20"/>
              </w:rPr>
              <w:t>2.3.</w:t>
            </w:r>
            <w:r>
              <w:rPr>
                <w:spacing w:val="-4"/>
                <w:sz w:val="20"/>
              </w:rPr>
              <w:t xml:space="preserve"> </w:t>
            </w:r>
            <w:r>
              <w:rPr>
                <w:sz w:val="20"/>
              </w:rPr>
              <w:t>Proiecte</w:t>
            </w:r>
            <w:r>
              <w:rPr>
                <w:spacing w:val="-5"/>
                <w:sz w:val="20"/>
              </w:rPr>
              <w:t xml:space="preserve"> </w:t>
            </w:r>
            <w:r>
              <w:rPr>
                <w:sz w:val="20"/>
              </w:rPr>
              <w:t>ce</w:t>
            </w:r>
            <w:r>
              <w:rPr>
                <w:spacing w:val="-3"/>
                <w:sz w:val="20"/>
              </w:rPr>
              <w:t xml:space="preserve"> </w:t>
            </w:r>
            <w:r>
              <w:rPr>
                <w:sz w:val="20"/>
              </w:rPr>
              <w:t>vizează</w:t>
            </w:r>
            <w:r>
              <w:rPr>
                <w:spacing w:val="-5"/>
                <w:sz w:val="20"/>
              </w:rPr>
              <w:t xml:space="preserve"> </w:t>
            </w:r>
            <w:r>
              <w:rPr>
                <w:sz w:val="20"/>
              </w:rPr>
              <w:t>activități</w:t>
            </w:r>
            <w:r>
              <w:rPr>
                <w:spacing w:val="2"/>
                <w:sz w:val="20"/>
              </w:rPr>
              <w:t xml:space="preserve"> </w:t>
            </w:r>
            <w:r>
              <w:rPr>
                <w:sz w:val="20"/>
              </w:rPr>
              <w:t>de</w:t>
            </w:r>
            <w:r>
              <w:rPr>
                <w:spacing w:val="-5"/>
                <w:sz w:val="20"/>
              </w:rPr>
              <w:t xml:space="preserve"> </w:t>
            </w:r>
            <w:r>
              <w:rPr>
                <w:sz w:val="20"/>
              </w:rPr>
              <w:t>agroturism</w:t>
            </w:r>
          </w:p>
        </w:tc>
        <w:tc>
          <w:tcPr>
            <w:tcW w:w="1157" w:type="dxa"/>
          </w:tcPr>
          <w:p w14:paraId="1BE13F2A" w14:textId="77777777" w:rsidR="00BD35D5" w:rsidRDefault="00000000">
            <w:pPr>
              <w:pStyle w:val="TableParagraph"/>
              <w:spacing w:line="215" w:lineRule="exact"/>
              <w:ind w:left="379"/>
              <w:rPr>
                <w:sz w:val="20"/>
              </w:rPr>
            </w:pPr>
            <w:r>
              <w:rPr>
                <w:sz w:val="20"/>
              </w:rPr>
              <w:t>10p.</w:t>
            </w:r>
          </w:p>
        </w:tc>
      </w:tr>
    </w:tbl>
    <w:p w14:paraId="732F1A52" w14:textId="77777777" w:rsidR="00BD35D5" w:rsidRDefault="00BD35D5">
      <w:pPr>
        <w:pStyle w:val="BodyText"/>
        <w:rPr>
          <w:sz w:val="20"/>
        </w:rPr>
      </w:pPr>
    </w:p>
    <w:p w14:paraId="7111A6EF" w14:textId="77777777" w:rsidR="00BD35D5" w:rsidRDefault="00BD35D5">
      <w:pPr>
        <w:pStyle w:val="BodyText"/>
        <w:spacing w:before="3" w:after="1"/>
        <w:rPr>
          <w:sz w:val="26"/>
        </w:rPr>
      </w:pP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82"/>
        <w:gridCol w:w="5109"/>
      </w:tblGrid>
      <w:tr w:rsidR="00BD35D5" w14:paraId="0F849EAD" w14:textId="77777777">
        <w:trPr>
          <w:trHeight w:val="532"/>
        </w:trPr>
        <w:tc>
          <w:tcPr>
            <w:tcW w:w="4182" w:type="dxa"/>
            <w:shd w:val="clear" w:color="auto" w:fill="C0C0C0"/>
          </w:tcPr>
          <w:p w14:paraId="4D3E156F" w14:textId="77777777" w:rsidR="00BD35D5" w:rsidRDefault="00BD35D5">
            <w:pPr>
              <w:pStyle w:val="TableParagraph"/>
              <w:spacing w:before="4"/>
              <w:rPr>
                <w:sz w:val="19"/>
              </w:rPr>
            </w:pPr>
          </w:p>
          <w:p w14:paraId="61C931D7" w14:textId="77777777" w:rsidR="00BD35D5" w:rsidRDefault="00000000">
            <w:pPr>
              <w:pStyle w:val="TableParagraph"/>
              <w:ind w:left="71"/>
              <w:rPr>
                <w:b/>
                <w:sz w:val="20"/>
              </w:rPr>
            </w:pPr>
            <w:r>
              <w:rPr>
                <w:b/>
                <w:sz w:val="20"/>
              </w:rPr>
              <w:t>DOCUMENTE</w:t>
            </w:r>
            <w:r>
              <w:rPr>
                <w:b/>
                <w:spacing w:val="56"/>
                <w:sz w:val="20"/>
              </w:rPr>
              <w:t xml:space="preserve"> </w:t>
            </w:r>
            <w:r>
              <w:rPr>
                <w:b/>
                <w:sz w:val="20"/>
              </w:rPr>
              <w:t>PREZENTATE</w:t>
            </w:r>
          </w:p>
        </w:tc>
        <w:tc>
          <w:tcPr>
            <w:tcW w:w="5109" w:type="dxa"/>
            <w:shd w:val="clear" w:color="auto" w:fill="C0C0C0"/>
          </w:tcPr>
          <w:p w14:paraId="7E8A023B" w14:textId="77777777" w:rsidR="00BD35D5" w:rsidRDefault="00000000">
            <w:pPr>
              <w:pStyle w:val="TableParagraph"/>
              <w:spacing w:line="237" w:lineRule="auto"/>
              <w:ind w:left="72" w:right="63"/>
              <w:rPr>
                <w:b/>
                <w:sz w:val="20"/>
              </w:rPr>
            </w:pPr>
            <w:r>
              <w:rPr>
                <w:b/>
                <w:sz w:val="20"/>
              </w:rPr>
              <w:t>PUNCTE</w:t>
            </w:r>
            <w:r>
              <w:rPr>
                <w:b/>
                <w:spacing w:val="46"/>
                <w:sz w:val="20"/>
              </w:rPr>
              <w:t xml:space="preserve"> </w:t>
            </w:r>
            <w:r>
              <w:rPr>
                <w:b/>
                <w:sz w:val="20"/>
              </w:rPr>
              <w:t>DE</w:t>
            </w:r>
            <w:r>
              <w:rPr>
                <w:b/>
                <w:spacing w:val="46"/>
                <w:sz w:val="20"/>
              </w:rPr>
              <w:t xml:space="preserve"> </w:t>
            </w:r>
            <w:r>
              <w:rPr>
                <w:b/>
                <w:sz w:val="20"/>
              </w:rPr>
              <w:t>VERIFICAT</w:t>
            </w:r>
            <w:r>
              <w:rPr>
                <w:b/>
                <w:spacing w:val="47"/>
                <w:sz w:val="20"/>
              </w:rPr>
              <w:t xml:space="preserve"> </w:t>
            </w:r>
            <w:r>
              <w:rPr>
                <w:b/>
                <w:sz w:val="20"/>
              </w:rPr>
              <w:t>ÎN</w:t>
            </w:r>
            <w:r>
              <w:rPr>
                <w:b/>
                <w:spacing w:val="45"/>
                <w:sz w:val="20"/>
              </w:rPr>
              <w:t xml:space="preserve"> </w:t>
            </w:r>
            <w:r>
              <w:rPr>
                <w:b/>
                <w:sz w:val="20"/>
              </w:rPr>
              <w:t>CADRUL</w:t>
            </w:r>
            <w:r>
              <w:rPr>
                <w:b/>
                <w:spacing w:val="44"/>
                <w:sz w:val="20"/>
              </w:rPr>
              <w:t xml:space="preserve"> </w:t>
            </w:r>
            <w:r>
              <w:rPr>
                <w:b/>
                <w:sz w:val="20"/>
              </w:rPr>
              <w:t>DOCUMENTELOR</w:t>
            </w:r>
            <w:r>
              <w:rPr>
                <w:b/>
                <w:spacing w:val="-57"/>
                <w:sz w:val="20"/>
              </w:rPr>
              <w:t xml:space="preserve"> </w:t>
            </w:r>
            <w:r>
              <w:rPr>
                <w:b/>
                <w:sz w:val="20"/>
              </w:rPr>
              <w:t>PREZENTATE</w:t>
            </w:r>
          </w:p>
        </w:tc>
      </w:tr>
      <w:tr w:rsidR="00BD35D5" w14:paraId="726270CA" w14:textId="77777777">
        <w:trPr>
          <w:trHeight w:val="5573"/>
        </w:trPr>
        <w:tc>
          <w:tcPr>
            <w:tcW w:w="4182" w:type="dxa"/>
          </w:tcPr>
          <w:p w14:paraId="6DC81575" w14:textId="77777777" w:rsidR="00BD35D5" w:rsidRDefault="00000000">
            <w:pPr>
              <w:pStyle w:val="TableParagraph"/>
              <w:spacing w:line="237" w:lineRule="auto"/>
              <w:ind w:left="71" w:right="1928"/>
              <w:rPr>
                <w:b/>
                <w:sz w:val="20"/>
              </w:rPr>
            </w:pPr>
            <w:r>
              <w:rPr>
                <w:b/>
                <w:sz w:val="20"/>
              </w:rPr>
              <w:t>Cererea de finanţare</w:t>
            </w:r>
            <w:r>
              <w:rPr>
                <w:b/>
                <w:spacing w:val="1"/>
                <w:sz w:val="20"/>
              </w:rPr>
              <w:t xml:space="preserve"> </w:t>
            </w:r>
            <w:r>
              <w:rPr>
                <w:b/>
                <w:sz w:val="20"/>
              </w:rPr>
              <w:t>Serviciul</w:t>
            </w:r>
            <w:r>
              <w:rPr>
                <w:b/>
                <w:spacing w:val="-4"/>
                <w:sz w:val="20"/>
              </w:rPr>
              <w:t xml:space="preserve"> </w:t>
            </w:r>
            <w:r>
              <w:rPr>
                <w:b/>
                <w:sz w:val="20"/>
              </w:rPr>
              <w:t>online</w:t>
            </w:r>
            <w:r>
              <w:rPr>
                <w:b/>
                <w:spacing w:val="-2"/>
                <w:sz w:val="20"/>
              </w:rPr>
              <w:t xml:space="preserve"> </w:t>
            </w:r>
            <w:r>
              <w:rPr>
                <w:b/>
                <w:sz w:val="20"/>
              </w:rPr>
              <w:t>RECOM</w:t>
            </w:r>
          </w:p>
          <w:p w14:paraId="2FEC15B4" w14:textId="77777777" w:rsidR="00BD35D5" w:rsidRDefault="00000000">
            <w:pPr>
              <w:pStyle w:val="TableParagraph"/>
              <w:ind w:left="71"/>
              <w:rPr>
                <w:sz w:val="20"/>
              </w:rPr>
            </w:pPr>
            <w:r>
              <w:rPr>
                <w:b/>
                <w:sz w:val="20"/>
              </w:rPr>
              <w:t>Anexa</w:t>
            </w:r>
            <w:r>
              <w:rPr>
                <w:b/>
                <w:spacing w:val="30"/>
                <w:sz w:val="20"/>
              </w:rPr>
              <w:t xml:space="preserve"> </w:t>
            </w:r>
            <w:r>
              <w:rPr>
                <w:b/>
                <w:sz w:val="20"/>
              </w:rPr>
              <w:t>7</w:t>
            </w:r>
            <w:r>
              <w:rPr>
                <w:b/>
                <w:spacing w:val="35"/>
                <w:sz w:val="20"/>
              </w:rPr>
              <w:t xml:space="preserve"> </w:t>
            </w:r>
            <w:r>
              <w:rPr>
                <w:sz w:val="20"/>
              </w:rPr>
              <w:t>Lista</w:t>
            </w:r>
            <w:r>
              <w:rPr>
                <w:spacing w:val="32"/>
                <w:sz w:val="20"/>
              </w:rPr>
              <w:t xml:space="preserve"> </w:t>
            </w:r>
            <w:r>
              <w:rPr>
                <w:sz w:val="20"/>
              </w:rPr>
              <w:t>coduri</w:t>
            </w:r>
            <w:r>
              <w:rPr>
                <w:spacing w:val="33"/>
                <w:sz w:val="20"/>
              </w:rPr>
              <w:t xml:space="preserve"> </w:t>
            </w:r>
            <w:r>
              <w:rPr>
                <w:sz w:val="20"/>
              </w:rPr>
              <w:t>CAEN</w:t>
            </w:r>
            <w:r>
              <w:rPr>
                <w:spacing w:val="33"/>
                <w:sz w:val="20"/>
              </w:rPr>
              <w:t xml:space="preserve"> </w:t>
            </w:r>
            <w:r>
              <w:rPr>
                <w:sz w:val="20"/>
              </w:rPr>
              <w:t>eligibile</w:t>
            </w:r>
            <w:r>
              <w:rPr>
                <w:spacing w:val="32"/>
                <w:sz w:val="20"/>
              </w:rPr>
              <w:t xml:space="preserve"> </w:t>
            </w:r>
            <w:r>
              <w:rPr>
                <w:sz w:val="20"/>
              </w:rPr>
              <w:t>pentru</w:t>
            </w:r>
            <w:r>
              <w:rPr>
                <w:spacing w:val="-57"/>
                <w:sz w:val="20"/>
              </w:rPr>
              <w:t xml:space="preserve"> </w:t>
            </w:r>
            <w:r>
              <w:rPr>
                <w:sz w:val="20"/>
              </w:rPr>
              <w:t>finantare</w:t>
            </w:r>
            <w:r>
              <w:rPr>
                <w:spacing w:val="-4"/>
                <w:sz w:val="20"/>
              </w:rPr>
              <w:t xml:space="preserve"> </w:t>
            </w:r>
            <w:r>
              <w:rPr>
                <w:sz w:val="20"/>
              </w:rPr>
              <w:t>in</w:t>
            </w:r>
            <w:r>
              <w:rPr>
                <w:spacing w:val="-3"/>
                <w:sz w:val="20"/>
              </w:rPr>
              <w:t xml:space="preserve"> </w:t>
            </w:r>
            <w:r>
              <w:rPr>
                <w:sz w:val="20"/>
              </w:rPr>
              <w:t>cadrul Măsurii</w:t>
            </w:r>
            <w:r>
              <w:rPr>
                <w:spacing w:val="-3"/>
                <w:sz w:val="20"/>
              </w:rPr>
              <w:t xml:space="preserve"> </w:t>
            </w:r>
            <w:r>
              <w:rPr>
                <w:sz w:val="20"/>
              </w:rPr>
              <w:t>M3/6A</w:t>
            </w:r>
          </w:p>
          <w:p w14:paraId="0F0958F6" w14:textId="77777777" w:rsidR="00BD35D5" w:rsidRDefault="00000000">
            <w:pPr>
              <w:pStyle w:val="TableParagraph"/>
              <w:spacing w:line="229" w:lineRule="exact"/>
              <w:ind w:left="71"/>
              <w:rPr>
                <w:sz w:val="20"/>
              </w:rPr>
            </w:pPr>
            <w:r>
              <w:rPr>
                <w:b/>
                <w:sz w:val="20"/>
              </w:rPr>
              <w:t>Doc.1-</w:t>
            </w:r>
            <w:r>
              <w:rPr>
                <w:b/>
                <w:spacing w:val="-3"/>
                <w:sz w:val="20"/>
              </w:rPr>
              <w:t xml:space="preserve"> </w:t>
            </w:r>
            <w:r>
              <w:rPr>
                <w:sz w:val="20"/>
              </w:rPr>
              <w:t>Studiul</w:t>
            </w:r>
            <w:r>
              <w:rPr>
                <w:spacing w:val="-3"/>
                <w:sz w:val="20"/>
              </w:rPr>
              <w:t xml:space="preserve"> </w:t>
            </w:r>
            <w:r>
              <w:rPr>
                <w:sz w:val="20"/>
              </w:rPr>
              <w:t>de</w:t>
            </w:r>
            <w:r>
              <w:rPr>
                <w:spacing w:val="-6"/>
                <w:sz w:val="20"/>
              </w:rPr>
              <w:t xml:space="preserve"> </w:t>
            </w:r>
            <w:r>
              <w:rPr>
                <w:sz w:val="20"/>
              </w:rPr>
              <w:t>fezabilitate/MJ</w:t>
            </w:r>
          </w:p>
        </w:tc>
        <w:tc>
          <w:tcPr>
            <w:tcW w:w="5109" w:type="dxa"/>
          </w:tcPr>
          <w:p w14:paraId="74A67C2D" w14:textId="77777777" w:rsidR="00BD35D5" w:rsidRDefault="00000000">
            <w:pPr>
              <w:pStyle w:val="TableParagraph"/>
              <w:ind w:left="72" w:right="62"/>
              <w:jc w:val="both"/>
              <w:rPr>
                <w:sz w:val="20"/>
              </w:rPr>
            </w:pPr>
            <w:r>
              <w:rPr>
                <w:sz w:val="20"/>
              </w:rPr>
              <w:t>Se</w:t>
            </w:r>
            <w:r>
              <w:rPr>
                <w:spacing w:val="1"/>
                <w:sz w:val="20"/>
              </w:rPr>
              <w:t xml:space="preserve"> </w:t>
            </w:r>
            <w:r>
              <w:rPr>
                <w:sz w:val="20"/>
              </w:rPr>
              <w:t>verifica</w:t>
            </w:r>
            <w:r>
              <w:rPr>
                <w:spacing w:val="1"/>
                <w:sz w:val="20"/>
              </w:rPr>
              <w:t xml:space="preserve"> </w:t>
            </w:r>
            <w:r>
              <w:rPr>
                <w:sz w:val="20"/>
              </w:rPr>
              <w:t>daca</w:t>
            </w:r>
            <w:r>
              <w:rPr>
                <w:spacing w:val="1"/>
                <w:sz w:val="20"/>
              </w:rPr>
              <w:t xml:space="preserve"> </w:t>
            </w:r>
            <w:r>
              <w:rPr>
                <w:sz w:val="20"/>
              </w:rPr>
              <w:t>solicitantul</w:t>
            </w:r>
            <w:r>
              <w:rPr>
                <w:spacing w:val="1"/>
                <w:sz w:val="20"/>
              </w:rPr>
              <w:t xml:space="preserve"> </w:t>
            </w:r>
            <w:r>
              <w:rPr>
                <w:sz w:val="20"/>
              </w:rPr>
              <w:t>este</w:t>
            </w:r>
            <w:r>
              <w:rPr>
                <w:spacing w:val="1"/>
                <w:sz w:val="20"/>
              </w:rPr>
              <w:t xml:space="preserve"> </w:t>
            </w:r>
            <w:r>
              <w:rPr>
                <w:sz w:val="20"/>
              </w:rPr>
              <w:t>inregistrat</w:t>
            </w:r>
            <w:r>
              <w:rPr>
                <w:spacing w:val="1"/>
                <w:sz w:val="20"/>
              </w:rPr>
              <w:t xml:space="preserve"> </w:t>
            </w:r>
            <w:r>
              <w:rPr>
                <w:sz w:val="20"/>
              </w:rPr>
              <w:t>cu</w:t>
            </w:r>
            <w:r>
              <w:rPr>
                <w:spacing w:val="-58"/>
                <w:sz w:val="20"/>
              </w:rPr>
              <w:t xml:space="preserve"> </w:t>
            </w:r>
            <w:r>
              <w:rPr>
                <w:sz w:val="20"/>
              </w:rPr>
              <w:t>codul/codurile CAEN al/a activitatii/activitaților care</w:t>
            </w:r>
            <w:r>
              <w:rPr>
                <w:spacing w:val="1"/>
                <w:sz w:val="20"/>
              </w:rPr>
              <w:t xml:space="preserve"> </w:t>
            </w:r>
            <w:r>
              <w:rPr>
                <w:sz w:val="20"/>
              </w:rPr>
              <w:t>se finanteaza prin proiect conform Planului de afaceri</w:t>
            </w:r>
            <w:r>
              <w:rPr>
                <w:spacing w:val="1"/>
                <w:sz w:val="20"/>
              </w:rPr>
              <w:t xml:space="preserve"> </w:t>
            </w:r>
            <w:r>
              <w:rPr>
                <w:sz w:val="20"/>
              </w:rPr>
              <w:t>si</w:t>
            </w:r>
            <w:r>
              <w:rPr>
                <w:spacing w:val="1"/>
                <w:sz w:val="20"/>
              </w:rPr>
              <w:t xml:space="preserve"> </w:t>
            </w:r>
            <w:r>
              <w:rPr>
                <w:sz w:val="20"/>
              </w:rPr>
              <w:t>daca</w:t>
            </w:r>
            <w:r>
              <w:rPr>
                <w:spacing w:val="1"/>
                <w:sz w:val="20"/>
              </w:rPr>
              <w:t xml:space="preserve"> </w:t>
            </w:r>
            <w:r>
              <w:rPr>
                <w:sz w:val="20"/>
              </w:rPr>
              <w:t>acest/aceste</w:t>
            </w:r>
            <w:r>
              <w:rPr>
                <w:spacing w:val="1"/>
                <w:sz w:val="20"/>
              </w:rPr>
              <w:t xml:space="preserve"> </w:t>
            </w:r>
            <w:r>
              <w:rPr>
                <w:sz w:val="20"/>
              </w:rPr>
              <w:t>cod/coduri</w:t>
            </w:r>
            <w:r>
              <w:rPr>
                <w:spacing w:val="1"/>
                <w:sz w:val="20"/>
              </w:rPr>
              <w:t xml:space="preserve"> </w:t>
            </w:r>
            <w:r>
              <w:rPr>
                <w:sz w:val="20"/>
              </w:rPr>
              <w:t>CAEN</w:t>
            </w:r>
            <w:r>
              <w:rPr>
                <w:spacing w:val="1"/>
                <w:sz w:val="20"/>
              </w:rPr>
              <w:t xml:space="preserve"> </w:t>
            </w:r>
            <w:r>
              <w:rPr>
                <w:sz w:val="20"/>
              </w:rPr>
              <w:t>se</w:t>
            </w:r>
            <w:r>
              <w:rPr>
                <w:spacing w:val="1"/>
                <w:sz w:val="20"/>
              </w:rPr>
              <w:t xml:space="preserve"> </w:t>
            </w:r>
            <w:r>
              <w:rPr>
                <w:sz w:val="20"/>
              </w:rPr>
              <w:t>regaseste/regasesc</w:t>
            </w:r>
            <w:r>
              <w:rPr>
                <w:spacing w:val="1"/>
                <w:sz w:val="20"/>
              </w:rPr>
              <w:t xml:space="preserve"> </w:t>
            </w:r>
            <w:r>
              <w:rPr>
                <w:sz w:val="20"/>
              </w:rPr>
              <w:t>in codurile CAEN din domeniile de</w:t>
            </w:r>
            <w:r>
              <w:rPr>
                <w:spacing w:val="1"/>
                <w:sz w:val="20"/>
              </w:rPr>
              <w:t xml:space="preserve"> </w:t>
            </w:r>
            <w:r>
              <w:rPr>
                <w:sz w:val="20"/>
              </w:rPr>
              <w:t>activitate</w:t>
            </w:r>
            <w:r>
              <w:rPr>
                <w:spacing w:val="1"/>
                <w:sz w:val="20"/>
              </w:rPr>
              <w:t xml:space="preserve"> </w:t>
            </w:r>
            <w:r>
              <w:rPr>
                <w:sz w:val="20"/>
              </w:rPr>
              <w:t>aferente</w:t>
            </w:r>
            <w:r>
              <w:rPr>
                <w:spacing w:val="1"/>
                <w:sz w:val="20"/>
              </w:rPr>
              <w:t xml:space="preserve"> </w:t>
            </w:r>
            <w:r>
              <w:rPr>
                <w:sz w:val="20"/>
              </w:rPr>
              <w:t>activităților</w:t>
            </w:r>
            <w:r>
              <w:rPr>
                <w:spacing w:val="1"/>
                <w:sz w:val="20"/>
              </w:rPr>
              <w:t xml:space="preserve"> </w:t>
            </w:r>
            <w:r>
              <w:rPr>
                <w:sz w:val="20"/>
              </w:rPr>
              <w:t>prioritare</w:t>
            </w:r>
            <w:r>
              <w:rPr>
                <w:spacing w:val="1"/>
                <w:sz w:val="20"/>
              </w:rPr>
              <w:t xml:space="preserve"> </w:t>
            </w:r>
            <w:r>
              <w:rPr>
                <w:sz w:val="20"/>
              </w:rPr>
              <w:t>conform</w:t>
            </w:r>
            <w:r>
              <w:rPr>
                <w:spacing w:val="1"/>
                <w:sz w:val="20"/>
              </w:rPr>
              <w:t xml:space="preserve"> </w:t>
            </w:r>
            <w:r>
              <w:rPr>
                <w:sz w:val="20"/>
              </w:rPr>
              <w:t>Anexa 7 - Lista coduri CAEN eligibile pentru finantare</w:t>
            </w:r>
            <w:r>
              <w:rPr>
                <w:spacing w:val="1"/>
                <w:sz w:val="20"/>
              </w:rPr>
              <w:t xml:space="preserve"> </w:t>
            </w:r>
            <w:r>
              <w:rPr>
                <w:sz w:val="20"/>
              </w:rPr>
              <w:t>M3-6A</w:t>
            </w:r>
          </w:p>
          <w:p w14:paraId="31F6CDFF" w14:textId="77777777" w:rsidR="00BD35D5" w:rsidRDefault="00000000">
            <w:pPr>
              <w:pStyle w:val="TableParagraph"/>
              <w:numPr>
                <w:ilvl w:val="1"/>
                <w:numId w:val="14"/>
              </w:numPr>
              <w:tabs>
                <w:tab w:val="left" w:pos="447"/>
              </w:tabs>
              <w:spacing w:line="231" w:lineRule="exact"/>
              <w:jc w:val="both"/>
              <w:rPr>
                <w:b/>
                <w:sz w:val="20"/>
              </w:rPr>
            </w:pPr>
            <w:r>
              <w:rPr>
                <w:b/>
                <w:sz w:val="20"/>
              </w:rPr>
              <w:t>-</w:t>
            </w:r>
            <w:r>
              <w:rPr>
                <w:b/>
                <w:spacing w:val="-7"/>
                <w:sz w:val="20"/>
              </w:rPr>
              <w:t xml:space="preserve"> </w:t>
            </w:r>
            <w:r>
              <w:rPr>
                <w:b/>
                <w:sz w:val="20"/>
              </w:rPr>
              <w:t>20</w:t>
            </w:r>
            <w:r>
              <w:rPr>
                <w:b/>
                <w:spacing w:val="3"/>
                <w:sz w:val="20"/>
              </w:rPr>
              <w:t xml:space="preserve"> </w:t>
            </w:r>
            <w:r>
              <w:rPr>
                <w:b/>
                <w:sz w:val="20"/>
              </w:rPr>
              <w:t>puncte</w:t>
            </w:r>
          </w:p>
          <w:p w14:paraId="64498F05" w14:textId="77777777" w:rsidR="00BD35D5" w:rsidRDefault="00000000">
            <w:pPr>
              <w:pStyle w:val="TableParagraph"/>
              <w:ind w:left="72" w:right="60"/>
              <w:jc w:val="both"/>
              <w:rPr>
                <w:sz w:val="20"/>
              </w:rPr>
            </w:pPr>
            <w:r>
              <w:rPr>
                <w:sz w:val="20"/>
              </w:rPr>
              <w:t>Daca</w:t>
            </w:r>
            <w:r>
              <w:rPr>
                <w:spacing w:val="1"/>
                <w:sz w:val="20"/>
              </w:rPr>
              <w:t xml:space="preserve"> </w:t>
            </w:r>
            <w:r>
              <w:rPr>
                <w:sz w:val="20"/>
              </w:rPr>
              <w:t>proiectul</w:t>
            </w:r>
            <w:r>
              <w:rPr>
                <w:spacing w:val="1"/>
                <w:sz w:val="20"/>
              </w:rPr>
              <w:t xml:space="preserve"> </w:t>
            </w:r>
            <w:r>
              <w:rPr>
                <w:sz w:val="20"/>
              </w:rPr>
              <w:t>vizează</w:t>
            </w:r>
            <w:r>
              <w:rPr>
                <w:spacing w:val="1"/>
                <w:sz w:val="20"/>
              </w:rPr>
              <w:t xml:space="preserve"> </w:t>
            </w:r>
            <w:r>
              <w:rPr>
                <w:sz w:val="20"/>
              </w:rPr>
              <w:t>activități</w:t>
            </w:r>
            <w:r>
              <w:rPr>
                <w:spacing w:val="1"/>
                <w:sz w:val="20"/>
              </w:rPr>
              <w:t xml:space="preserve"> </w:t>
            </w:r>
            <w:r>
              <w:rPr>
                <w:sz w:val="20"/>
              </w:rPr>
              <w:t>de</w:t>
            </w:r>
            <w:r>
              <w:rPr>
                <w:spacing w:val="1"/>
                <w:sz w:val="20"/>
              </w:rPr>
              <w:t xml:space="preserve"> </w:t>
            </w:r>
            <w:r>
              <w:rPr>
                <w:sz w:val="20"/>
              </w:rPr>
              <w:t>servicii</w:t>
            </w:r>
            <w:r>
              <w:rPr>
                <w:spacing w:val="1"/>
                <w:sz w:val="20"/>
              </w:rPr>
              <w:t xml:space="preserve"> </w:t>
            </w:r>
            <w:r>
              <w:rPr>
                <w:sz w:val="20"/>
              </w:rPr>
              <w:t>din</w:t>
            </w:r>
            <w:r>
              <w:rPr>
                <w:spacing w:val="-58"/>
                <w:sz w:val="20"/>
              </w:rPr>
              <w:t xml:space="preserve"> </w:t>
            </w:r>
            <w:r>
              <w:rPr>
                <w:sz w:val="20"/>
              </w:rPr>
              <w:t>sectoarele identificate ca fiind prioritate în SDL, cu</w:t>
            </w:r>
            <w:r>
              <w:rPr>
                <w:spacing w:val="1"/>
                <w:sz w:val="20"/>
              </w:rPr>
              <w:t xml:space="preserve"> </w:t>
            </w:r>
            <w:r>
              <w:rPr>
                <w:sz w:val="20"/>
              </w:rPr>
              <w:t>exceptia agroturismului, serviciilor medicale și sanitar</w:t>
            </w:r>
            <w:r>
              <w:rPr>
                <w:spacing w:val="1"/>
                <w:sz w:val="20"/>
              </w:rPr>
              <w:t xml:space="preserve"> </w:t>
            </w:r>
            <w:r>
              <w:rPr>
                <w:sz w:val="20"/>
              </w:rPr>
              <w:t>veterinare, expertul va înscrie 20 puncte in coloana</w:t>
            </w:r>
            <w:r>
              <w:rPr>
                <w:spacing w:val="1"/>
                <w:sz w:val="20"/>
              </w:rPr>
              <w:t xml:space="preserve"> </w:t>
            </w:r>
            <w:r>
              <w:rPr>
                <w:sz w:val="20"/>
              </w:rPr>
              <w:t>Scor.</w:t>
            </w:r>
          </w:p>
          <w:p w14:paraId="7500956B" w14:textId="77777777" w:rsidR="00BD35D5" w:rsidRDefault="00000000">
            <w:pPr>
              <w:pStyle w:val="TableParagraph"/>
              <w:numPr>
                <w:ilvl w:val="1"/>
                <w:numId w:val="14"/>
              </w:numPr>
              <w:tabs>
                <w:tab w:val="left" w:pos="447"/>
              </w:tabs>
              <w:jc w:val="both"/>
              <w:rPr>
                <w:b/>
                <w:sz w:val="20"/>
              </w:rPr>
            </w:pPr>
            <w:r>
              <w:rPr>
                <w:b/>
                <w:sz w:val="20"/>
              </w:rPr>
              <w:t>–</w:t>
            </w:r>
            <w:r>
              <w:rPr>
                <w:b/>
                <w:spacing w:val="-7"/>
                <w:sz w:val="20"/>
              </w:rPr>
              <w:t xml:space="preserve"> </w:t>
            </w:r>
            <w:r>
              <w:rPr>
                <w:b/>
                <w:sz w:val="20"/>
              </w:rPr>
              <w:t>30</w:t>
            </w:r>
            <w:r>
              <w:rPr>
                <w:b/>
                <w:spacing w:val="3"/>
                <w:sz w:val="20"/>
              </w:rPr>
              <w:t xml:space="preserve"> </w:t>
            </w:r>
            <w:r>
              <w:rPr>
                <w:b/>
                <w:sz w:val="20"/>
              </w:rPr>
              <w:t>puncte</w:t>
            </w:r>
          </w:p>
          <w:p w14:paraId="32712B93" w14:textId="77777777" w:rsidR="00BD35D5" w:rsidRDefault="00000000">
            <w:pPr>
              <w:pStyle w:val="TableParagraph"/>
              <w:ind w:left="72" w:right="59"/>
              <w:jc w:val="both"/>
              <w:rPr>
                <w:sz w:val="20"/>
              </w:rPr>
            </w:pPr>
            <w:r>
              <w:rPr>
                <w:sz w:val="20"/>
              </w:rPr>
              <w:t>Daca</w:t>
            </w:r>
            <w:r>
              <w:rPr>
                <w:spacing w:val="1"/>
                <w:sz w:val="20"/>
              </w:rPr>
              <w:t xml:space="preserve"> </w:t>
            </w:r>
            <w:r>
              <w:rPr>
                <w:sz w:val="20"/>
              </w:rPr>
              <w:t>proiectul</w:t>
            </w:r>
            <w:r>
              <w:rPr>
                <w:spacing w:val="1"/>
                <w:sz w:val="20"/>
              </w:rPr>
              <w:t xml:space="preserve"> </w:t>
            </w:r>
            <w:r>
              <w:rPr>
                <w:sz w:val="20"/>
              </w:rPr>
              <w:t>vizează</w:t>
            </w:r>
            <w:r>
              <w:rPr>
                <w:spacing w:val="1"/>
                <w:sz w:val="20"/>
              </w:rPr>
              <w:t xml:space="preserve"> </w:t>
            </w:r>
            <w:r>
              <w:rPr>
                <w:sz w:val="20"/>
              </w:rPr>
              <w:t>activități</w:t>
            </w:r>
            <w:r>
              <w:rPr>
                <w:spacing w:val="1"/>
                <w:sz w:val="20"/>
              </w:rPr>
              <w:t xml:space="preserve"> </w:t>
            </w:r>
            <w:r>
              <w:rPr>
                <w:sz w:val="20"/>
              </w:rPr>
              <w:t>din</w:t>
            </w:r>
            <w:r>
              <w:rPr>
                <w:spacing w:val="1"/>
                <w:sz w:val="20"/>
              </w:rPr>
              <w:t xml:space="preserve"> </w:t>
            </w:r>
            <w:r>
              <w:rPr>
                <w:sz w:val="20"/>
              </w:rPr>
              <w:t>sectoarele</w:t>
            </w:r>
            <w:r>
              <w:rPr>
                <w:spacing w:val="1"/>
                <w:sz w:val="20"/>
              </w:rPr>
              <w:t xml:space="preserve"> </w:t>
            </w:r>
            <w:r>
              <w:rPr>
                <w:sz w:val="20"/>
              </w:rPr>
              <w:t>identificate</w:t>
            </w:r>
            <w:r>
              <w:rPr>
                <w:spacing w:val="1"/>
                <w:sz w:val="20"/>
              </w:rPr>
              <w:t xml:space="preserve"> </w:t>
            </w:r>
            <w:r>
              <w:rPr>
                <w:sz w:val="20"/>
              </w:rPr>
              <w:t>ca</w:t>
            </w:r>
            <w:r>
              <w:rPr>
                <w:spacing w:val="1"/>
                <w:sz w:val="20"/>
              </w:rPr>
              <w:t xml:space="preserve"> </w:t>
            </w:r>
            <w:r>
              <w:rPr>
                <w:sz w:val="20"/>
              </w:rPr>
              <w:t>fiind</w:t>
            </w:r>
            <w:r>
              <w:rPr>
                <w:spacing w:val="1"/>
                <w:sz w:val="20"/>
              </w:rPr>
              <w:t xml:space="preserve"> </w:t>
            </w:r>
            <w:r>
              <w:rPr>
                <w:sz w:val="20"/>
              </w:rPr>
              <w:t>prioritare</w:t>
            </w:r>
            <w:r>
              <w:rPr>
                <w:spacing w:val="1"/>
                <w:sz w:val="20"/>
              </w:rPr>
              <w:t xml:space="preserve"> </w:t>
            </w:r>
            <w:r>
              <w:rPr>
                <w:sz w:val="20"/>
              </w:rPr>
              <w:t>în</w:t>
            </w:r>
            <w:r>
              <w:rPr>
                <w:spacing w:val="1"/>
                <w:sz w:val="20"/>
              </w:rPr>
              <w:t xml:space="preserve"> </w:t>
            </w:r>
            <w:r>
              <w:rPr>
                <w:sz w:val="20"/>
              </w:rPr>
              <w:t>SDL</w:t>
            </w:r>
            <w:r>
              <w:rPr>
                <w:spacing w:val="1"/>
                <w:sz w:val="20"/>
              </w:rPr>
              <w:t xml:space="preserve"> </w:t>
            </w:r>
            <w:r>
              <w:rPr>
                <w:sz w:val="20"/>
              </w:rPr>
              <w:t>GAL</w:t>
            </w:r>
            <w:r>
              <w:rPr>
                <w:spacing w:val="61"/>
                <w:sz w:val="20"/>
              </w:rPr>
              <w:t xml:space="preserve"> </w:t>
            </w:r>
            <w:r>
              <w:rPr>
                <w:sz w:val="20"/>
              </w:rPr>
              <w:t>DD:</w:t>
            </w:r>
            <w:r>
              <w:rPr>
                <w:spacing w:val="1"/>
                <w:sz w:val="20"/>
              </w:rPr>
              <w:t xml:space="preserve"> </w:t>
            </w:r>
            <w:r>
              <w:rPr>
                <w:sz w:val="20"/>
              </w:rPr>
              <w:t>activități</w:t>
            </w:r>
            <w:r>
              <w:rPr>
                <w:spacing w:val="1"/>
                <w:sz w:val="20"/>
              </w:rPr>
              <w:t xml:space="preserve"> </w:t>
            </w:r>
            <w:r>
              <w:rPr>
                <w:sz w:val="20"/>
              </w:rPr>
              <w:t>de</w:t>
            </w:r>
            <w:r>
              <w:rPr>
                <w:spacing w:val="1"/>
                <w:sz w:val="20"/>
              </w:rPr>
              <w:t xml:space="preserve"> </w:t>
            </w:r>
            <w:r>
              <w:rPr>
                <w:sz w:val="20"/>
              </w:rPr>
              <w:t>producție,</w:t>
            </w:r>
            <w:r>
              <w:rPr>
                <w:spacing w:val="1"/>
                <w:sz w:val="20"/>
              </w:rPr>
              <w:t xml:space="preserve"> </w:t>
            </w:r>
            <w:r>
              <w:rPr>
                <w:sz w:val="20"/>
              </w:rPr>
              <w:t>servicii</w:t>
            </w:r>
            <w:r>
              <w:rPr>
                <w:spacing w:val="1"/>
                <w:sz w:val="20"/>
              </w:rPr>
              <w:t xml:space="preserve"> </w:t>
            </w:r>
            <w:r>
              <w:rPr>
                <w:sz w:val="20"/>
              </w:rPr>
              <w:t>medicale,</w:t>
            </w:r>
            <w:r>
              <w:rPr>
                <w:spacing w:val="1"/>
                <w:sz w:val="20"/>
              </w:rPr>
              <w:t xml:space="preserve"> </w:t>
            </w:r>
            <w:r>
              <w:rPr>
                <w:sz w:val="20"/>
              </w:rPr>
              <w:t>sanitar</w:t>
            </w:r>
            <w:r>
              <w:rPr>
                <w:spacing w:val="1"/>
                <w:sz w:val="20"/>
              </w:rPr>
              <w:t xml:space="preserve"> </w:t>
            </w:r>
            <w:r>
              <w:rPr>
                <w:sz w:val="20"/>
              </w:rPr>
              <w:t>veterinare sau achiziția de utilaje expertul va inscrie</w:t>
            </w:r>
            <w:r>
              <w:rPr>
                <w:spacing w:val="1"/>
                <w:sz w:val="20"/>
              </w:rPr>
              <w:t xml:space="preserve"> </w:t>
            </w:r>
            <w:r>
              <w:rPr>
                <w:sz w:val="20"/>
              </w:rPr>
              <w:t>30</w:t>
            </w:r>
            <w:r>
              <w:rPr>
                <w:spacing w:val="2"/>
                <w:sz w:val="20"/>
              </w:rPr>
              <w:t xml:space="preserve"> </w:t>
            </w:r>
            <w:r>
              <w:rPr>
                <w:sz w:val="20"/>
              </w:rPr>
              <w:t>puncte</w:t>
            </w:r>
            <w:r>
              <w:rPr>
                <w:spacing w:val="-3"/>
                <w:sz w:val="20"/>
              </w:rPr>
              <w:t xml:space="preserve"> </w:t>
            </w:r>
            <w:r>
              <w:rPr>
                <w:sz w:val="20"/>
              </w:rPr>
              <w:t>in</w:t>
            </w:r>
            <w:r>
              <w:rPr>
                <w:spacing w:val="-3"/>
                <w:sz w:val="20"/>
              </w:rPr>
              <w:t xml:space="preserve"> </w:t>
            </w:r>
            <w:r>
              <w:rPr>
                <w:sz w:val="20"/>
              </w:rPr>
              <w:t>coloana</w:t>
            </w:r>
            <w:r>
              <w:rPr>
                <w:spacing w:val="-4"/>
                <w:sz w:val="20"/>
              </w:rPr>
              <w:t xml:space="preserve"> </w:t>
            </w:r>
            <w:r>
              <w:rPr>
                <w:sz w:val="20"/>
              </w:rPr>
              <w:t>Scor.”</w:t>
            </w:r>
          </w:p>
          <w:p w14:paraId="3AA16A10" w14:textId="77777777" w:rsidR="00BD35D5" w:rsidRDefault="00000000">
            <w:pPr>
              <w:pStyle w:val="TableParagraph"/>
              <w:numPr>
                <w:ilvl w:val="1"/>
                <w:numId w:val="14"/>
              </w:numPr>
              <w:tabs>
                <w:tab w:val="left" w:pos="447"/>
              </w:tabs>
              <w:spacing w:line="231" w:lineRule="exact"/>
              <w:jc w:val="both"/>
              <w:rPr>
                <w:b/>
                <w:sz w:val="20"/>
              </w:rPr>
            </w:pPr>
            <w:r>
              <w:rPr>
                <w:b/>
                <w:sz w:val="20"/>
              </w:rPr>
              <w:t>–</w:t>
            </w:r>
            <w:r>
              <w:rPr>
                <w:b/>
                <w:spacing w:val="-7"/>
                <w:sz w:val="20"/>
              </w:rPr>
              <w:t xml:space="preserve"> </w:t>
            </w:r>
            <w:r>
              <w:rPr>
                <w:b/>
                <w:sz w:val="20"/>
              </w:rPr>
              <w:t>10</w:t>
            </w:r>
            <w:r>
              <w:rPr>
                <w:b/>
                <w:spacing w:val="3"/>
                <w:sz w:val="20"/>
              </w:rPr>
              <w:t xml:space="preserve"> </w:t>
            </w:r>
            <w:r>
              <w:rPr>
                <w:b/>
                <w:sz w:val="20"/>
              </w:rPr>
              <w:t>puncte</w:t>
            </w:r>
          </w:p>
          <w:p w14:paraId="5D6EC279" w14:textId="77777777" w:rsidR="00BD35D5" w:rsidRDefault="00000000">
            <w:pPr>
              <w:pStyle w:val="TableParagraph"/>
              <w:ind w:left="72" w:right="59"/>
              <w:jc w:val="both"/>
              <w:rPr>
                <w:sz w:val="20"/>
              </w:rPr>
            </w:pPr>
            <w:r>
              <w:rPr>
                <w:sz w:val="20"/>
              </w:rPr>
              <w:t>Daca</w:t>
            </w:r>
            <w:r>
              <w:rPr>
                <w:spacing w:val="1"/>
                <w:sz w:val="20"/>
              </w:rPr>
              <w:t xml:space="preserve"> </w:t>
            </w:r>
            <w:r>
              <w:rPr>
                <w:sz w:val="20"/>
              </w:rPr>
              <w:t>proiectul</w:t>
            </w:r>
            <w:r>
              <w:rPr>
                <w:spacing w:val="1"/>
                <w:sz w:val="20"/>
              </w:rPr>
              <w:t xml:space="preserve"> </w:t>
            </w:r>
            <w:r>
              <w:rPr>
                <w:sz w:val="20"/>
              </w:rPr>
              <w:t>vizeaza</w:t>
            </w:r>
            <w:r>
              <w:rPr>
                <w:spacing w:val="1"/>
                <w:sz w:val="20"/>
              </w:rPr>
              <w:t xml:space="preserve"> </w:t>
            </w:r>
            <w:r>
              <w:rPr>
                <w:sz w:val="20"/>
              </w:rPr>
              <w:t>lucrari</w:t>
            </w:r>
            <w:r>
              <w:rPr>
                <w:spacing w:val="1"/>
                <w:sz w:val="20"/>
              </w:rPr>
              <w:t xml:space="preserve"> </w:t>
            </w:r>
            <w:r>
              <w:rPr>
                <w:sz w:val="20"/>
              </w:rPr>
              <w:t>de</w:t>
            </w:r>
            <w:r>
              <w:rPr>
                <w:spacing w:val="1"/>
                <w:sz w:val="20"/>
              </w:rPr>
              <w:t xml:space="preserve"> </w:t>
            </w:r>
            <w:r>
              <w:rPr>
                <w:sz w:val="20"/>
              </w:rPr>
              <w:t>constructii</w:t>
            </w:r>
            <w:r>
              <w:rPr>
                <w:spacing w:val="1"/>
                <w:sz w:val="20"/>
              </w:rPr>
              <w:t xml:space="preserve"> </w:t>
            </w:r>
            <w:r>
              <w:rPr>
                <w:sz w:val="20"/>
              </w:rPr>
              <w:t>sau</w:t>
            </w:r>
            <w:r>
              <w:rPr>
                <w:spacing w:val="1"/>
                <w:sz w:val="20"/>
              </w:rPr>
              <w:t xml:space="preserve"> </w:t>
            </w:r>
            <w:r>
              <w:rPr>
                <w:sz w:val="20"/>
              </w:rPr>
              <w:t>modernizare</w:t>
            </w:r>
            <w:r>
              <w:rPr>
                <w:spacing w:val="3"/>
                <w:sz w:val="20"/>
              </w:rPr>
              <w:t xml:space="preserve"> </w:t>
            </w:r>
            <w:r>
              <w:rPr>
                <w:sz w:val="20"/>
              </w:rPr>
              <w:t>pensiuni</w:t>
            </w:r>
            <w:r>
              <w:rPr>
                <w:spacing w:val="4"/>
                <w:sz w:val="20"/>
              </w:rPr>
              <w:t xml:space="preserve"> </w:t>
            </w:r>
            <w:r>
              <w:rPr>
                <w:sz w:val="20"/>
              </w:rPr>
              <w:t>agroturistice</w:t>
            </w:r>
            <w:r>
              <w:rPr>
                <w:spacing w:val="4"/>
                <w:sz w:val="20"/>
              </w:rPr>
              <w:t xml:space="preserve"> </w:t>
            </w:r>
            <w:r>
              <w:rPr>
                <w:sz w:val="20"/>
              </w:rPr>
              <w:t>expertul</w:t>
            </w:r>
            <w:r>
              <w:rPr>
                <w:spacing w:val="6"/>
                <w:sz w:val="20"/>
              </w:rPr>
              <w:t xml:space="preserve"> </w:t>
            </w:r>
            <w:r>
              <w:rPr>
                <w:sz w:val="20"/>
              </w:rPr>
              <w:t>va</w:t>
            </w:r>
            <w:r>
              <w:rPr>
                <w:spacing w:val="3"/>
                <w:sz w:val="20"/>
              </w:rPr>
              <w:t xml:space="preserve"> </w:t>
            </w:r>
            <w:r>
              <w:rPr>
                <w:sz w:val="20"/>
              </w:rPr>
              <w:t>inscrie</w:t>
            </w:r>
          </w:p>
          <w:p w14:paraId="7D2793EA" w14:textId="77777777" w:rsidR="00BD35D5" w:rsidRDefault="00000000">
            <w:pPr>
              <w:pStyle w:val="TableParagraph"/>
              <w:spacing w:line="220" w:lineRule="exact"/>
              <w:ind w:left="72"/>
              <w:jc w:val="both"/>
              <w:rPr>
                <w:sz w:val="20"/>
              </w:rPr>
            </w:pPr>
            <w:r>
              <w:rPr>
                <w:sz w:val="20"/>
              </w:rPr>
              <w:t>10</w:t>
            </w:r>
            <w:r>
              <w:rPr>
                <w:spacing w:val="1"/>
                <w:sz w:val="20"/>
              </w:rPr>
              <w:t xml:space="preserve"> </w:t>
            </w:r>
            <w:r>
              <w:rPr>
                <w:sz w:val="20"/>
              </w:rPr>
              <w:t>puncte</w:t>
            </w:r>
            <w:r>
              <w:rPr>
                <w:spacing w:val="-3"/>
                <w:sz w:val="20"/>
              </w:rPr>
              <w:t xml:space="preserve"> </w:t>
            </w:r>
            <w:r>
              <w:rPr>
                <w:sz w:val="20"/>
              </w:rPr>
              <w:t>in</w:t>
            </w:r>
            <w:r>
              <w:rPr>
                <w:spacing w:val="-3"/>
                <w:sz w:val="20"/>
              </w:rPr>
              <w:t xml:space="preserve"> </w:t>
            </w:r>
            <w:r>
              <w:rPr>
                <w:sz w:val="20"/>
              </w:rPr>
              <w:t>coloana</w:t>
            </w:r>
            <w:r>
              <w:rPr>
                <w:spacing w:val="-4"/>
                <w:sz w:val="20"/>
              </w:rPr>
              <w:t xml:space="preserve"> </w:t>
            </w:r>
            <w:r>
              <w:rPr>
                <w:sz w:val="20"/>
              </w:rPr>
              <w:t>Scor.</w:t>
            </w:r>
          </w:p>
        </w:tc>
      </w:tr>
    </w:tbl>
    <w:p w14:paraId="458DEE18" w14:textId="77777777" w:rsidR="00BD35D5" w:rsidRDefault="00000000">
      <w:pPr>
        <w:pStyle w:val="BodyText"/>
        <w:rPr>
          <w:sz w:val="21"/>
        </w:rPr>
      </w:pPr>
      <w:r>
        <w:pict w14:anchorId="7FA02589">
          <v:shape id="_x0000_s1028" type="#_x0000_t202" style="position:absolute;margin-left:55.45pt;margin-top:13.45pt;width:471.1pt;height:27.9pt;z-index:-15710720;mso-wrap-distance-left:0;mso-wrap-distance-right:0;mso-position-horizontal-relative:page;mso-position-vertical-relative:text" fillcolor="#00afef" stroked="f">
            <v:textbox inset="0,0,0,0">
              <w:txbxContent>
                <w:p w14:paraId="5429BD7B" w14:textId="77777777" w:rsidR="00BD35D5" w:rsidRDefault="00000000">
                  <w:pPr>
                    <w:ind w:left="28" w:right="270"/>
                    <w:rPr>
                      <w:sz w:val="24"/>
                    </w:rPr>
                  </w:pPr>
                  <w:r>
                    <w:rPr>
                      <w:sz w:val="24"/>
                    </w:rPr>
                    <w:t>P3.</w:t>
                  </w:r>
                  <w:r>
                    <w:rPr>
                      <w:spacing w:val="-8"/>
                      <w:sz w:val="24"/>
                    </w:rPr>
                    <w:t xml:space="preserve"> </w:t>
                  </w:r>
                  <w:r>
                    <w:rPr>
                      <w:sz w:val="24"/>
                    </w:rPr>
                    <w:t>Principiul</w:t>
                  </w:r>
                  <w:r>
                    <w:rPr>
                      <w:spacing w:val="-5"/>
                      <w:sz w:val="24"/>
                    </w:rPr>
                    <w:t xml:space="preserve"> </w:t>
                  </w:r>
                  <w:r>
                    <w:rPr>
                      <w:sz w:val="24"/>
                    </w:rPr>
                    <w:t>stimulării</w:t>
                  </w:r>
                  <w:r>
                    <w:rPr>
                      <w:spacing w:val="-8"/>
                      <w:sz w:val="24"/>
                    </w:rPr>
                    <w:t xml:space="preserve"> </w:t>
                  </w:r>
                  <w:r>
                    <w:rPr>
                      <w:sz w:val="24"/>
                    </w:rPr>
                    <w:t>activităților</w:t>
                  </w:r>
                  <w:r>
                    <w:rPr>
                      <w:spacing w:val="-8"/>
                      <w:sz w:val="24"/>
                    </w:rPr>
                    <w:t xml:space="preserve"> </w:t>
                  </w:r>
                  <w:r>
                    <w:rPr>
                      <w:sz w:val="24"/>
                    </w:rPr>
                    <w:t>turistice</w:t>
                  </w:r>
                  <w:r>
                    <w:rPr>
                      <w:spacing w:val="3"/>
                      <w:sz w:val="24"/>
                    </w:rPr>
                    <w:t xml:space="preserve"> </w:t>
                  </w:r>
                  <w:r>
                    <w:rPr>
                      <w:sz w:val="24"/>
                    </w:rPr>
                    <w:t>în</w:t>
                  </w:r>
                  <w:r>
                    <w:rPr>
                      <w:spacing w:val="-8"/>
                      <w:sz w:val="24"/>
                    </w:rPr>
                    <w:t xml:space="preserve"> </w:t>
                  </w:r>
                  <w:r>
                    <w:rPr>
                      <w:sz w:val="24"/>
                    </w:rPr>
                    <w:t>zonele</w:t>
                  </w:r>
                  <w:r>
                    <w:rPr>
                      <w:spacing w:val="-7"/>
                      <w:sz w:val="24"/>
                    </w:rPr>
                    <w:t xml:space="preserve"> </w:t>
                  </w:r>
                  <w:r>
                    <w:rPr>
                      <w:sz w:val="24"/>
                    </w:rPr>
                    <w:t>cu</w:t>
                  </w:r>
                  <w:r>
                    <w:rPr>
                      <w:spacing w:val="-8"/>
                      <w:sz w:val="24"/>
                    </w:rPr>
                    <w:t xml:space="preserve"> </w:t>
                  </w:r>
                  <w:r>
                    <w:rPr>
                      <w:sz w:val="24"/>
                    </w:rPr>
                    <w:t>potențial</w:t>
                  </w:r>
                  <w:r>
                    <w:rPr>
                      <w:spacing w:val="-5"/>
                      <w:sz w:val="24"/>
                    </w:rPr>
                    <w:t xml:space="preserve"> </w:t>
                  </w:r>
                  <w:r>
                    <w:rPr>
                      <w:sz w:val="24"/>
                    </w:rPr>
                    <w:t>turistic</w:t>
                  </w:r>
                  <w:r>
                    <w:rPr>
                      <w:spacing w:val="-1"/>
                      <w:sz w:val="24"/>
                    </w:rPr>
                    <w:t xml:space="preserve"> </w:t>
                  </w:r>
                  <w:r>
                    <w:rPr>
                      <w:sz w:val="24"/>
                    </w:rPr>
                    <w:t>ridicat/</w:t>
                  </w:r>
                  <w:r>
                    <w:rPr>
                      <w:spacing w:val="-69"/>
                      <w:sz w:val="24"/>
                    </w:rPr>
                    <w:t xml:space="preserve"> </w:t>
                  </w:r>
                  <w:r>
                    <w:rPr>
                      <w:sz w:val="24"/>
                    </w:rPr>
                    <w:t>destinații</w:t>
                  </w:r>
                  <w:r>
                    <w:rPr>
                      <w:spacing w:val="2"/>
                      <w:sz w:val="24"/>
                    </w:rPr>
                    <w:t xml:space="preserve"> </w:t>
                  </w:r>
                  <w:r>
                    <w:rPr>
                      <w:sz w:val="24"/>
                    </w:rPr>
                    <w:t>ecoturistice/</w:t>
                  </w:r>
                  <w:r>
                    <w:rPr>
                      <w:spacing w:val="-3"/>
                      <w:sz w:val="24"/>
                    </w:rPr>
                    <w:t xml:space="preserve"> </w:t>
                  </w:r>
                  <w:r>
                    <w:rPr>
                      <w:sz w:val="24"/>
                    </w:rPr>
                    <w:t>zonele</w:t>
                  </w:r>
                  <w:r>
                    <w:rPr>
                      <w:spacing w:val="-3"/>
                      <w:sz w:val="24"/>
                    </w:rPr>
                    <w:t xml:space="preserve"> </w:t>
                  </w:r>
                  <w:r>
                    <w:rPr>
                      <w:sz w:val="24"/>
                    </w:rPr>
                    <w:t>cu</w:t>
                  </w:r>
                  <w:r>
                    <w:rPr>
                      <w:spacing w:val="-2"/>
                      <w:sz w:val="24"/>
                    </w:rPr>
                    <w:t xml:space="preserve"> </w:t>
                  </w:r>
                  <w:r>
                    <w:rPr>
                      <w:sz w:val="24"/>
                    </w:rPr>
                    <w:t>arii</w:t>
                  </w:r>
                  <w:r>
                    <w:rPr>
                      <w:spacing w:val="2"/>
                      <w:sz w:val="24"/>
                    </w:rPr>
                    <w:t xml:space="preserve"> </w:t>
                  </w:r>
                  <w:r>
                    <w:rPr>
                      <w:sz w:val="24"/>
                    </w:rPr>
                    <w:t>naturale</w:t>
                  </w:r>
                  <w:r>
                    <w:rPr>
                      <w:spacing w:val="-3"/>
                      <w:sz w:val="24"/>
                    </w:rPr>
                    <w:t xml:space="preserve"> </w:t>
                  </w:r>
                  <w:r>
                    <w:rPr>
                      <w:sz w:val="24"/>
                    </w:rPr>
                    <w:t>protejate.</w:t>
                  </w:r>
                </w:p>
              </w:txbxContent>
            </v:textbox>
            <w10:wrap type="topAndBottom" anchorx="page"/>
          </v:shape>
        </w:pict>
      </w:r>
    </w:p>
    <w:p w14:paraId="70F3DA2B" w14:textId="77777777" w:rsidR="00BD35D5" w:rsidRDefault="00BD35D5">
      <w:pPr>
        <w:pStyle w:val="BodyText"/>
        <w:spacing w:before="9" w:after="1"/>
        <w:rPr>
          <w:sz w:val="21"/>
        </w:rPr>
      </w:pPr>
    </w:p>
    <w:tbl>
      <w:tblPr>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307"/>
        <w:gridCol w:w="1272"/>
      </w:tblGrid>
      <w:tr w:rsidR="00BD35D5" w14:paraId="64958ACB" w14:textId="77777777">
        <w:trPr>
          <w:trHeight w:val="2323"/>
        </w:trPr>
        <w:tc>
          <w:tcPr>
            <w:tcW w:w="8307" w:type="dxa"/>
          </w:tcPr>
          <w:p w14:paraId="5605A073" w14:textId="77777777" w:rsidR="00BD35D5" w:rsidRDefault="00000000">
            <w:pPr>
              <w:pStyle w:val="TableParagraph"/>
              <w:spacing w:line="242" w:lineRule="auto"/>
              <w:ind w:left="110" w:right="91"/>
              <w:jc w:val="both"/>
              <w:rPr>
                <w:b/>
                <w:sz w:val="20"/>
              </w:rPr>
            </w:pPr>
            <w:r>
              <w:rPr>
                <w:b/>
                <w:sz w:val="20"/>
              </w:rPr>
              <w:t>3.1. Proiecte ce vizează investiţii în turism</w:t>
            </w:r>
            <w:r>
              <w:rPr>
                <w:b/>
                <w:spacing w:val="1"/>
                <w:sz w:val="20"/>
              </w:rPr>
              <w:t xml:space="preserve"> </w:t>
            </w:r>
            <w:r>
              <w:rPr>
                <w:b/>
                <w:sz w:val="20"/>
              </w:rPr>
              <w:t>în zonele cu potențial turistic ridicat -</w:t>
            </w:r>
            <w:r>
              <w:rPr>
                <w:b/>
                <w:spacing w:val="1"/>
                <w:sz w:val="20"/>
              </w:rPr>
              <w:t xml:space="preserve"> </w:t>
            </w:r>
            <w:r>
              <w:rPr>
                <w:b/>
                <w:sz w:val="20"/>
              </w:rPr>
              <w:t>conform</w:t>
            </w:r>
            <w:r>
              <w:rPr>
                <w:b/>
                <w:spacing w:val="-4"/>
                <w:sz w:val="20"/>
              </w:rPr>
              <w:t xml:space="preserve"> </w:t>
            </w:r>
            <w:r>
              <w:rPr>
                <w:b/>
                <w:sz w:val="20"/>
              </w:rPr>
              <w:t>Anexei</w:t>
            </w:r>
            <w:r>
              <w:rPr>
                <w:b/>
                <w:spacing w:val="-1"/>
                <w:sz w:val="20"/>
              </w:rPr>
              <w:t xml:space="preserve"> </w:t>
            </w:r>
            <w:r>
              <w:rPr>
                <w:b/>
                <w:sz w:val="20"/>
              </w:rPr>
              <w:t>,,Zone</w:t>
            </w:r>
            <w:r>
              <w:rPr>
                <w:b/>
                <w:spacing w:val="-8"/>
                <w:sz w:val="20"/>
              </w:rPr>
              <w:t xml:space="preserve"> </w:t>
            </w:r>
            <w:r>
              <w:rPr>
                <w:b/>
                <w:sz w:val="20"/>
              </w:rPr>
              <w:t>cu</w:t>
            </w:r>
            <w:r>
              <w:rPr>
                <w:b/>
                <w:spacing w:val="2"/>
                <w:sz w:val="20"/>
              </w:rPr>
              <w:t xml:space="preserve"> </w:t>
            </w:r>
            <w:r>
              <w:rPr>
                <w:b/>
                <w:sz w:val="20"/>
              </w:rPr>
              <w:t>potential</w:t>
            </w:r>
            <w:r>
              <w:rPr>
                <w:b/>
                <w:spacing w:val="-1"/>
                <w:sz w:val="20"/>
              </w:rPr>
              <w:t xml:space="preserve"> </w:t>
            </w:r>
            <w:r>
              <w:rPr>
                <w:b/>
                <w:sz w:val="20"/>
              </w:rPr>
              <w:t>turistic</w:t>
            </w:r>
            <w:r>
              <w:rPr>
                <w:b/>
                <w:spacing w:val="-1"/>
                <w:sz w:val="20"/>
              </w:rPr>
              <w:t xml:space="preserve"> </w:t>
            </w:r>
            <w:r>
              <w:rPr>
                <w:b/>
                <w:sz w:val="20"/>
              </w:rPr>
              <w:t>ridicat”.</w:t>
            </w:r>
          </w:p>
          <w:p w14:paraId="30E94D4C" w14:textId="77777777" w:rsidR="00BD35D5" w:rsidRDefault="00000000">
            <w:pPr>
              <w:pStyle w:val="TableParagraph"/>
              <w:ind w:left="110" w:right="91"/>
              <w:jc w:val="both"/>
              <w:rPr>
                <w:sz w:val="20"/>
              </w:rPr>
            </w:pPr>
            <w:r>
              <w:rPr>
                <w:sz w:val="20"/>
              </w:rPr>
              <w:t>Vor fi punctate proiectele care se dezvoltă în zone cu potențial turistic ridicat, dar</w:t>
            </w:r>
            <w:r>
              <w:rPr>
                <w:spacing w:val="1"/>
                <w:sz w:val="20"/>
              </w:rPr>
              <w:t xml:space="preserve"> </w:t>
            </w:r>
            <w:r>
              <w:rPr>
                <w:sz w:val="20"/>
              </w:rPr>
              <w:t>insuficient dezvoltate din punct de vedere turistic, în conformitate cu Ordonanţa de</w:t>
            </w:r>
            <w:r>
              <w:rPr>
                <w:spacing w:val="1"/>
                <w:sz w:val="20"/>
              </w:rPr>
              <w:t xml:space="preserve"> </w:t>
            </w:r>
            <w:r>
              <w:rPr>
                <w:sz w:val="20"/>
              </w:rPr>
              <w:t>Urgenţă nr. 142</w:t>
            </w:r>
            <w:r>
              <w:rPr>
                <w:spacing w:val="1"/>
                <w:sz w:val="20"/>
              </w:rPr>
              <w:t xml:space="preserve"> </w:t>
            </w:r>
            <w:r>
              <w:rPr>
                <w:sz w:val="20"/>
              </w:rPr>
              <w:t>din</w:t>
            </w:r>
            <w:r>
              <w:rPr>
                <w:spacing w:val="1"/>
                <w:sz w:val="20"/>
              </w:rPr>
              <w:t xml:space="preserve"> </w:t>
            </w:r>
            <w:r>
              <w:rPr>
                <w:sz w:val="20"/>
              </w:rPr>
              <w:t xml:space="preserve">28 octombrie 2008 </w:t>
            </w:r>
            <w:r>
              <w:rPr>
                <w:i/>
                <w:sz w:val="20"/>
              </w:rPr>
              <w:t>privind aprobarea</w:t>
            </w:r>
            <w:r>
              <w:rPr>
                <w:i/>
                <w:spacing w:val="1"/>
                <w:sz w:val="20"/>
              </w:rPr>
              <w:t xml:space="preserve"> </w:t>
            </w:r>
            <w:r>
              <w:rPr>
                <w:i/>
                <w:sz w:val="20"/>
              </w:rPr>
              <w:t>Planului</w:t>
            </w:r>
            <w:r>
              <w:rPr>
                <w:i/>
                <w:spacing w:val="1"/>
                <w:sz w:val="20"/>
              </w:rPr>
              <w:t xml:space="preserve"> </w:t>
            </w:r>
            <w:r>
              <w:rPr>
                <w:i/>
                <w:sz w:val="20"/>
              </w:rPr>
              <w:t>de amenajare a</w:t>
            </w:r>
            <w:r>
              <w:rPr>
                <w:i/>
                <w:spacing w:val="1"/>
                <w:sz w:val="20"/>
              </w:rPr>
              <w:t xml:space="preserve"> </w:t>
            </w:r>
            <w:r>
              <w:rPr>
                <w:i/>
                <w:sz w:val="20"/>
              </w:rPr>
              <w:t>teritoriului național Secţiunea a VIII - a - zone cu resurse turistice</w:t>
            </w:r>
            <w:r>
              <w:rPr>
                <w:sz w:val="20"/>
              </w:rPr>
              <w:t>, cu modificările și</w:t>
            </w:r>
            <w:r>
              <w:rPr>
                <w:spacing w:val="1"/>
                <w:sz w:val="20"/>
              </w:rPr>
              <w:t xml:space="preserve"> </w:t>
            </w:r>
            <w:r>
              <w:rPr>
                <w:sz w:val="20"/>
              </w:rPr>
              <w:t>completările</w:t>
            </w:r>
            <w:r>
              <w:rPr>
                <w:spacing w:val="1"/>
                <w:sz w:val="20"/>
              </w:rPr>
              <w:t xml:space="preserve"> </w:t>
            </w:r>
            <w:r>
              <w:rPr>
                <w:sz w:val="20"/>
              </w:rPr>
              <w:t>ulterioare.</w:t>
            </w:r>
          </w:p>
          <w:p w14:paraId="01471735" w14:textId="77777777" w:rsidR="00BD35D5" w:rsidRDefault="00000000">
            <w:pPr>
              <w:pStyle w:val="TableParagraph"/>
              <w:ind w:left="110" w:right="89"/>
              <w:jc w:val="both"/>
              <w:rPr>
                <w:sz w:val="20"/>
              </w:rPr>
            </w:pPr>
            <w:r>
              <w:rPr>
                <w:sz w:val="20"/>
              </w:rPr>
              <w:t>Punctajul acordat acestui criteriu se calculează în funcție de amplasamentul investiţiei</w:t>
            </w:r>
            <w:r>
              <w:rPr>
                <w:spacing w:val="1"/>
                <w:sz w:val="20"/>
              </w:rPr>
              <w:t xml:space="preserve"> </w:t>
            </w:r>
            <w:r>
              <w:rPr>
                <w:sz w:val="20"/>
              </w:rPr>
              <w:t>(comuna),</w:t>
            </w:r>
            <w:r>
              <w:rPr>
                <w:spacing w:val="15"/>
                <w:sz w:val="20"/>
              </w:rPr>
              <w:t xml:space="preserve"> </w:t>
            </w:r>
            <w:r>
              <w:rPr>
                <w:sz w:val="20"/>
              </w:rPr>
              <w:t>în</w:t>
            </w:r>
            <w:r>
              <w:rPr>
                <w:spacing w:val="17"/>
                <w:sz w:val="20"/>
              </w:rPr>
              <w:t xml:space="preserve"> </w:t>
            </w:r>
            <w:r>
              <w:rPr>
                <w:sz w:val="20"/>
              </w:rPr>
              <w:t>localități</w:t>
            </w:r>
            <w:r>
              <w:rPr>
                <w:spacing w:val="17"/>
                <w:sz w:val="20"/>
              </w:rPr>
              <w:t xml:space="preserve"> </w:t>
            </w:r>
            <w:r>
              <w:rPr>
                <w:sz w:val="20"/>
              </w:rPr>
              <w:t>cu</w:t>
            </w:r>
            <w:r>
              <w:rPr>
                <w:spacing w:val="16"/>
                <w:sz w:val="20"/>
              </w:rPr>
              <w:t xml:space="preserve"> </w:t>
            </w:r>
            <w:r>
              <w:rPr>
                <w:sz w:val="20"/>
              </w:rPr>
              <w:t>concentrare</w:t>
            </w:r>
            <w:r>
              <w:rPr>
                <w:spacing w:val="14"/>
                <w:sz w:val="20"/>
              </w:rPr>
              <w:t xml:space="preserve"> </w:t>
            </w:r>
            <w:r>
              <w:rPr>
                <w:b/>
                <w:sz w:val="20"/>
              </w:rPr>
              <w:t>foarte</w:t>
            </w:r>
            <w:r>
              <w:rPr>
                <w:b/>
                <w:spacing w:val="21"/>
                <w:sz w:val="20"/>
              </w:rPr>
              <w:t xml:space="preserve"> </w:t>
            </w:r>
            <w:r>
              <w:rPr>
                <w:b/>
                <w:sz w:val="20"/>
              </w:rPr>
              <w:t>mare</w:t>
            </w:r>
            <w:r>
              <w:rPr>
                <w:b/>
                <w:spacing w:val="23"/>
                <w:sz w:val="20"/>
              </w:rPr>
              <w:t xml:space="preserve"> </w:t>
            </w:r>
            <w:r>
              <w:rPr>
                <w:sz w:val="20"/>
              </w:rPr>
              <w:t>de</w:t>
            </w:r>
            <w:r>
              <w:rPr>
                <w:spacing w:val="17"/>
                <w:sz w:val="20"/>
              </w:rPr>
              <w:t xml:space="preserve"> </w:t>
            </w:r>
            <w:r>
              <w:rPr>
                <w:sz w:val="20"/>
              </w:rPr>
              <w:t>resurse</w:t>
            </w:r>
            <w:r>
              <w:rPr>
                <w:spacing w:val="13"/>
                <w:sz w:val="20"/>
              </w:rPr>
              <w:t xml:space="preserve"> </w:t>
            </w:r>
            <w:r>
              <w:rPr>
                <w:sz w:val="20"/>
              </w:rPr>
              <w:t>și</w:t>
            </w:r>
            <w:r>
              <w:rPr>
                <w:spacing w:val="17"/>
                <w:sz w:val="20"/>
              </w:rPr>
              <w:t xml:space="preserve"> </w:t>
            </w:r>
            <w:r>
              <w:rPr>
                <w:sz w:val="20"/>
              </w:rPr>
              <w:t>în</w:t>
            </w:r>
            <w:r>
              <w:rPr>
                <w:spacing w:val="14"/>
                <w:sz w:val="20"/>
              </w:rPr>
              <w:t xml:space="preserve"> </w:t>
            </w:r>
            <w:r>
              <w:rPr>
                <w:sz w:val="20"/>
              </w:rPr>
              <w:t>localități</w:t>
            </w:r>
            <w:r>
              <w:rPr>
                <w:spacing w:val="12"/>
                <w:sz w:val="20"/>
              </w:rPr>
              <w:t xml:space="preserve"> </w:t>
            </w:r>
            <w:r>
              <w:rPr>
                <w:sz w:val="20"/>
              </w:rPr>
              <w:t>cu</w:t>
            </w:r>
          </w:p>
          <w:p w14:paraId="1F520161" w14:textId="77777777" w:rsidR="00BD35D5" w:rsidRDefault="00000000">
            <w:pPr>
              <w:pStyle w:val="TableParagraph"/>
              <w:spacing w:line="220" w:lineRule="exact"/>
              <w:ind w:left="110"/>
              <w:jc w:val="both"/>
              <w:rPr>
                <w:sz w:val="20"/>
              </w:rPr>
            </w:pPr>
            <w:r>
              <w:rPr>
                <w:sz w:val="20"/>
              </w:rPr>
              <w:t xml:space="preserve">concentrare </w:t>
            </w:r>
            <w:r>
              <w:rPr>
                <w:b/>
                <w:sz w:val="20"/>
              </w:rPr>
              <w:t>mare</w:t>
            </w:r>
            <w:r>
              <w:rPr>
                <w:b/>
                <w:spacing w:val="-5"/>
                <w:sz w:val="20"/>
              </w:rPr>
              <w:t xml:space="preserve"> </w:t>
            </w:r>
            <w:r>
              <w:rPr>
                <w:sz w:val="20"/>
              </w:rPr>
              <w:t>de resurse.</w:t>
            </w:r>
          </w:p>
        </w:tc>
        <w:tc>
          <w:tcPr>
            <w:tcW w:w="1272" w:type="dxa"/>
          </w:tcPr>
          <w:p w14:paraId="280BB7C3" w14:textId="77777777" w:rsidR="00BD35D5" w:rsidRDefault="00000000">
            <w:pPr>
              <w:pStyle w:val="TableParagraph"/>
              <w:spacing w:line="245" w:lineRule="exact"/>
              <w:ind w:left="446"/>
            </w:pPr>
            <w:r>
              <w:t>5</w:t>
            </w:r>
            <w:r>
              <w:rPr>
                <w:spacing w:val="1"/>
              </w:rPr>
              <w:t xml:space="preserve"> </w:t>
            </w:r>
            <w:r>
              <w:t>p.</w:t>
            </w:r>
          </w:p>
        </w:tc>
      </w:tr>
      <w:tr w:rsidR="00BD35D5" w14:paraId="53377042" w14:textId="77777777">
        <w:trPr>
          <w:trHeight w:val="253"/>
        </w:trPr>
        <w:tc>
          <w:tcPr>
            <w:tcW w:w="8307" w:type="dxa"/>
          </w:tcPr>
          <w:p w14:paraId="57FA72DC" w14:textId="77777777" w:rsidR="00BD35D5" w:rsidRDefault="00000000">
            <w:pPr>
              <w:pStyle w:val="TableParagraph"/>
              <w:spacing w:line="222" w:lineRule="exact"/>
              <w:ind w:left="110"/>
              <w:rPr>
                <w:b/>
                <w:sz w:val="20"/>
              </w:rPr>
            </w:pPr>
            <w:r>
              <w:rPr>
                <w:b/>
                <w:sz w:val="20"/>
              </w:rPr>
              <w:t>3.2</w:t>
            </w:r>
            <w:r>
              <w:rPr>
                <w:b/>
                <w:spacing w:val="-2"/>
                <w:sz w:val="20"/>
              </w:rPr>
              <w:t xml:space="preserve"> </w:t>
            </w:r>
            <w:r>
              <w:rPr>
                <w:b/>
                <w:sz w:val="20"/>
              </w:rPr>
              <w:t>Proiecte</w:t>
            </w:r>
            <w:r>
              <w:rPr>
                <w:b/>
                <w:spacing w:val="-3"/>
                <w:sz w:val="20"/>
              </w:rPr>
              <w:t xml:space="preserve"> </w:t>
            </w:r>
            <w:r>
              <w:rPr>
                <w:b/>
                <w:sz w:val="20"/>
              </w:rPr>
              <w:t>ce vizeaza</w:t>
            </w:r>
            <w:r>
              <w:rPr>
                <w:b/>
                <w:spacing w:val="-1"/>
                <w:sz w:val="20"/>
              </w:rPr>
              <w:t xml:space="preserve"> </w:t>
            </w:r>
            <w:r>
              <w:rPr>
                <w:b/>
                <w:sz w:val="20"/>
              </w:rPr>
              <w:t>sau</w:t>
            </w:r>
            <w:r>
              <w:rPr>
                <w:b/>
                <w:spacing w:val="59"/>
                <w:sz w:val="20"/>
              </w:rPr>
              <w:t xml:space="preserve"> </w:t>
            </w:r>
            <w:r>
              <w:rPr>
                <w:b/>
                <w:sz w:val="20"/>
              </w:rPr>
              <w:t>includ</w:t>
            </w:r>
            <w:r>
              <w:rPr>
                <w:b/>
                <w:spacing w:val="-1"/>
                <w:sz w:val="20"/>
              </w:rPr>
              <w:t xml:space="preserve"> </w:t>
            </w:r>
            <w:r>
              <w:rPr>
                <w:b/>
                <w:sz w:val="20"/>
              </w:rPr>
              <w:t>activități</w:t>
            </w:r>
            <w:r>
              <w:rPr>
                <w:b/>
                <w:spacing w:val="-2"/>
                <w:sz w:val="20"/>
              </w:rPr>
              <w:t xml:space="preserve"> </w:t>
            </w:r>
            <w:r>
              <w:rPr>
                <w:b/>
                <w:sz w:val="20"/>
              </w:rPr>
              <w:t>de agrement.</w:t>
            </w:r>
          </w:p>
        </w:tc>
        <w:tc>
          <w:tcPr>
            <w:tcW w:w="1272" w:type="dxa"/>
          </w:tcPr>
          <w:p w14:paraId="3E1553AA" w14:textId="77777777" w:rsidR="00BD35D5" w:rsidRDefault="00000000">
            <w:pPr>
              <w:pStyle w:val="TableParagraph"/>
              <w:spacing w:line="234" w:lineRule="exact"/>
              <w:ind w:left="446"/>
            </w:pPr>
            <w:r>
              <w:t>2</w:t>
            </w:r>
            <w:r>
              <w:rPr>
                <w:spacing w:val="1"/>
              </w:rPr>
              <w:t xml:space="preserve"> </w:t>
            </w:r>
            <w:r>
              <w:t>p.</w:t>
            </w:r>
          </w:p>
        </w:tc>
      </w:tr>
    </w:tbl>
    <w:p w14:paraId="10DA631B" w14:textId="77777777" w:rsidR="00BD35D5" w:rsidRDefault="00BD35D5">
      <w:pPr>
        <w:spacing w:line="234" w:lineRule="exact"/>
        <w:sectPr w:rsidR="00BD35D5">
          <w:pgSz w:w="11910" w:h="16840"/>
          <w:pgMar w:top="1720" w:right="300" w:bottom="280" w:left="820" w:header="706" w:footer="0" w:gutter="0"/>
          <w:cols w:space="720"/>
        </w:sectPr>
      </w:pPr>
    </w:p>
    <w:tbl>
      <w:tblPr>
        <w:tblW w:w="0" w:type="auto"/>
        <w:tblInd w:w="5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83"/>
        <w:gridCol w:w="5393"/>
      </w:tblGrid>
      <w:tr w:rsidR="00BD35D5" w14:paraId="4B9EBF8F" w14:textId="77777777">
        <w:trPr>
          <w:trHeight w:val="565"/>
        </w:trPr>
        <w:tc>
          <w:tcPr>
            <w:tcW w:w="4183" w:type="dxa"/>
            <w:shd w:val="clear" w:color="auto" w:fill="C0C0C0"/>
          </w:tcPr>
          <w:p w14:paraId="2518AF18" w14:textId="77777777" w:rsidR="00BD35D5" w:rsidRDefault="00BD35D5">
            <w:pPr>
              <w:pStyle w:val="TableParagraph"/>
              <w:spacing w:before="6"/>
              <w:rPr>
                <w:sz w:val="19"/>
              </w:rPr>
            </w:pPr>
          </w:p>
          <w:p w14:paraId="3F01EC9B" w14:textId="77777777" w:rsidR="00BD35D5" w:rsidRDefault="00000000">
            <w:pPr>
              <w:pStyle w:val="TableParagraph"/>
              <w:ind w:left="71"/>
              <w:rPr>
                <w:rFonts w:ascii="Calibri"/>
                <w:b/>
              </w:rPr>
            </w:pPr>
            <w:r>
              <w:rPr>
                <w:rFonts w:ascii="Calibri"/>
                <w:b/>
              </w:rPr>
              <w:t>DOCUMENTE</w:t>
            </w:r>
            <w:r>
              <w:rPr>
                <w:rFonts w:ascii="Calibri"/>
                <w:b/>
                <w:spacing w:val="41"/>
              </w:rPr>
              <w:t xml:space="preserve"> </w:t>
            </w:r>
            <w:r>
              <w:rPr>
                <w:rFonts w:ascii="Calibri"/>
                <w:b/>
              </w:rPr>
              <w:t>PREZENTATE</w:t>
            </w:r>
          </w:p>
        </w:tc>
        <w:tc>
          <w:tcPr>
            <w:tcW w:w="5393" w:type="dxa"/>
            <w:shd w:val="clear" w:color="auto" w:fill="C0C0C0"/>
          </w:tcPr>
          <w:p w14:paraId="47DEDBB0" w14:textId="77777777" w:rsidR="00BD35D5" w:rsidRDefault="00000000">
            <w:pPr>
              <w:pStyle w:val="TableParagraph"/>
              <w:spacing w:before="136"/>
              <w:ind w:left="71"/>
              <w:rPr>
                <w:rFonts w:ascii="Calibri" w:hAnsi="Calibri"/>
                <w:b/>
              </w:rPr>
            </w:pPr>
            <w:r>
              <w:rPr>
                <w:rFonts w:ascii="Calibri" w:hAnsi="Calibri"/>
                <w:b/>
              </w:rPr>
              <w:t>PUNCTE</w:t>
            </w:r>
            <w:r>
              <w:rPr>
                <w:rFonts w:ascii="Calibri" w:hAnsi="Calibri"/>
                <w:b/>
                <w:spacing w:val="-6"/>
              </w:rPr>
              <w:t xml:space="preserve"> </w:t>
            </w:r>
            <w:r>
              <w:rPr>
                <w:rFonts w:ascii="Calibri" w:hAnsi="Calibri"/>
                <w:b/>
              </w:rPr>
              <w:t>DE</w:t>
            </w:r>
            <w:r>
              <w:rPr>
                <w:rFonts w:ascii="Calibri" w:hAnsi="Calibri"/>
                <w:b/>
                <w:spacing w:val="-1"/>
              </w:rPr>
              <w:t xml:space="preserve"> </w:t>
            </w:r>
            <w:r>
              <w:rPr>
                <w:rFonts w:ascii="Calibri" w:hAnsi="Calibri"/>
                <w:b/>
              </w:rPr>
              <w:t>VERIFICAT</w:t>
            </w:r>
            <w:r>
              <w:rPr>
                <w:rFonts w:ascii="Calibri" w:hAnsi="Calibri"/>
                <w:b/>
                <w:spacing w:val="-3"/>
              </w:rPr>
              <w:t xml:space="preserve"> </w:t>
            </w:r>
            <w:r>
              <w:rPr>
                <w:rFonts w:ascii="Calibri" w:hAnsi="Calibri"/>
                <w:b/>
              </w:rPr>
              <w:t>ÎN</w:t>
            </w:r>
            <w:r>
              <w:rPr>
                <w:rFonts w:ascii="Calibri" w:hAnsi="Calibri"/>
                <w:b/>
                <w:spacing w:val="-5"/>
              </w:rPr>
              <w:t xml:space="preserve"> </w:t>
            </w:r>
            <w:r>
              <w:rPr>
                <w:rFonts w:ascii="Calibri" w:hAnsi="Calibri"/>
                <w:b/>
              </w:rPr>
              <w:t>DOCUMENTE</w:t>
            </w:r>
          </w:p>
        </w:tc>
      </w:tr>
      <w:tr w:rsidR="00BD35D5" w14:paraId="7277D66D" w14:textId="77777777">
        <w:trPr>
          <w:trHeight w:val="13246"/>
        </w:trPr>
        <w:tc>
          <w:tcPr>
            <w:tcW w:w="4183" w:type="dxa"/>
          </w:tcPr>
          <w:p w14:paraId="2427BBE0" w14:textId="77777777" w:rsidR="00BD35D5" w:rsidRDefault="00000000">
            <w:pPr>
              <w:pStyle w:val="TableParagraph"/>
              <w:spacing w:line="212" w:lineRule="exact"/>
              <w:ind w:left="71"/>
              <w:rPr>
                <w:sz w:val="20"/>
              </w:rPr>
            </w:pPr>
            <w:r>
              <w:rPr>
                <w:b/>
                <w:sz w:val="20"/>
              </w:rPr>
              <w:t>Doc.</w:t>
            </w:r>
            <w:r>
              <w:rPr>
                <w:b/>
                <w:spacing w:val="-6"/>
                <w:sz w:val="20"/>
              </w:rPr>
              <w:t xml:space="preserve"> </w:t>
            </w:r>
            <w:r>
              <w:rPr>
                <w:b/>
                <w:sz w:val="20"/>
              </w:rPr>
              <w:t>1</w:t>
            </w:r>
            <w:r>
              <w:rPr>
                <w:sz w:val="20"/>
              </w:rPr>
              <w:t>.</w:t>
            </w:r>
            <w:r>
              <w:rPr>
                <w:spacing w:val="-2"/>
                <w:sz w:val="20"/>
              </w:rPr>
              <w:t xml:space="preserve"> </w:t>
            </w:r>
            <w:r>
              <w:rPr>
                <w:sz w:val="20"/>
              </w:rPr>
              <w:t>Studiul de</w:t>
            </w:r>
            <w:r>
              <w:rPr>
                <w:spacing w:val="-4"/>
                <w:sz w:val="20"/>
              </w:rPr>
              <w:t xml:space="preserve"> </w:t>
            </w:r>
            <w:r>
              <w:rPr>
                <w:sz w:val="20"/>
              </w:rPr>
              <w:t>fezabilitate/MJ</w:t>
            </w:r>
          </w:p>
          <w:p w14:paraId="235F3B92" w14:textId="77777777" w:rsidR="00BD35D5" w:rsidRDefault="00000000">
            <w:pPr>
              <w:pStyle w:val="TableParagraph"/>
              <w:spacing w:before="3" w:line="231" w:lineRule="exact"/>
              <w:ind w:left="71"/>
              <w:rPr>
                <w:b/>
                <w:sz w:val="20"/>
              </w:rPr>
            </w:pPr>
            <w:r>
              <w:rPr>
                <w:b/>
                <w:sz w:val="20"/>
              </w:rPr>
              <w:t>Serviciul</w:t>
            </w:r>
            <w:r>
              <w:rPr>
                <w:b/>
                <w:spacing w:val="-4"/>
                <w:sz w:val="20"/>
              </w:rPr>
              <w:t xml:space="preserve"> </w:t>
            </w:r>
            <w:r>
              <w:rPr>
                <w:b/>
                <w:sz w:val="20"/>
              </w:rPr>
              <w:t>online</w:t>
            </w:r>
            <w:r>
              <w:rPr>
                <w:b/>
                <w:spacing w:val="-3"/>
                <w:sz w:val="20"/>
              </w:rPr>
              <w:t xml:space="preserve"> </w:t>
            </w:r>
            <w:r>
              <w:rPr>
                <w:b/>
                <w:sz w:val="20"/>
              </w:rPr>
              <w:t>RECOM</w:t>
            </w:r>
          </w:p>
          <w:p w14:paraId="177D168D" w14:textId="77777777" w:rsidR="00BD35D5" w:rsidRDefault="00000000">
            <w:pPr>
              <w:pStyle w:val="TableParagraph"/>
              <w:ind w:left="71"/>
              <w:rPr>
                <w:sz w:val="20"/>
              </w:rPr>
            </w:pPr>
            <w:r>
              <w:rPr>
                <w:b/>
                <w:sz w:val="20"/>
              </w:rPr>
              <w:t>Anexa</w:t>
            </w:r>
            <w:r>
              <w:rPr>
                <w:b/>
                <w:spacing w:val="2"/>
                <w:sz w:val="20"/>
              </w:rPr>
              <w:t xml:space="preserve"> </w:t>
            </w:r>
            <w:r>
              <w:rPr>
                <w:b/>
                <w:sz w:val="20"/>
              </w:rPr>
              <w:t>7</w:t>
            </w:r>
            <w:r>
              <w:rPr>
                <w:b/>
                <w:spacing w:val="8"/>
                <w:sz w:val="20"/>
              </w:rPr>
              <w:t xml:space="preserve"> </w:t>
            </w:r>
            <w:r>
              <w:rPr>
                <w:sz w:val="20"/>
              </w:rPr>
              <w:t>Lista</w:t>
            </w:r>
            <w:r>
              <w:rPr>
                <w:spacing w:val="5"/>
                <w:sz w:val="20"/>
              </w:rPr>
              <w:t xml:space="preserve"> </w:t>
            </w:r>
            <w:r>
              <w:rPr>
                <w:sz w:val="20"/>
              </w:rPr>
              <w:t>detaliata</w:t>
            </w:r>
            <w:r>
              <w:rPr>
                <w:spacing w:val="4"/>
                <w:sz w:val="20"/>
              </w:rPr>
              <w:t xml:space="preserve"> </w:t>
            </w:r>
            <w:r>
              <w:rPr>
                <w:sz w:val="20"/>
              </w:rPr>
              <w:t>a</w:t>
            </w:r>
            <w:r>
              <w:rPr>
                <w:spacing w:val="5"/>
                <w:sz w:val="20"/>
              </w:rPr>
              <w:t xml:space="preserve"> </w:t>
            </w:r>
            <w:r>
              <w:rPr>
                <w:sz w:val="20"/>
              </w:rPr>
              <w:t>actiunilor</w:t>
            </w:r>
            <w:r>
              <w:rPr>
                <w:spacing w:val="3"/>
                <w:sz w:val="20"/>
              </w:rPr>
              <w:t xml:space="preserve"> </w:t>
            </w:r>
            <w:r>
              <w:rPr>
                <w:sz w:val="20"/>
              </w:rPr>
              <w:t>conform</w:t>
            </w:r>
            <w:r>
              <w:rPr>
                <w:spacing w:val="-57"/>
                <w:sz w:val="20"/>
              </w:rPr>
              <w:t xml:space="preserve"> </w:t>
            </w:r>
            <w:r>
              <w:rPr>
                <w:sz w:val="20"/>
              </w:rPr>
              <w:t>codurilor CAEN M3-6A cu sectoare prioritare</w:t>
            </w:r>
            <w:r>
              <w:rPr>
                <w:spacing w:val="1"/>
                <w:sz w:val="20"/>
              </w:rPr>
              <w:t xml:space="preserve"> </w:t>
            </w:r>
            <w:r>
              <w:rPr>
                <w:b/>
                <w:sz w:val="20"/>
              </w:rPr>
              <w:t>Anexa</w:t>
            </w:r>
            <w:r>
              <w:rPr>
                <w:b/>
                <w:spacing w:val="37"/>
                <w:sz w:val="20"/>
              </w:rPr>
              <w:t xml:space="preserve"> </w:t>
            </w:r>
            <w:r>
              <w:rPr>
                <w:b/>
                <w:sz w:val="20"/>
              </w:rPr>
              <w:t>9</w:t>
            </w:r>
            <w:r>
              <w:rPr>
                <w:b/>
                <w:spacing w:val="37"/>
                <w:sz w:val="20"/>
              </w:rPr>
              <w:t xml:space="preserve"> </w:t>
            </w:r>
            <w:r>
              <w:rPr>
                <w:sz w:val="20"/>
              </w:rPr>
              <w:t>Lista</w:t>
            </w:r>
            <w:r>
              <w:rPr>
                <w:spacing w:val="34"/>
                <w:sz w:val="20"/>
              </w:rPr>
              <w:t xml:space="preserve"> </w:t>
            </w:r>
            <w:r>
              <w:rPr>
                <w:sz w:val="20"/>
              </w:rPr>
              <w:t>zonelor</w:t>
            </w:r>
            <w:r>
              <w:rPr>
                <w:spacing w:val="37"/>
                <w:sz w:val="20"/>
              </w:rPr>
              <w:t xml:space="preserve"> </w:t>
            </w:r>
            <w:r>
              <w:rPr>
                <w:sz w:val="20"/>
              </w:rPr>
              <w:t>cu</w:t>
            </w:r>
            <w:r>
              <w:rPr>
                <w:spacing w:val="39"/>
                <w:sz w:val="20"/>
              </w:rPr>
              <w:t xml:space="preserve"> </w:t>
            </w:r>
            <w:r>
              <w:rPr>
                <w:sz w:val="20"/>
              </w:rPr>
              <w:t>potential</w:t>
            </w:r>
            <w:r>
              <w:rPr>
                <w:spacing w:val="33"/>
                <w:sz w:val="20"/>
              </w:rPr>
              <w:t xml:space="preserve"> </w:t>
            </w:r>
            <w:r>
              <w:rPr>
                <w:sz w:val="20"/>
              </w:rPr>
              <w:t>turistic</w:t>
            </w:r>
            <w:r>
              <w:rPr>
                <w:spacing w:val="-57"/>
                <w:sz w:val="20"/>
              </w:rPr>
              <w:t xml:space="preserve"> </w:t>
            </w:r>
            <w:r>
              <w:rPr>
                <w:sz w:val="20"/>
              </w:rPr>
              <w:t>ridicat</w:t>
            </w:r>
          </w:p>
          <w:p w14:paraId="34D6CFC7" w14:textId="77777777" w:rsidR="00BD35D5" w:rsidRDefault="00000000">
            <w:pPr>
              <w:pStyle w:val="TableParagraph"/>
              <w:tabs>
                <w:tab w:val="left" w:pos="978"/>
                <w:tab w:val="left" w:pos="1536"/>
                <w:tab w:val="left" w:pos="2284"/>
                <w:tab w:val="left" w:pos="3272"/>
              </w:tabs>
              <w:spacing w:before="2"/>
              <w:ind w:left="71" w:right="53"/>
              <w:rPr>
                <w:sz w:val="20"/>
              </w:rPr>
            </w:pPr>
            <w:r>
              <w:rPr>
                <w:b/>
                <w:sz w:val="20"/>
              </w:rPr>
              <w:t>Anexa</w:t>
            </w:r>
            <w:r>
              <w:rPr>
                <w:b/>
                <w:sz w:val="20"/>
              </w:rPr>
              <w:tab/>
              <w:t>10</w:t>
            </w:r>
            <w:r>
              <w:rPr>
                <w:b/>
                <w:sz w:val="20"/>
              </w:rPr>
              <w:tab/>
            </w:r>
            <w:r>
              <w:rPr>
                <w:sz w:val="20"/>
              </w:rPr>
              <w:t>Lista</w:t>
            </w:r>
            <w:r>
              <w:rPr>
                <w:sz w:val="20"/>
              </w:rPr>
              <w:tab/>
              <w:t>zonelor</w:t>
            </w:r>
            <w:r>
              <w:rPr>
                <w:sz w:val="20"/>
              </w:rPr>
              <w:tab/>
            </w:r>
            <w:r>
              <w:rPr>
                <w:spacing w:val="-1"/>
                <w:sz w:val="20"/>
              </w:rPr>
              <w:t>destinații</w:t>
            </w:r>
            <w:r>
              <w:rPr>
                <w:spacing w:val="-58"/>
                <w:sz w:val="20"/>
              </w:rPr>
              <w:t xml:space="preserve"> </w:t>
            </w:r>
            <w:r>
              <w:rPr>
                <w:sz w:val="20"/>
              </w:rPr>
              <w:t>ecoturistice</w:t>
            </w:r>
          </w:p>
          <w:p w14:paraId="2FEDD3BF" w14:textId="77777777" w:rsidR="00BD35D5" w:rsidRDefault="00000000">
            <w:pPr>
              <w:pStyle w:val="TableParagraph"/>
              <w:spacing w:line="242" w:lineRule="auto"/>
              <w:ind w:left="71" w:right="399"/>
              <w:rPr>
                <w:sz w:val="20"/>
              </w:rPr>
            </w:pPr>
            <w:r>
              <w:rPr>
                <w:b/>
                <w:sz w:val="20"/>
              </w:rPr>
              <w:t xml:space="preserve">Anexa 11 </w:t>
            </w:r>
            <w:r>
              <w:rPr>
                <w:sz w:val="20"/>
              </w:rPr>
              <w:t>Lista ariilor naturale protejate</w:t>
            </w:r>
            <w:r>
              <w:rPr>
                <w:spacing w:val="-58"/>
                <w:sz w:val="20"/>
              </w:rPr>
              <w:t xml:space="preserve"> </w:t>
            </w:r>
            <w:r>
              <w:rPr>
                <w:sz w:val="20"/>
              </w:rPr>
              <w:t>Doc.</w:t>
            </w:r>
            <w:r>
              <w:rPr>
                <w:spacing w:val="-6"/>
                <w:sz w:val="20"/>
              </w:rPr>
              <w:t xml:space="preserve"> </w:t>
            </w:r>
            <w:r>
              <w:rPr>
                <w:sz w:val="20"/>
              </w:rPr>
              <w:t>23</w:t>
            </w:r>
            <w:r>
              <w:rPr>
                <w:spacing w:val="3"/>
                <w:sz w:val="20"/>
              </w:rPr>
              <w:t xml:space="preserve"> </w:t>
            </w:r>
            <w:r>
              <w:rPr>
                <w:sz w:val="20"/>
              </w:rPr>
              <w:t>–alte</w:t>
            </w:r>
            <w:r>
              <w:rPr>
                <w:spacing w:val="2"/>
                <w:sz w:val="20"/>
              </w:rPr>
              <w:t xml:space="preserve"> </w:t>
            </w:r>
            <w:r>
              <w:rPr>
                <w:sz w:val="20"/>
              </w:rPr>
              <w:t>documente</w:t>
            </w:r>
          </w:p>
        </w:tc>
        <w:tc>
          <w:tcPr>
            <w:tcW w:w="5393" w:type="dxa"/>
          </w:tcPr>
          <w:p w14:paraId="51E100AE" w14:textId="77777777" w:rsidR="00BD35D5" w:rsidRDefault="00000000">
            <w:pPr>
              <w:pStyle w:val="TableParagraph"/>
              <w:spacing w:line="212" w:lineRule="exact"/>
              <w:ind w:left="71"/>
              <w:jc w:val="both"/>
              <w:rPr>
                <w:b/>
                <w:sz w:val="20"/>
              </w:rPr>
            </w:pPr>
            <w:r>
              <w:rPr>
                <w:b/>
                <w:sz w:val="20"/>
              </w:rPr>
              <w:t>3.1</w:t>
            </w:r>
            <w:r>
              <w:rPr>
                <w:b/>
                <w:spacing w:val="3"/>
                <w:sz w:val="20"/>
              </w:rPr>
              <w:t xml:space="preserve"> </w:t>
            </w:r>
            <w:r>
              <w:rPr>
                <w:b/>
                <w:sz w:val="20"/>
              </w:rPr>
              <w:t>–</w:t>
            </w:r>
            <w:r>
              <w:rPr>
                <w:b/>
                <w:spacing w:val="-6"/>
                <w:sz w:val="20"/>
              </w:rPr>
              <w:t xml:space="preserve"> </w:t>
            </w:r>
            <w:r>
              <w:rPr>
                <w:b/>
                <w:sz w:val="20"/>
              </w:rPr>
              <w:t>max</w:t>
            </w:r>
            <w:r>
              <w:rPr>
                <w:b/>
                <w:spacing w:val="-4"/>
                <w:sz w:val="20"/>
              </w:rPr>
              <w:t xml:space="preserve"> </w:t>
            </w:r>
            <w:r>
              <w:rPr>
                <w:b/>
                <w:sz w:val="20"/>
              </w:rPr>
              <w:t>5</w:t>
            </w:r>
            <w:r>
              <w:rPr>
                <w:b/>
                <w:spacing w:val="2"/>
                <w:sz w:val="20"/>
              </w:rPr>
              <w:t xml:space="preserve"> </w:t>
            </w:r>
            <w:r>
              <w:rPr>
                <w:b/>
                <w:sz w:val="20"/>
              </w:rPr>
              <w:t>puncte</w:t>
            </w:r>
          </w:p>
          <w:p w14:paraId="3FE3F930" w14:textId="77777777" w:rsidR="00BD35D5" w:rsidRDefault="00000000">
            <w:pPr>
              <w:pStyle w:val="TableParagraph"/>
              <w:spacing w:before="3"/>
              <w:ind w:left="71" w:right="56"/>
              <w:jc w:val="both"/>
              <w:rPr>
                <w:sz w:val="20"/>
              </w:rPr>
            </w:pPr>
            <w:r>
              <w:rPr>
                <w:sz w:val="20"/>
              </w:rPr>
              <w:t>Se</w:t>
            </w:r>
            <w:r>
              <w:rPr>
                <w:spacing w:val="1"/>
                <w:sz w:val="20"/>
              </w:rPr>
              <w:t xml:space="preserve"> </w:t>
            </w:r>
            <w:r>
              <w:rPr>
                <w:sz w:val="20"/>
              </w:rPr>
              <w:t>verifică</w:t>
            </w:r>
            <w:r>
              <w:rPr>
                <w:spacing w:val="1"/>
                <w:sz w:val="20"/>
              </w:rPr>
              <w:t xml:space="preserve"> </w:t>
            </w:r>
            <w:r>
              <w:rPr>
                <w:sz w:val="20"/>
              </w:rPr>
              <w:t>in</w:t>
            </w:r>
            <w:r>
              <w:rPr>
                <w:spacing w:val="1"/>
                <w:sz w:val="20"/>
              </w:rPr>
              <w:t xml:space="preserve"> </w:t>
            </w:r>
            <w:r>
              <w:rPr>
                <w:sz w:val="20"/>
              </w:rPr>
              <w:t>doc.</w:t>
            </w:r>
            <w:r>
              <w:rPr>
                <w:spacing w:val="1"/>
                <w:sz w:val="20"/>
              </w:rPr>
              <w:t xml:space="preserve"> </w:t>
            </w:r>
            <w:r>
              <w:rPr>
                <w:sz w:val="20"/>
              </w:rPr>
              <w:t>1</w:t>
            </w:r>
            <w:r>
              <w:rPr>
                <w:spacing w:val="1"/>
                <w:sz w:val="20"/>
              </w:rPr>
              <w:t xml:space="preserve"> </w:t>
            </w:r>
            <w:r>
              <w:rPr>
                <w:sz w:val="20"/>
              </w:rPr>
              <w:t>dacă</w:t>
            </w:r>
            <w:r>
              <w:rPr>
                <w:spacing w:val="1"/>
                <w:sz w:val="20"/>
              </w:rPr>
              <w:t xml:space="preserve"> </w:t>
            </w:r>
            <w:r>
              <w:rPr>
                <w:sz w:val="20"/>
              </w:rPr>
              <w:t>proiectul</w:t>
            </w:r>
            <w:r>
              <w:rPr>
                <w:spacing w:val="1"/>
                <w:sz w:val="20"/>
              </w:rPr>
              <w:t xml:space="preserve"> </w:t>
            </w:r>
            <w:r>
              <w:rPr>
                <w:sz w:val="20"/>
              </w:rPr>
              <w:t>vizează</w:t>
            </w:r>
            <w:r>
              <w:rPr>
                <w:spacing w:val="1"/>
                <w:sz w:val="20"/>
              </w:rPr>
              <w:t xml:space="preserve"> </w:t>
            </w:r>
            <w:r>
              <w:rPr>
                <w:sz w:val="20"/>
              </w:rPr>
              <w:t>activități</w:t>
            </w:r>
            <w:r>
              <w:rPr>
                <w:spacing w:val="-58"/>
                <w:sz w:val="20"/>
              </w:rPr>
              <w:t xml:space="preserve"> </w:t>
            </w:r>
            <w:r>
              <w:rPr>
                <w:sz w:val="20"/>
              </w:rPr>
              <w:t>conform codului CAEN/activității prevăzute în statutul de</w:t>
            </w:r>
            <w:r>
              <w:rPr>
                <w:spacing w:val="1"/>
                <w:sz w:val="20"/>
              </w:rPr>
              <w:t xml:space="preserve"> </w:t>
            </w:r>
            <w:r>
              <w:rPr>
                <w:sz w:val="20"/>
              </w:rPr>
              <w:t>funcționare</w:t>
            </w:r>
            <w:r>
              <w:rPr>
                <w:spacing w:val="1"/>
                <w:sz w:val="20"/>
              </w:rPr>
              <w:t xml:space="preserve"> </w:t>
            </w:r>
            <w:r>
              <w:rPr>
                <w:sz w:val="20"/>
              </w:rPr>
              <w:t>al</w:t>
            </w:r>
            <w:r>
              <w:rPr>
                <w:spacing w:val="1"/>
                <w:sz w:val="20"/>
              </w:rPr>
              <w:t xml:space="preserve"> </w:t>
            </w:r>
            <w:r>
              <w:rPr>
                <w:sz w:val="20"/>
              </w:rPr>
              <w:t>solicitantului,</w:t>
            </w:r>
            <w:r>
              <w:rPr>
                <w:spacing w:val="1"/>
                <w:sz w:val="20"/>
              </w:rPr>
              <w:t xml:space="preserve"> </w:t>
            </w:r>
            <w:r>
              <w:rPr>
                <w:sz w:val="20"/>
              </w:rPr>
              <w:t>aferent</w:t>
            </w:r>
            <w:r>
              <w:rPr>
                <w:spacing w:val="1"/>
                <w:sz w:val="20"/>
              </w:rPr>
              <w:t xml:space="preserve"> </w:t>
            </w:r>
            <w:r>
              <w:rPr>
                <w:sz w:val="20"/>
              </w:rPr>
              <w:t>investiţiilor</w:t>
            </w:r>
            <w:r>
              <w:rPr>
                <w:spacing w:val="61"/>
                <w:sz w:val="20"/>
              </w:rPr>
              <w:t xml:space="preserve"> </w:t>
            </w:r>
            <w:r>
              <w:rPr>
                <w:sz w:val="20"/>
              </w:rPr>
              <w:t>în</w:t>
            </w:r>
            <w:r>
              <w:rPr>
                <w:spacing w:val="-58"/>
                <w:sz w:val="20"/>
              </w:rPr>
              <w:t xml:space="preserve"> </w:t>
            </w:r>
            <w:r>
              <w:rPr>
                <w:sz w:val="20"/>
              </w:rPr>
              <w:t>turism.</w:t>
            </w:r>
          </w:p>
          <w:p w14:paraId="27DB8872" w14:textId="77777777" w:rsidR="00BD35D5" w:rsidRDefault="00000000">
            <w:pPr>
              <w:pStyle w:val="TableParagraph"/>
              <w:ind w:left="71" w:right="61"/>
              <w:jc w:val="both"/>
              <w:rPr>
                <w:sz w:val="20"/>
              </w:rPr>
            </w:pPr>
            <w:r>
              <w:rPr>
                <w:sz w:val="20"/>
              </w:rPr>
              <w:t>Se verifica in doc. 1 daca tipul de activitate/activități</w:t>
            </w:r>
            <w:r>
              <w:rPr>
                <w:spacing w:val="1"/>
                <w:sz w:val="20"/>
              </w:rPr>
              <w:t xml:space="preserve"> </w:t>
            </w:r>
            <w:r>
              <w:rPr>
                <w:sz w:val="20"/>
              </w:rPr>
              <w:t>propus/propuse</w:t>
            </w:r>
            <w:r>
              <w:rPr>
                <w:spacing w:val="1"/>
                <w:sz w:val="20"/>
              </w:rPr>
              <w:t xml:space="preserve"> </w:t>
            </w:r>
            <w:r>
              <w:rPr>
                <w:sz w:val="20"/>
              </w:rPr>
              <w:t>prin proiect vizează activități aferente</w:t>
            </w:r>
            <w:r>
              <w:rPr>
                <w:spacing w:val="1"/>
                <w:sz w:val="20"/>
              </w:rPr>
              <w:t xml:space="preserve"> </w:t>
            </w:r>
            <w:r>
              <w:rPr>
                <w:sz w:val="20"/>
              </w:rPr>
              <w:t>investiţiilor</w:t>
            </w:r>
            <w:r>
              <w:rPr>
                <w:spacing w:val="1"/>
                <w:sz w:val="20"/>
              </w:rPr>
              <w:t xml:space="preserve"> </w:t>
            </w:r>
            <w:r>
              <w:rPr>
                <w:sz w:val="20"/>
              </w:rPr>
              <w:t>în</w:t>
            </w:r>
            <w:r>
              <w:rPr>
                <w:spacing w:val="1"/>
                <w:sz w:val="20"/>
              </w:rPr>
              <w:t xml:space="preserve"> </w:t>
            </w:r>
            <w:r>
              <w:rPr>
                <w:sz w:val="20"/>
              </w:rPr>
              <w:t>turism</w:t>
            </w:r>
            <w:r>
              <w:rPr>
                <w:spacing w:val="1"/>
                <w:sz w:val="20"/>
              </w:rPr>
              <w:t xml:space="preserve"> </w:t>
            </w:r>
            <w:r>
              <w:rPr>
                <w:sz w:val="20"/>
              </w:rPr>
              <w:t>in</w:t>
            </w:r>
            <w:r>
              <w:rPr>
                <w:spacing w:val="1"/>
                <w:sz w:val="20"/>
              </w:rPr>
              <w:t xml:space="preserve"> </w:t>
            </w:r>
            <w:r>
              <w:rPr>
                <w:sz w:val="20"/>
              </w:rPr>
              <w:t>zonele</w:t>
            </w:r>
            <w:r>
              <w:rPr>
                <w:spacing w:val="1"/>
                <w:sz w:val="20"/>
              </w:rPr>
              <w:t xml:space="preserve"> </w:t>
            </w:r>
            <w:r>
              <w:rPr>
                <w:sz w:val="20"/>
              </w:rPr>
              <w:t>cu</w:t>
            </w:r>
            <w:r>
              <w:rPr>
                <w:spacing w:val="1"/>
                <w:sz w:val="20"/>
              </w:rPr>
              <w:t xml:space="preserve"> </w:t>
            </w:r>
            <w:r>
              <w:rPr>
                <w:sz w:val="20"/>
              </w:rPr>
              <w:t>potential</w:t>
            </w:r>
            <w:r>
              <w:rPr>
                <w:spacing w:val="1"/>
                <w:sz w:val="20"/>
              </w:rPr>
              <w:t xml:space="preserve"> </w:t>
            </w:r>
            <w:r>
              <w:rPr>
                <w:sz w:val="20"/>
              </w:rPr>
              <w:t>turistic</w:t>
            </w:r>
            <w:r>
              <w:rPr>
                <w:spacing w:val="1"/>
                <w:sz w:val="20"/>
              </w:rPr>
              <w:t xml:space="preserve"> </w:t>
            </w:r>
            <w:r>
              <w:rPr>
                <w:sz w:val="20"/>
              </w:rPr>
              <w:t>ridicat.</w:t>
            </w:r>
          </w:p>
          <w:p w14:paraId="2C0E475F" w14:textId="77777777" w:rsidR="00BD35D5" w:rsidRDefault="00000000">
            <w:pPr>
              <w:pStyle w:val="TableParagraph"/>
              <w:ind w:left="71" w:right="58"/>
              <w:jc w:val="both"/>
              <w:rPr>
                <w:sz w:val="20"/>
              </w:rPr>
            </w:pPr>
            <w:r>
              <w:rPr>
                <w:sz w:val="20"/>
              </w:rPr>
              <w:t>Vor</w:t>
            </w:r>
            <w:r>
              <w:rPr>
                <w:spacing w:val="1"/>
                <w:sz w:val="20"/>
              </w:rPr>
              <w:t xml:space="preserve"> </w:t>
            </w:r>
            <w:r>
              <w:rPr>
                <w:sz w:val="20"/>
              </w:rPr>
              <w:t>fi</w:t>
            </w:r>
            <w:r>
              <w:rPr>
                <w:spacing w:val="1"/>
                <w:sz w:val="20"/>
              </w:rPr>
              <w:t xml:space="preserve"> </w:t>
            </w:r>
            <w:r>
              <w:rPr>
                <w:sz w:val="20"/>
              </w:rPr>
              <w:t>punctate</w:t>
            </w:r>
            <w:r>
              <w:rPr>
                <w:spacing w:val="1"/>
                <w:sz w:val="20"/>
              </w:rPr>
              <w:t xml:space="preserve"> </w:t>
            </w:r>
            <w:r>
              <w:rPr>
                <w:sz w:val="20"/>
              </w:rPr>
              <w:t>proiectele</w:t>
            </w:r>
            <w:r>
              <w:rPr>
                <w:spacing w:val="1"/>
                <w:sz w:val="20"/>
              </w:rPr>
              <w:t xml:space="preserve"> </w:t>
            </w:r>
            <w:r>
              <w:rPr>
                <w:sz w:val="20"/>
              </w:rPr>
              <w:t>prin</w:t>
            </w:r>
            <w:r>
              <w:rPr>
                <w:spacing w:val="1"/>
                <w:sz w:val="20"/>
              </w:rPr>
              <w:t xml:space="preserve"> </w:t>
            </w:r>
            <w:r>
              <w:rPr>
                <w:sz w:val="20"/>
              </w:rPr>
              <w:t>care</w:t>
            </w:r>
            <w:r>
              <w:rPr>
                <w:spacing w:val="1"/>
                <w:sz w:val="20"/>
              </w:rPr>
              <w:t xml:space="preserve"> </w:t>
            </w:r>
            <w:r>
              <w:rPr>
                <w:sz w:val="20"/>
              </w:rPr>
              <w:t>se</w:t>
            </w:r>
            <w:r>
              <w:rPr>
                <w:spacing w:val="1"/>
                <w:sz w:val="20"/>
              </w:rPr>
              <w:t xml:space="preserve"> </w:t>
            </w:r>
            <w:r>
              <w:rPr>
                <w:sz w:val="20"/>
              </w:rPr>
              <w:t>propune</w:t>
            </w:r>
            <w:r>
              <w:rPr>
                <w:spacing w:val="1"/>
                <w:sz w:val="20"/>
              </w:rPr>
              <w:t xml:space="preserve"> </w:t>
            </w:r>
            <w:r>
              <w:rPr>
                <w:sz w:val="20"/>
              </w:rPr>
              <w:t>desfășurarea activității</w:t>
            </w:r>
            <w:r>
              <w:rPr>
                <w:spacing w:val="1"/>
                <w:sz w:val="20"/>
              </w:rPr>
              <w:t xml:space="preserve"> </w:t>
            </w:r>
            <w:r>
              <w:rPr>
                <w:sz w:val="20"/>
              </w:rPr>
              <w:t>de turism în zone cu</w:t>
            </w:r>
            <w:r>
              <w:rPr>
                <w:spacing w:val="1"/>
                <w:sz w:val="20"/>
              </w:rPr>
              <w:t xml:space="preserve"> </w:t>
            </w:r>
            <w:r>
              <w:rPr>
                <w:sz w:val="20"/>
              </w:rPr>
              <w:t>potential</w:t>
            </w:r>
            <w:r>
              <w:rPr>
                <w:spacing w:val="1"/>
                <w:sz w:val="20"/>
              </w:rPr>
              <w:t xml:space="preserve"> </w:t>
            </w:r>
            <w:r>
              <w:rPr>
                <w:sz w:val="20"/>
              </w:rPr>
              <w:t>turistic</w:t>
            </w:r>
            <w:r>
              <w:rPr>
                <w:spacing w:val="1"/>
                <w:sz w:val="20"/>
              </w:rPr>
              <w:t xml:space="preserve"> </w:t>
            </w:r>
            <w:r>
              <w:rPr>
                <w:sz w:val="20"/>
              </w:rPr>
              <w:t>ridicat</w:t>
            </w:r>
            <w:r>
              <w:rPr>
                <w:spacing w:val="1"/>
                <w:sz w:val="20"/>
              </w:rPr>
              <w:t xml:space="preserve"> </w:t>
            </w:r>
            <w:r>
              <w:rPr>
                <w:sz w:val="20"/>
              </w:rPr>
              <w:t>dar insuficient dezvoltate din punct de</w:t>
            </w:r>
            <w:r>
              <w:rPr>
                <w:spacing w:val="1"/>
                <w:sz w:val="20"/>
              </w:rPr>
              <w:t xml:space="preserve"> </w:t>
            </w:r>
            <w:r>
              <w:rPr>
                <w:sz w:val="20"/>
              </w:rPr>
              <w:t>vedere turistic, în conformitate cu Ordonanţa de Urgenţă</w:t>
            </w:r>
            <w:r>
              <w:rPr>
                <w:spacing w:val="1"/>
                <w:sz w:val="20"/>
              </w:rPr>
              <w:t xml:space="preserve"> </w:t>
            </w:r>
            <w:r>
              <w:rPr>
                <w:sz w:val="20"/>
              </w:rPr>
              <w:t>nr. 142/ 2008 privind aprobarea Planului de amenajare a</w:t>
            </w:r>
            <w:r>
              <w:rPr>
                <w:spacing w:val="1"/>
                <w:sz w:val="20"/>
              </w:rPr>
              <w:t xml:space="preserve"> </w:t>
            </w:r>
            <w:r>
              <w:rPr>
                <w:sz w:val="20"/>
              </w:rPr>
              <w:t>teritoriului national Secţiunea a VIII - a - zone cu resurse</w:t>
            </w:r>
            <w:r>
              <w:rPr>
                <w:spacing w:val="1"/>
                <w:sz w:val="20"/>
              </w:rPr>
              <w:t xml:space="preserve"> </w:t>
            </w:r>
            <w:r>
              <w:rPr>
                <w:sz w:val="20"/>
              </w:rPr>
              <w:t>turistice, aprobată cu modificări prin Legea 190/2009,</w:t>
            </w:r>
            <w:r>
              <w:rPr>
                <w:spacing w:val="1"/>
                <w:sz w:val="20"/>
              </w:rPr>
              <w:t xml:space="preserve"> </w:t>
            </w:r>
            <w:r>
              <w:rPr>
                <w:sz w:val="20"/>
              </w:rPr>
              <w:t>precum și cu metodologia de acordare a punctajului total</w:t>
            </w:r>
            <w:r>
              <w:rPr>
                <w:spacing w:val="1"/>
                <w:sz w:val="20"/>
              </w:rPr>
              <w:t xml:space="preserve"> </w:t>
            </w:r>
            <w:r>
              <w:rPr>
                <w:sz w:val="20"/>
              </w:rPr>
              <w:t>aferent</w:t>
            </w:r>
            <w:r>
              <w:rPr>
                <w:spacing w:val="1"/>
                <w:sz w:val="20"/>
              </w:rPr>
              <w:t xml:space="preserve"> </w:t>
            </w:r>
            <w:r>
              <w:rPr>
                <w:sz w:val="20"/>
              </w:rPr>
              <w:t>potențialului</w:t>
            </w:r>
            <w:r>
              <w:rPr>
                <w:spacing w:val="1"/>
                <w:sz w:val="20"/>
              </w:rPr>
              <w:t xml:space="preserve"> </w:t>
            </w:r>
            <w:r>
              <w:rPr>
                <w:sz w:val="20"/>
              </w:rPr>
              <w:t>de</w:t>
            </w:r>
            <w:r>
              <w:rPr>
                <w:spacing w:val="1"/>
                <w:sz w:val="20"/>
              </w:rPr>
              <w:t xml:space="preserve"> </w:t>
            </w:r>
            <w:r>
              <w:rPr>
                <w:sz w:val="20"/>
              </w:rPr>
              <w:t>dezvoltare</w:t>
            </w:r>
            <w:r>
              <w:rPr>
                <w:spacing w:val="1"/>
                <w:sz w:val="20"/>
              </w:rPr>
              <w:t xml:space="preserve"> </w:t>
            </w:r>
            <w:r>
              <w:rPr>
                <w:sz w:val="20"/>
              </w:rPr>
              <w:t>turistică</w:t>
            </w:r>
            <w:r>
              <w:rPr>
                <w:spacing w:val="1"/>
                <w:sz w:val="20"/>
              </w:rPr>
              <w:t xml:space="preserve"> </w:t>
            </w:r>
            <w:r>
              <w:rPr>
                <w:sz w:val="20"/>
              </w:rPr>
              <w:t>(evaluare</w:t>
            </w:r>
            <w:r>
              <w:rPr>
                <w:spacing w:val="1"/>
                <w:sz w:val="20"/>
              </w:rPr>
              <w:t xml:space="preserve"> </w:t>
            </w:r>
            <w:r>
              <w:rPr>
                <w:sz w:val="20"/>
              </w:rPr>
              <w:t>finală).</w:t>
            </w:r>
          </w:p>
          <w:p w14:paraId="3AD4C5B4" w14:textId="77777777" w:rsidR="00BD35D5" w:rsidRDefault="00000000">
            <w:pPr>
              <w:pStyle w:val="TableParagraph"/>
              <w:spacing w:before="2"/>
              <w:ind w:left="71" w:right="59"/>
              <w:jc w:val="both"/>
              <w:rPr>
                <w:sz w:val="20"/>
              </w:rPr>
            </w:pPr>
            <w:r>
              <w:rPr>
                <w:sz w:val="20"/>
              </w:rPr>
              <w:t>Se</w:t>
            </w:r>
            <w:r>
              <w:rPr>
                <w:spacing w:val="1"/>
                <w:sz w:val="20"/>
              </w:rPr>
              <w:t xml:space="preserve"> </w:t>
            </w:r>
            <w:r>
              <w:rPr>
                <w:sz w:val="20"/>
              </w:rPr>
              <w:t>verifică,</w:t>
            </w:r>
            <w:r>
              <w:rPr>
                <w:spacing w:val="1"/>
                <w:sz w:val="20"/>
              </w:rPr>
              <w:t xml:space="preserve"> </w:t>
            </w:r>
            <w:r>
              <w:rPr>
                <w:sz w:val="20"/>
              </w:rPr>
              <w:t>conform</w:t>
            </w:r>
            <w:r>
              <w:rPr>
                <w:spacing w:val="1"/>
                <w:sz w:val="20"/>
              </w:rPr>
              <w:t xml:space="preserve"> </w:t>
            </w:r>
            <w:r>
              <w:rPr>
                <w:sz w:val="20"/>
              </w:rPr>
              <w:t>informatiilor/documentelor</w:t>
            </w:r>
            <w:r>
              <w:rPr>
                <w:spacing w:val="1"/>
                <w:sz w:val="20"/>
              </w:rPr>
              <w:t xml:space="preserve"> </w:t>
            </w:r>
            <w:r>
              <w:rPr>
                <w:sz w:val="20"/>
              </w:rPr>
              <w:t>din</w:t>
            </w:r>
            <w:r>
              <w:rPr>
                <w:spacing w:val="1"/>
                <w:sz w:val="20"/>
              </w:rPr>
              <w:t xml:space="preserve"> </w:t>
            </w:r>
            <w:r>
              <w:rPr>
                <w:sz w:val="20"/>
              </w:rPr>
              <w:t>cererea</w:t>
            </w:r>
            <w:r>
              <w:rPr>
                <w:spacing w:val="1"/>
                <w:sz w:val="20"/>
              </w:rPr>
              <w:t xml:space="preserve"> </w:t>
            </w:r>
            <w:r>
              <w:rPr>
                <w:sz w:val="20"/>
              </w:rPr>
              <w:t>de</w:t>
            </w:r>
            <w:r>
              <w:rPr>
                <w:spacing w:val="1"/>
                <w:sz w:val="20"/>
              </w:rPr>
              <w:t xml:space="preserve"> </w:t>
            </w:r>
            <w:r>
              <w:rPr>
                <w:sz w:val="20"/>
              </w:rPr>
              <w:t>finanțare,</w:t>
            </w:r>
            <w:r>
              <w:rPr>
                <w:spacing w:val="1"/>
                <w:sz w:val="20"/>
              </w:rPr>
              <w:t xml:space="preserve"> </w:t>
            </w:r>
            <w:r>
              <w:rPr>
                <w:sz w:val="20"/>
              </w:rPr>
              <w:t>dacă</w:t>
            </w:r>
            <w:r>
              <w:rPr>
                <w:spacing w:val="1"/>
                <w:sz w:val="20"/>
              </w:rPr>
              <w:t xml:space="preserve"> </w:t>
            </w:r>
            <w:r>
              <w:rPr>
                <w:sz w:val="20"/>
              </w:rPr>
              <w:t>activitățile</w:t>
            </w:r>
            <w:r>
              <w:rPr>
                <w:spacing w:val="1"/>
                <w:sz w:val="20"/>
              </w:rPr>
              <w:t xml:space="preserve"> </w:t>
            </w:r>
            <w:r>
              <w:rPr>
                <w:sz w:val="20"/>
              </w:rPr>
              <w:t>propuse</w:t>
            </w:r>
            <w:r>
              <w:rPr>
                <w:spacing w:val="1"/>
                <w:sz w:val="20"/>
              </w:rPr>
              <w:t xml:space="preserve"> </w:t>
            </w:r>
            <w:r>
              <w:rPr>
                <w:sz w:val="20"/>
              </w:rPr>
              <w:t>prin</w:t>
            </w:r>
            <w:r>
              <w:rPr>
                <w:spacing w:val="1"/>
                <w:sz w:val="20"/>
              </w:rPr>
              <w:t xml:space="preserve"> </w:t>
            </w:r>
            <w:r>
              <w:rPr>
                <w:sz w:val="20"/>
              </w:rPr>
              <w:t xml:space="preserve">proiect vor desfășura în localitățile cuprinse în </w:t>
            </w:r>
            <w:r>
              <w:rPr>
                <w:i/>
                <w:sz w:val="20"/>
              </w:rPr>
              <w:t>Lista cu</w:t>
            </w:r>
            <w:r>
              <w:rPr>
                <w:i/>
                <w:spacing w:val="1"/>
                <w:sz w:val="20"/>
              </w:rPr>
              <w:t xml:space="preserve"> </w:t>
            </w:r>
            <w:r>
              <w:rPr>
                <w:i/>
                <w:sz w:val="20"/>
              </w:rPr>
              <w:t>zonele</w:t>
            </w:r>
            <w:r>
              <w:rPr>
                <w:i/>
                <w:spacing w:val="1"/>
                <w:sz w:val="20"/>
              </w:rPr>
              <w:t xml:space="preserve"> </w:t>
            </w:r>
            <w:r>
              <w:rPr>
                <w:i/>
                <w:sz w:val="20"/>
              </w:rPr>
              <w:t>cu</w:t>
            </w:r>
            <w:r>
              <w:rPr>
                <w:i/>
                <w:spacing w:val="1"/>
                <w:sz w:val="20"/>
              </w:rPr>
              <w:t xml:space="preserve"> </w:t>
            </w:r>
            <w:r>
              <w:rPr>
                <w:i/>
                <w:sz w:val="20"/>
              </w:rPr>
              <w:t>potential</w:t>
            </w:r>
            <w:r>
              <w:rPr>
                <w:i/>
                <w:spacing w:val="1"/>
                <w:sz w:val="20"/>
              </w:rPr>
              <w:t xml:space="preserve"> </w:t>
            </w:r>
            <w:r>
              <w:rPr>
                <w:i/>
                <w:sz w:val="20"/>
              </w:rPr>
              <w:t>turistic</w:t>
            </w:r>
            <w:r>
              <w:rPr>
                <w:i/>
                <w:spacing w:val="1"/>
                <w:sz w:val="20"/>
              </w:rPr>
              <w:t xml:space="preserve"> </w:t>
            </w:r>
            <w:r>
              <w:rPr>
                <w:i/>
                <w:sz w:val="20"/>
              </w:rPr>
              <w:t>ridicat</w:t>
            </w:r>
            <w:r>
              <w:rPr>
                <w:sz w:val="20"/>
              </w:rPr>
              <w:t>,</w:t>
            </w:r>
            <w:r>
              <w:rPr>
                <w:spacing w:val="1"/>
                <w:sz w:val="20"/>
              </w:rPr>
              <w:t xml:space="preserve"> </w:t>
            </w:r>
            <w:r>
              <w:rPr>
                <w:sz w:val="20"/>
              </w:rPr>
              <w:t>dar</w:t>
            </w:r>
            <w:r>
              <w:rPr>
                <w:spacing w:val="1"/>
                <w:sz w:val="20"/>
              </w:rPr>
              <w:t xml:space="preserve"> </w:t>
            </w:r>
            <w:r>
              <w:rPr>
                <w:sz w:val="20"/>
              </w:rPr>
              <w:t>insuficient</w:t>
            </w:r>
            <w:r>
              <w:rPr>
                <w:spacing w:val="1"/>
                <w:sz w:val="20"/>
              </w:rPr>
              <w:t xml:space="preserve"> </w:t>
            </w:r>
            <w:r>
              <w:rPr>
                <w:sz w:val="20"/>
              </w:rPr>
              <w:t>dezvoltate</w:t>
            </w:r>
            <w:r>
              <w:rPr>
                <w:spacing w:val="1"/>
                <w:sz w:val="20"/>
              </w:rPr>
              <w:t xml:space="preserve"> </w:t>
            </w:r>
            <w:r>
              <w:rPr>
                <w:sz w:val="20"/>
              </w:rPr>
              <w:t>din</w:t>
            </w:r>
            <w:r>
              <w:rPr>
                <w:spacing w:val="1"/>
                <w:sz w:val="20"/>
              </w:rPr>
              <w:t xml:space="preserve"> </w:t>
            </w:r>
            <w:r>
              <w:rPr>
                <w:sz w:val="20"/>
              </w:rPr>
              <w:t>punct</w:t>
            </w:r>
            <w:r>
              <w:rPr>
                <w:spacing w:val="1"/>
                <w:sz w:val="20"/>
              </w:rPr>
              <w:t xml:space="preserve"> </w:t>
            </w:r>
            <w:r>
              <w:rPr>
                <w:sz w:val="20"/>
              </w:rPr>
              <w:t>de</w:t>
            </w:r>
            <w:r>
              <w:rPr>
                <w:spacing w:val="1"/>
                <w:sz w:val="20"/>
              </w:rPr>
              <w:t xml:space="preserve"> </w:t>
            </w:r>
            <w:r>
              <w:rPr>
                <w:sz w:val="20"/>
              </w:rPr>
              <w:t>vedere</w:t>
            </w:r>
            <w:r>
              <w:rPr>
                <w:spacing w:val="1"/>
                <w:sz w:val="20"/>
              </w:rPr>
              <w:t xml:space="preserve"> </w:t>
            </w:r>
            <w:r>
              <w:rPr>
                <w:sz w:val="20"/>
              </w:rPr>
              <w:t>turistic</w:t>
            </w:r>
            <w:r>
              <w:rPr>
                <w:spacing w:val="1"/>
                <w:sz w:val="20"/>
              </w:rPr>
              <w:t xml:space="preserve"> </w:t>
            </w:r>
            <w:r>
              <w:rPr>
                <w:sz w:val="20"/>
              </w:rPr>
              <w:t>cf.</w:t>
            </w:r>
            <w:r>
              <w:rPr>
                <w:spacing w:val="61"/>
                <w:sz w:val="20"/>
              </w:rPr>
              <w:t xml:space="preserve"> </w:t>
            </w:r>
            <w:r>
              <w:rPr>
                <w:sz w:val="20"/>
              </w:rPr>
              <w:t>OUG</w:t>
            </w:r>
            <w:r>
              <w:rPr>
                <w:spacing w:val="1"/>
                <w:sz w:val="20"/>
              </w:rPr>
              <w:t xml:space="preserve"> </w:t>
            </w:r>
            <w:r>
              <w:rPr>
                <w:sz w:val="20"/>
              </w:rPr>
              <w:t>142/2008;</w:t>
            </w:r>
          </w:p>
          <w:p w14:paraId="0FB15B17" w14:textId="77777777" w:rsidR="00BD35D5" w:rsidRDefault="00000000">
            <w:pPr>
              <w:pStyle w:val="TableParagraph"/>
              <w:ind w:left="71" w:right="56"/>
              <w:jc w:val="both"/>
              <w:rPr>
                <w:sz w:val="20"/>
              </w:rPr>
            </w:pPr>
            <w:r>
              <w:rPr>
                <w:sz w:val="20"/>
              </w:rPr>
              <w:t>Punctajul acordat acestui criteriu se calculează în funcție</w:t>
            </w:r>
            <w:r>
              <w:rPr>
                <w:spacing w:val="-58"/>
                <w:sz w:val="20"/>
              </w:rPr>
              <w:t xml:space="preserve"> </w:t>
            </w:r>
            <w:r>
              <w:rPr>
                <w:sz w:val="20"/>
              </w:rPr>
              <w:t>de</w:t>
            </w:r>
            <w:r>
              <w:rPr>
                <w:spacing w:val="1"/>
                <w:sz w:val="20"/>
              </w:rPr>
              <w:t xml:space="preserve"> </w:t>
            </w:r>
            <w:r>
              <w:rPr>
                <w:sz w:val="20"/>
              </w:rPr>
              <w:t>amplasarea</w:t>
            </w:r>
            <w:r>
              <w:rPr>
                <w:spacing w:val="1"/>
                <w:sz w:val="20"/>
              </w:rPr>
              <w:t xml:space="preserve"> </w:t>
            </w:r>
            <w:r>
              <w:rPr>
                <w:sz w:val="20"/>
              </w:rPr>
              <w:t>pensiunii/desfășurarea</w:t>
            </w:r>
            <w:r>
              <w:rPr>
                <w:spacing w:val="1"/>
                <w:sz w:val="20"/>
              </w:rPr>
              <w:t xml:space="preserve"> </w:t>
            </w:r>
            <w:r>
              <w:rPr>
                <w:sz w:val="20"/>
              </w:rPr>
              <w:t>activității</w:t>
            </w:r>
            <w:r>
              <w:rPr>
                <w:spacing w:val="1"/>
                <w:sz w:val="20"/>
              </w:rPr>
              <w:t xml:space="preserve"> </w:t>
            </w:r>
            <w:r>
              <w:rPr>
                <w:sz w:val="20"/>
              </w:rPr>
              <w:t>de</w:t>
            </w:r>
            <w:r>
              <w:rPr>
                <w:spacing w:val="1"/>
                <w:sz w:val="20"/>
              </w:rPr>
              <w:t xml:space="preserve"> </w:t>
            </w:r>
            <w:r>
              <w:rPr>
                <w:sz w:val="20"/>
              </w:rPr>
              <w:t>agrement</w:t>
            </w:r>
            <w:r>
              <w:rPr>
                <w:spacing w:val="1"/>
                <w:sz w:val="20"/>
              </w:rPr>
              <w:t xml:space="preserve"> </w:t>
            </w:r>
            <w:r>
              <w:rPr>
                <w:sz w:val="20"/>
              </w:rPr>
              <w:t>în</w:t>
            </w:r>
            <w:r>
              <w:rPr>
                <w:spacing w:val="1"/>
                <w:sz w:val="20"/>
              </w:rPr>
              <w:t xml:space="preserve"> </w:t>
            </w:r>
            <w:r>
              <w:rPr>
                <w:sz w:val="20"/>
              </w:rPr>
              <w:t>localități</w:t>
            </w:r>
            <w:r>
              <w:rPr>
                <w:spacing w:val="1"/>
                <w:sz w:val="20"/>
              </w:rPr>
              <w:t xml:space="preserve"> </w:t>
            </w:r>
            <w:r>
              <w:rPr>
                <w:sz w:val="20"/>
              </w:rPr>
              <w:t>cu</w:t>
            </w:r>
            <w:r>
              <w:rPr>
                <w:spacing w:val="1"/>
                <w:sz w:val="20"/>
              </w:rPr>
              <w:t xml:space="preserve"> </w:t>
            </w:r>
            <w:r>
              <w:rPr>
                <w:sz w:val="20"/>
              </w:rPr>
              <w:t>concentrare</w:t>
            </w:r>
            <w:r>
              <w:rPr>
                <w:spacing w:val="1"/>
                <w:sz w:val="20"/>
              </w:rPr>
              <w:t xml:space="preserve"> </w:t>
            </w:r>
            <w:r>
              <w:rPr>
                <w:b/>
                <w:sz w:val="20"/>
              </w:rPr>
              <w:t>foarte</w:t>
            </w:r>
            <w:r>
              <w:rPr>
                <w:b/>
                <w:spacing w:val="1"/>
                <w:sz w:val="20"/>
              </w:rPr>
              <w:t xml:space="preserve"> </w:t>
            </w:r>
            <w:r>
              <w:rPr>
                <w:b/>
                <w:sz w:val="20"/>
              </w:rPr>
              <w:t>mare</w:t>
            </w:r>
            <w:r>
              <w:rPr>
                <w:b/>
                <w:spacing w:val="1"/>
                <w:sz w:val="20"/>
              </w:rPr>
              <w:t xml:space="preserve"> </w:t>
            </w:r>
            <w:r>
              <w:rPr>
                <w:sz w:val="20"/>
              </w:rPr>
              <w:t>de</w:t>
            </w:r>
            <w:r>
              <w:rPr>
                <w:spacing w:val="-58"/>
                <w:sz w:val="20"/>
              </w:rPr>
              <w:t xml:space="preserve"> </w:t>
            </w:r>
            <w:r>
              <w:rPr>
                <w:sz w:val="20"/>
              </w:rPr>
              <w:t>resurse și</w:t>
            </w:r>
            <w:r>
              <w:rPr>
                <w:spacing w:val="-5"/>
                <w:sz w:val="20"/>
              </w:rPr>
              <w:t xml:space="preserve"> </w:t>
            </w:r>
            <w:r>
              <w:rPr>
                <w:sz w:val="20"/>
              </w:rPr>
              <w:t>în</w:t>
            </w:r>
            <w:r>
              <w:rPr>
                <w:spacing w:val="-5"/>
                <w:sz w:val="20"/>
              </w:rPr>
              <w:t xml:space="preserve"> </w:t>
            </w:r>
            <w:r>
              <w:rPr>
                <w:sz w:val="20"/>
              </w:rPr>
              <w:t>localități</w:t>
            </w:r>
            <w:r>
              <w:rPr>
                <w:spacing w:val="-1"/>
                <w:sz w:val="20"/>
              </w:rPr>
              <w:t xml:space="preserve"> </w:t>
            </w:r>
            <w:r>
              <w:rPr>
                <w:sz w:val="20"/>
              </w:rPr>
              <w:t>cu concentrare</w:t>
            </w:r>
            <w:r>
              <w:rPr>
                <w:spacing w:val="3"/>
                <w:sz w:val="20"/>
              </w:rPr>
              <w:t xml:space="preserve"> </w:t>
            </w:r>
            <w:r>
              <w:rPr>
                <w:b/>
                <w:sz w:val="20"/>
              </w:rPr>
              <w:t>mare</w:t>
            </w:r>
            <w:r>
              <w:rPr>
                <w:b/>
                <w:spacing w:val="-5"/>
                <w:sz w:val="20"/>
              </w:rPr>
              <w:t xml:space="preserve"> </w:t>
            </w:r>
            <w:r>
              <w:rPr>
                <w:sz w:val="20"/>
              </w:rPr>
              <w:t>de resurse.</w:t>
            </w:r>
          </w:p>
          <w:p w14:paraId="22004CE3" w14:textId="77777777" w:rsidR="00BD35D5" w:rsidRDefault="00000000">
            <w:pPr>
              <w:pStyle w:val="TableParagraph"/>
              <w:spacing w:line="232" w:lineRule="auto"/>
              <w:ind w:left="71" w:right="57" w:hanging="34"/>
              <w:jc w:val="both"/>
              <w:rPr>
                <w:sz w:val="20"/>
              </w:rPr>
            </w:pPr>
            <w:r>
              <w:rPr>
                <w:rFonts w:ascii="Calibri" w:hAnsi="Calibri"/>
                <w:sz w:val="20"/>
              </w:rPr>
              <w:t>-</w:t>
            </w:r>
            <w:r>
              <w:rPr>
                <w:rFonts w:ascii="Calibri" w:hAnsi="Calibri"/>
                <w:spacing w:val="1"/>
                <w:sz w:val="20"/>
              </w:rPr>
              <w:t xml:space="preserve"> </w:t>
            </w:r>
            <w:r>
              <w:rPr>
                <w:sz w:val="20"/>
              </w:rPr>
              <w:t>în</w:t>
            </w:r>
            <w:r>
              <w:rPr>
                <w:spacing w:val="1"/>
                <w:sz w:val="20"/>
              </w:rPr>
              <w:t xml:space="preserve"> </w:t>
            </w:r>
            <w:r>
              <w:rPr>
                <w:sz w:val="20"/>
              </w:rPr>
              <w:t>cazul UAT-urilor cu</w:t>
            </w:r>
            <w:r>
              <w:rPr>
                <w:spacing w:val="1"/>
                <w:sz w:val="20"/>
              </w:rPr>
              <w:t xml:space="preserve"> </w:t>
            </w:r>
            <w:r>
              <w:rPr>
                <w:sz w:val="20"/>
              </w:rPr>
              <w:t>Concentrare</w:t>
            </w:r>
            <w:r>
              <w:rPr>
                <w:spacing w:val="1"/>
                <w:sz w:val="20"/>
              </w:rPr>
              <w:t xml:space="preserve"> </w:t>
            </w:r>
            <w:r>
              <w:rPr>
                <w:b/>
                <w:sz w:val="20"/>
              </w:rPr>
              <w:t>mare</w:t>
            </w:r>
            <w:r>
              <w:rPr>
                <w:b/>
                <w:spacing w:val="1"/>
                <w:sz w:val="20"/>
              </w:rPr>
              <w:t xml:space="preserve"> </w:t>
            </w:r>
            <w:r>
              <w:rPr>
                <w:sz w:val="20"/>
              </w:rPr>
              <w:t>de</w:t>
            </w:r>
            <w:r>
              <w:rPr>
                <w:spacing w:val="1"/>
                <w:sz w:val="20"/>
              </w:rPr>
              <w:t xml:space="preserve"> </w:t>
            </w:r>
            <w:r>
              <w:rPr>
                <w:sz w:val="20"/>
              </w:rPr>
              <w:t>resurse</w:t>
            </w:r>
            <w:r>
              <w:rPr>
                <w:spacing w:val="1"/>
                <w:sz w:val="20"/>
              </w:rPr>
              <w:t xml:space="preserve"> </w:t>
            </w:r>
            <w:r>
              <w:rPr>
                <w:sz w:val="20"/>
              </w:rPr>
              <w:t>turistice</w:t>
            </w:r>
            <w:r>
              <w:rPr>
                <w:spacing w:val="1"/>
                <w:sz w:val="20"/>
              </w:rPr>
              <w:t xml:space="preserve"> </w:t>
            </w:r>
            <w:r>
              <w:rPr>
                <w:sz w:val="20"/>
              </w:rPr>
              <w:t>(Cmrt)</w:t>
            </w:r>
            <w:r>
              <w:rPr>
                <w:spacing w:val="-2"/>
                <w:sz w:val="20"/>
              </w:rPr>
              <w:t xml:space="preserve"> </w:t>
            </w:r>
            <w:r>
              <w:rPr>
                <w:sz w:val="20"/>
              </w:rPr>
              <w:t>si</w:t>
            </w:r>
            <w:r>
              <w:rPr>
                <w:spacing w:val="-4"/>
                <w:sz w:val="20"/>
              </w:rPr>
              <w:t xml:space="preserve"> </w:t>
            </w:r>
            <w:r>
              <w:rPr>
                <w:sz w:val="20"/>
              </w:rPr>
              <w:t>se</w:t>
            </w:r>
            <w:r>
              <w:rPr>
                <w:spacing w:val="-3"/>
                <w:sz w:val="20"/>
              </w:rPr>
              <w:t xml:space="preserve"> </w:t>
            </w:r>
            <w:r>
              <w:rPr>
                <w:sz w:val="20"/>
              </w:rPr>
              <w:t>vor</w:t>
            </w:r>
            <w:r>
              <w:rPr>
                <w:spacing w:val="2"/>
                <w:sz w:val="20"/>
              </w:rPr>
              <w:t xml:space="preserve"> </w:t>
            </w:r>
            <w:r>
              <w:rPr>
                <w:sz w:val="20"/>
              </w:rPr>
              <w:t>scorda</w:t>
            </w:r>
            <w:r>
              <w:rPr>
                <w:spacing w:val="-5"/>
                <w:sz w:val="20"/>
              </w:rPr>
              <w:t xml:space="preserve"> </w:t>
            </w:r>
            <w:r>
              <w:rPr>
                <w:sz w:val="20"/>
              </w:rPr>
              <w:t>maxim</w:t>
            </w:r>
            <w:r>
              <w:rPr>
                <w:spacing w:val="58"/>
                <w:sz w:val="20"/>
              </w:rPr>
              <w:t xml:space="preserve"> </w:t>
            </w:r>
            <w:r>
              <w:rPr>
                <w:sz w:val="20"/>
              </w:rPr>
              <w:t>3 puncte.</w:t>
            </w:r>
          </w:p>
          <w:p w14:paraId="0092578B" w14:textId="77777777" w:rsidR="00BD35D5" w:rsidRDefault="00000000">
            <w:pPr>
              <w:pStyle w:val="TableParagraph"/>
              <w:spacing w:before="5"/>
              <w:ind w:left="71" w:right="64"/>
              <w:jc w:val="both"/>
              <w:rPr>
                <w:sz w:val="20"/>
              </w:rPr>
            </w:pPr>
            <w:r>
              <w:rPr>
                <w:sz w:val="20"/>
              </w:rPr>
              <w:t>Pentru</w:t>
            </w:r>
            <w:r>
              <w:rPr>
                <w:spacing w:val="1"/>
                <w:sz w:val="20"/>
              </w:rPr>
              <w:t xml:space="preserve"> </w:t>
            </w:r>
            <w:r>
              <w:rPr>
                <w:sz w:val="20"/>
              </w:rPr>
              <w:t>fiecare</w:t>
            </w:r>
            <w:r>
              <w:rPr>
                <w:spacing w:val="1"/>
                <w:sz w:val="20"/>
              </w:rPr>
              <w:t xml:space="preserve"> </w:t>
            </w:r>
            <w:r>
              <w:rPr>
                <w:sz w:val="20"/>
              </w:rPr>
              <w:t>UAT</w:t>
            </w:r>
            <w:r>
              <w:rPr>
                <w:spacing w:val="1"/>
                <w:sz w:val="20"/>
              </w:rPr>
              <w:t xml:space="preserve"> </w:t>
            </w:r>
            <w:r>
              <w:rPr>
                <w:sz w:val="20"/>
              </w:rPr>
              <w:t>se</w:t>
            </w:r>
            <w:r>
              <w:rPr>
                <w:spacing w:val="1"/>
                <w:sz w:val="20"/>
              </w:rPr>
              <w:t xml:space="preserve"> </w:t>
            </w:r>
            <w:r>
              <w:rPr>
                <w:sz w:val="20"/>
              </w:rPr>
              <w:t>va</w:t>
            </w:r>
            <w:r>
              <w:rPr>
                <w:spacing w:val="1"/>
                <w:sz w:val="20"/>
              </w:rPr>
              <w:t xml:space="preserve"> </w:t>
            </w:r>
            <w:r>
              <w:rPr>
                <w:sz w:val="20"/>
              </w:rPr>
              <w:t>calcula</w:t>
            </w:r>
            <w:r>
              <w:rPr>
                <w:spacing w:val="1"/>
                <w:sz w:val="20"/>
              </w:rPr>
              <w:t xml:space="preserve"> </w:t>
            </w:r>
            <w:r>
              <w:rPr>
                <w:sz w:val="20"/>
              </w:rPr>
              <w:t>punctajul</w:t>
            </w:r>
            <w:r>
              <w:rPr>
                <w:spacing w:val="1"/>
                <w:sz w:val="20"/>
              </w:rPr>
              <w:t xml:space="preserve"> </w:t>
            </w:r>
            <w:r>
              <w:rPr>
                <w:sz w:val="20"/>
              </w:rPr>
              <w:t>aferent</w:t>
            </w:r>
            <w:r>
              <w:rPr>
                <w:spacing w:val="1"/>
                <w:sz w:val="20"/>
              </w:rPr>
              <w:t xml:space="preserve"> </w:t>
            </w:r>
            <w:r>
              <w:rPr>
                <w:sz w:val="20"/>
              </w:rPr>
              <w:t>aplicându-se</w:t>
            </w:r>
            <w:r>
              <w:rPr>
                <w:spacing w:val="1"/>
                <w:sz w:val="20"/>
              </w:rPr>
              <w:t xml:space="preserve"> </w:t>
            </w:r>
            <w:r>
              <w:rPr>
                <w:sz w:val="20"/>
              </w:rPr>
              <w:t>următoarea</w:t>
            </w:r>
            <w:r>
              <w:rPr>
                <w:spacing w:val="-4"/>
                <w:sz w:val="20"/>
              </w:rPr>
              <w:t xml:space="preserve"> </w:t>
            </w:r>
            <w:r>
              <w:rPr>
                <w:sz w:val="20"/>
              </w:rPr>
              <w:t>formulă de</w:t>
            </w:r>
            <w:r>
              <w:rPr>
                <w:spacing w:val="1"/>
                <w:sz w:val="20"/>
              </w:rPr>
              <w:t xml:space="preserve"> </w:t>
            </w:r>
            <w:r>
              <w:rPr>
                <w:sz w:val="20"/>
              </w:rPr>
              <w:t>calcul:</w:t>
            </w:r>
          </w:p>
          <w:p w14:paraId="09351005" w14:textId="77777777" w:rsidR="00BD35D5" w:rsidRDefault="00000000">
            <w:pPr>
              <w:pStyle w:val="TableParagraph"/>
              <w:spacing w:line="242" w:lineRule="auto"/>
              <w:ind w:left="71" w:right="62"/>
              <w:jc w:val="both"/>
              <w:rPr>
                <w:sz w:val="20"/>
              </w:rPr>
            </w:pPr>
            <w:r>
              <w:rPr>
                <w:sz w:val="20"/>
              </w:rPr>
              <w:t>Cmrt*10/ Punctaj max. Cmrt = punctaj final</w:t>
            </w:r>
            <w:r>
              <w:rPr>
                <w:spacing w:val="1"/>
                <w:sz w:val="20"/>
              </w:rPr>
              <w:t xml:space="preserve"> </w:t>
            </w:r>
            <w:r>
              <w:rPr>
                <w:sz w:val="20"/>
              </w:rPr>
              <w:t>(cu două</w:t>
            </w:r>
            <w:r>
              <w:rPr>
                <w:spacing w:val="1"/>
                <w:sz w:val="20"/>
              </w:rPr>
              <w:t xml:space="preserve"> </w:t>
            </w:r>
            <w:r>
              <w:rPr>
                <w:sz w:val="20"/>
              </w:rPr>
              <w:t>zecimale).</w:t>
            </w:r>
          </w:p>
          <w:p w14:paraId="53B43CD9" w14:textId="77777777" w:rsidR="00BD35D5" w:rsidRDefault="00000000">
            <w:pPr>
              <w:pStyle w:val="TableParagraph"/>
              <w:spacing w:line="242" w:lineRule="auto"/>
              <w:ind w:left="71" w:right="66" w:firstLine="62"/>
              <w:jc w:val="both"/>
              <w:rPr>
                <w:sz w:val="20"/>
              </w:rPr>
            </w:pPr>
            <w:r>
              <w:rPr>
                <w:sz w:val="20"/>
              </w:rPr>
              <w:t>Notă: Punctajul maxim al Cmrt conform Listei comunelor</w:t>
            </w:r>
            <w:r>
              <w:rPr>
                <w:spacing w:val="-58"/>
                <w:sz w:val="20"/>
              </w:rPr>
              <w:t xml:space="preserve"> </w:t>
            </w:r>
            <w:r>
              <w:rPr>
                <w:sz w:val="20"/>
              </w:rPr>
              <w:t>cu</w:t>
            </w:r>
            <w:r>
              <w:rPr>
                <w:spacing w:val="1"/>
                <w:sz w:val="20"/>
              </w:rPr>
              <w:t xml:space="preserve"> </w:t>
            </w:r>
            <w:r>
              <w:rPr>
                <w:sz w:val="20"/>
              </w:rPr>
              <w:t>potențial</w:t>
            </w:r>
            <w:r>
              <w:rPr>
                <w:spacing w:val="-6"/>
                <w:sz w:val="20"/>
              </w:rPr>
              <w:t xml:space="preserve"> </w:t>
            </w:r>
            <w:r>
              <w:rPr>
                <w:sz w:val="20"/>
              </w:rPr>
              <w:t>turistic</w:t>
            </w:r>
            <w:r>
              <w:rPr>
                <w:spacing w:val="-2"/>
                <w:sz w:val="20"/>
              </w:rPr>
              <w:t xml:space="preserve"> </w:t>
            </w:r>
            <w:r>
              <w:rPr>
                <w:sz w:val="20"/>
              </w:rPr>
              <w:t>este</w:t>
            </w:r>
            <w:r>
              <w:rPr>
                <w:spacing w:val="1"/>
                <w:sz w:val="20"/>
              </w:rPr>
              <w:t xml:space="preserve"> </w:t>
            </w:r>
            <w:r>
              <w:rPr>
                <w:sz w:val="20"/>
              </w:rPr>
              <w:t>de</w:t>
            </w:r>
            <w:r>
              <w:rPr>
                <w:spacing w:val="-4"/>
                <w:sz w:val="20"/>
              </w:rPr>
              <w:t xml:space="preserve"> </w:t>
            </w:r>
            <w:r>
              <w:rPr>
                <w:sz w:val="20"/>
              </w:rPr>
              <w:t>31,55</w:t>
            </w:r>
            <w:r>
              <w:rPr>
                <w:spacing w:val="1"/>
                <w:sz w:val="20"/>
              </w:rPr>
              <w:t xml:space="preserve"> </w:t>
            </w:r>
            <w:r>
              <w:rPr>
                <w:sz w:val="20"/>
              </w:rPr>
              <w:t>de</w:t>
            </w:r>
            <w:r>
              <w:rPr>
                <w:spacing w:val="1"/>
                <w:sz w:val="20"/>
              </w:rPr>
              <w:t xml:space="preserve"> </w:t>
            </w:r>
            <w:r>
              <w:rPr>
                <w:sz w:val="20"/>
              </w:rPr>
              <w:t>puncte.</w:t>
            </w:r>
          </w:p>
          <w:p w14:paraId="448F3C8B" w14:textId="77777777" w:rsidR="00BD35D5" w:rsidRDefault="00000000">
            <w:pPr>
              <w:pStyle w:val="TableParagraph"/>
              <w:ind w:left="71" w:right="61"/>
              <w:jc w:val="both"/>
              <w:rPr>
                <w:sz w:val="20"/>
              </w:rPr>
            </w:pPr>
            <w:r>
              <w:rPr>
                <w:sz w:val="20"/>
              </w:rPr>
              <w:t>-</w:t>
            </w:r>
            <w:r>
              <w:rPr>
                <w:spacing w:val="1"/>
                <w:sz w:val="20"/>
              </w:rPr>
              <w:t xml:space="preserve"> </w:t>
            </w:r>
            <w:r>
              <w:rPr>
                <w:sz w:val="20"/>
              </w:rPr>
              <w:t>în</w:t>
            </w:r>
            <w:r>
              <w:rPr>
                <w:spacing w:val="1"/>
                <w:sz w:val="20"/>
              </w:rPr>
              <w:t xml:space="preserve"> </w:t>
            </w:r>
            <w:r>
              <w:rPr>
                <w:sz w:val="20"/>
              </w:rPr>
              <w:t>cazul</w:t>
            </w:r>
            <w:r>
              <w:rPr>
                <w:spacing w:val="1"/>
                <w:sz w:val="20"/>
              </w:rPr>
              <w:t xml:space="preserve"> </w:t>
            </w:r>
            <w:r>
              <w:rPr>
                <w:sz w:val="20"/>
              </w:rPr>
              <w:t>UAT-urilor</w:t>
            </w:r>
            <w:r>
              <w:rPr>
                <w:spacing w:val="1"/>
                <w:sz w:val="20"/>
              </w:rPr>
              <w:t xml:space="preserve"> </w:t>
            </w:r>
            <w:r>
              <w:rPr>
                <w:sz w:val="20"/>
              </w:rPr>
              <w:t>cu</w:t>
            </w:r>
            <w:r>
              <w:rPr>
                <w:spacing w:val="1"/>
                <w:sz w:val="20"/>
              </w:rPr>
              <w:t xml:space="preserve"> </w:t>
            </w:r>
            <w:r>
              <w:rPr>
                <w:sz w:val="20"/>
              </w:rPr>
              <w:t>Concentrare</w:t>
            </w:r>
            <w:r>
              <w:rPr>
                <w:spacing w:val="1"/>
                <w:sz w:val="20"/>
              </w:rPr>
              <w:t xml:space="preserve"> </w:t>
            </w:r>
            <w:r>
              <w:rPr>
                <w:b/>
                <w:sz w:val="20"/>
              </w:rPr>
              <w:t>foarte</w:t>
            </w:r>
            <w:r>
              <w:rPr>
                <w:b/>
                <w:spacing w:val="1"/>
                <w:sz w:val="20"/>
              </w:rPr>
              <w:t xml:space="preserve"> </w:t>
            </w:r>
            <w:r>
              <w:rPr>
                <w:b/>
                <w:sz w:val="20"/>
              </w:rPr>
              <w:t>mare</w:t>
            </w:r>
            <w:r>
              <w:rPr>
                <w:b/>
                <w:spacing w:val="1"/>
                <w:sz w:val="20"/>
              </w:rPr>
              <w:t xml:space="preserve"> </w:t>
            </w:r>
            <w:r>
              <w:rPr>
                <w:sz w:val="20"/>
              </w:rPr>
              <w:t>de</w:t>
            </w:r>
            <w:r>
              <w:rPr>
                <w:spacing w:val="1"/>
                <w:sz w:val="20"/>
              </w:rPr>
              <w:t xml:space="preserve"> </w:t>
            </w:r>
            <w:r>
              <w:rPr>
                <w:sz w:val="20"/>
              </w:rPr>
              <w:t>resurse</w:t>
            </w:r>
            <w:r>
              <w:rPr>
                <w:spacing w:val="1"/>
                <w:sz w:val="20"/>
              </w:rPr>
              <w:t xml:space="preserve"> </w:t>
            </w:r>
            <w:r>
              <w:rPr>
                <w:sz w:val="20"/>
              </w:rPr>
              <w:t>turistice</w:t>
            </w:r>
            <w:r>
              <w:rPr>
                <w:spacing w:val="1"/>
                <w:sz w:val="20"/>
              </w:rPr>
              <w:t xml:space="preserve"> </w:t>
            </w:r>
            <w:r>
              <w:rPr>
                <w:sz w:val="20"/>
              </w:rPr>
              <w:t>(Cfmrt)</w:t>
            </w:r>
            <w:r>
              <w:rPr>
                <w:spacing w:val="1"/>
                <w:sz w:val="20"/>
              </w:rPr>
              <w:t xml:space="preserve"> </w:t>
            </w:r>
            <w:r>
              <w:rPr>
                <w:sz w:val="20"/>
              </w:rPr>
              <w:t>punctajul</w:t>
            </w:r>
            <w:r>
              <w:rPr>
                <w:spacing w:val="1"/>
                <w:sz w:val="20"/>
              </w:rPr>
              <w:t xml:space="preserve"> </w:t>
            </w:r>
            <w:r>
              <w:rPr>
                <w:sz w:val="20"/>
              </w:rPr>
              <w:t>va</w:t>
            </w:r>
            <w:r>
              <w:rPr>
                <w:spacing w:val="1"/>
                <w:sz w:val="20"/>
              </w:rPr>
              <w:t xml:space="preserve"> </w:t>
            </w:r>
            <w:r>
              <w:rPr>
                <w:sz w:val="20"/>
              </w:rPr>
              <w:t>fi</w:t>
            </w:r>
            <w:r>
              <w:rPr>
                <w:spacing w:val="1"/>
                <w:sz w:val="20"/>
              </w:rPr>
              <w:t xml:space="preserve"> </w:t>
            </w:r>
            <w:r>
              <w:rPr>
                <w:sz w:val="20"/>
              </w:rPr>
              <w:t>de</w:t>
            </w:r>
            <w:r>
              <w:rPr>
                <w:spacing w:val="1"/>
                <w:sz w:val="20"/>
              </w:rPr>
              <w:t xml:space="preserve"> </w:t>
            </w:r>
            <w:r>
              <w:rPr>
                <w:sz w:val="20"/>
              </w:rPr>
              <w:t>max.</w:t>
            </w:r>
            <w:r>
              <w:rPr>
                <w:spacing w:val="60"/>
                <w:sz w:val="20"/>
              </w:rPr>
              <w:t xml:space="preserve"> </w:t>
            </w:r>
            <w:r>
              <w:rPr>
                <w:sz w:val="20"/>
              </w:rPr>
              <w:t>5</w:t>
            </w:r>
            <w:r>
              <w:rPr>
                <w:spacing w:val="1"/>
                <w:sz w:val="20"/>
              </w:rPr>
              <w:t xml:space="preserve"> </w:t>
            </w:r>
            <w:r>
              <w:rPr>
                <w:sz w:val="20"/>
              </w:rPr>
              <w:t>puncte.</w:t>
            </w:r>
          </w:p>
          <w:p w14:paraId="46126B46" w14:textId="77777777" w:rsidR="00BD35D5" w:rsidRDefault="00000000">
            <w:pPr>
              <w:pStyle w:val="TableParagraph"/>
              <w:ind w:left="71" w:right="58"/>
              <w:rPr>
                <w:sz w:val="20"/>
              </w:rPr>
            </w:pPr>
            <w:r>
              <w:rPr>
                <w:sz w:val="20"/>
              </w:rPr>
              <w:t>Pentru</w:t>
            </w:r>
            <w:r>
              <w:rPr>
                <w:spacing w:val="37"/>
                <w:sz w:val="20"/>
              </w:rPr>
              <w:t xml:space="preserve"> </w:t>
            </w:r>
            <w:r>
              <w:rPr>
                <w:sz w:val="20"/>
              </w:rPr>
              <w:t>fiecare</w:t>
            </w:r>
            <w:r>
              <w:rPr>
                <w:spacing w:val="37"/>
                <w:sz w:val="20"/>
              </w:rPr>
              <w:t xml:space="preserve"> </w:t>
            </w:r>
            <w:r>
              <w:rPr>
                <w:sz w:val="20"/>
              </w:rPr>
              <w:t>UAT</w:t>
            </w:r>
            <w:r>
              <w:rPr>
                <w:spacing w:val="35"/>
                <w:sz w:val="20"/>
              </w:rPr>
              <w:t xml:space="preserve"> </w:t>
            </w:r>
            <w:r>
              <w:rPr>
                <w:sz w:val="20"/>
              </w:rPr>
              <w:t>se</w:t>
            </w:r>
            <w:r>
              <w:rPr>
                <w:spacing w:val="33"/>
                <w:sz w:val="20"/>
              </w:rPr>
              <w:t xml:space="preserve"> </w:t>
            </w:r>
            <w:r>
              <w:rPr>
                <w:sz w:val="20"/>
              </w:rPr>
              <w:t>va</w:t>
            </w:r>
            <w:r>
              <w:rPr>
                <w:spacing w:val="37"/>
                <w:sz w:val="20"/>
              </w:rPr>
              <w:t xml:space="preserve"> </w:t>
            </w:r>
            <w:r>
              <w:rPr>
                <w:sz w:val="20"/>
              </w:rPr>
              <w:t>calcula</w:t>
            </w:r>
            <w:r>
              <w:rPr>
                <w:spacing w:val="37"/>
                <w:sz w:val="20"/>
              </w:rPr>
              <w:t xml:space="preserve"> </w:t>
            </w:r>
            <w:r>
              <w:rPr>
                <w:sz w:val="20"/>
              </w:rPr>
              <w:t>punctajul</w:t>
            </w:r>
            <w:r>
              <w:rPr>
                <w:spacing w:val="35"/>
                <w:sz w:val="20"/>
              </w:rPr>
              <w:t xml:space="preserve"> </w:t>
            </w:r>
            <w:r>
              <w:rPr>
                <w:sz w:val="20"/>
              </w:rPr>
              <w:t>aferent</w:t>
            </w:r>
            <w:r>
              <w:rPr>
                <w:spacing w:val="-58"/>
                <w:sz w:val="20"/>
              </w:rPr>
              <w:t xml:space="preserve"> </w:t>
            </w:r>
            <w:r>
              <w:rPr>
                <w:sz w:val="20"/>
              </w:rPr>
              <w:t>aplicându-se următoarea formulă de calcul:</w:t>
            </w:r>
            <w:r>
              <w:rPr>
                <w:spacing w:val="1"/>
                <w:sz w:val="20"/>
              </w:rPr>
              <w:t xml:space="preserve"> </w:t>
            </w:r>
            <w:r>
              <w:rPr>
                <w:sz w:val="20"/>
              </w:rPr>
              <w:t>Cfmrt*15/Punctaj</w:t>
            </w:r>
            <w:r>
              <w:rPr>
                <w:spacing w:val="45"/>
                <w:sz w:val="20"/>
              </w:rPr>
              <w:t xml:space="preserve"> </w:t>
            </w:r>
            <w:r>
              <w:rPr>
                <w:sz w:val="20"/>
              </w:rPr>
              <w:t>max.</w:t>
            </w:r>
            <w:r>
              <w:rPr>
                <w:spacing w:val="50"/>
                <w:sz w:val="20"/>
              </w:rPr>
              <w:t xml:space="preserve"> </w:t>
            </w:r>
            <w:r>
              <w:rPr>
                <w:sz w:val="20"/>
              </w:rPr>
              <w:t>Cfmrt</w:t>
            </w:r>
            <w:r>
              <w:rPr>
                <w:spacing w:val="52"/>
                <w:sz w:val="20"/>
              </w:rPr>
              <w:t xml:space="preserve"> </w:t>
            </w:r>
            <w:r>
              <w:rPr>
                <w:sz w:val="20"/>
              </w:rPr>
              <w:t>=</w:t>
            </w:r>
            <w:r>
              <w:rPr>
                <w:spacing w:val="48"/>
                <w:sz w:val="20"/>
              </w:rPr>
              <w:t xml:space="preserve"> </w:t>
            </w:r>
            <w:r>
              <w:rPr>
                <w:sz w:val="20"/>
              </w:rPr>
              <w:t>punctaj</w:t>
            </w:r>
            <w:r>
              <w:rPr>
                <w:spacing w:val="45"/>
                <w:sz w:val="20"/>
              </w:rPr>
              <w:t xml:space="preserve"> </w:t>
            </w:r>
            <w:r>
              <w:rPr>
                <w:sz w:val="20"/>
              </w:rPr>
              <w:t>final</w:t>
            </w:r>
            <w:r>
              <w:rPr>
                <w:spacing w:val="50"/>
                <w:sz w:val="20"/>
              </w:rPr>
              <w:t xml:space="preserve"> </w:t>
            </w:r>
            <w:r>
              <w:rPr>
                <w:sz w:val="20"/>
              </w:rPr>
              <w:t>(cu</w:t>
            </w:r>
            <w:r>
              <w:rPr>
                <w:spacing w:val="47"/>
                <w:sz w:val="20"/>
              </w:rPr>
              <w:t xml:space="preserve"> </w:t>
            </w:r>
            <w:r>
              <w:rPr>
                <w:sz w:val="20"/>
              </w:rPr>
              <w:t>două</w:t>
            </w:r>
            <w:r>
              <w:rPr>
                <w:spacing w:val="-58"/>
                <w:sz w:val="20"/>
              </w:rPr>
              <w:t xml:space="preserve"> </w:t>
            </w:r>
            <w:r>
              <w:rPr>
                <w:sz w:val="20"/>
              </w:rPr>
              <w:t>zecimale).</w:t>
            </w:r>
          </w:p>
          <w:p w14:paraId="4BAA40E8" w14:textId="77777777" w:rsidR="00BD35D5" w:rsidRDefault="00000000">
            <w:pPr>
              <w:pStyle w:val="TableParagraph"/>
              <w:ind w:left="71"/>
              <w:rPr>
                <w:sz w:val="20"/>
              </w:rPr>
            </w:pPr>
            <w:r>
              <w:rPr>
                <w:sz w:val="20"/>
              </w:rPr>
              <w:t>Notă:</w:t>
            </w:r>
            <w:r>
              <w:rPr>
                <w:spacing w:val="1"/>
                <w:sz w:val="20"/>
              </w:rPr>
              <w:t xml:space="preserve"> </w:t>
            </w:r>
            <w:r>
              <w:rPr>
                <w:sz w:val="20"/>
              </w:rPr>
              <w:t>Punctajul</w:t>
            </w:r>
            <w:r>
              <w:rPr>
                <w:spacing w:val="-3"/>
                <w:sz w:val="20"/>
              </w:rPr>
              <w:t xml:space="preserve"> </w:t>
            </w:r>
            <w:r>
              <w:rPr>
                <w:sz w:val="20"/>
              </w:rPr>
              <w:t>maxim</w:t>
            </w:r>
            <w:r>
              <w:rPr>
                <w:spacing w:val="-1"/>
                <w:sz w:val="20"/>
              </w:rPr>
              <w:t xml:space="preserve"> </w:t>
            </w:r>
            <w:r>
              <w:rPr>
                <w:sz w:val="20"/>
              </w:rPr>
              <w:t>al</w:t>
            </w:r>
            <w:r>
              <w:rPr>
                <w:spacing w:val="1"/>
                <w:sz w:val="20"/>
              </w:rPr>
              <w:t xml:space="preserve"> </w:t>
            </w:r>
            <w:r>
              <w:rPr>
                <w:sz w:val="20"/>
              </w:rPr>
              <w:t>Cfmrt</w:t>
            </w:r>
            <w:r>
              <w:rPr>
                <w:spacing w:val="5"/>
                <w:sz w:val="20"/>
              </w:rPr>
              <w:t xml:space="preserve"> </w:t>
            </w:r>
            <w:r>
              <w:rPr>
                <w:sz w:val="20"/>
              </w:rPr>
              <w:t>conform</w:t>
            </w:r>
            <w:r>
              <w:rPr>
                <w:spacing w:val="4"/>
                <w:sz w:val="20"/>
              </w:rPr>
              <w:t xml:space="preserve"> </w:t>
            </w:r>
            <w:r>
              <w:rPr>
                <w:sz w:val="20"/>
              </w:rPr>
              <w:t>Listei</w:t>
            </w:r>
            <w:r>
              <w:rPr>
                <w:spacing w:val="-1"/>
                <w:sz w:val="20"/>
              </w:rPr>
              <w:t xml:space="preserve"> </w:t>
            </w:r>
            <w:r>
              <w:rPr>
                <w:sz w:val="20"/>
              </w:rPr>
              <w:t>comunelor</w:t>
            </w:r>
            <w:r>
              <w:rPr>
                <w:spacing w:val="-57"/>
                <w:sz w:val="20"/>
              </w:rPr>
              <w:t xml:space="preserve"> </w:t>
            </w:r>
            <w:r>
              <w:rPr>
                <w:sz w:val="20"/>
              </w:rPr>
              <w:t>cu</w:t>
            </w:r>
            <w:r>
              <w:rPr>
                <w:spacing w:val="1"/>
                <w:sz w:val="20"/>
              </w:rPr>
              <w:t xml:space="preserve"> </w:t>
            </w:r>
            <w:r>
              <w:rPr>
                <w:sz w:val="20"/>
              </w:rPr>
              <w:t>potențial</w:t>
            </w:r>
            <w:r>
              <w:rPr>
                <w:spacing w:val="-6"/>
                <w:sz w:val="20"/>
              </w:rPr>
              <w:t xml:space="preserve"> </w:t>
            </w:r>
            <w:r>
              <w:rPr>
                <w:sz w:val="20"/>
              </w:rPr>
              <w:t>turistic</w:t>
            </w:r>
            <w:r>
              <w:rPr>
                <w:spacing w:val="-3"/>
                <w:sz w:val="20"/>
              </w:rPr>
              <w:t xml:space="preserve"> </w:t>
            </w:r>
            <w:r>
              <w:rPr>
                <w:sz w:val="20"/>
              </w:rPr>
              <w:t>este</w:t>
            </w:r>
            <w:r>
              <w:rPr>
                <w:spacing w:val="2"/>
                <w:sz w:val="20"/>
              </w:rPr>
              <w:t xml:space="preserve"> </w:t>
            </w:r>
            <w:r>
              <w:rPr>
                <w:sz w:val="20"/>
              </w:rPr>
              <w:t>de</w:t>
            </w:r>
            <w:r>
              <w:rPr>
                <w:spacing w:val="-4"/>
                <w:sz w:val="20"/>
              </w:rPr>
              <w:t xml:space="preserve"> </w:t>
            </w:r>
            <w:r>
              <w:rPr>
                <w:sz w:val="20"/>
              </w:rPr>
              <w:t>36,22 de</w:t>
            </w:r>
            <w:r>
              <w:rPr>
                <w:spacing w:val="2"/>
                <w:sz w:val="20"/>
              </w:rPr>
              <w:t xml:space="preserve"> </w:t>
            </w:r>
            <w:r>
              <w:rPr>
                <w:sz w:val="20"/>
              </w:rPr>
              <w:t>puncte.</w:t>
            </w:r>
          </w:p>
          <w:p w14:paraId="5D88F45F" w14:textId="77777777" w:rsidR="00BD35D5" w:rsidRDefault="00000000">
            <w:pPr>
              <w:pStyle w:val="TableParagraph"/>
              <w:spacing w:line="229" w:lineRule="exact"/>
              <w:ind w:left="71"/>
              <w:rPr>
                <w:sz w:val="20"/>
              </w:rPr>
            </w:pPr>
            <w:r>
              <w:rPr>
                <w:sz w:val="20"/>
              </w:rPr>
              <w:t>In caz</w:t>
            </w:r>
            <w:r>
              <w:rPr>
                <w:spacing w:val="-3"/>
                <w:sz w:val="20"/>
              </w:rPr>
              <w:t xml:space="preserve"> </w:t>
            </w:r>
            <w:r>
              <w:rPr>
                <w:sz w:val="20"/>
              </w:rPr>
              <w:t>contrar,</w:t>
            </w:r>
            <w:r>
              <w:rPr>
                <w:spacing w:val="-2"/>
                <w:sz w:val="20"/>
              </w:rPr>
              <w:t xml:space="preserve"> </w:t>
            </w:r>
            <w:r>
              <w:rPr>
                <w:sz w:val="20"/>
              </w:rPr>
              <w:t>expertul</w:t>
            </w:r>
            <w:r>
              <w:rPr>
                <w:spacing w:val="-6"/>
                <w:sz w:val="20"/>
              </w:rPr>
              <w:t xml:space="preserve"> </w:t>
            </w:r>
            <w:r>
              <w:rPr>
                <w:sz w:val="20"/>
              </w:rPr>
              <w:t>va inscrie</w:t>
            </w:r>
            <w:r>
              <w:rPr>
                <w:spacing w:val="-4"/>
                <w:sz w:val="20"/>
              </w:rPr>
              <w:t xml:space="preserve"> </w:t>
            </w:r>
            <w:r>
              <w:rPr>
                <w:sz w:val="20"/>
              </w:rPr>
              <w:t>0 in</w:t>
            </w:r>
            <w:r>
              <w:rPr>
                <w:spacing w:val="-4"/>
                <w:sz w:val="20"/>
              </w:rPr>
              <w:t xml:space="preserve"> </w:t>
            </w:r>
            <w:r>
              <w:rPr>
                <w:sz w:val="20"/>
              </w:rPr>
              <w:t>coloana Scor.</w:t>
            </w:r>
          </w:p>
          <w:p w14:paraId="6A13D686" w14:textId="77777777" w:rsidR="00BD35D5" w:rsidRDefault="00000000">
            <w:pPr>
              <w:pStyle w:val="TableParagraph"/>
              <w:ind w:left="71" w:right="56"/>
              <w:rPr>
                <w:sz w:val="20"/>
              </w:rPr>
            </w:pPr>
            <w:r>
              <w:rPr>
                <w:sz w:val="20"/>
              </w:rPr>
              <w:t>Lista</w:t>
            </w:r>
            <w:r>
              <w:rPr>
                <w:spacing w:val="52"/>
                <w:sz w:val="20"/>
              </w:rPr>
              <w:t xml:space="preserve"> </w:t>
            </w:r>
            <w:r>
              <w:rPr>
                <w:sz w:val="20"/>
              </w:rPr>
              <w:t>comunelor</w:t>
            </w:r>
            <w:r>
              <w:rPr>
                <w:spacing w:val="50"/>
                <w:sz w:val="20"/>
              </w:rPr>
              <w:t xml:space="preserve"> </w:t>
            </w:r>
            <w:r>
              <w:rPr>
                <w:sz w:val="20"/>
              </w:rPr>
              <w:t>cu</w:t>
            </w:r>
            <w:r>
              <w:rPr>
                <w:spacing w:val="52"/>
                <w:sz w:val="20"/>
              </w:rPr>
              <w:t xml:space="preserve"> </w:t>
            </w:r>
            <w:r>
              <w:rPr>
                <w:sz w:val="20"/>
              </w:rPr>
              <w:t>potential</w:t>
            </w:r>
            <w:r>
              <w:rPr>
                <w:spacing w:val="51"/>
                <w:sz w:val="20"/>
              </w:rPr>
              <w:t xml:space="preserve"> </w:t>
            </w:r>
            <w:r>
              <w:rPr>
                <w:sz w:val="20"/>
              </w:rPr>
              <w:t>turistic</w:t>
            </w:r>
            <w:r>
              <w:rPr>
                <w:spacing w:val="53"/>
                <w:sz w:val="20"/>
              </w:rPr>
              <w:t xml:space="preserve"> </w:t>
            </w:r>
            <w:r>
              <w:rPr>
                <w:sz w:val="20"/>
              </w:rPr>
              <w:t>este</w:t>
            </w:r>
            <w:r>
              <w:rPr>
                <w:spacing w:val="52"/>
                <w:sz w:val="20"/>
              </w:rPr>
              <w:t xml:space="preserve"> </w:t>
            </w:r>
            <w:r>
              <w:rPr>
                <w:sz w:val="20"/>
              </w:rPr>
              <w:t>întocmită</w:t>
            </w:r>
            <w:r>
              <w:rPr>
                <w:spacing w:val="56"/>
                <w:sz w:val="20"/>
              </w:rPr>
              <w:t xml:space="preserve"> </w:t>
            </w:r>
            <w:r>
              <w:rPr>
                <w:sz w:val="20"/>
              </w:rPr>
              <w:t>în</w:t>
            </w:r>
            <w:r>
              <w:rPr>
                <w:spacing w:val="-57"/>
                <w:sz w:val="20"/>
              </w:rPr>
              <w:t xml:space="preserve"> </w:t>
            </w:r>
            <w:r>
              <w:rPr>
                <w:sz w:val="20"/>
              </w:rPr>
              <w:t>conformitate</w:t>
            </w:r>
            <w:r>
              <w:rPr>
                <w:spacing w:val="25"/>
                <w:sz w:val="20"/>
              </w:rPr>
              <w:t xml:space="preserve"> </w:t>
            </w:r>
            <w:r>
              <w:rPr>
                <w:sz w:val="20"/>
              </w:rPr>
              <w:t>cu</w:t>
            </w:r>
            <w:r>
              <w:rPr>
                <w:spacing w:val="29"/>
                <w:sz w:val="20"/>
              </w:rPr>
              <w:t xml:space="preserve"> </w:t>
            </w:r>
            <w:r>
              <w:rPr>
                <w:sz w:val="20"/>
              </w:rPr>
              <w:t>Ordonanța</w:t>
            </w:r>
            <w:r>
              <w:rPr>
                <w:spacing w:val="24"/>
                <w:sz w:val="20"/>
              </w:rPr>
              <w:t xml:space="preserve"> </w:t>
            </w:r>
            <w:r>
              <w:rPr>
                <w:sz w:val="20"/>
              </w:rPr>
              <w:t>de</w:t>
            </w:r>
            <w:r>
              <w:rPr>
                <w:spacing w:val="30"/>
                <w:sz w:val="20"/>
              </w:rPr>
              <w:t xml:space="preserve"> </w:t>
            </w:r>
            <w:r>
              <w:rPr>
                <w:sz w:val="20"/>
              </w:rPr>
              <w:t>Urgență</w:t>
            </w:r>
            <w:r>
              <w:rPr>
                <w:spacing w:val="19"/>
                <w:sz w:val="20"/>
              </w:rPr>
              <w:t xml:space="preserve"> </w:t>
            </w:r>
            <w:r>
              <w:rPr>
                <w:sz w:val="20"/>
              </w:rPr>
              <w:t>nr.</w:t>
            </w:r>
            <w:r>
              <w:rPr>
                <w:spacing w:val="27"/>
                <w:sz w:val="20"/>
              </w:rPr>
              <w:t xml:space="preserve"> </w:t>
            </w:r>
            <w:r>
              <w:rPr>
                <w:sz w:val="20"/>
              </w:rPr>
              <w:t>142/2008</w:t>
            </w:r>
            <w:r>
              <w:rPr>
                <w:spacing w:val="-58"/>
                <w:sz w:val="20"/>
              </w:rPr>
              <w:t xml:space="preserve"> </w:t>
            </w:r>
            <w:r>
              <w:rPr>
                <w:sz w:val="20"/>
              </w:rPr>
              <w:t>privind</w:t>
            </w:r>
            <w:r>
              <w:rPr>
                <w:spacing w:val="1"/>
                <w:sz w:val="20"/>
              </w:rPr>
              <w:t xml:space="preserve"> </w:t>
            </w:r>
            <w:r>
              <w:rPr>
                <w:sz w:val="20"/>
              </w:rPr>
              <w:t>aprobarea</w:t>
            </w:r>
            <w:r>
              <w:rPr>
                <w:spacing w:val="1"/>
                <w:sz w:val="20"/>
              </w:rPr>
              <w:t xml:space="preserve"> </w:t>
            </w:r>
            <w:r>
              <w:rPr>
                <w:sz w:val="20"/>
              </w:rPr>
              <w:t>Planului</w:t>
            </w:r>
            <w:r>
              <w:rPr>
                <w:spacing w:val="1"/>
                <w:sz w:val="20"/>
              </w:rPr>
              <w:t xml:space="preserve"> </w:t>
            </w:r>
            <w:r>
              <w:rPr>
                <w:sz w:val="20"/>
              </w:rPr>
              <w:t>de</w:t>
            </w:r>
            <w:r>
              <w:rPr>
                <w:spacing w:val="1"/>
                <w:sz w:val="20"/>
              </w:rPr>
              <w:t xml:space="preserve"> </w:t>
            </w:r>
            <w:r>
              <w:rPr>
                <w:sz w:val="20"/>
              </w:rPr>
              <w:t>amenajare</w:t>
            </w:r>
            <w:r>
              <w:rPr>
                <w:spacing w:val="1"/>
                <w:sz w:val="20"/>
              </w:rPr>
              <w:t xml:space="preserve"> </w:t>
            </w:r>
            <w:r>
              <w:rPr>
                <w:sz w:val="20"/>
              </w:rPr>
              <w:t>a</w:t>
            </w:r>
            <w:r>
              <w:rPr>
                <w:spacing w:val="1"/>
                <w:sz w:val="20"/>
              </w:rPr>
              <w:t xml:space="preserve"> </w:t>
            </w:r>
            <w:r>
              <w:rPr>
                <w:sz w:val="20"/>
              </w:rPr>
              <w:t>teritoriului</w:t>
            </w:r>
            <w:r>
              <w:rPr>
                <w:spacing w:val="-58"/>
                <w:sz w:val="20"/>
              </w:rPr>
              <w:t xml:space="preserve"> </w:t>
            </w:r>
            <w:r>
              <w:rPr>
                <w:sz w:val="20"/>
              </w:rPr>
              <w:t>național</w:t>
            </w:r>
            <w:r>
              <w:rPr>
                <w:spacing w:val="12"/>
                <w:sz w:val="20"/>
              </w:rPr>
              <w:t xml:space="preserve"> </w:t>
            </w:r>
            <w:r>
              <w:rPr>
                <w:sz w:val="20"/>
              </w:rPr>
              <w:t>Sectiunea</w:t>
            </w:r>
            <w:r>
              <w:rPr>
                <w:spacing w:val="15"/>
                <w:sz w:val="20"/>
              </w:rPr>
              <w:t xml:space="preserve"> </w:t>
            </w:r>
            <w:r>
              <w:rPr>
                <w:sz w:val="20"/>
              </w:rPr>
              <w:t>a</w:t>
            </w:r>
            <w:r>
              <w:rPr>
                <w:spacing w:val="14"/>
                <w:sz w:val="20"/>
              </w:rPr>
              <w:t xml:space="preserve"> </w:t>
            </w:r>
            <w:r>
              <w:rPr>
                <w:sz w:val="20"/>
              </w:rPr>
              <w:t>VIII</w:t>
            </w:r>
            <w:r>
              <w:rPr>
                <w:spacing w:val="11"/>
                <w:sz w:val="20"/>
              </w:rPr>
              <w:t xml:space="preserve"> </w:t>
            </w:r>
            <w:r>
              <w:rPr>
                <w:sz w:val="20"/>
              </w:rPr>
              <w:t>a</w:t>
            </w:r>
            <w:r>
              <w:rPr>
                <w:spacing w:val="17"/>
                <w:sz w:val="20"/>
              </w:rPr>
              <w:t xml:space="preserve"> </w:t>
            </w:r>
            <w:r>
              <w:rPr>
                <w:sz w:val="20"/>
              </w:rPr>
              <w:t>–</w:t>
            </w:r>
            <w:r>
              <w:rPr>
                <w:spacing w:val="13"/>
                <w:sz w:val="20"/>
              </w:rPr>
              <w:t xml:space="preserve"> </w:t>
            </w:r>
            <w:r>
              <w:rPr>
                <w:sz w:val="20"/>
              </w:rPr>
              <w:t>zone</w:t>
            </w:r>
            <w:r>
              <w:rPr>
                <w:spacing w:val="14"/>
                <w:sz w:val="20"/>
              </w:rPr>
              <w:t xml:space="preserve"> </w:t>
            </w:r>
            <w:r>
              <w:rPr>
                <w:sz w:val="20"/>
              </w:rPr>
              <w:t>cu</w:t>
            </w:r>
            <w:r>
              <w:rPr>
                <w:spacing w:val="15"/>
                <w:sz w:val="20"/>
              </w:rPr>
              <w:t xml:space="preserve"> </w:t>
            </w:r>
            <w:r>
              <w:rPr>
                <w:sz w:val="20"/>
              </w:rPr>
              <w:t>resurse</w:t>
            </w:r>
            <w:r>
              <w:rPr>
                <w:spacing w:val="14"/>
                <w:sz w:val="20"/>
              </w:rPr>
              <w:t xml:space="preserve"> </w:t>
            </w:r>
            <w:r>
              <w:rPr>
                <w:sz w:val="20"/>
              </w:rPr>
              <w:t>turistice,</w:t>
            </w:r>
            <w:r>
              <w:rPr>
                <w:spacing w:val="13"/>
                <w:sz w:val="20"/>
              </w:rPr>
              <w:t xml:space="preserve"> </w:t>
            </w:r>
            <w:r>
              <w:rPr>
                <w:sz w:val="20"/>
              </w:rPr>
              <w:t>cu</w:t>
            </w:r>
            <w:r>
              <w:rPr>
                <w:spacing w:val="-57"/>
                <w:sz w:val="20"/>
              </w:rPr>
              <w:t xml:space="preserve"> </w:t>
            </w:r>
            <w:r>
              <w:rPr>
                <w:sz w:val="20"/>
              </w:rPr>
              <w:t>modificările</w:t>
            </w:r>
            <w:r>
              <w:rPr>
                <w:spacing w:val="46"/>
                <w:sz w:val="20"/>
              </w:rPr>
              <w:t xml:space="preserve"> </w:t>
            </w:r>
            <w:r>
              <w:rPr>
                <w:sz w:val="20"/>
              </w:rPr>
              <w:t>și</w:t>
            </w:r>
            <w:r>
              <w:rPr>
                <w:spacing w:val="41"/>
                <w:sz w:val="20"/>
              </w:rPr>
              <w:t xml:space="preserve"> </w:t>
            </w:r>
            <w:r>
              <w:rPr>
                <w:sz w:val="20"/>
              </w:rPr>
              <w:t>completările</w:t>
            </w:r>
            <w:r>
              <w:rPr>
                <w:spacing w:val="46"/>
                <w:sz w:val="20"/>
              </w:rPr>
              <w:t xml:space="preserve"> </w:t>
            </w:r>
            <w:r>
              <w:rPr>
                <w:sz w:val="20"/>
              </w:rPr>
              <w:t>ulterioare,</w:t>
            </w:r>
            <w:r>
              <w:rPr>
                <w:spacing w:val="44"/>
                <w:sz w:val="20"/>
              </w:rPr>
              <w:t xml:space="preserve"> </w:t>
            </w:r>
            <w:r>
              <w:rPr>
                <w:sz w:val="20"/>
              </w:rPr>
              <w:t>precum</w:t>
            </w:r>
            <w:r>
              <w:rPr>
                <w:spacing w:val="41"/>
                <w:sz w:val="20"/>
              </w:rPr>
              <w:t xml:space="preserve"> </w:t>
            </w:r>
            <w:r>
              <w:rPr>
                <w:sz w:val="20"/>
              </w:rPr>
              <w:t>și</w:t>
            </w:r>
            <w:r>
              <w:rPr>
                <w:spacing w:val="51"/>
                <w:sz w:val="20"/>
              </w:rPr>
              <w:t xml:space="preserve"> </w:t>
            </w:r>
            <w:r>
              <w:rPr>
                <w:sz w:val="20"/>
              </w:rPr>
              <w:t>a</w:t>
            </w:r>
            <w:r>
              <w:rPr>
                <w:spacing w:val="-58"/>
                <w:sz w:val="20"/>
              </w:rPr>
              <w:t xml:space="preserve"> </w:t>
            </w:r>
            <w:r>
              <w:rPr>
                <w:sz w:val="20"/>
              </w:rPr>
              <w:t>metodologiei</w:t>
            </w:r>
            <w:r>
              <w:rPr>
                <w:spacing w:val="1"/>
                <w:sz w:val="20"/>
              </w:rPr>
              <w:t xml:space="preserve"> </w:t>
            </w:r>
            <w:r>
              <w:rPr>
                <w:sz w:val="20"/>
              </w:rPr>
              <w:t>de</w:t>
            </w:r>
            <w:r>
              <w:rPr>
                <w:spacing w:val="1"/>
                <w:sz w:val="20"/>
              </w:rPr>
              <w:t xml:space="preserve"> </w:t>
            </w:r>
            <w:r>
              <w:rPr>
                <w:sz w:val="20"/>
              </w:rPr>
              <w:t>acordare</w:t>
            </w:r>
            <w:r>
              <w:rPr>
                <w:spacing w:val="1"/>
                <w:sz w:val="20"/>
              </w:rPr>
              <w:t xml:space="preserve"> </w:t>
            </w:r>
            <w:r>
              <w:rPr>
                <w:sz w:val="20"/>
              </w:rPr>
              <w:t>a</w:t>
            </w:r>
            <w:r>
              <w:rPr>
                <w:spacing w:val="1"/>
                <w:sz w:val="20"/>
              </w:rPr>
              <w:t xml:space="preserve"> </w:t>
            </w:r>
            <w:r>
              <w:rPr>
                <w:sz w:val="20"/>
              </w:rPr>
              <w:t>punctajului</w:t>
            </w:r>
            <w:r>
              <w:rPr>
                <w:spacing w:val="1"/>
                <w:sz w:val="20"/>
              </w:rPr>
              <w:t xml:space="preserve"> </w:t>
            </w:r>
            <w:r>
              <w:rPr>
                <w:sz w:val="20"/>
              </w:rPr>
              <w:t>total</w:t>
            </w:r>
            <w:r>
              <w:rPr>
                <w:spacing w:val="1"/>
                <w:sz w:val="20"/>
              </w:rPr>
              <w:t xml:space="preserve"> </w:t>
            </w:r>
            <w:r>
              <w:rPr>
                <w:sz w:val="20"/>
              </w:rPr>
              <w:t>aferent</w:t>
            </w:r>
            <w:r>
              <w:rPr>
                <w:spacing w:val="-58"/>
                <w:sz w:val="20"/>
              </w:rPr>
              <w:t xml:space="preserve"> </w:t>
            </w:r>
            <w:r>
              <w:rPr>
                <w:sz w:val="20"/>
              </w:rPr>
              <w:t>potențialului de dezvoltare turistică (evaluare finala)</w:t>
            </w:r>
            <w:r>
              <w:rPr>
                <w:spacing w:val="1"/>
                <w:sz w:val="20"/>
              </w:rPr>
              <w:t xml:space="preserve"> </w:t>
            </w:r>
            <w:hyperlink r:id="rId53">
              <w:r>
                <w:rPr>
                  <w:sz w:val="20"/>
                </w:rPr>
                <w:t>http://www.mdrt.ro/studii-de-fundamentare-privind-</w:t>
              </w:r>
            </w:hyperlink>
            <w:r>
              <w:rPr>
                <w:spacing w:val="1"/>
                <w:sz w:val="20"/>
              </w:rPr>
              <w:t xml:space="preserve"> </w:t>
            </w:r>
            <w:r>
              <w:rPr>
                <w:sz w:val="20"/>
              </w:rPr>
              <w:t>patn-sectiunea -a-vi-a-zone-cu-resurse-turistice.</w:t>
            </w:r>
          </w:p>
          <w:p w14:paraId="1619AFBE" w14:textId="77777777" w:rsidR="00BD35D5" w:rsidRDefault="00000000">
            <w:pPr>
              <w:pStyle w:val="TableParagraph"/>
              <w:spacing w:line="231" w:lineRule="exact"/>
              <w:ind w:left="71"/>
              <w:rPr>
                <w:sz w:val="20"/>
              </w:rPr>
            </w:pPr>
            <w:r>
              <w:rPr>
                <w:sz w:val="20"/>
              </w:rPr>
              <w:t>Daca</w:t>
            </w:r>
            <w:r>
              <w:rPr>
                <w:spacing w:val="7"/>
                <w:sz w:val="20"/>
              </w:rPr>
              <w:t xml:space="preserve"> </w:t>
            </w:r>
            <w:r>
              <w:rPr>
                <w:sz w:val="20"/>
              </w:rPr>
              <w:t>proiectul</w:t>
            </w:r>
            <w:r>
              <w:rPr>
                <w:spacing w:val="12"/>
                <w:sz w:val="20"/>
              </w:rPr>
              <w:t xml:space="preserve"> </w:t>
            </w:r>
            <w:r>
              <w:rPr>
                <w:sz w:val="20"/>
              </w:rPr>
              <w:t>indeplineste</w:t>
            </w:r>
            <w:r>
              <w:rPr>
                <w:spacing w:val="8"/>
                <w:sz w:val="20"/>
              </w:rPr>
              <w:t xml:space="preserve"> </w:t>
            </w:r>
            <w:r>
              <w:rPr>
                <w:sz w:val="20"/>
              </w:rPr>
              <w:t>conditiile,</w:t>
            </w:r>
            <w:r>
              <w:rPr>
                <w:spacing w:val="6"/>
                <w:sz w:val="20"/>
              </w:rPr>
              <w:t xml:space="preserve"> </w:t>
            </w:r>
            <w:r>
              <w:rPr>
                <w:sz w:val="20"/>
              </w:rPr>
              <w:t>expertul</w:t>
            </w:r>
            <w:r>
              <w:rPr>
                <w:spacing w:val="6"/>
                <w:sz w:val="20"/>
              </w:rPr>
              <w:t xml:space="preserve"> </w:t>
            </w:r>
            <w:r>
              <w:rPr>
                <w:sz w:val="20"/>
              </w:rPr>
              <w:t>va</w:t>
            </w:r>
            <w:r>
              <w:rPr>
                <w:spacing w:val="7"/>
                <w:sz w:val="20"/>
              </w:rPr>
              <w:t xml:space="preserve"> </w:t>
            </w:r>
            <w:r>
              <w:rPr>
                <w:sz w:val="20"/>
              </w:rPr>
              <w:t>inscrie</w:t>
            </w:r>
          </w:p>
        </w:tc>
      </w:tr>
    </w:tbl>
    <w:p w14:paraId="7A69FB98" w14:textId="77777777" w:rsidR="00BD35D5" w:rsidRDefault="00BD35D5">
      <w:pPr>
        <w:spacing w:line="231" w:lineRule="exact"/>
        <w:rPr>
          <w:sz w:val="20"/>
        </w:rPr>
        <w:sectPr w:rsidR="00BD35D5">
          <w:pgSz w:w="11910" w:h="16840"/>
          <w:pgMar w:top="1720" w:right="300" w:bottom="280" w:left="820" w:header="706" w:footer="0" w:gutter="0"/>
          <w:cols w:space="720"/>
        </w:sectPr>
      </w:pPr>
    </w:p>
    <w:p w14:paraId="4EE5FAEB" w14:textId="77777777" w:rsidR="00BD35D5" w:rsidRDefault="00000000">
      <w:pPr>
        <w:pStyle w:val="BodyText"/>
        <w:spacing w:after="10"/>
        <w:ind w:left="318"/>
        <w:rPr>
          <w:sz w:val="20"/>
        </w:rPr>
      </w:pPr>
      <w:r>
        <w:rPr>
          <w:noProof/>
          <w:sz w:val="20"/>
        </w:rPr>
        <w:lastRenderedPageBreak/>
        <w:drawing>
          <wp:inline distT="0" distB="0" distL="0" distR="0" wp14:anchorId="3DCCF1DB" wp14:editId="7A672669">
            <wp:extent cx="5816810" cy="644271"/>
            <wp:effectExtent l="0" t="0" r="0" b="0"/>
            <wp:docPr id="9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image1.png"/>
                    <pic:cNvPicPr/>
                  </pic:nvPicPr>
                  <pic:blipFill>
                    <a:blip r:embed="rId7" cstate="print"/>
                    <a:stretch>
                      <a:fillRect/>
                    </a:stretch>
                  </pic:blipFill>
                  <pic:spPr>
                    <a:xfrm>
                      <a:off x="0" y="0"/>
                      <a:ext cx="5816810" cy="644271"/>
                    </a:xfrm>
                    <a:prstGeom prst="rect">
                      <a:avLst/>
                    </a:prstGeom>
                  </pic:spPr>
                </pic:pic>
              </a:graphicData>
            </a:graphic>
          </wp:inline>
        </w:drawing>
      </w: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82"/>
        <w:gridCol w:w="5392"/>
      </w:tblGrid>
      <w:tr w:rsidR="00BD35D5" w14:paraId="54F76737" w14:textId="77777777">
        <w:trPr>
          <w:trHeight w:val="4426"/>
        </w:trPr>
        <w:tc>
          <w:tcPr>
            <w:tcW w:w="4182" w:type="dxa"/>
          </w:tcPr>
          <w:p w14:paraId="67D7D738" w14:textId="77777777" w:rsidR="00BD35D5" w:rsidRDefault="00BD35D5">
            <w:pPr>
              <w:pStyle w:val="TableParagraph"/>
              <w:rPr>
                <w:rFonts w:ascii="Times New Roman"/>
                <w:sz w:val="20"/>
              </w:rPr>
            </w:pPr>
          </w:p>
        </w:tc>
        <w:tc>
          <w:tcPr>
            <w:tcW w:w="5392" w:type="dxa"/>
          </w:tcPr>
          <w:p w14:paraId="5E6874FB" w14:textId="77777777" w:rsidR="00BD35D5" w:rsidRDefault="00000000">
            <w:pPr>
              <w:pStyle w:val="TableParagraph"/>
              <w:spacing w:line="237" w:lineRule="auto"/>
              <w:ind w:left="72"/>
              <w:rPr>
                <w:sz w:val="20"/>
              </w:rPr>
            </w:pPr>
            <w:r>
              <w:rPr>
                <w:sz w:val="20"/>
              </w:rPr>
              <w:t>numarul</w:t>
            </w:r>
            <w:r>
              <w:rPr>
                <w:spacing w:val="17"/>
                <w:sz w:val="20"/>
              </w:rPr>
              <w:t xml:space="preserve"> </w:t>
            </w:r>
            <w:r>
              <w:rPr>
                <w:sz w:val="20"/>
              </w:rPr>
              <w:t>de</w:t>
            </w:r>
            <w:r>
              <w:rPr>
                <w:spacing w:val="25"/>
                <w:sz w:val="20"/>
              </w:rPr>
              <w:t xml:space="preserve"> </w:t>
            </w:r>
            <w:r>
              <w:rPr>
                <w:sz w:val="20"/>
              </w:rPr>
              <w:t>puncte</w:t>
            </w:r>
            <w:r>
              <w:rPr>
                <w:spacing w:val="19"/>
                <w:sz w:val="20"/>
              </w:rPr>
              <w:t xml:space="preserve"> </w:t>
            </w:r>
            <w:r>
              <w:rPr>
                <w:sz w:val="20"/>
              </w:rPr>
              <w:t>rezultat</w:t>
            </w:r>
            <w:r>
              <w:rPr>
                <w:spacing w:val="22"/>
                <w:sz w:val="20"/>
              </w:rPr>
              <w:t xml:space="preserve"> </w:t>
            </w:r>
            <w:r>
              <w:rPr>
                <w:sz w:val="20"/>
              </w:rPr>
              <w:t>cu</w:t>
            </w:r>
            <w:r>
              <w:rPr>
                <w:spacing w:val="19"/>
                <w:sz w:val="20"/>
              </w:rPr>
              <w:t xml:space="preserve"> </w:t>
            </w:r>
            <w:r>
              <w:rPr>
                <w:sz w:val="20"/>
              </w:rPr>
              <w:t>două</w:t>
            </w:r>
            <w:r>
              <w:rPr>
                <w:spacing w:val="20"/>
                <w:sz w:val="20"/>
              </w:rPr>
              <w:t xml:space="preserve"> </w:t>
            </w:r>
            <w:r>
              <w:rPr>
                <w:sz w:val="20"/>
              </w:rPr>
              <w:t>zecimale</w:t>
            </w:r>
            <w:r>
              <w:rPr>
                <w:spacing w:val="19"/>
                <w:sz w:val="20"/>
              </w:rPr>
              <w:t xml:space="preserve"> </w:t>
            </w:r>
            <w:r>
              <w:rPr>
                <w:sz w:val="20"/>
              </w:rPr>
              <w:t>in</w:t>
            </w:r>
            <w:r>
              <w:rPr>
                <w:spacing w:val="15"/>
                <w:sz w:val="20"/>
              </w:rPr>
              <w:t xml:space="preserve"> </w:t>
            </w:r>
            <w:r>
              <w:rPr>
                <w:sz w:val="20"/>
              </w:rPr>
              <w:t>coloana</w:t>
            </w:r>
            <w:r>
              <w:rPr>
                <w:spacing w:val="-58"/>
                <w:sz w:val="20"/>
              </w:rPr>
              <w:t xml:space="preserve"> </w:t>
            </w:r>
            <w:r>
              <w:rPr>
                <w:sz w:val="20"/>
              </w:rPr>
              <w:t>Scor.</w:t>
            </w:r>
          </w:p>
          <w:p w14:paraId="685CA1C4" w14:textId="77777777" w:rsidR="00BD35D5" w:rsidRDefault="00000000">
            <w:pPr>
              <w:pStyle w:val="TableParagraph"/>
              <w:ind w:left="72"/>
              <w:rPr>
                <w:sz w:val="20"/>
              </w:rPr>
            </w:pPr>
            <w:r>
              <w:rPr>
                <w:sz w:val="20"/>
              </w:rPr>
              <w:t>In caz contrar, expertul va inscrie ”0” în coloana Scor.</w:t>
            </w:r>
            <w:r>
              <w:rPr>
                <w:spacing w:val="1"/>
                <w:sz w:val="20"/>
              </w:rPr>
              <w:t xml:space="preserve"> </w:t>
            </w:r>
            <w:r>
              <w:rPr>
                <w:sz w:val="20"/>
              </w:rPr>
              <w:t>Notă:</w:t>
            </w:r>
            <w:r>
              <w:rPr>
                <w:spacing w:val="1"/>
                <w:sz w:val="20"/>
              </w:rPr>
              <w:t xml:space="preserve"> </w:t>
            </w:r>
            <w:r>
              <w:rPr>
                <w:sz w:val="20"/>
              </w:rPr>
              <w:t>Pentru</w:t>
            </w:r>
            <w:r>
              <w:rPr>
                <w:spacing w:val="1"/>
                <w:sz w:val="20"/>
              </w:rPr>
              <w:t xml:space="preserve"> </w:t>
            </w:r>
            <w:r>
              <w:rPr>
                <w:sz w:val="20"/>
              </w:rPr>
              <w:t>orașul</w:t>
            </w:r>
            <w:r>
              <w:rPr>
                <w:spacing w:val="1"/>
                <w:sz w:val="20"/>
              </w:rPr>
              <w:t xml:space="preserve"> </w:t>
            </w:r>
            <w:r>
              <w:rPr>
                <w:sz w:val="20"/>
              </w:rPr>
              <w:t>Sulina</w:t>
            </w:r>
            <w:r>
              <w:rPr>
                <w:spacing w:val="1"/>
                <w:sz w:val="20"/>
              </w:rPr>
              <w:t xml:space="preserve"> </w:t>
            </w:r>
            <w:r>
              <w:rPr>
                <w:sz w:val="20"/>
              </w:rPr>
              <w:t>se</w:t>
            </w:r>
            <w:r>
              <w:rPr>
                <w:spacing w:val="1"/>
                <w:sz w:val="20"/>
              </w:rPr>
              <w:t xml:space="preserve"> </w:t>
            </w:r>
            <w:r>
              <w:rPr>
                <w:sz w:val="20"/>
              </w:rPr>
              <w:t>va folosi</w:t>
            </w:r>
            <w:r>
              <w:rPr>
                <w:spacing w:val="1"/>
                <w:sz w:val="20"/>
              </w:rPr>
              <w:t xml:space="preserve"> </w:t>
            </w:r>
            <w:r>
              <w:rPr>
                <w:sz w:val="20"/>
              </w:rPr>
              <w:t>punctajul cfmrt</w:t>
            </w:r>
            <w:r>
              <w:rPr>
                <w:spacing w:val="-58"/>
                <w:sz w:val="20"/>
              </w:rPr>
              <w:t xml:space="preserve"> </w:t>
            </w:r>
            <w:r>
              <w:rPr>
                <w:sz w:val="20"/>
              </w:rPr>
              <w:t>aferent</w:t>
            </w:r>
            <w:r>
              <w:rPr>
                <w:spacing w:val="-3"/>
                <w:sz w:val="20"/>
              </w:rPr>
              <w:t xml:space="preserve"> </w:t>
            </w:r>
            <w:r>
              <w:rPr>
                <w:sz w:val="20"/>
              </w:rPr>
              <w:t>comunei</w:t>
            </w:r>
            <w:r>
              <w:rPr>
                <w:spacing w:val="1"/>
                <w:sz w:val="20"/>
              </w:rPr>
              <w:t xml:space="preserve"> </w:t>
            </w:r>
            <w:r>
              <w:rPr>
                <w:sz w:val="20"/>
              </w:rPr>
              <w:t>Sfântu</w:t>
            </w:r>
            <w:r>
              <w:rPr>
                <w:spacing w:val="2"/>
                <w:sz w:val="20"/>
              </w:rPr>
              <w:t xml:space="preserve"> </w:t>
            </w:r>
            <w:r>
              <w:rPr>
                <w:sz w:val="20"/>
              </w:rPr>
              <w:t>Gheorghe</w:t>
            </w:r>
          </w:p>
          <w:p w14:paraId="44B6BB36" w14:textId="77777777" w:rsidR="00BD35D5" w:rsidRDefault="00BD35D5">
            <w:pPr>
              <w:pStyle w:val="TableParagraph"/>
              <w:spacing w:before="7"/>
              <w:rPr>
                <w:sz w:val="20"/>
              </w:rPr>
            </w:pPr>
          </w:p>
          <w:p w14:paraId="3138ECBF" w14:textId="77777777" w:rsidR="00BD35D5" w:rsidRDefault="00000000">
            <w:pPr>
              <w:pStyle w:val="TableParagraph"/>
              <w:spacing w:before="1" w:line="231" w:lineRule="exact"/>
              <w:ind w:left="72"/>
              <w:rPr>
                <w:b/>
                <w:sz w:val="20"/>
              </w:rPr>
            </w:pPr>
            <w:r>
              <w:rPr>
                <w:b/>
                <w:sz w:val="20"/>
              </w:rPr>
              <w:t>3.2</w:t>
            </w:r>
            <w:r>
              <w:rPr>
                <w:b/>
                <w:spacing w:val="1"/>
                <w:sz w:val="20"/>
              </w:rPr>
              <w:t xml:space="preserve"> </w:t>
            </w:r>
            <w:r>
              <w:rPr>
                <w:b/>
                <w:sz w:val="20"/>
              </w:rPr>
              <w:t>–2</w:t>
            </w:r>
            <w:r>
              <w:rPr>
                <w:b/>
                <w:spacing w:val="1"/>
                <w:sz w:val="20"/>
              </w:rPr>
              <w:t xml:space="preserve"> </w:t>
            </w:r>
            <w:r>
              <w:rPr>
                <w:b/>
                <w:sz w:val="20"/>
              </w:rPr>
              <w:t>puncte</w:t>
            </w:r>
          </w:p>
          <w:p w14:paraId="6FDF24F7" w14:textId="77777777" w:rsidR="00BD35D5" w:rsidRDefault="00000000">
            <w:pPr>
              <w:pStyle w:val="TableParagraph"/>
              <w:ind w:left="72" w:right="54"/>
              <w:rPr>
                <w:sz w:val="20"/>
              </w:rPr>
            </w:pPr>
            <w:r>
              <w:rPr>
                <w:sz w:val="20"/>
              </w:rPr>
              <w:t>Se</w:t>
            </w:r>
            <w:r>
              <w:rPr>
                <w:spacing w:val="9"/>
                <w:sz w:val="20"/>
              </w:rPr>
              <w:t xml:space="preserve"> </w:t>
            </w:r>
            <w:r>
              <w:rPr>
                <w:sz w:val="20"/>
              </w:rPr>
              <w:t>verifică</w:t>
            </w:r>
            <w:r>
              <w:rPr>
                <w:spacing w:val="7"/>
                <w:sz w:val="20"/>
              </w:rPr>
              <w:t xml:space="preserve"> </w:t>
            </w:r>
            <w:r>
              <w:rPr>
                <w:sz w:val="20"/>
              </w:rPr>
              <w:t>în</w:t>
            </w:r>
            <w:r>
              <w:rPr>
                <w:spacing w:val="7"/>
                <w:sz w:val="20"/>
              </w:rPr>
              <w:t xml:space="preserve"> </w:t>
            </w:r>
            <w:r>
              <w:rPr>
                <w:sz w:val="20"/>
              </w:rPr>
              <w:t>anexa</w:t>
            </w:r>
            <w:r>
              <w:rPr>
                <w:spacing w:val="7"/>
                <w:sz w:val="20"/>
              </w:rPr>
              <w:t xml:space="preserve"> </w:t>
            </w:r>
            <w:r>
              <w:rPr>
                <w:sz w:val="20"/>
              </w:rPr>
              <w:t>10,</w:t>
            </w:r>
            <w:r>
              <w:rPr>
                <w:spacing w:val="5"/>
                <w:sz w:val="20"/>
              </w:rPr>
              <w:t xml:space="preserve"> </w:t>
            </w:r>
            <w:r>
              <w:rPr>
                <w:sz w:val="20"/>
              </w:rPr>
              <w:t>respectiv</w:t>
            </w:r>
            <w:r>
              <w:rPr>
                <w:spacing w:val="5"/>
                <w:sz w:val="20"/>
              </w:rPr>
              <w:t xml:space="preserve"> </w:t>
            </w:r>
            <w:r>
              <w:rPr>
                <w:sz w:val="20"/>
              </w:rPr>
              <w:t>în</w:t>
            </w:r>
            <w:r>
              <w:rPr>
                <w:spacing w:val="8"/>
                <w:sz w:val="20"/>
              </w:rPr>
              <w:t xml:space="preserve"> </w:t>
            </w:r>
            <w:r>
              <w:rPr>
                <w:sz w:val="20"/>
              </w:rPr>
              <w:t>anexa</w:t>
            </w:r>
            <w:r>
              <w:rPr>
                <w:spacing w:val="7"/>
                <w:sz w:val="20"/>
              </w:rPr>
              <w:t xml:space="preserve"> </w:t>
            </w:r>
            <w:r>
              <w:rPr>
                <w:sz w:val="20"/>
              </w:rPr>
              <w:t>11,</w:t>
            </w:r>
            <w:r>
              <w:rPr>
                <w:spacing w:val="59"/>
                <w:sz w:val="20"/>
              </w:rPr>
              <w:t xml:space="preserve"> </w:t>
            </w:r>
            <w:r>
              <w:rPr>
                <w:sz w:val="20"/>
              </w:rPr>
              <w:t>dacă</w:t>
            </w:r>
            <w:r>
              <w:rPr>
                <w:spacing w:val="-58"/>
                <w:sz w:val="20"/>
              </w:rPr>
              <w:t xml:space="preserve"> </w:t>
            </w:r>
            <w:r>
              <w:rPr>
                <w:sz w:val="20"/>
              </w:rPr>
              <w:t>proiectul</w:t>
            </w:r>
            <w:r>
              <w:rPr>
                <w:spacing w:val="2"/>
                <w:sz w:val="20"/>
              </w:rPr>
              <w:t xml:space="preserve"> </w:t>
            </w:r>
            <w:r>
              <w:rPr>
                <w:sz w:val="20"/>
              </w:rPr>
              <w:t>cuprinde</w:t>
            </w:r>
            <w:r>
              <w:rPr>
                <w:spacing w:val="5"/>
                <w:sz w:val="20"/>
              </w:rPr>
              <w:t xml:space="preserve"> </w:t>
            </w:r>
            <w:r>
              <w:rPr>
                <w:sz w:val="20"/>
              </w:rPr>
              <w:t>activitati</w:t>
            </w:r>
            <w:r>
              <w:rPr>
                <w:spacing w:val="3"/>
                <w:sz w:val="20"/>
              </w:rPr>
              <w:t xml:space="preserve"> </w:t>
            </w:r>
            <w:r>
              <w:rPr>
                <w:sz w:val="20"/>
              </w:rPr>
              <w:t>de</w:t>
            </w:r>
            <w:r>
              <w:rPr>
                <w:spacing w:val="5"/>
                <w:sz w:val="20"/>
              </w:rPr>
              <w:t xml:space="preserve"> </w:t>
            </w:r>
            <w:r>
              <w:rPr>
                <w:sz w:val="20"/>
              </w:rPr>
              <w:t>agrement</w:t>
            </w:r>
            <w:r>
              <w:rPr>
                <w:spacing w:val="1"/>
                <w:sz w:val="20"/>
              </w:rPr>
              <w:t xml:space="preserve"> </w:t>
            </w:r>
            <w:r>
              <w:rPr>
                <w:sz w:val="20"/>
              </w:rPr>
              <w:t>si</w:t>
            </w:r>
            <w:r>
              <w:rPr>
                <w:spacing w:val="7"/>
                <w:sz w:val="20"/>
              </w:rPr>
              <w:t xml:space="preserve"> </w:t>
            </w:r>
            <w:r>
              <w:rPr>
                <w:sz w:val="20"/>
              </w:rPr>
              <w:t>este</w:t>
            </w:r>
            <w:r>
              <w:rPr>
                <w:spacing w:val="5"/>
                <w:sz w:val="20"/>
              </w:rPr>
              <w:t xml:space="preserve"> </w:t>
            </w:r>
            <w:r>
              <w:rPr>
                <w:sz w:val="20"/>
              </w:rPr>
              <w:t>propus</w:t>
            </w:r>
            <w:r>
              <w:rPr>
                <w:spacing w:val="8"/>
                <w:sz w:val="20"/>
              </w:rPr>
              <w:t xml:space="preserve"> </w:t>
            </w:r>
            <w:r>
              <w:rPr>
                <w:sz w:val="20"/>
              </w:rPr>
              <w:t>a</w:t>
            </w:r>
            <w:r>
              <w:rPr>
                <w:spacing w:val="-57"/>
                <w:sz w:val="20"/>
              </w:rPr>
              <w:t xml:space="preserve"> </w:t>
            </w:r>
            <w:r>
              <w:rPr>
                <w:sz w:val="20"/>
              </w:rPr>
              <w:t>se</w:t>
            </w:r>
            <w:r>
              <w:rPr>
                <w:spacing w:val="1"/>
                <w:sz w:val="20"/>
              </w:rPr>
              <w:t xml:space="preserve"> </w:t>
            </w:r>
            <w:r>
              <w:rPr>
                <w:sz w:val="20"/>
              </w:rPr>
              <w:t>desfășura</w:t>
            </w:r>
            <w:r>
              <w:rPr>
                <w:spacing w:val="1"/>
                <w:sz w:val="20"/>
              </w:rPr>
              <w:t xml:space="preserve"> </w:t>
            </w:r>
            <w:r>
              <w:rPr>
                <w:sz w:val="20"/>
              </w:rPr>
              <w:t>într-o</w:t>
            </w:r>
            <w:r>
              <w:rPr>
                <w:spacing w:val="1"/>
                <w:sz w:val="20"/>
              </w:rPr>
              <w:t xml:space="preserve"> </w:t>
            </w:r>
            <w:r>
              <w:rPr>
                <w:sz w:val="20"/>
              </w:rPr>
              <w:t>zonă</w:t>
            </w:r>
            <w:r>
              <w:rPr>
                <w:spacing w:val="1"/>
                <w:sz w:val="20"/>
              </w:rPr>
              <w:t xml:space="preserve"> </w:t>
            </w:r>
            <w:r>
              <w:rPr>
                <w:sz w:val="20"/>
              </w:rPr>
              <w:t>cu</w:t>
            </w:r>
            <w:r>
              <w:rPr>
                <w:spacing w:val="1"/>
                <w:sz w:val="20"/>
              </w:rPr>
              <w:t xml:space="preserve"> </w:t>
            </w:r>
            <w:r>
              <w:rPr>
                <w:sz w:val="20"/>
              </w:rPr>
              <w:t>destinație</w:t>
            </w:r>
            <w:r>
              <w:rPr>
                <w:spacing w:val="1"/>
                <w:sz w:val="20"/>
              </w:rPr>
              <w:t xml:space="preserve"> </w:t>
            </w:r>
            <w:r>
              <w:rPr>
                <w:sz w:val="20"/>
              </w:rPr>
              <w:t>eco-turistică,</w:t>
            </w:r>
            <w:r>
              <w:rPr>
                <w:spacing w:val="-58"/>
                <w:sz w:val="20"/>
              </w:rPr>
              <w:t xml:space="preserve"> </w:t>
            </w:r>
            <w:r>
              <w:rPr>
                <w:sz w:val="20"/>
              </w:rPr>
              <w:t>respectiv</w:t>
            </w:r>
            <w:r>
              <w:rPr>
                <w:spacing w:val="1"/>
                <w:sz w:val="20"/>
              </w:rPr>
              <w:t xml:space="preserve"> </w:t>
            </w:r>
            <w:r>
              <w:rPr>
                <w:sz w:val="20"/>
              </w:rPr>
              <w:t>într-o</w:t>
            </w:r>
            <w:r>
              <w:rPr>
                <w:spacing w:val="1"/>
                <w:sz w:val="20"/>
              </w:rPr>
              <w:t xml:space="preserve"> </w:t>
            </w:r>
            <w:r>
              <w:rPr>
                <w:sz w:val="20"/>
              </w:rPr>
              <w:t>zonă</w:t>
            </w:r>
            <w:r>
              <w:rPr>
                <w:spacing w:val="1"/>
                <w:sz w:val="20"/>
              </w:rPr>
              <w:t xml:space="preserve"> </w:t>
            </w:r>
            <w:r>
              <w:rPr>
                <w:sz w:val="20"/>
              </w:rPr>
              <w:t>cu</w:t>
            </w:r>
            <w:r>
              <w:rPr>
                <w:spacing w:val="1"/>
                <w:sz w:val="20"/>
              </w:rPr>
              <w:t xml:space="preserve"> </w:t>
            </w:r>
            <w:r>
              <w:rPr>
                <w:sz w:val="20"/>
              </w:rPr>
              <w:t>arii</w:t>
            </w:r>
            <w:r>
              <w:rPr>
                <w:spacing w:val="1"/>
                <w:sz w:val="20"/>
              </w:rPr>
              <w:t xml:space="preserve"> </w:t>
            </w:r>
            <w:r>
              <w:rPr>
                <w:sz w:val="20"/>
              </w:rPr>
              <w:t>naturale</w:t>
            </w:r>
            <w:r>
              <w:rPr>
                <w:spacing w:val="1"/>
                <w:sz w:val="20"/>
              </w:rPr>
              <w:t xml:space="preserve"> </w:t>
            </w:r>
            <w:r>
              <w:rPr>
                <w:sz w:val="20"/>
              </w:rPr>
              <w:t>protejate.</w:t>
            </w:r>
            <w:r>
              <w:rPr>
                <w:spacing w:val="61"/>
                <w:sz w:val="20"/>
              </w:rPr>
              <w:t xml:space="preserve"> </w:t>
            </w:r>
            <w:r>
              <w:rPr>
                <w:sz w:val="20"/>
              </w:rPr>
              <w:t>In</w:t>
            </w:r>
            <w:r>
              <w:rPr>
                <w:spacing w:val="-58"/>
                <w:sz w:val="20"/>
              </w:rPr>
              <w:t xml:space="preserve"> </w:t>
            </w:r>
            <w:r>
              <w:rPr>
                <w:sz w:val="20"/>
              </w:rPr>
              <w:t>aceasta</w:t>
            </w:r>
            <w:r>
              <w:rPr>
                <w:spacing w:val="46"/>
                <w:sz w:val="20"/>
              </w:rPr>
              <w:t xml:space="preserve"> </w:t>
            </w:r>
            <w:r>
              <w:rPr>
                <w:sz w:val="20"/>
              </w:rPr>
              <w:t>categorie</w:t>
            </w:r>
            <w:r>
              <w:rPr>
                <w:spacing w:val="43"/>
                <w:sz w:val="20"/>
              </w:rPr>
              <w:t xml:space="preserve"> </w:t>
            </w:r>
            <w:r>
              <w:rPr>
                <w:sz w:val="20"/>
              </w:rPr>
              <w:t>se</w:t>
            </w:r>
            <w:r>
              <w:rPr>
                <w:spacing w:val="42"/>
                <w:sz w:val="20"/>
              </w:rPr>
              <w:t xml:space="preserve"> </w:t>
            </w:r>
            <w:r>
              <w:rPr>
                <w:sz w:val="20"/>
              </w:rPr>
              <w:t>include</w:t>
            </w:r>
            <w:r>
              <w:rPr>
                <w:spacing w:val="43"/>
                <w:sz w:val="20"/>
              </w:rPr>
              <w:t xml:space="preserve"> </w:t>
            </w:r>
            <w:r>
              <w:rPr>
                <w:sz w:val="20"/>
              </w:rPr>
              <w:t>si</w:t>
            </w:r>
            <w:r>
              <w:rPr>
                <w:spacing w:val="43"/>
                <w:sz w:val="20"/>
              </w:rPr>
              <w:t xml:space="preserve"> </w:t>
            </w:r>
            <w:r>
              <w:rPr>
                <w:sz w:val="20"/>
              </w:rPr>
              <w:t>activitatile</w:t>
            </w:r>
            <w:r>
              <w:rPr>
                <w:spacing w:val="47"/>
                <w:sz w:val="20"/>
              </w:rPr>
              <w:t xml:space="preserve"> </w:t>
            </w:r>
            <w:r>
              <w:rPr>
                <w:sz w:val="20"/>
              </w:rPr>
              <w:t>eligibile</w:t>
            </w:r>
            <w:r>
              <w:rPr>
                <w:spacing w:val="43"/>
                <w:sz w:val="20"/>
              </w:rPr>
              <w:t xml:space="preserve"> </w:t>
            </w:r>
            <w:r>
              <w:rPr>
                <w:sz w:val="20"/>
              </w:rPr>
              <w:t>din</w:t>
            </w:r>
            <w:r>
              <w:rPr>
                <w:spacing w:val="-57"/>
                <w:sz w:val="20"/>
              </w:rPr>
              <w:t xml:space="preserve"> </w:t>
            </w:r>
            <w:r>
              <w:rPr>
                <w:sz w:val="20"/>
              </w:rPr>
              <w:t>cod</w:t>
            </w:r>
            <w:r>
              <w:rPr>
                <w:spacing w:val="11"/>
                <w:sz w:val="20"/>
              </w:rPr>
              <w:t xml:space="preserve"> </w:t>
            </w:r>
            <w:r>
              <w:rPr>
                <w:sz w:val="20"/>
              </w:rPr>
              <w:t>CAEN</w:t>
            </w:r>
            <w:r>
              <w:rPr>
                <w:spacing w:val="9"/>
                <w:sz w:val="20"/>
              </w:rPr>
              <w:t xml:space="preserve"> </w:t>
            </w:r>
            <w:r>
              <w:rPr>
                <w:sz w:val="20"/>
              </w:rPr>
              <w:t>5030.</w:t>
            </w:r>
            <w:r>
              <w:rPr>
                <w:spacing w:val="11"/>
                <w:sz w:val="20"/>
              </w:rPr>
              <w:t xml:space="preserve"> </w:t>
            </w:r>
            <w:r>
              <w:rPr>
                <w:sz w:val="20"/>
              </w:rPr>
              <w:t>In</w:t>
            </w:r>
            <w:r>
              <w:rPr>
                <w:spacing w:val="13"/>
                <w:sz w:val="20"/>
              </w:rPr>
              <w:t xml:space="preserve"> </w:t>
            </w:r>
            <w:r>
              <w:rPr>
                <w:sz w:val="20"/>
              </w:rPr>
              <w:t>acest</w:t>
            </w:r>
            <w:r>
              <w:rPr>
                <w:spacing w:val="15"/>
                <w:sz w:val="20"/>
              </w:rPr>
              <w:t xml:space="preserve"> </w:t>
            </w:r>
            <w:r>
              <w:rPr>
                <w:sz w:val="20"/>
              </w:rPr>
              <w:t>caz</w:t>
            </w:r>
            <w:r>
              <w:rPr>
                <w:spacing w:val="13"/>
                <w:sz w:val="20"/>
              </w:rPr>
              <w:t xml:space="preserve"> </w:t>
            </w:r>
            <w:r>
              <w:rPr>
                <w:sz w:val="20"/>
              </w:rPr>
              <w:t>se</w:t>
            </w:r>
            <w:r>
              <w:rPr>
                <w:spacing w:val="9"/>
                <w:sz w:val="20"/>
              </w:rPr>
              <w:t xml:space="preserve"> </w:t>
            </w:r>
            <w:r>
              <w:rPr>
                <w:sz w:val="20"/>
              </w:rPr>
              <w:t>verifica</w:t>
            </w:r>
            <w:r>
              <w:rPr>
                <w:spacing w:val="13"/>
                <w:sz w:val="20"/>
              </w:rPr>
              <w:t xml:space="preserve"> </w:t>
            </w:r>
            <w:r>
              <w:rPr>
                <w:sz w:val="20"/>
              </w:rPr>
              <w:t>daca</w:t>
            </w:r>
            <w:r>
              <w:rPr>
                <w:spacing w:val="15"/>
                <w:sz w:val="20"/>
              </w:rPr>
              <w:t xml:space="preserve"> </w:t>
            </w:r>
            <w:r>
              <w:rPr>
                <w:sz w:val="20"/>
              </w:rPr>
              <w:t>exista</w:t>
            </w:r>
            <w:r>
              <w:rPr>
                <w:spacing w:val="-58"/>
                <w:sz w:val="20"/>
              </w:rPr>
              <w:t xml:space="preserve"> </w:t>
            </w:r>
            <w:r>
              <w:rPr>
                <w:sz w:val="20"/>
              </w:rPr>
              <w:t>contracte</w:t>
            </w:r>
            <w:r>
              <w:rPr>
                <w:spacing w:val="28"/>
                <w:sz w:val="20"/>
              </w:rPr>
              <w:t xml:space="preserve"> </w:t>
            </w:r>
            <w:r>
              <w:rPr>
                <w:sz w:val="20"/>
              </w:rPr>
              <w:t>de</w:t>
            </w:r>
            <w:r>
              <w:rPr>
                <w:spacing w:val="27"/>
                <w:sz w:val="20"/>
              </w:rPr>
              <w:t xml:space="preserve"> </w:t>
            </w:r>
            <w:r>
              <w:rPr>
                <w:sz w:val="20"/>
              </w:rPr>
              <w:t>inchiriere</w:t>
            </w:r>
            <w:r>
              <w:rPr>
                <w:spacing w:val="27"/>
                <w:sz w:val="20"/>
              </w:rPr>
              <w:t xml:space="preserve"> </w:t>
            </w:r>
            <w:r>
              <w:rPr>
                <w:sz w:val="20"/>
              </w:rPr>
              <w:t>pentru</w:t>
            </w:r>
            <w:r>
              <w:rPr>
                <w:spacing w:val="27"/>
                <w:sz w:val="20"/>
              </w:rPr>
              <w:t xml:space="preserve"> </w:t>
            </w:r>
            <w:r>
              <w:rPr>
                <w:sz w:val="20"/>
              </w:rPr>
              <w:t>activitati</w:t>
            </w:r>
            <w:r>
              <w:rPr>
                <w:spacing w:val="27"/>
                <w:sz w:val="20"/>
              </w:rPr>
              <w:t xml:space="preserve"> </w:t>
            </w:r>
            <w:r>
              <w:rPr>
                <w:sz w:val="20"/>
              </w:rPr>
              <w:t>de</w:t>
            </w:r>
            <w:r>
              <w:rPr>
                <w:spacing w:val="27"/>
                <w:sz w:val="20"/>
              </w:rPr>
              <w:t xml:space="preserve"> </w:t>
            </w:r>
            <w:r>
              <w:rPr>
                <w:sz w:val="20"/>
              </w:rPr>
              <w:t>agrement</w:t>
            </w:r>
            <w:r>
              <w:rPr>
                <w:spacing w:val="33"/>
                <w:sz w:val="20"/>
              </w:rPr>
              <w:t xml:space="preserve"> </w:t>
            </w:r>
            <w:r>
              <w:rPr>
                <w:sz w:val="20"/>
              </w:rPr>
              <w:t>la</w:t>
            </w:r>
            <w:r>
              <w:rPr>
                <w:spacing w:val="-57"/>
                <w:sz w:val="20"/>
              </w:rPr>
              <w:t xml:space="preserve"> </w:t>
            </w:r>
            <w:r>
              <w:rPr>
                <w:sz w:val="20"/>
              </w:rPr>
              <w:t>Doc. 23 si activitatile de agrement sunt trecute in SF/MJ.</w:t>
            </w:r>
            <w:r>
              <w:rPr>
                <w:spacing w:val="1"/>
                <w:sz w:val="20"/>
              </w:rPr>
              <w:t xml:space="preserve"> </w:t>
            </w:r>
            <w:r>
              <w:rPr>
                <w:sz w:val="20"/>
              </w:rPr>
              <w:t>În</w:t>
            </w:r>
            <w:r>
              <w:rPr>
                <w:spacing w:val="8"/>
                <w:sz w:val="20"/>
              </w:rPr>
              <w:t xml:space="preserve"> </w:t>
            </w:r>
            <w:r>
              <w:rPr>
                <w:sz w:val="20"/>
              </w:rPr>
              <w:t>situația</w:t>
            </w:r>
            <w:r>
              <w:rPr>
                <w:spacing w:val="8"/>
                <w:sz w:val="20"/>
              </w:rPr>
              <w:t xml:space="preserve"> </w:t>
            </w:r>
            <w:r>
              <w:rPr>
                <w:sz w:val="20"/>
              </w:rPr>
              <w:t>în</w:t>
            </w:r>
            <w:r>
              <w:rPr>
                <w:spacing w:val="8"/>
                <w:sz w:val="20"/>
              </w:rPr>
              <w:t xml:space="preserve"> </w:t>
            </w:r>
            <w:r>
              <w:rPr>
                <w:sz w:val="20"/>
              </w:rPr>
              <w:t>care</w:t>
            </w:r>
            <w:r>
              <w:rPr>
                <w:spacing w:val="11"/>
                <w:sz w:val="20"/>
              </w:rPr>
              <w:t xml:space="preserve"> </w:t>
            </w:r>
            <w:r>
              <w:rPr>
                <w:sz w:val="20"/>
              </w:rPr>
              <w:t>sunt</w:t>
            </w:r>
            <w:r>
              <w:rPr>
                <w:spacing w:val="5"/>
                <w:sz w:val="20"/>
              </w:rPr>
              <w:t xml:space="preserve"> </w:t>
            </w:r>
            <w:r>
              <w:rPr>
                <w:sz w:val="20"/>
              </w:rPr>
              <w:t>indeplinite</w:t>
            </w:r>
            <w:r>
              <w:rPr>
                <w:spacing w:val="9"/>
                <w:sz w:val="20"/>
              </w:rPr>
              <w:t xml:space="preserve"> </w:t>
            </w:r>
            <w:r>
              <w:rPr>
                <w:sz w:val="20"/>
              </w:rPr>
              <w:t>conditiile</w:t>
            </w:r>
            <w:r>
              <w:rPr>
                <w:spacing w:val="8"/>
                <w:sz w:val="20"/>
              </w:rPr>
              <w:t xml:space="preserve"> </w:t>
            </w:r>
            <w:r>
              <w:rPr>
                <w:sz w:val="20"/>
              </w:rPr>
              <w:t>de</w:t>
            </w:r>
            <w:r>
              <w:rPr>
                <w:spacing w:val="4"/>
                <w:sz w:val="20"/>
              </w:rPr>
              <w:t xml:space="preserve"> </w:t>
            </w:r>
            <w:r>
              <w:rPr>
                <w:sz w:val="20"/>
              </w:rPr>
              <w:t>mai</w:t>
            </w:r>
            <w:r>
              <w:rPr>
                <w:spacing w:val="8"/>
                <w:sz w:val="20"/>
              </w:rPr>
              <w:t xml:space="preserve"> </w:t>
            </w:r>
            <w:r>
              <w:rPr>
                <w:sz w:val="20"/>
              </w:rPr>
              <w:t>sus</w:t>
            </w:r>
            <w:r>
              <w:rPr>
                <w:spacing w:val="8"/>
                <w:sz w:val="20"/>
              </w:rPr>
              <w:t xml:space="preserve"> </w:t>
            </w:r>
            <w:r>
              <w:rPr>
                <w:sz w:val="20"/>
              </w:rPr>
              <w:t>si</w:t>
            </w:r>
            <w:r>
              <w:rPr>
                <w:spacing w:val="-57"/>
                <w:sz w:val="20"/>
              </w:rPr>
              <w:t xml:space="preserve"> </w:t>
            </w:r>
            <w:r>
              <w:rPr>
                <w:sz w:val="20"/>
              </w:rPr>
              <w:t>amplasarea</w:t>
            </w:r>
            <w:r>
              <w:rPr>
                <w:spacing w:val="10"/>
                <w:sz w:val="20"/>
              </w:rPr>
              <w:t xml:space="preserve"> </w:t>
            </w:r>
            <w:r>
              <w:rPr>
                <w:sz w:val="20"/>
              </w:rPr>
              <w:t>proiectului</w:t>
            </w:r>
            <w:r>
              <w:rPr>
                <w:spacing w:val="11"/>
                <w:sz w:val="20"/>
              </w:rPr>
              <w:t xml:space="preserve"> </w:t>
            </w:r>
            <w:r>
              <w:rPr>
                <w:sz w:val="20"/>
              </w:rPr>
              <w:t>este</w:t>
            </w:r>
            <w:r>
              <w:rPr>
                <w:spacing w:val="11"/>
                <w:sz w:val="20"/>
              </w:rPr>
              <w:t xml:space="preserve"> </w:t>
            </w:r>
            <w:r>
              <w:rPr>
                <w:sz w:val="20"/>
              </w:rPr>
              <w:t>într-o</w:t>
            </w:r>
            <w:r>
              <w:rPr>
                <w:spacing w:val="8"/>
                <w:sz w:val="20"/>
              </w:rPr>
              <w:t xml:space="preserve"> </w:t>
            </w:r>
            <w:r>
              <w:rPr>
                <w:sz w:val="20"/>
              </w:rPr>
              <w:t>zonă</w:t>
            </w:r>
            <w:r>
              <w:rPr>
                <w:spacing w:val="10"/>
                <w:sz w:val="20"/>
              </w:rPr>
              <w:t xml:space="preserve"> </w:t>
            </w:r>
            <w:r>
              <w:rPr>
                <w:sz w:val="20"/>
              </w:rPr>
              <w:t>de</w:t>
            </w:r>
            <w:r>
              <w:rPr>
                <w:spacing w:val="11"/>
                <w:sz w:val="20"/>
              </w:rPr>
              <w:t xml:space="preserve"> </w:t>
            </w:r>
            <w:r>
              <w:rPr>
                <w:sz w:val="20"/>
              </w:rPr>
              <w:t>acest</w:t>
            </w:r>
            <w:r>
              <w:rPr>
                <w:spacing w:val="7"/>
                <w:sz w:val="20"/>
              </w:rPr>
              <w:t xml:space="preserve"> </w:t>
            </w:r>
            <w:r>
              <w:rPr>
                <w:sz w:val="20"/>
              </w:rPr>
              <w:t>tip,</w:t>
            </w:r>
            <w:r>
              <w:rPr>
                <w:spacing w:val="-58"/>
                <w:sz w:val="20"/>
              </w:rPr>
              <w:t xml:space="preserve"> </w:t>
            </w:r>
            <w:r>
              <w:rPr>
                <w:sz w:val="20"/>
              </w:rPr>
              <w:t>expertul</w:t>
            </w:r>
            <w:r>
              <w:rPr>
                <w:spacing w:val="54"/>
                <w:sz w:val="20"/>
              </w:rPr>
              <w:t xml:space="preserve"> </w:t>
            </w:r>
            <w:r>
              <w:rPr>
                <w:sz w:val="20"/>
              </w:rPr>
              <w:t>acordă</w:t>
            </w:r>
            <w:r>
              <w:rPr>
                <w:spacing w:val="53"/>
                <w:sz w:val="20"/>
              </w:rPr>
              <w:t xml:space="preserve"> </w:t>
            </w:r>
            <w:r>
              <w:rPr>
                <w:sz w:val="20"/>
              </w:rPr>
              <w:t>2</w:t>
            </w:r>
            <w:r>
              <w:rPr>
                <w:spacing w:val="57"/>
                <w:sz w:val="20"/>
              </w:rPr>
              <w:t xml:space="preserve"> </w:t>
            </w:r>
            <w:r>
              <w:rPr>
                <w:sz w:val="20"/>
              </w:rPr>
              <w:t>puncte.</w:t>
            </w:r>
            <w:r>
              <w:rPr>
                <w:spacing w:val="55"/>
                <w:sz w:val="20"/>
              </w:rPr>
              <w:t xml:space="preserve"> </w:t>
            </w:r>
            <w:r>
              <w:rPr>
                <w:sz w:val="20"/>
              </w:rPr>
              <w:t>În</w:t>
            </w:r>
            <w:r>
              <w:rPr>
                <w:spacing w:val="52"/>
                <w:sz w:val="20"/>
              </w:rPr>
              <w:t xml:space="preserve"> </w:t>
            </w:r>
            <w:r>
              <w:rPr>
                <w:sz w:val="20"/>
              </w:rPr>
              <w:t>caz</w:t>
            </w:r>
            <w:r>
              <w:rPr>
                <w:spacing w:val="52"/>
                <w:sz w:val="20"/>
              </w:rPr>
              <w:t xml:space="preserve"> </w:t>
            </w:r>
            <w:r>
              <w:rPr>
                <w:sz w:val="20"/>
              </w:rPr>
              <w:t>contrar,</w:t>
            </w:r>
            <w:r>
              <w:rPr>
                <w:spacing w:val="55"/>
                <w:sz w:val="20"/>
              </w:rPr>
              <w:t xml:space="preserve"> </w:t>
            </w:r>
            <w:r>
              <w:rPr>
                <w:sz w:val="20"/>
              </w:rPr>
              <w:t>expertul</w:t>
            </w:r>
            <w:r>
              <w:rPr>
                <w:spacing w:val="55"/>
                <w:sz w:val="20"/>
              </w:rPr>
              <w:t xml:space="preserve"> </w:t>
            </w:r>
            <w:r>
              <w:rPr>
                <w:sz w:val="20"/>
              </w:rPr>
              <w:t>va</w:t>
            </w:r>
          </w:p>
          <w:p w14:paraId="5E99FFCE" w14:textId="77777777" w:rsidR="00BD35D5" w:rsidRDefault="00000000">
            <w:pPr>
              <w:pStyle w:val="TableParagraph"/>
              <w:spacing w:line="225" w:lineRule="exact"/>
              <w:ind w:left="72"/>
              <w:rPr>
                <w:sz w:val="20"/>
              </w:rPr>
            </w:pPr>
            <w:r>
              <w:rPr>
                <w:sz w:val="20"/>
              </w:rPr>
              <w:t>înscrie</w:t>
            </w:r>
            <w:r>
              <w:rPr>
                <w:spacing w:val="-4"/>
                <w:sz w:val="20"/>
              </w:rPr>
              <w:t xml:space="preserve"> </w:t>
            </w:r>
            <w:r>
              <w:rPr>
                <w:sz w:val="20"/>
              </w:rPr>
              <w:t>”0”</w:t>
            </w:r>
            <w:r>
              <w:rPr>
                <w:spacing w:val="-3"/>
                <w:sz w:val="20"/>
              </w:rPr>
              <w:t xml:space="preserve"> </w:t>
            </w:r>
            <w:r>
              <w:rPr>
                <w:sz w:val="20"/>
              </w:rPr>
              <w:t>în</w:t>
            </w:r>
            <w:r>
              <w:rPr>
                <w:spacing w:val="-3"/>
                <w:sz w:val="20"/>
              </w:rPr>
              <w:t xml:space="preserve"> </w:t>
            </w:r>
            <w:r>
              <w:rPr>
                <w:sz w:val="20"/>
              </w:rPr>
              <w:t>coloana</w:t>
            </w:r>
            <w:r>
              <w:rPr>
                <w:spacing w:val="-4"/>
                <w:sz w:val="20"/>
              </w:rPr>
              <w:t xml:space="preserve"> </w:t>
            </w:r>
            <w:r>
              <w:rPr>
                <w:sz w:val="20"/>
              </w:rPr>
              <w:t>Scor.</w:t>
            </w:r>
          </w:p>
        </w:tc>
      </w:tr>
    </w:tbl>
    <w:p w14:paraId="323F799B" w14:textId="77777777" w:rsidR="00BD35D5" w:rsidRDefault="00BD35D5">
      <w:pPr>
        <w:pStyle w:val="BodyText"/>
        <w:rPr>
          <w:sz w:val="20"/>
        </w:rPr>
      </w:pPr>
    </w:p>
    <w:p w14:paraId="4828F3DE" w14:textId="77777777" w:rsidR="00BD35D5" w:rsidRDefault="00000000">
      <w:pPr>
        <w:pStyle w:val="BodyText"/>
        <w:spacing w:before="10"/>
        <w:rPr>
          <w:sz w:val="23"/>
        </w:rPr>
      </w:pPr>
      <w:r>
        <w:pict w14:anchorId="623991C3">
          <v:shape id="_x0000_s1027" type="#_x0000_t202" style="position:absolute;margin-left:55.45pt;margin-top:15.05pt;width:471.1pt;height:28.1pt;z-index:-15710208;mso-wrap-distance-left:0;mso-wrap-distance-right:0;mso-position-horizontal-relative:page" fillcolor="#00afef" stroked="f">
            <v:textbox inset="0,0,0,0">
              <w:txbxContent>
                <w:p w14:paraId="052B7472" w14:textId="77777777" w:rsidR="00BD35D5" w:rsidRDefault="00000000">
                  <w:pPr>
                    <w:ind w:left="28" w:right="270"/>
                    <w:rPr>
                      <w:sz w:val="24"/>
                    </w:rPr>
                  </w:pPr>
                  <w:r>
                    <w:rPr>
                      <w:sz w:val="24"/>
                    </w:rPr>
                    <w:t>P4.</w:t>
                  </w:r>
                  <w:r>
                    <w:rPr>
                      <w:spacing w:val="-7"/>
                      <w:sz w:val="24"/>
                    </w:rPr>
                    <w:t xml:space="preserve"> </w:t>
                  </w:r>
                  <w:r>
                    <w:rPr>
                      <w:sz w:val="24"/>
                    </w:rPr>
                    <w:t>Principiul</w:t>
                  </w:r>
                  <w:r>
                    <w:rPr>
                      <w:spacing w:val="-3"/>
                      <w:sz w:val="24"/>
                    </w:rPr>
                    <w:t xml:space="preserve"> </w:t>
                  </w:r>
                  <w:r>
                    <w:rPr>
                      <w:sz w:val="24"/>
                    </w:rPr>
                    <w:t>experienței</w:t>
                  </w:r>
                  <w:r>
                    <w:rPr>
                      <w:spacing w:val="-6"/>
                      <w:sz w:val="24"/>
                    </w:rPr>
                    <w:t xml:space="preserve"> </w:t>
                  </w:r>
                  <w:r>
                    <w:rPr>
                      <w:sz w:val="24"/>
                    </w:rPr>
                    <w:t>și expertizei</w:t>
                  </w:r>
                  <w:r>
                    <w:rPr>
                      <w:spacing w:val="-1"/>
                      <w:sz w:val="24"/>
                    </w:rPr>
                    <w:t xml:space="preserve"> </w:t>
                  </w:r>
                  <w:r>
                    <w:rPr>
                      <w:sz w:val="24"/>
                    </w:rPr>
                    <w:t>anterioare</w:t>
                  </w:r>
                  <w:r>
                    <w:rPr>
                      <w:spacing w:val="-5"/>
                      <w:sz w:val="24"/>
                    </w:rPr>
                    <w:t xml:space="preserve"> </w:t>
                  </w:r>
                  <w:r>
                    <w:rPr>
                      <w:sz w:val="24"/>
                    </w:rPr>
                    <w:t>a</w:t>
                  </w:r>
                  <w:r>
                    <w:rPr>
                      <w:spacing w:val="-6"/>
                      <w:sz w:val="24"/>
                    </w:rPr>
                    <w:t xml:space="preserve"> </w:t>
                  </w:r>
                  <w:r>
                    <w:rPr>
                      <w:sz w:val="24"/>
                    </w:rPr>
                    <w:t>solicitantului</w:t>
                  </w:r>
                  <w:r>
                    <w:rPr>
                      <w:spacing w:val="-5"/>
                      <w:sz w:val="24"/>
                    </w:rPr>
                    <w:t xml:space="preserve"> </w:t>
                  </w:r>
                  <w:r>
                    <w:rPr>
                      <w:sz w:val="24"/>
                    </w:rPr>
                    <w:t>pentru</w:t>
                  </w:r>
                  <w:r>
                    <w:rPr>
                      <w:spacing w:val="-6"/>
                      <w:sz w:val="24"/>
                    </w:rPr>
                    <w:t xml:space="preserve"> </w:t>
                  </w:r>
                  <w:r>
                    <w:rPr>
                      <w:sz w:val="24"/>
                    </w:rPr>
                    <w:t>o</w:t>
                  </w:r>
                  <w:r>
                    <w:rPr>
                      <w:spacing w:val="-3"/>
                      <w:sz w:val="24"/>
                    </w:rPr>
                    <w:t xml:space="preserve"> </w:t>
                  </w:r>
                  <w:r>
                    <w:rPr>
                      <w:sz w:val="24"/>
                    </w:rPr>
                    <w:t>mai</w:t>
                  </w:r>
                  <w:r>
                    <w:rPr>
                      <w:spacing w:val="-5"/>
                      <w:sz w:val="24"/>
                    </w:rPr>
                    <w:t xml:space="preserve"> </w:t>
                  </w:r>
                  <w:r>
                    <w:rPr>
                      <w:sz w:val="24"/>
                    </w:rPr>
                    <w:t>bună</w:t>
                  </w:r>
                  <w:r>
                    <w:rPr>
                      <w:spacing w:val="-70"/>
                      <w:sz w:val="24"/>
                    </w:rPr>
                    <w:t xml:space="preserve"> </w:t>
                  </w:r>
                  <w:r>
                    <w:rPr>
                      <w:sz w:val="24"/>
                    </w:rPr>
                    <w:t>gestionare</w:t>
                  </w:r>
                  <w:r>
                    <w:rPr>
                      <w:spacing w:val="-3"/>
                      <w:sz w:val="24"/>
                    </w:rPr>
                    <w:t xml:space="preserve"> </w:t>
                  </w:r>
                  <w:r>
                    <w:rPr>
                      <w:sz w:val="24"/>
                    </w:rPr>
                    <w:t>a</w:t>
                  </w:r>
                  <w:r>
                    <w:rPr>
                      <w:spacing w:val="-2"/>
                      <w:sz w:val="24"/>
                    </w:rPr>
                    <w:t xml:space="preserve"> </w:t>
                  </w:r>
                  <w:r>
                    <w:rPr>
                      <w:sz w:val="24"/>
                    </w:rPr>
                    <w:t>activității</w:t>
                  </w:r>
                  <w:r>
                    <w:rPr>
                      <w:spacing w:val="3"/>
                      <w:sz w:val="24"/>
                    </w:rPr>
                    <w:t xml:space="preserve"> </w:t>
                  </w:r>
                  <w:r>
                    <w:rPr>
                      <w:sz w:val="24"/>
                    </w:rPr>
                    <w:t>economice</w:t>
                  </w:r>
                </w:p>
              </w:txbxContent>
            </v:textbox>
            <w10:wrap type="topAndBottom" anchorx="page"/>
          </v:shape>
        </w:pict>
      </w:r>
    </w:p>
    <w:p w14:paraId="66206D34" w14:textId="77777777" w:rsidR="00BD35D5" w:rsidRDefault="00BD35D5">
      <w:pPr>
        <w:pStyle w:val="BodyText"/>
        <w:spacing w:before="5"/>
        <w:rPr>
          <w:sz w:val="21"/>
        </w:rPr>
      </w:pPr>
    </w:p>
    <w:tbl>
      <w:tblPr>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307"/>
        <w:gridCol w:w="1272"/>
      </w:tblGrid>
      <w:tr w:rsidR="00BD35D5" w14:paraId="5A731BD4" w14:textId="77777777">
        <w:trPr>
          <w:trHeight w:val="513"/>
        </w:trPr>
        <w:tc>
          <w:tcPr>
            <w:tcW w:w="8307" w:type="dxa"/>
          </w:tcPr>
          <w:p w14:paraId="050A50C4" w14:textId="77777777" w:rsidR="00BD35D5" w:rsidRDefault="00000000">
            <w:pPr>
              <w:pStyle w:val="TableParagraph"/>
              <w:spacing w:line="250" w:lineRule="exact"/>
              <w:ind w:left="110"/>
            </w:pPr>
            <w:r>
              <w:rPr>
                <w:b/>
              </w:rPr>
              <w:t>4.1.</w:t>
            </w:r>
            <w:r>
              <w:rPr>
                <w:b/>
                <w:spacing w:val="8"/>
              </w:rPr>
              <w:t xml:space="preserve"> </w:t>
            </w:r>
            <w:r>
              <w:t>Întreprindere</w:t>
            </w:r>
            <w:r>
              <w:rPr>
                <w:spacing w:val="11"/>
              </w:rPr>
              <w:t xml:space="preserve"> </w:t>
            </w:r>
            <w:r>
              <w:t>activă</w:t>
            </w:r>
            <w:r>
              <w:rPr>
                <w:spacing w:val="7"/>
              </w:rPr>
              <w:t xml:space="preserve"> </w:t>
            </w:r>
            <w:r>
              <w:t>fără</w:t>
            </w:r>
            <w:r>
              <w:rPr>
                <w:spacing w:val="12"/>
              </w:rPr>
              <w:t xml:space="preserve"> </w:t>
            </w:r>
            <w:r>
              <w:t>întrerupere</w:t>
            </w:r>
            <w:r>
              <w:rPr>
                <w:spacing w:val="8"/>
              </w:rPr>
              <w:t xml:space="preserve"> </w:t>
            </w:r>
            <w:r>
              <w:t>cel</w:t>
            </w:r>
            <w:r>
              <w:rPr>
                <w:spacing w:val="9"/>
              </w:rPr>
              <w:t xml:space="preserve"> </w:t>
            </w:r>
            <w:r>
              <w:t>puțin</w:t>
            </w:r>
            <w:r>
              <w:rPr>
                <w:spacing w:val="11"/>
              </w:rPr>
              <w:t xml:space="preserve"> </w:t>
            </w:r>
            <w:r>
              <w:t>3</w:t>
            </w:r>
            <w:r>
              <w:rPr>
                <w:spacing w:val="12"/>
              </w:rPr>
              <w:t xml:space="preserve"> </w:t>
            </w:r>
            <w:r>
              <w:t>ani</w:t>
            </w:r>
            <w:r>
              <w:rPr>
                <w:spacing w:val="6"/>
              </w:rPr>
              <w:t xml:space="preserve"> </w:t>
            </w:r>
            <w:r>
              <w:t>și</w:t>
            </w:r>
            <w:r>
              <w:rPr>
                <w:spacing w:val="7"/>
              </w:rPr>
              <w:t xml:space="preserve"> </w:t>
            </w:r>
            <w:r>
              <w:t>cu</w:t>
            </w:r>
            <w:r>
              <w:rPr>
                <w:spacing w:val="6"/>
              </w:rPr>
              <w:t xml:space="preserve"> </w:t>
            </w:r>
            <w:r>
              <w:t>profit</w:t>
            </w:r>
            <w:r>
              <w:rPr>
                <w:spacing w:val="6"/>
              </w:rPr>
              <w:t xml:space="preserve"> </w:t>
            </w:r>
            <w:r>
              <w:t>operațional</w:t>
            </w:r>
          </w:p>
          <w:p w14:paraId="77C91FC1" w14:textId="77777777" w:rsidR="00BD35D5" w:rsidRDefault="00000000">
            <w:pPr>
              <w:pStyle w:val="TableParagraph"/>
              <w:spacing w:line="244" w:lineRule="exact"/>
              <w:ind w:left="110"/>
            </w:pPr>
            <w:r>
              <w:t>în</w:t>
            </w:r>
            <w:r>
              <w:rPr>
                <w:spacing w:val="-4"/>
              </w:rPr>
              <w:t xml:space="preserve"> </w:t>
            </w:r>
            <w:r>
              <w:t>ultimii</w:t>
            </w:r>
            <w:r>
              <w:rPr>
                <w:spacing w:val="-3"/>
              </w:rPr>
              <w:t xml:space="preserve"> </w:t>
            </w:r>
            <w:r>
              <w:t>2</w:t>
            </w:r>
            <w:r>
              <w:rPr>
                <w:spacing w:val="-2"/>
              </w:rPr>
              <w:t xml:space="preserve"> </w:t>
            </w:r>
            <w:r>
              <w:t>ani</w:t>
            </w:r>
            <w:r>
              <w:rPr>
                <w:spacing w:val="-3"/>
              </w:rPr>
              <w:t xml:space="preserve"> </w:t>
            </w:r>
            <w:r>
              <w:t>(pentru</w:t>
            </w:r>
            <w:r>
              <w:rPr>
                <w:spacing w:val="-2"/>
              </w:rPr>
              <w:t xml:space="preserve"> </w:t>
            </w:r>
            <w:r>
              <w:t>a</w:t>
            </w:r>
            <w:r>
              <w:rPr>
                <w:spacing w:val="-7"/>
              </w:rPr>
              <w:t xml:space="preserve"> </w:t>
            </w:r>
            <w:r>
              <w:t>se</w:t>
            </w:r>
            <w:r>
              <w:rPr>
                <w:spacing w:val="-2"/>
              </w:rPr>
              <w:t xml:space="preserve"> </w:t>
            </w:r>
            <w:r>
              <w:t>evidenția</w:t>
            </w:r>
            <w:r>
              <w:rPr>
                <w:spacing w:val="-4"/>
              </w:rPr>
              <w:t xml:space="preserve"> </w:t>
            </w:r>
            <w:r>
              <w:t>buna</w:t>
            </w:r>
            <w:r>
              <w:rPr>
                <w:spacing w:val="-3"/>
              </w:rPr>
              <w:t xml:space="preserve"> </w:t>
            </w:r>
            <w:r>
              <w:t>gestionare</w:t>
            </w:r>
            <w:r>
              <w:rPr>
                <w:spacing w:val="-2"/>
              </w:rPr>
              <w:t xml:space="preserve"> </w:t>
            </w:r>
            <w:r>
              <w:t>a</w:t>
            </w:r>
            <w:r>
              <w:rPr>
                <w:spacing w:val="-3"/>
              </w:rPr>
              <w:t xml:space="preserve"> </w:t>
            </w:r>
            <w:r>
              <w:t>activității</w:t>
            </w:r>
            <w:r>
              <w:rPr>
                <w:spacing w:val="-4"/>
              </w:rPr>
              <w:t xml:space="preserve"> </w:t>
            </w:r>
            <w:r>
              <w:t>economice)</w:t>
            </w:r>
          </w:p>
        </w:tc>
        <w:tc>
          <w:tcPr>
            <w:tcW w:w="1272" w:type="dxa"/>
          </w:tcPr>
          <w:p w14:paraId="79D423EC" w14:textId="77777777" w:rsidR="00BD35D5" w:rsidRDefault="00000000">
            <w:pPr>
              <w:pStyle w:val="TableParagraph"/>
              <w:spacing w:line="250" w:lineRule="exact"/>
              <w:ind w:left="480"/>
            </w:pPr>
            <w:r>
              <w:t>3p.</w:t>
            </w:r>
          </w:p>
        </w:tc>
      </w:tr>
      <w:tr w:rsidR="00BD35D5" w14:paraId="40CEACC9" w14:textId="77777777">
        <w:trPr>
          <w:trHeight w:val="513"/>
        </w:trPr>
        <w:tc>
          <w:tcPr>
            <w:tcW w:w="8307" w:type="dxa"/>
          </w:tcPr>
          <w:p w14:paraId="0CFF810A" w14:textId="77777777" w:rsidR="00BD35D5" w:rsidRDefault="00000000">
            <w:pPr>
              <w:pStyle w:val="TableParagraph"/>
              <w:spacing w:line="245" w:lineRule="exact"/>
              <w:ind w:left="110"/>
            </w:pPr>
            <w:r>
              <w:rPr>
                <w:b/>
              </w:rPr>
              <w:t>4.2.</w:t>
            </w:r>
            <w:r>
              <w:rPr>
                <w:b/>
                <w:spacing w:val="8"/>
              </w:rPr>
              <w:t xml:space="preserve"> </w:t>
            </w:r>
            <w:r>
              <w:t>Întreprindere</w:t>
            </w:r>
            <w:r>
              <w:rPr>
                <w:spacing w:val="11"/>
              </w:rPr>
              <w:t xml:space="preserve"> </w:t>
            </w:r>
            <w:r>
              <w:t>activă</w:t>
            </w:r>
            <w:r>
              <w:rPr>
                <w:spacing w:val="7"/>
              </w:rPr>
              <w:t xml:space="preserve"> </w:t>
            </w:r>
            <w:r>
              <w:t>fără</w:t>
            </w:r>
            <w:r>
              <w:rPr>
                <w:spacing w:val="12"/>
              </w:rPr>
              <w:t xml:space="preserve"> </w:t>
            </w:r>
            <w:r>
              <w:t>întrerupere</w:t>
            </w:r>
            <w:r>
              <w:rPr>
                <w:spacing w:val="8"/>
              </w:rPr>
              <w:t xml:space="preserve"> </w:t>
            </w:r>
            <w:r>
              <w:t>cel</w:t>
            </w:r>
            <w:r>
              <w:rPr>
                <w:spacing w:val="9"/>
              </w:rPr>
              <w:t xml:space="preserve"> </w:t>
            </w:r>
            <w:r>
              <w:t>puțin</w:t>
            </w:r>
            <w:r>
              <w:rPr>
                <w:spacing w:val="11"/>
              </w:rPr>
              <w:t xml:space="preserve"> </w:t>
            </w:r>
            <w:r>
              <w:t>2</w:t>
            </w:r>
            <w:r>
              <w:rPr>
                <w:spacing w:val="12"/>
              </w:rPr>
              <w:t xml:space="preserve"> </w:t>
            </w:r>
            <w:r>
              <w:t>ani</w:t>
            </w:r>
            <w:r>
              <w:rPr>
                <w:spacing w:val="6"/>
              </w:rPr>
              <w:t xml:space="preserve"> </w:t>
            </w:r>
            <w:r>
              <w:t>și</w:t>
            </w:r>
            <w:r>
              <w:rPr>
                <w:spacing w:val="7"/>
              </w:rPr>
              <w:t xml:space="preserve"> </w:t>
            </w:r>
            <w:r>
              <w:t>cu</w:t>
            </w:r>
            <w:r>
              <w:rPr>
                <w:spacing w:val="6"/>
              </w:rPr>
              <w:t xml:space="preserve"> </w:t>
            </w:r>
            <w:r>
              <w:t>profit</w:t>
            </w:r>
            <w:r>
              <w:rPr>
                <w:spacing w:val="6"/>
              </w:rPr>
              <w:t xml:space="preserve"> </w:t>
            </w:r>
            <w:r>
              <w:t>operațional</w:t>
            </w:r>
          </w:p>
          <w:p w14:paraId="41061B20" w14:textId="77777777" w:rsidR="00BD35D5" w:rsidRDefault="00000000">
            <w:pPr>
              <w:pStyle w:val="TableParagraph"/>
              <w:spacing w:line="248" w:lineRule="exact"/>
              <w:ind w:left="110"/>
            </w:pPr>
            <w:r>
              <w:t>în</w:t>
            </w:r>
            <w:r>
              <w:rPr>
                <w:spacing w:val="-4"/>
              </w:rPr>
              <w:t xml:space="preserve"> </w:t>
            </w:r>
            <w:r>
              <w:t>ultimul</w:t>
            </w:r>
            <w:r>
              <w:rPr>
                <w:spacing w:val="-1"/>
              </w:rPr>
              <w:t xml:space="preserve"> </w:t>
            </w:r>
            <w:r>
              <w:t>an</w:t>
            </w:r>
            <w:r>
              <w:rPr>
                <w:spacing w:val="-2"/>
              </w:rPr>
              <w:t xml:space="preserve"> </w:t>
            </w:r>
            <w:r>
              <w:t>-</w:t>
            </w:r>
            <w:r>
              <w:rPr>
                <w:spacing w:val="-6"/>
              </w:rPr>
              <w:t xml:space="preserve"> </w:t>
            </w:r>
            <w:r>
              <w:t>(pentru</w:t>
            </w:r>
            <w:r>
              <w:rPr>
                <w:spacing w:val="-3"/>
              </w:rPr>
              <w:t xml:space="preserve"> </w:t>
            </w:r>
            <w:r>
              <w:t>a</w:t>
            </w:r>
            <w:r>
              <w:rPr>
                <w:spacing w:val="-7"/>
              </w:rPr>
              <w:t xml:space="preserve"> </w:t>
            </w:r>
            <w:r>
              <w:t>se</w:t>
            </w:r>
            <w:r>
              <w:rPr>
                <w:spacing w:val="-2"/>
              </w:rPr>
              <w:t xml:space="preserve"> </w:t>
            </w:r>
            <w:r>
              <w:t>evidenția</w:t>
            </w:r>
            <w:r>
              <w:rPr>
                <w:spacing w:val="-4"/>
              </w:rPr>
              <w:t xml:space="preserve"> </w:t>
            </w:r>
            <w:r>
              <w:t>buna</w:t>
            </w:r>
            <w:r>
              <w:rPr>
                <w:spacing w:val="-3"/>
              </w:rPr>
              <w:t xml:space="preserve"> </w:t>
            </w:r>
            <w:r>
              <w:t>gestionare</w:t>
            </w:r>
            <w:r>
              <w:rPr>
                <w:spacing w:val="-3"/>
              </w:rPr>
              <w:t xml:space="preserve"> </w:t>
            </w:r>
            <w:r>
              <w:t>a</w:t>
            </w:r>
            <w:r>
              <w:rPr>
                <w:spacing w:val="-3"/>
              </w:rPr>
              <w:t xml:space="preserve"> </w:t>
            </w:r>
            <w:r>
              <w:t>activității</w:t>
            </w:r>
            <w:r>
              <w:rPr>
                <w:spacing w:val="-4"/>
              </w:rPr>
              <w:t xml:space="preserve"> </w:t>
            </w:r>
            <w:r>
              <w:t>economice)</w:t>
            </w:r>
          </w:p>
        </w:tc>
        <w:tc>
          <w:tcPr>
            <w:tcW w:w="1272" w:type="dxa"/>
          </w:tcPr>
          <w:p w14:paraId="224B60D6" w14:textId="77777777" w:rsidR="00BD35D5" w:rsidRDefault="00000000">
            <w:pPr>
              <w:pStyle w:val="TableParagraph"/>
              <w:spacing w:line="245" w:lineRule="exact"/>
              <w:ind w:left="480"/>
            </w:pPr>
            <w:r>
              <w:t>2p.</w:t>
            </w:r>
          </w:p>
        </w:tc>
      </w:tr>
      <w:tr w:rsidR="00BD35D5" w14:paraId="4DF7B1AF" w14:textId="77777777">
        <w:trPr>
          <w:trHeight w:val="762"/>
        </w:trPr>
        <w:tc>
          <w:tcPr>
            <w:tcW w:w="8307" w:type="dxa"/>
          </w:tcPr>
          <w:p w14:paraId="53C779F4" w14:textId="77777777" w:rsidR="00BD35D5" w:rsidRDefault="00000000">
            <w:pPr>
              <w:pStyle w:val="TableParagraph"/>
              <w:ind w:left="110"/>
            </w:pPr>
            <w:r>
              <w:rPr>
                <w:b/>
                <w:sz w:val="20"/>
              </w:rPr>
              <w:t>4.3.</w:t>
            </w:r>
            <w:r>
              <w:rPr>
                <w:b/>
                <w:spacing w:val="12"/>
                <w:sz w:val="20"/>
              </w:rPr>
              <w:t xml:space="preserve"> </w:t>
            </w:r>
            <w:r>
              <w:t>Managerul</w:t>
            </w:r>
            <w:r>
              <w:rPr>
                <w:spacing w:val="15"/>
              </w:rPr>
              <w:t xml:space="preserve"> </w:t>
            </w:r>
            <w:r>
              <w:t>sau</w:t>
            </w:r>
            <w:r>
              <w:rPr>
                <w:spacing w:val="12"/>
              </w:rPr>
              <w:t xml:space="preserve"> </w:t>
            </w:r>
            <w:r>
              <w:t>reprezentantul</w:t>
            </w:r>
            <w:r>
              <w:rPr>
                <w:spacing w:val="13"/>
              </w:rPr>
              <w:t xml:space="preserve"> </w:t>
            </w:r>
            <w:r>
              <w:t>legal</w:t>
            </w:r>
            <w:r>
              <w:rPr>
                <w:spacing w:val="14"/>
              </w:rPr>
              <w:t xml:space="preserve"> </w:t>
            </w:r>
            <w:r>
              <w:t>al</w:t>
            </w:r>
            <w:r>
              <w:rPr>
                <w:spacing w:val="14"/>
              </w:rPr>
              <w:t xml:space="preserve"> </w:t>
            </w:r>
            <w:r>
              <w:t>solicitantului</w:t>
            </w:r>
            <w:r>
              <w:rPr>
                <w:spacing w:val="12"/>
              </w:rPr>
              <w:t xml:space="preserve"> </w:t>
            </w:r>
            <w:r>
              <w:t>deține</w:t>
            </w:r>
            <w:r>
              <w:rPr>
                <w:spacing w:val="11"/>
              </w:rPr>
              <w:t xml:space="preserve"> </w:t>
            </w:r>
            <w:r>
              <w:t>studii</w:t>
            </w:r>
            <w:r>
              <w:rPr>
                <w:spacing w:val="12"/>
              </w:rPr>
              <w:t xml:space="preserve"> </w:t>
            </w:r>
            <w:r>
              <w:t>superioare</w:t>
            </w:r>
            <w:r>
              <w:rPr>
                <w:spacing w:val="-63"/>
              </w:rPr>
              <w:t xml:space="preserve"> </w:t>
            </w:r>
            <w:r>
              <w:t>economice,</w:t>
            </w:r>
            <w:r>
              <w:rPr>
                <w:spacing w:val="39"/>
              </w:rPr>
              <w:t xml:space="preserve"> </w:t>
            </w:r>
            <w:r>
              <w:t>de</w:t>
            </w:r>
            <w:r>
              <w:rPr>
                <w:spacing w:val="42"/>
              </w:rPr>
              <w:t xml:space="preserve"> </w:t>
            </w:r>
            <w:r>
              <w:t>management,</w:t>
            </w:r>
            <w:r>
              <w:rPr>
                <w:spacing w:val="43"/>
              </w:rPr>
              <w:t xml:space="preserve"> </w:t>
            </w:r>
            <w:r>
              <w:t>sau</w:t>
            </w:r>
            <w:r>
              <w:rPr>
                <w:spacing w:val="41"/>
              </w:rPr>
              <w:t xml:space="preserve"> </w:t>
            </w:r>
            <w:r>
              <w:t>de</w:t>
            </w:r>
            <w:r>
              <w:rPr>
                <w:spacing w:val="41"/>
              </w:rPr>
              <w:t xml:space="preserve"> </w:t>
            </w:r>
            <w:r>
              <w:t>specialitate</w:t>
            </w:r>
            <w:r>
              <w:rPr>
                <w:spacing w:val="42"/>
              </w:rPr>
              <w:t xml:space="preserve"> </w:t>
            </w:r>
            <w:r>
              <w:t>în</w:t>
            </w:r>
            <w:r>
              <w:rPr>
                <w:spacing w:val="41"/>
              </w:rPr>
              <w:t xml:space="preserve"> </w:t>
            </w:r>
            <w:r>
              <w:t>domeniul</w:t>
            </w:r>
            <w:r>
              <w:rPr>
                <w:spacing w:val="44"/>
              </w:rPr>
              <w:t xml:space="preserve"> </w:t>
            </w:r>
            <w:r>
              <w:t>în</w:t>
            </w:r>
            <w:r>
              <w:rPr>
                <w:spacing w:val="40"/>
              </w:rPr>
              <w:t xml:space="preserve"> </w:t>
            </w:r>
            <w:r>
              <w:t>care</w:t>
            </w:r>
            <w:r>
              <w:rPr>
                <w:spacing w:val="42"/>
              </w:rPr>
              <w:t xml:space="preserve"> </w:t>
            </w:r>
            <w:r>
              <w:t>propune</w:t>
            </w:r>
          </w:p>
          <w:p w14:paraId="269E64CD" w14:textId="77777777" w:rsidR="00BD35D5" w:rsidRDefault="00000000">
            <w:pPr>
              <w:pStyle w:val="TableParagraph"/>
              <w:spacing w:line="242" w:lineRule="exact"/>
              <w:ind w:left="110"/>
            </w:pPr>
            <w:r>
              <w:t>proiectul.</w:t>
            </w:r>
          </w:p>
        </w:tc>
        <w:tc>
          <w:tcPr>
            <w:tcW w:w="1272" w:type="dxa"/>
          </w:tcPr>
          <w:p w14:paraId="258DDA2D" w14:textId="77777777" w:rsidR="00BD35D5" w:rsidRDefault="00000000">
            <w:pPr>
              <w:pStyle w:val="TableParagraph"/>
              <w:spacing w:line="245" w:lineRule="exact"/>
              <w:ind w:left="480"/>
            </w:pPr>
            <w:r>
              <w:t>8p.</w:t>
            </w:r>
          </w:p>
        </w:tc>
      </w:tr>
      <w:tr w:rsidR="00BD35D5" w14:paraId="6086964C" w14:textId="77777777">
        <w:trPr>
          <w:trHeight w:val="513"/>
        </w:trPr>
        <w:tc>
          <w:tcPr>
            <w:tcW w:w="8307" w:type="dxa"/>
          </w:tcPr>
          <w:p w14:paraId="32686F66" w14:textId="77777777" w:rsidR="00BD35D5" w:rsidRDefault="00000000">
            <w:pPr>
              <w:pStyle w:val="TableParagraph"/>
              <w:spacing w:line="245" w:lineRule="exact"/>
              <w:ind w:left="110"/>
            </w:pPr>
            <w:r>
              <w:rPr>
                <w:b/>
              </w:rPr>
              <w:t>4.4.</w:t>
            </w:r>
            <w:r>
              <w:rPr>
                <w:b/>
                <w:spacing w:val="50"/>
              </w:rPr>
              <w:t xml:space="preserve"> </w:t>
            </w:r>
            <w:r>
              <w:t>Maturitatea</w:t>
            </w:r>
            <w:r>
              <w:rPr>
                <w:spacing w:val="44"/>
              </w:rPr>
              <w:t xml:space="preserve"> </w:t>
            </w:r>
            <w:r>
              <w:t>documentației</w:t>
            </w:r>
            <w:r>
              <w:rPr>
                <w:spacing w:val="43"/>
              </w:rPr>
              <w:t xml:space="preserve"> </w:t>
            </w:r>
            <w:r>
              <w:t>tehnice</w:t>
            </w:r>
            <w:r>
              <w:rPr>
                <w:spacing w:val="44"/>
              </w:rPr>
              <w:t xml:space="preserve"> </w:t>
            </w:r>
            <w:r>
              <w:t>depuse:</w:t>
            </w:r>
            <w:r>
              <w:rPr>
                <w:spacing w:val="45"/>
              </w:rPr>
              <w:t xml:space="preserve"> </w:t>
            </w:r>
            <w:r>
              <w:t>documentația</w:t>
            </w:r>
            <w:r>
              <w:rPr>
                <w:spacing w:val="44"/>
              </w:rPr>
              <w:t xml:space="preserve"> </w:t>
            </w:r>
            <w:r>
              <w:t>depusă</w:t>
            </w:r>
            <w:r>
              <w:rPr>
                <w:spacing w:val="43"/>
              </w:rPr>
              <w:t xml:space="preserve"> </w:t>
            </w:r>
            <w:r>
              <w:t>este</w:t>
            </w:r>
            <w:r>
              <w:rPr>
                <w:spacing w:val="44"/>
              </w:rPr>
              <w:t xml:space="preserve"> </w:t>
            </w:r>
            <w:r>
              <w:t>la</w:t>
            </w:r>
          </w:p>
          <w:p w14:paraId="6B867A50" w14:textId="77777777" w:rsidR="00BD35D5" w:rsidRDefault="00000000">
            <w:pPr>
              <w:pStyle w:val="TableParagraph"/>
              <w:spacing w:before="4" w:line="244" w:lineRule="exact"/>
              <w:ind w:left="110"/>
            </w:pPr>
            <w:r>
              <w:t>nivel</w:t>
            </w:r>
            <w:r>
              <w:rPr>
                <w:spacing w:val="-6"/>
              </w:rPr>
              <w:t xml:space="preserve"> </w:t>
            </w:r>
            <w:r>
              <w:t>de</w:t>
            </w:r>
            <w:r>
              <w:rPr>
                <w:spacing w:val="-3"/>
              </w:rPr>
              <w:t xml:space="preserve"> </w:t>
            </w:r>
            <w:r>
              <w:t>Proiect</w:t>
            </w:r>
            <w:r>
              <w:rPr>
                <w:spacing w:val="-4"/>
              </w:rPr>
              <w:t xml:space="preserve"> </w:t>
            </w:r>
            <w:r>
              <w:t>tehnic</w:t>
            </w:r>
            <w:r>
              <w:rPr>
                <w:spacing w:val="1"/>
              </w:rPr>
              <w:t xml:space="preserve"> </w:t>
            </w:r>
            <w:r>
              <w:t>inclusiv</w:t>
            </w:r>
          </w:p>
        </w:tc>
        <w:tc>
          <w:tcPr>
            <w:tcW w:w="1272" w:type="dxa"/>
          </w:tcPr>
          <w:p w14:paraId="210F3C3C" w14:textId="77777777" w:rsidR="00BD35D5" w:rsidRDefault="00000000">
            <w:pPr>
              <w:pStyle w:val="TableParagraph"/>
              <w:spacing w:line="245" w:lineRule="exact"/>
              <w:ind w:left="518"/>
            </w:pPr>
            <w:r>
              <w:t>8p</w:t>
            </w:r>
          </w:p>
        </w:tc>
      </w:tr>
    </w:tbl>
    <w:p w14:paraId="2640CCE9" w14:textId="77777777" w:rsidR="00BD35D5" w:rsidRDefault="00BD35D5">
      <w:pPr>
        <w:pStyle w:val="BodyText"/>
        <w:rPr>
          <w:sz w:val="20"/>
        </w:rPr>
      </w:pPr>
    </w:p>
    <w:p w14:paraId="1F01BE52" w14:textId="77777777" w:rsidR="00BD35D5" w:rsidRDefault="00BD35D5">
      <w:pPr>
        <w:pStyle w:val="BodyText"/>
        <w:spacing w:before="3"/>
        <w:rPr>
          <w:sz w:val="26"/>
        </w:rPr>
      </w:pP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88"/>
        <w:gridCol w:w="4638"/>
      </w:tblGrid>
      <w:tr w:rsidR="00BD35D5" w14:paraId="512ED7AB" w14:textId="77777777">
        <w:trPr>
          <w:trHeight w:val="465"/>
        </w:trPr>
        <w:tc>
          <w:tcPr>
            <w:tcW w:w="4888" w:type="dxa"/>
            <w:shd w:val="clear" w:color="auto" w:fill="C0C0C0"/>
          </w:tcPr>
          <w:p w14:paraId="20EF01B2" w14:textId="77777777" w:rsidR="00BD35D5" w:rsidRDefault="00000000">
            <w:pPr>
              <w:pStyle w:val="TableParagraph"/>
              <w:spacing w:line="222" w:lineRule="exact"/>
              <w:ind w:left="71"/>
              <w:rPr>
                <w:b/>
                <w:sz w:val="20"/>
              </w:rPr>
            </w:pPr>
            <w:r>
              <w:rPr>
                <w:b/>
                <w:sz w:val="20"/>
              </w:rPr>
              <w:t>DOCUMENTE</w:t>
            </w:r>
            <w:r>
              <w:rPr>
                <w:b/>
                <w:spacing w:val="57"/>
                <w:sz w:val="20"/>
              </w:rPr>
              <w:t xml:space="preserve"> </w:t>
            </w:r>
            <w:r>
              <w:rPr>
                <w:b/>
                <w:sz w:val="20"/>
              </w:rPr>
              <w:t>PREZENTATE</w:t>
            </w:r>
          </w:p>
        </w:tc>
        <w:tc>
          <w:tcPr>
            <w:tcW w:w="4638" w:type="dxa"/>
            <w:shd w:val="clear" w:color="auto" w:fill="C0C0C0"/>
          </w:tcPr>
          <w:p w14:paraId="0C20BC18" w14:textId="77777777" w:rsidR="00BD35D5" w:rsidRDefault="00000000">
            <w:pPr>
              <w:pStyle w:val="TableParagraph"/>
              <w:spacing w:line="221" w:lineRule="exact"/>
              <w:ind w:left="72"/>
              <w:rPr>
                <w:b/>
                <w:sz w:val="20"/>
              </w:rPr>
            </w:pPr>
            <w:r>
              <w:rPr>
                <w:b/>
                <w:sz w:val="20"/>
              </w:rPr>
              <w:t>PUNCTE</w:t>
            </w:r>
            <w:r>
              <w:rPr>
                <w:b/>
                <w:spacing w:val="-4"/>
                <w:sz w:val="20"/>
              </w:rPr>
              <w:t xml:space="preserve"> </w:t>
            </w:r>
            <w:r>
              <w:rPr>
                <w:b/>
                <w:sz w:val="20"/>
              </w:rPr>
              <w:t>DE</w:t>
            </w:r>
            <w:r>
              <w:rPr>
                <w:b/>
                <w:spacing w:val="1"/>
                <w:sz w:val="20"/>
              </w:rPr>
              <w:t xml:space="preserve"> </w:t>
            </w:r>
            <w:r>
              <w:rPr>
                <w:b/>
                <w:sz w:val="20"/>
              </w:rPr>
              <w:t>VERIFICAT</w:t>
            </w:r>
            <w:r>
              <w:rPr>
                <w:b/>
                <w:spacing w:val="-3"/>
                <w:sz w:val="20"/>
              </w:rPr>
              <w:t xml:space="preserve"> </w:t>
            </w:r>
            <w:r>
              <w:rPr>
                <w:b/>
                <w:sz w:val="20"/>
              </w:rPr>
              <w:t>ÎN</w:t>
            </w:r>
            <w:r>
              <w:rPr>
                <w:b/>
                <w:spacing w:val="-4"/>
                <w:sz w:val="20"/>
              </w:rPr>
              <w:t xml:space="preserve"> </w:t>
            </w:r>
            <w:r>
              <w:rPr>
                <w:b/>
                <w:sz w:val="20"/>
              </w:rPr>
              <w:t>CADRUL</w:t>
            </w:r>
          </w:p>
          <w:p w14:paraId="5EDCA18F" w14:textId="77777777" w:rsidR="00BD35D5" w:rsidRDefault="00000000">
            <w:pPr>
              <w:pStyle w:val="TableParagraph"/>
              <w:spacing w:line="224" w:lineRule="exact"/>
              <w:ind w:left="72"/>
              <w:rPr>
                <w:b/>
                <w:sz w:val="20"/>
              </w:rPr>
            </w:pPr>
            <w:r>
              <w:rPr>
                <w:b/>
                <w:sz w:val="20"/>
              </w:rPr>
              <w:t>DOCUMENTELOR</w:t>
            </w:r>
            <w:r>
              <w:rPr>
                <w:b/>
                <w:spacing w:val="56"/>
                <w:sz w:val="20"/>
              </w:rPr>
              <w:t xml:space="preserve"> </w:t>
            </w:r>
            <w:r>
              <w:rPr>
                <w:b/>
                <w:sz w:val="20"/>
              </w:rPr>
              <w:t>PREZENTATE</w:t>
            </w:r>
          </w:p>
        </w:tc>
      </w:tr>
      <w:tr w:rsidR="00BD35D5" w14:paraId="5ED489A1" w14:textId="77777777">
        <w:trPr>
          <w:trHeight w:val="4642"/>
        </w:trPr>
        <w:tc>
          <w:tcPr>
            <w:tcW w:w="4888" w:type="dxa"/>
          </w:tcPr>
          <w:p w14:paraId="0D14AA78" w14:textId="77777777" w:rsidR="00BD35D5" w:rsidRDefault="00000000">
            <w:pPr>
              <w:pStyle w:val="TableParagraph"/>
              <w:spacing w:line="237" w:lineRule="auto"/>
              <w:ind w:left="71" w:right="1784"/>
              <w:jc w:val="both"/>
              <w:rPr>
                <w:sz w:val="20"/>
              </w:rPr>
            </w:pPr>
            <w:r>
              <w:rPr>
                <w:b/>
                <w:sz w:val="20"/>
              </w:rPr>
              <w:t xml:space="preserve">Doc.1- </w:t>
            </w:r>
            <w:r>
              <w:rPr>
                <w:sz w:val="20"/>
              </w:rPr>
              <w:t>Studiul de fezabilitate/MJ</w:t>
            </w:r>
            <w:r>
              <w:rPr>
                <w:spacing w:val="-58"/>
                <w:sz w:val="20"/>
              </w:rPr>
              <w:t xml:space="preserve"> </w:t>
            </w:r>
            <w:r>
              <w:rPr>
                <w:sz w:val="20"/>
              </w:rPr>
              <w:t>Serviciul</w:t>
            </w:r>
            <w:r>
              <w:rPr>
                <w:spacing w:val="-6"/>
                <w:sz w:val="20"/>
              </w:rPr>
              <w:t xml:space="preserve"> </w:t>
            </w:r>
            <w:r>
              <w:rPr>
                <w:sz w:val="20"/>
              </w:rPr>
              <w:t>online</w:t>
            </w:r>
            <w:r>
              <w:rPr>
                <w:spacing w:val="2"/>
                <w:sz w:val="20"/>
              </w:rPr>
              <w:t xml:space="preserve"> </w:t>
            </w:r>
            <w:r>
              <w:rPr>
                <w:sz w:val="20"/>
              </w:rPr>
              <w:t>RECOM</w:t>
            </w:r>
          </w:p>
          <w:p w14:paraId="6CDC6DEC" w14:textId="77777777" w:rsidR="00BD35D5" w:rsidRDefault="00000000">
            <w:pPr>
              <w:pStyle w:val="TableParagraph"/>
              <w:ind w:left="71" w:right="55"/>
              <w:jc w:val="both"/>
              <w:rPr>
                <w:sz w:val="20"/>
              </w:rPr>
            </w:pPr>
            <w:r>
              <w:rPr>
                <w:b/>
                <w:sz w:val="20"/>
              </w:rPr>
              <w:t>Doc.2</w:t>
            </w:r>
            <w:r>
              <w:rPr>
                <w:sz w:val="20"/>
              </w:rPr>
              <w:t>-</w:t>
            </w:r>
            <w:r>
              <w:rPr>
                <w:spacing w:val="1"/>
                <w:sz w:val="20"/>
              </w:rPr>
              <w:t xml:space="preserve"> </w:t>
            </w:r>
            <w:r>
              <w:rPr>
                <w:sz w:val="20"/>
              </w:rPr>
              <w:t>Situaţiile</w:t>
            </w:r>
            <w:r>
              <w:rPr>
                <w:spacing w:val="1"/>
                <w:sz w:val="20"/>
              </w:rPr>
              <w:t xml:space="preserve"> </w:t>
            </w:r>
            <w:r>
              <w:rPr>
                <w:sz w:val="20"/>
              </w:rPr>
              <w:t>financiare</w:t>
            </w:r>
            <w:r>
              <w:rPr>
                <w:spacing w:val="1"/>
                <w:sz w:val="20"/>
              </w:rPr>
              <w:t xml:space="preserve"> </w:t>
            </w:r>
            <w:r>
              <w:rPr>
                <w:sz w:val="20"/>
              </w:rPr>
              <w:t>pentru</w:t>
            </w:r>
            <w:r>
              <w:rPr>
                <w:spacing w:val="1"/>
                <w:sz w:val="20"/>
              </w:rPr>
              <w:t xml:space="preserve"> </w:t>
            </w:r>
            <w:r>
              <w:rPr>
                <w:sz w:val="20"/>
              </w:rPr>
              <w:t>anii</w:t>
            </w:r>
            <w:r>
              <w:rPr>
                <w:spacing w:val="1"/>
                <w:sz w:val="20"/>
              </w:rPr>
              <w:t xml:space="preserve"> </w:t>
            </w:r>
            <w:r>
              <w:rPr>
                <w:sz w:val="20"/>
              </w:rPr>
              <w:t>n-1</w:t>
            </w:r>
            <w:r>
              <w:rPr>
                <w:spacing w:val="1"/>
                <w:sz w:val="20"/>
              </w:rPr>
              <w:t xml:space="preserve"> </w:t>
            </w:r>
            <w:r>
              <w:rPr>
                <w:sz w:val="20"/>
              </w:rPr>
              <w:t>si</w:t>
            </w:r>
            <w:r>
              <w:rPr>
                <w:spacing w:val="1"/>
                <w:sz w:val="20"/>
              </w:rPr>
              <w:t xml:space="preserve"> </w:t>
            </w:r>
            <w:r>
              <w:rPr>
                <w:sz w:val="20"/>
              </w:rPr>
              <w:t>n</w:t>
            </w:r>
            <w:r>
              <w:rPr>
                <w:spacing w:val="1"/>
                <w:sz w:val="20"/>
              </w:rPr>
              <w:t xml:space="preserve"> </w:t>
            </w:r>
            <w:r>
              <w:rPr>
                <w:sz w:val="20"/>
              </w:rPr>
              <w:t>Bilant,</w:t>
            </w:r>
            <w:r>
              <w:rPr>
                <w:spacing w:val="1"/>
                <w:sz w:val="20"/>
              </w:rPr>
              <w:t xml:space="preserve"> </w:t>
            </w:r>
            <w:r>
              <w:rPr>
                <w:sz w:val="20"/>
              </w:rPr>
              <w:t>formular</w:t>
            </w:r>
            <w:r>
              <w:rPr>
                <w:spacing w:val="1"/>
                <w:sz w:val="20"/>
              </w:rPr>
              <w:t xml:space="preserve"> </w:t>
            </w:r>
            <w:r>
              <w:rPr>
                <w:sz w:val="20"/>
              </w:rPr>
              <w:t>10,</w:t>
            </w:r>
            <w:r>
              <w:rPr>
                <w:spacing w:val="1"/>
                <w:sz w:val="20"/>
              </w:rPr>
              <w:t xml:space="preserve"> </w:t>
            </w:r>
            <w:r>
              <w:rPr>
                <w:sz w:val="20"/>
              </w:rPr>
              <w:t>cont</w:t>
            </w:r>
            <w:r>
              <w:rPr>
                <w:spacing w:val="1"/>
                <w:sz w:val="20"/>
              </w:rPr>
              <w:t xml:space="preserve"> </w:t>
            </w:r>
            <w:r>
              <w:rPr>
                <w:sz w:val="20"/>
              </w:rPr>
              <w:t>de</w:t>
            </w:r>
            <w:r>
              <w:rPr>
                <w:spacing w:val="1"/>
                <w:sz w:val="20"/>
              </w:rPr>
              <w:t xml:space="preserve"> </w:t>
            </w:r>
            <w:r>
              <w:rPr>
                <w:sz w:val="20"/>
              </w:rPr>
              <w:t>profit</w:t>
            </w:r>
            <w:r>
              <w:rPr>
                <w:spacing w:val="1"/>
                <w:sz w:val="20"/>
              </w:rPr>
              <w:t xml:space="preserve"> </w:t>
            </w:r>
            <w:r>
              <w:rPr>
                <w:sz w:val="20"/>
              </w:rPr>
              <w:t>şi</w:t>
            </w:r>
            <w:r>
              <w:rPr>
                <w:spacing w:val="1"/>
                <w:sz w:val="20"/>
              </w:rPr>
              <w:t xml:space="preserve"> </w:t>
            </w:r>
            <w:r>
              <w:rPr>
                <w:sz w:val="20"/>
              </w:rPr>
              <w:t>pierderi</w:t>
            </w:r>
            <w:r>
              <w:rPr>
                <w:spacing w:val="1"/>
                <w:sz w:val="20"/>
              </w:rPr>
              <w:t xml:space="preserve"> </w:t>
            </w:r>
            <w:r>
              <w:rPr>
                <w:sz w:val="20"/>
              </w:rPr>
              <w:t>formular 20 şi formularele</w:t>
            </w:r>
            <w:r>
              <w:rPr>
                <w:spacing w:val="1"/>
                <w:sz w:val="20"/>
              </w:rPr>
              <w:t xml:space="preserve"> </w:t>
            </w:r>
            <w:r>
              <w:rPr>
                <w:sz w:val="20"/>
              </w:rPr>
              <w:t>30 şi 40, inregistrate la</w:t>
            </w:r>
            <w:r>
              <w:rPr>
                <w:spacing w:val="1"/>
                <w:sz w:val="20"/>
              </w:rPr>
              <w:t xml:space="preserve"> </w:t>
            </w:r>
            <w:r>
              <w:rPr>
                <w:sz w:val="20"/>
              </w:rPr>
              <w:t>Administratia</w:t>
            </w:r>
            <w:r>
              <w:rPr>
                <w:spacing w:val="1"/>
                <w:sz w:val="20"/>
              </w:rPr>
              <w:t xml:space="preserve"> </w:t>
            </w:r>
            <w:r>
              <w:rPr>
                <w:sz w:val="20"/>
              </w:rPr>
              <w:t>Financiara,</w:t>
            </w:r>
            <w:r>
              <w:rPr>
                <w:spacing w:val="1"/>
                <w:sz w:val="20"/>
              </w:rPr>
              <w:t xml:space="preserve"> </w:t>
            </w:r>
            <w:r>
              <w:rPr>
                <w:sz w:val="20"/>
              </w:rPr>
              <w:t>in</w:t>
            </w:r>
            <w:r>
              <w:rPr>
                <w:spacing w:val="1"/>
                <w:sz w:val="20"/>
              </w:rPr>
              <w:t xml:space="preserve"> </w:t>
            </w:r>
            <w:r>
              <w:rPr>
                <w:sz w:val="20"/>
              </w:rPr>
              <w:t>care</w:t>
            </w:r>
            <w:r>
              <w:rPr>
                <w:spacing w:val="1"/>
                <w:sz w:val="20"/>
              </w:rPr>
              <w:t xml:space="preserve"> </w:t>
            </w:r>
            <w:r>
              <w:rPr>
                <w:sz w:val="20"/>
              </w:rPr>
              <w:t>rezultatul</w:t>
            </w:r>
            <w:r>
              <w:rPr>
                <w:spacing w:val="1"/>
                <w:sz w:val="20"/>
              </w:rPr>
              <w:t xml:space="preserve"> </w:t>
            </w:r>
            <w:r>
              <w:rPr>
                <w:sz w:val="20"/>
              </w:rPr>
              <w:t>operational</w:t>
            </w:r>
            <w:r>
              <w:rPr>
                <w:spacing w:val="1"/>
                <w:sz w:val="20"/>
              </w:rPr>
              <w:t xml:space="preserve"> </w:t>
            </w:r>
            <w:r>
              <w:rPr>
                <w:sz w:val="20"/>
              </w:rPr>
              <w:t>(rezultatul</w:t>
            </w:r>
            <w:r>
              <w:rPr>
                <w:spacing w:val="1"/>
                <w:sz w:val="20"/>
              </w:rPr>
              <w:t xml:space="preserve"> </w:t>
            </w:r>
            <w:r>
              <w:rPr>
                <w:sz w:val="20"/>
              </w:rPr>
              <w:t>de</w:t>
            </w:r>
            <w:r>
              <w:rPr>
                <w:spacing w:val="1"/>
                <w:sz w:val="20"/>
              </w:rPr>
              <w:t xml:space="preserve"> </w:t>
            </w:r>
            <w:r>
              <w:rPr>
                <w:sz w:val="20"/>
              </w:rPr>
              <w:t>exploatare</w:t>
            </w:r>
            <w:r>
              <w:rPr>
                <w:spacing w:val="1"/>
                <w:sz w:val="20"/>
              </w:rPr>
              <w:t xml:space="preserve"> </w:t>
            </w:r>
            <w:r>
              <w:rPr>
                <w:sz w:val="20"/>
              </w:rPr>
              <w:t>din</w:t>
            </w:r>
            <w:r>
              <w:rPr>
                <w:spacing w:val="1"/>
                <w:sz w:val="20"/>
              </w:rPr>
              <w:t xml:space="preserve"> </w:t>
            </w:r>
            <w:r>
              <w:rPr>
                <w:sz w:val="20"/>
              </w:rPr>
              <w:t>bilant)</w:t>
            </w:r>
            <w:r>
              <w:rPr>
                <w:spacing w:val="1"/>
                <w:sz w:val="20"/>
              </w:rPr>
              <w:t xml:space="preserve"> </w:t>
            </w:r>
            <w:r>
              <w:rPr>
                <w:sz w:val="20"/>
              </w:rPr>
              <w:t>pentru anii n-1, n, respectiv anul precedent sa fie</w:t>
            </w:r>
            <w:r>
              <w:rPr>
                <w:spacing w:val="1"/>
                <w:sz w:val="20"/>
              </w:rPr>
              <w:t xml:space="preserve"> </w:t>
            </w:r>
            <w:r>
              <w:rPr>
                <w:sz w:val="20"/>
              </w:rPr>
              <w:t>pozitiv.</w:t>
            </w:r>
          </w:p>
          <w:p w14:paraId="5F71D6A4" w14:textId="77777777" w:rsidR="00BD35D5" w:rsidRDefault="00000000">
            <w:pPr>
              <w:pStyle w:val="TableParagraph"/>
              <w:ind w:left="71"/>
              <w:rPr>
                <w:sz w:val="20"/>
              </w:rPr>
            </w:pPr>
            <w:r>
              <w:rPr>
                <w:sz w:val="20"/>
              </w:rPr>
              <w:t>sau</w:t>
            </w:r>
          </w:p>
          <w:p w14:paraId="2D443E9A" w14:textId="77777777" w:rsidR="00BD35D5" w:rsidRDefault="00000000">
            <w:pPr>
              <w:pStyle w:val="TableParagraph"/>
              <w:ind w:left="71"/>
              <w:rPr>
                <w:sz w:val="20"/>
              </w:rPr>
            </w:pPr>
            <w:r>
              <w:rPr>
                <w:sz w:val="20"/>
              </w:rPr>
              <w:t>Pentru</w:t>
            </w:r>
            <w:r>
              <w:rPr>
                <w:spacing w:val="51"/>
                <w:sz w:val="20"/>
              </w:rPr>
              <w:t xml:space="preserve"> </w:t>
            </w:r>
            <w:r>
              <w:rPr>
                <w:sz w:val="20"/>
              </w:rPr>
              <w:t>persoane</w:t>
            </w:r>
            <w:r>
              <w:rPr>
                <w:spacing w:val="47"/>
                <w:sz w:val="20"/>
              </w:rPr>
              <w:t xml:space="preserve"> </w:t>
            </w:r>
            <w:r>
              <w:rPr>
                <w:sz w:val="20"/>
              </w:rPr>
              <w:t>fizice</w:t>
            </w:r>
            <w:r>
              <w:rPr>
                <w:spacing w:val="52"/>
                <w:sz w:val="20"/>
              </w:rPr>
              <w:t xml:space="preserve"> </w:t>
            </w:r>
            <w:r>
              <w:rPr>
                <w:sz w:val="20"/>
              </w:rPr>
              <w:t>autorizate,</w:t>
            </w:r>
            <w:r>
              <w:rPr>
                <w:spacing w:val="50"/>
                <w:sz w:val="20"/>
              </w:rPr>
              <w:t xml:space="preserve"> </w:t>
            </w:r>
            <w:r>
              <w:rPr>
                <w:sz w:val="20"/>
              </w:rPr>
              <w:t>întreprinderi</w:t>
            </w:r>
            <w:r>
              <w:rPr>
                <w:spacing w:val="-58"/>
                <w:sz w:val="20"/>
              </w:rPr>
              <w:t xml:space="preserve"> </w:t>
            </w:r>
            <w:r>
              <w:rPr>
                <w:sz w:val="20"/>
              </w:rPr>
              <w:t>individuale</w:t>
            </w:r>
            <w:r>
              <w:rPr>
                <w:spacing w:val="-4"/>
                <w:sz w:val="20"/>
              </w:rPr>
              <w:t xml:space="preserve"> </w:t>
            </w:r>
            <w:r>
              <w:rPr>
                <w:sz w:val="20"/>
              </w:rPr>
              <w:t>şi</w:t>
            </w:r>
            <w:r>
              <w:rPr>
                <w:spacing w:val="1"/>
                <w:sz w:val="20"/>
              </w:rPr>
              <w:t xml:space="preserve"> </w:t>
            </w:r>
            <w:r>
              <w:rPr>
                <w:sz w:val="20"/>
              </w:rPr>
              <w:t>întreprinderi</w:t>
            </w:r>
            <w:r>
              <w:rPr>
                <w:spacing w:val="-3"/>
                <w:sz w:val="20"/>
              </w:rPr>
              <w:t xml:space="preserve"> </w:t>
            </w:r>
            <w:r>
              <w:rPr>
                <w:sz w:val="20"/>
              </w:rPr>
              <w:t>familiale:</w:t>
            </w:r>
          </w:p>
          <w:p w14:paraId="2E225870" w14:textId="77777777" w:rsidR="00BD35D5" w:rsidRDefault="00000000">
            <w:pPr>
              <w:pStyle w:val="TableParagraph"/>
              <w:ind w:left="71" w:right="56"/>
              <w:jc w:val="both"/>
              <w:rPr>
                <w:sz w:val="20"/>
              </w:rPr>
            </w:pPr>
            <w:r>
              <w:rPr>
                <w:sz w:val="20"/>
              </w:rPr>
              <w:t>Declaraţie</w:t>
            </w:r>
            <w:r>
              <w:rPr>
                <w:spacing w:val="1"/>
                <w:sz w:val="20"/>
              </w:rPr>
              <w:t xml:space="preserve"> </w:t>
            </w:r>
            <w:r>
              <w:rPr>
                <w:sz w:val="20"/>
              </w:rPr>
              <w:t>specială</w:t>
            </w:r>
            <w:r>
              <w:rPr>
                <w:spacing w:val="1"/>
                <w:sz w:val="20"/>
              </w:rPr>
              <w:t xml:space="preserve"> </w:t>
            </w:r>
            <w:r>
              <w:rPr>
                <w:sz w:val="20"/>
              </w:rPr>
              <w:t>privind</w:t>
            </w:r>
            <w:r>
              <w:rPr>
                <w:spacing w:val="1"/>
                <w:sz w:val="20"/>
              </w:rPr>
              <w:t xml:space="preserve"> </w:t>
            </w:r>
            <w:r>
              <w:rPr>
                <w:sz w:val="20"/>
              </w:rPr>
              <w:t>veniturile</w:t>
            </w:r>
            <w:r>
              <w:rPr>
                <w:spacing w:val="1"/>
                <w:sz w:val="20"/>
              </w:rPr>
              <w:t xml:space="preserve"> </w:t>
            </w:r>
            <w:r>
              <w:rPr>
                <w:sz w:val="20"/>
              </w:rPr>
              <w:t>realizate</w:t>
            </w:r>
            <w:r>
              <w:rPr>
                <w:spacing w:val="60"/>
                <w:sz w:val="20"/>
              </w:rPr>
              <w:t xml:space="preserve"> </w:t>
            </w:r>
            <w:r>
              <w:rPr>
                <w:sz w:val="20"/>
              </w:rPr>
              <w:t>în</w:t>
            </w:r>
            <w:r>
              <w:rPr>
                <w:spacing w:val="-58"/>
                <w:sz w:val="20"/>
              </w:rPr>
              <w:t xml:space="preserve"> </w:t>
            </w:r>
            <w:r>
              <w:rPr>
                <w:sz w:val="20"/>
              </w:rPr>
              <w:t>anii n-1, n</w:t>
            </w:r>
            <w:r>
              <w:rPr>
                <w:spacing w:val="1"/>
                <w:sz w:val="20"/>
              </w:rPr>
              <w:t xml:space="preserve"> </w:t>
            </w:r>
            <w:r>
              <w:rPr>
                <w:sz w:val="20"/>
              </w:rPr>
              <w:t>înregistrata la Administratia Financiară</w:t>
            </w:r>
            <w:r>
              <w:rPr>
                <w:spacing w:val="1"/>
                <w:sz w:val="20"/>
              </w:rPr>
              <w:t xml:space="preserve"> </w:t>
            </w:r>
            <w:r>
              <w:rPr>
                <w:sz w:val="20"/>
              </w:rPr>
              <w:t>(formularul</w:t>
            </w:r>
            <w:r>
              <w:rPr>
                <w:spacing w:val="-6"/>
                <w:sz w:val="20"/>
              </w:rPr>
              <w:t xml:space="preserve"> </w:t>
            </w:r>
            <w:r>
              <w:rPr>
                <w:sz w:val="20"/>
              </w:rPr>
              <w:t>200 însoţit</w:t>
            </w:r>
            <w:r>
              <w:rPr>
                <w:spacing w:val="2"/>
                <w:sz w:val="20"/>
              </w:rPr>
              <w:t xml:space="preserve"> </w:t>
            </w:r>
            <w:r>
              <w:rPr>
                <w:sz w:val="20"/>
              </w:rPr>
              <w:t>de</w:t>
            </w:r>
            <w:r>
              <w:rPr>
                <w:spacing w:val="-4"/>
                <w:sz w:val="20"/>
              </w:rPr>
              <w:t xml:space="preserve"> </w:t>
            </w:r>
            <w:r>
              <w:rPr>
                <w:sz w:val="20"/>
              </w:rPr>
              <w:t>Anexele</w:t>
            </w:r>
            <w:r>
              <w:rPr>
                <w:spacing w:val="1"/>
                <w:sz w:val="20"/>
              </w:rPr>
              <w:t xml:space="preserve"> </w:t>
            </w:r>
            <w:r>
              <w:rPr>
                <w:sz w:val="20"/>
              </w:rPr>
              <w:t>la</w:t>
            </w:r>
            <w:r>
              <w:rPr>
                <w:spacing w:val="-5"/>
                <w:sz w:val="20"/>
              </w:rPr>
              <w:t xml:space="preserve"> </w:t>
            </w:r>
            <w:r>
              <w:rPr>
                <w:sz w:val="20"/>
              </w:rPr>
              <w:t>Formular).</w:t>
            </w:r>
          </w:p>
          <w:p w14:paraId="76A786E4" w14:textId="77777777" w:rsidR="00BD35D5" w:rsidRDefault="00000000">
            <w:pPr>
              <w:pStyle w:val="TableParagraph"/>
              <w:spacing w:line="242" w:lineRule="auto"/>
              <w:ind w:left="71" w:right="57"/>
              <w:jc w:val="both"/>
              <w:rPr>
                <w:sz w:val="20"/>
              </w:rPr>
            </w:pPr>
            <w:r>
              <w:rPr>
                <w:sz w:val="20"/>
              </w:rPr>
              <w:t>Doc.23</w:t>
            </w:r>
            <w:r>
              <w:rPr>
                <w:spacing w:val="1"/>
                <w:sz w:val="20"/>
              </w:rPr>
              <w:t xml:space="preserve"> </w:t>
            </w:r>
            <w:r>
              <w:rPr>
                <w:sz w:val="20"/>
              </w:rPr>
              <w:t>:CV</w:t>
            </w:r>
            <w:r>
              <w:rPr>
                <w:spacing w:val="1"/>
                <w:sz w:val="20"/>
              </w:rPr>
              <w:t xml:space="preserve"> </w:t>
            </w:r>
            <w:r>
              <w:rPr>
                <w:sz w:val="20"/>
              </w:rPr>
              <w:t>Manager</w:t>
            </w:r>
            <w:r>
              <w:rPr>
                <w:spacing w:val="1"/>
                <w:sz w:val="20"/>
              </w:rPr>
              <w:t xml:space="preserve"> </w:t>
            </w:r>
            <w:r>
              <w:rPr>
                <w:sz w:val="20"/>
              </w:rPr>
              <w:t>de</w:t>
            </w:r>
            <w:r>
              <w:rPr>
                <w:spacing w:val="1"/>
                <w:sz w:val="20"/>
              </w:rPr>
              <w:t xml:space="preserve"> </w:t>
            </w:r>
            <w:r>
              <w:rPr>
                <w:sz w:val="20"/>
              </w:rPr>
              <w:t>proiect</w:t>
            </w:r>
            <w:r>
              <w:rPr>
                <w:spacing w:val="1"/>
                <w:sz w:val="20"/>
              </w:rPr>
              <w:t xml:space="preserve"> </w:t>
            </w:r>
            <w:r>
              <w:rPr>
                <w:sz w:val="20"/>
              </w:rPr>
              <w:t>sau</w:t>
            </w:r>
            <w:r>
              <w:rPr>
                <w:spacing w:val="1"/>
                <w:sz w:val="20"/>
              </w:rPr>
              <w:t xml:space="preserve"> </w:t>
            </w:r>
            <w:r>
              <w:rPr>
                <w:sz w:val="20"/>
              </w:rPr>
              <w:t>reprezentant</w:t>
            </w:r>
            <w:r>
              <w:rPr>
                <w:spacing w:val="-58"/>
                <w:sz w:val="20"/>
              </w:rPr>
              <w:t xml:space="preserve"> </w:t>
            </w:r>
            <w:r>
              <w:rPr>
                <w:sz w:val="20"/>
              </w:rPr>
              <w:t>legal</w:t>
            </w:r>
          </w:p>
        </w:tc>
        <w:tc>
          <w:tcPr>
            <w:tcW w:w="4638" w:type="dxa"/>
          </w:tcPr>
          <w:p w14:paraId="13EEE09A" w14:textId="77777777" w:rsidR="00BD35D5" w:rsidRDefault="00000000">
            <w:pPr>
              <w:pStyle w:val="TableParagraph"/>
              <w:ind w:left="72" w:right="56"/>
              <w:jc w:val="both"/>
              <w:rPr>
                <w:sz w:val="20"/>
              </w:rPr>
            </w:pPr>
            <w:r>
              <w:rPr>
                <w:sz w:val="20"/>
              </w:rPr>
              <w:t>Se</w:t>
            </w:r>
            <w:r>
              <w:rPr>
                <w:spacing w:val="1"/>
                <w:sz w:val="20"/>
              </w:rPr>
              <w:t xml:space="preserve"> </w:t>
            </w:r>
            <w:r>
              <w:rPr>
                <w:sz w:val="20"/>
              </w:rPr>
              <w:t>verifica</w:t>
            </w:r>
            <w:r>
              <w:rPr>
                <w:spacing w:val="1"/>
                <w:sz w:val="20"/>
              </w:rPr>
              <w:t xml:space="preserve"> </w:t>
            </w:r>
            <w:r>
              <w:rPr>
                <w:sz w:val="20"/>
              </w:rPr>
              <w:t>in</w:t>
            </w:r>
            <w:r>
              <w:rPr>
                <w:spacing w:val="1"/>
                <w:sz w:val="20"/>
              </w:rPr>
              <w:t xml:space="preserve"> </w:t>
            </w:r>
            <w:r>
              <w:rPr>
                <w:sz w:val="20"/>
              </w:rPr>
              <w:t>doc.</w:t>
            </w:r>
            <w:r>
              <w:rPr>
                <w:spacing w:val="1"/>
                <w:sz w:val="20"/>
              </w:rPr>
              <w:t xml:space="preserve"> </w:t>
            </w:r>
            <w:r>
              <w:rPr>
                <w:sz w:val="20"/>
              </w:rPr>
              <w:t>1</w:t>
            </w:r>
            <w:r>
              <w:rPr>
                <w:spacing w:val="1"/>
                <w:sz w:val="20"/>
              </w:rPr>
              <w:t xml:space="preserve"> </w:t>
            </w:r>
            <w:r>
              <w:rPr>
                <w:sz w:val="20"/>
              </w:rPr>
              <w:t>ce</w:t>
            </w:r>
            <w:r>
              <w:rPr>
                <w:spacing w:val="1"/>
                <w:sz w:val="20"/>
              </w:rPr>
              <w:t xml:space="preserve"> </w:t>
            </w:r>
            <w:r>
              <w:rPr>
                <w:sz w:val="20"/>
              </w:rPr>
              <w:t>tip</w:t>
            </w:r>
            <w:r>
              <w:rPr>
                <w:spacing w:val="1"/>
                <w:sz w:val="20"/>
              </w:rPr>
              <w:t xml:space="preserve"> </w:t>
            </w:r>
            <w:r>
              <w:rPr>
                <w:sz w:val="20"/>
              </w:rPr>
              <w:t>de</w:t>
            </w:r>
            <w:r>
              <w:rPr>
                <w:spacing w:val="1"/>
                <w:sz w:val="20"/>
              </w:rPr>
              <w:t xml:space="preserve"> </w:t>
            </w:r>
            <w:r>
              <w:rPr>
                <w:sz w:val="20"/>
              </w:rPr>
              <w:t>activitate</w:t>
            </w:r>
            <w:r>
              <w:rPr>
                <w:spacing w:val="1"/>
                <w:sz w:val="20"/>
              </w:rPr>
              <w:t xml:space="preserve"> </w:t>
            </w:r>
            <w:r>
              <w:rPr>
                <w:sz w:val="20"/>
              </w:rPr>
              <w:t>se</w:t>
            </w:r>
            <w:r>
              <w:rPr>
                <w:spacing w:val="1"/>
                <w:sz w:val="20"/>
              </w:rPr>
              <w:t xml:space="preserve"> </w:t>
            </w:r>
            <w:r>
              <w:rPr>
                <w:sz w:val="20"/>
              </w:rPr>
              <w:t>propune</w:t>
            </w:r>
            <w:r>
              <w:rPr>
                <w:spacing w:val="1"/>
                <w:sz w:val="20"/>
              </w:rPr>
              <w:t xml:space="preserve"> </w:t>
            </w:r>
            <w:r>
              <w:rPr>
                <w:sz w:val="20"/>
              </w:rPr>
              <w:t>prin</w:t>
            </w:r>
            <w:r>
              <w:rPr>
                <w:spacing w:val="1"/>
                <w:sz w:val="20"/>
              </w:rPr>
              <w:t xml:space="preserve"> </w:t>
            </w:r>
            <w:r>
              <w:rPr>
                <w:sz w:val="20"/>
              </w:rPr>
              <w:t>proiect</w:t>
            </w:r>
            <w:r>
              <w:rPr>
                <w:spacing w:val="1"/>
                <w:sz w:val="20"/>
              </w:rPr>
              <w:t xml:space="preserve"> </w:t>
            </w:r>
            <w:r>
              <w:rPr>
                <w:sz w:val="20"/>
              </w:rPr>
              <w:t>si,</w:t>
            </w:r>
            <w:r>
              <w:rPr>
                <w:spacing w:val="1"/>
                <w:sz w:val="20"/>
              </w:rPr>
              <w:t xml:space="preserve"> </w:t>
            </w:r>
            <w:r>
              <w:rPr>
                <w:sz w:val="20"/>
              </w:rPr>
              <w:t>in</w:t>
            </w:r>
            <w:r>
              <w:rPr>
                <w:spacing w:val="1"/>
                <w:sz w:val="20"/>
              </w:rPr>
              <w:t xml:space="preserve"> </w:t>
            </w:r>
            <w:r>
              <w:rPr>
                <w:sz w:val="20"/>
              </w:rPr>
              <w:t>cazul</w:t>
            </w:r>
            <w:r>
              <w:rPr>
                <w:spacing w:val="1"/>
                <w:sz w:val="20"/>
              </w:rPr>
              <w:t xml:space="preserve"> </w:t>
            </w:r>
            <w:r>
              <w:rPr>
                <w:sz w:val="20"/>
              </w:rPr>
              <w:t>diversificarii</w:t>
            </w:r>
            <w:r>
              <w:rPr>
                <w:spacing w:val="1"/>
                <w:sz w:val="20"/>
              </w:rPr>
              <w:t xml:space="preserve"> </w:t>
            </w:r>
            <w:r>
              <w:rPr>
                <w:sz w:val="20"/>
              </w:rPr>
              <w:t>activitatii, ce activitate a desfasurat solicitantul</w:t>
            </w:r>
            <w:r>
              <w:rPr>
                <w:spacing w:val="1"/>
                <w:sz w:val="20"/>
              </w:rPr>
              <w:t xml:space="preserve"> </w:t>
            </w:r>
            <w:r>
              <w:rPr>
                <w:sz w:val="20"/>
              </w:rPr>
              <w:t>anterior</w:t>
            </w:r>
            <w:r>
              <w:rPr>
                <w:spacing w:val="-2"/>
                <w:sz w:val="20"/>
              </w:rPr>
              <w:t xml:space="preserve"> </w:t>
            </w:r>
            <w:r>
              <w:rPr>
                <w:sz w:val="20"/>
              </w:rPr>
              <w:t>depunerii</w:t>
            </w:r>
            <w:r>
              <w:rPr>
                <w:spacing w:val="1"/>
                <w:sz w:val="20"/>
              </w:rPr>
              <w:t xml:space="preserve"> </w:t>
            </w:r>
            <w:r>
              <w:rPr>
                <w:sz w:val="20"/>
              </w:rPr>
              <w:t>cererii</w:t>
            </w:r>
            <w:r>
              <w:rPr>
                <w:spacing w:val="1"/>
                <w:sz w:val="20"/>
              </w:rPr>
              <w:t xml:space="preserve"> </w:t>
            </w:r>
            <w:r>
              <w:rPr>
                <w:sz w:val="20"/>
              </w:rPr>
              <w:t>de</w:t>
            </w:r>
            <w:r>
              <w:rPr>
                <w:spacing w:val="-4"/>
                <w:sz w:val="20"/>
              </w:rPr>
              <w:t xml:space="preserve"> </w:t>
            </w:r>
            <w:r>
              <w:rPr>
                <w:sz w:val="20"/>
              </w:rPr>
              <w:t>finantare.</w:t>
            </w:r>
          </w:p>
          <w:p w14:paraId="4E2B2C84" w14:textId="77777777" w:rsidR="00BD35D5" w:rsidRDefault="00000000">
            <w:pPr>
              <w:pStyle w:val="TableParagraph"/>
              <w:ind w:left="72" w:right="54"/>
              <w:jc w:val="both"/>
              <w:rPr>
                <w:sz w:val="20"/>
              </w:rPr>
            </w:pPr>
            <w:r>
              <w:rPr>
                <w:sz w:val="20"/>
              </w:rPr>
              <w:t>Doc.2-Se</w:t>
            </w:r>
            <w:r>
              <w:rPr>
                <w:spacing w:val="1"/>
                <w:sz w:val="20"/>
              </w:rPr>
              <w:t xml:space="preserve"> </w:t>
            </w:r>
            <w:r>
              <w:rPr>
                <w:sz w:val="20"/>
              </w:rPr>
              <w:t>verifica</w:t>
            </w:r>
            <w:r>
              <w:rPr>
                <w:spacing w:val="1"/>
                <w:sz w:val="20"/>
              </w:rPr>
              <w:t xml:space="preserve"> </w:t>
            </w:r>
            <w:r>
              <w:rPr>
                <w:sz w:val="20"/>
              </w:rPr>
              <w:t>daca</w:t>
            </w:r>
            <w:r>
              <w:rPr>
                <w:spacing w:val="1"/>
                <w:sz w:val="20"/>
              </w:rPr>
              <w:t xml:space="preserve"> </w:t>
            </w:r>
            <w:r>
              <w:rPr>
                <w:sz w:val="20"/>
              </w:rPr>
              <w:t>solicitantul</w:t>
            </w:r>
            <w:r>
              <w:rPr>
                <w:spacing w:val="1"/>
                <w:sz w:val="20"/>
              </w:rPr>
              <w:t xml:space="preserve"> </w:t>
            </w:r>
            <w:r>
              <w:rPr>
                <w:sz w:val="20"/>
              </w:rPr>
              <w:t>probeaza</w:t>
            </w:r>
            <w:r>
              <w:rPr>
                <w:spacing w:val="1"/>
                <w:sz w:val="20"/>
              </w:rPr>
              <w:t xml:space="preserve"> </w:t>
            </w:r>
            <w:r>
              <w:rPr>
                <w:sz w:val="20"/>
              </w:rPr>
              <w:t>existenta experientei</w:t>
            </w:r>
            <w:r>
              <w:rPr>
                <w:spacing w:val="1"/>
                <w:sz w:val="20"/>
              </w:rPr>
              <w:t xml:space="preserve"> </w:t>
            </w:r>
            <w:r>
              <w:rPr>
                <w:sz w:val="20"/>
              </w:rPr>
              <w:t>de</w:t>
            </w:r>
            <w:r>
              <w:rPr>
                <w:spacing w:val="1"/>
                <w:sz w:val="20"/>
              </w:rPr>
              <w:t xml:space="preserve"> </w:t>
            </w:r>
            <w:r>
              <w:rPr>
                <w:sz w:val="20"/>
              </w:rPr>
              <w:t>3</w:t>
            </w:r>
            <w:r>
              <w:rPr>
                <w:spacing w:val="1"/>
                <w:sz w:val="20"/>
              </w:rPr>
              <w:t xml:space="preserve"> </w:t>
            </w:r>
            <w:r>
              <w:rPr>
                <w:sz w:val="20"/>
              </w:rPr>
              <w:t>respectiv</w:t>
            </w:r>
            <w:r>
              <w:rPr>
                <w:spacing w:val="1"/>
                <w:sz w:val="20"/>
              </w:rPr>
              <w:t xml:space="preserve"> </w:t>
            </w:r>
            <w:r>
              <w:rPr>
                <w:sz w:val="20"/>
              </w:rPr>
              <w:t>2</w:t>
            </w:r>
            <w:r>
              <w:rPr>
                <w:spacing w:val="1"/>
                <w:sz w:val="20"/>
              </w:rPr>
              <w:t xml:space="preserve"> </w:t>
            </w:r>
            <w:r>
              <w:rPr>
                <w:sz w:val="20"/>
              </w:rPr>
              <w:t>ani</w:t>
            </w:r>
            <w:r>
              <w:rPr>
                <w:spacing w:val="1"/>
                <w:sz w:val="20"/>
              </w:rPr>
              <w:t xml:space="preserve"> </w:t>
            </w:r>
            <w:r>
              <w:rPr>
                <w:sz w:val="20"/>
              </w:rPr>
              <w:t>si</w:t>
            </w:r>
            <w:r>
              <w:rPr>
                <w:spacing w:val="1"/>
                <w:sz w:val="20"/>
              </w:rPr>
              <w:t xml:space="preserve"> </w:t>
            </w:r>
            <w:r>
              <w:rPr>
                <w:sz w:val="20"/>
              </w:rPr>
              <w:t>existenta profitului din exploatare pe 2 respectiv</w:t>
            </w:r>
            <w:r>
              <w:rPr>
                <w:spacing w:val="1"/>
                <w:sz w:val="20"/>
              </w:rPr>
              <w:t xml:space="preserve"> </w:t>
            </w:r>
            <w:r>
              <w:rPr>
                <w:sz w:val="20"/>
              </w:rPr>
              <w:t>1</w:t>
            </w:r>
            <w:r>
              <w:rPr>
                <w:spacing w:val="1"/>
                <w:sz w:val="20"/>
              </w:rPr>
              <w:t xml:space="preserve"> </w:t>
            </w:r>
            <w:r>
              <w:rPr>
                <w:sz w:val="20"/>
              </w:rPr>
              <w:t>an.</w:t>
            </w:r>
          </w:p>
          <w:p w14:paraId="6957A31C" w14:textId="77777777" w:rsidR="00BD35D5" w:rsidRDefault="00000000">
            <w:pPr>
              <w:pStyle w:val="TableParagraph"/>
              <w:spacing w:line="231" w:lineRule="exact"/>
              <w:ind w:left="72"/>
              <w:jc w:val="both"/>
              <w:rPr>
                <w:b/>
                <w:sz w:val="20"/>
              </w:rPr>
            </w:pPr>
            <w:r>
              <w:rPr>
                <w:b/>
                <w:sz w:val="20"/>
              </w:rPr>
              <w:t>4.1-</w:t>
            </w:r>
            <w:r>
              <w:rPr>
                <w:b/>
                <w:spacing w:val="-5"/>
                <w:sz w:val="20"/>
              </w:rPr>
              <w:t xml:space="preserve"> </w:t>
            </w:r>
            <w:r>
              <w:rPr>
                <w:b/>
                <w:sz w:val="20"/>
              </w:rPr>
              <w:t>3</w:t>
            </w:r>
            <w:r>
              <w:rPr>
                <w:b/>
                <w:spacing w:val="4"/>
                <w:sz w:val="20"/>
              </w:rPr>
              <w:t xml:space="preserve"> </w:t>
            </w:r>
            <w:r>
              <w:rPr>
                <w:b/>
                <w:sz w:val="20"/>
              </w:rPr>
              <w:t>puncte</w:t>
            </w:r>
          </w:p>
          <w:p w14:paraId="62195D3C" w14:textId="77777777" w:rsidR="00BD35D5" w:rsidRDefault="00000000">
            <w:pPr>
              <w:pStyle w:val="TableParagraph"/>
              <w:ind w:left="72" w:right="53"/>
              <w:jc w:val="both"/>
              <w:rPr>
                <w:sz w:val="20"/>
              </w:rPr>
            </w:pPr>
            <w:r>
              <w:rPr>
                <w:sz w:val="20"/>
              </w:rPr>
              <w:t>Pentru persoane fizice autorizate, întreprinderi</w:t>
            </w:r>
            <w:r>
              <w:rPr>
                <w:spacing w:val="1"/>
                <w:sz w:val="20"/>
              </w:rPr>
              <w:t xml:space="preserve"> </w:t>
            </w:r>
            <w:r>
              <w:rPr>
                <w:sz w:val="20"/>
              </w:rPr>
              <w:t>individuale şi întreprinderi familiale care prezinta</w:t>
            </w:r>
            <w:r>
              <w:rPr>
                <w:spacing w:val="-58"/>
                <w:sz w:val="20"/>
              </w:rPr>
              <w:t xml:space="preserve"> </w:t>
            </w:r>
            <w:r>
              <w:rPr>
                <w:sz w:val="20"/>
              </w:rPr>
              <w:t>Declaraţie</w:t>
            </w:r>
            <w:r>
              <w:rPr>
                <w:spacing w:val="1"/>
                <w:sz w:val="20"/>
              </w:rPr>
              <w:t xml:space="preserve"> </w:t>
            </w:r>
            <w:r>
              <w:rPr>
                <w:sz w:val="20"/>
              </w:rPr>
              <w:t>specială</w:t>
            </w:r>
            <w:r>
              <w:rPr>
                <w:spacing w:val="1"/>
                <w:sz w:val="20"/>
              </w:rPr>
              <w:t xml:space="preserve"> </w:t>
            </w:r>
            <w:r>
              <w:rPr>
                <w:sz w:val="20"/>
              </w:rPr>
              <w:t>privind</w:t>
            </w:r>
            <w:r>
              <w:rPr>
                <w:spacing w:val="1"/>
                <w:sz w:val="20"/>
              </w:rPr>
              <w:t xml:space="preserve"> </w:t>
            </w:r>
            <w:r>
              <w:rPr>
                <w:sz w:val="20"/>
              </w:rPr>
              <w:t>veniturile</w:t>
            </w:r>
            <w:r>
              <w:rPr>
                <w:spacing w:val="1"/>
                <w:sz w:val="20"/>
              </w:rPr>
              <w:t xml:space="preserve"> </w:t>
            </w:r>
            <w:r>
              <w:rPr>
                <w:sz w:val="20"/>
              </w:rPr>
              <w:t>realizate</w:t>
            </w:r>
            <w:r>
              <w:rPr>
                <w:spacing w:val="1"/>
                <w:sz w:val="20"/>
              </w:rPr>
              <w:t xml:space="preserve"> </w:t>
            </w:r>
            <w:r>
              <w:rPr>
                <w:sz w:val="20"/>
              </w:rPr>
              <w:t>(formularul</w:t>
            </w:r>
            <w:r>
              <w:rPr>
                <w:spacing w:val="1"/>
                <w:sz w:val="20"/>
              </w:rPr>
              <w:t xml:space="preserve"> </w:t>
            </w:r>
            <w:r>
              <w:rPr>
                <w:sz w:val="20"/>
              </w:rPr>
              <w:t>200)</w:t>
            </w:r>
            <w:r>
              <w:rPr>
                <w:spacing w:val="1"/>
                <w:sz w:val="20"/>
              </w:rPr>
              <w:t xml:space="preserve"> </w:t>
            </w:r>
            <w:r>
              <w:rPr>
                <w:sz w:val="20"/>
              </w:rPr>
              <w:t>se</w:t>
            </w:r>
            <w:r>
              <w:rPr>
                <w:spacing w:val="1"/>
                <w:sz w:val="20"/>
              </w:rPr>
              <w:t xml:space="preserve"> </w:t>
            </w:r>
            <w:r>
              <w:rPr>
                <w:sz w:val="20"/>
              </w:rPr>
              <w:t>verifica</w:t>
            </w:r>
            <w:r>
              <w:rPr>
                <w:spacing w:val="1"/>
                <w:sz w:val="20"/>
              </w:rPr>
              <w:t xml:space="preserve"> </w:t>
            </w:r>
            <w:r>
              <w:rPr>
                <w:sz w:val="20"/>
              </w:rPr>
              <w:t>daca</w:t>
            </w:r>
            <w:r>
              <w:rPr>
                <w:spacing w:val="1"/>
                <w:sz w:val="20"/>
              </w:rPr>
              <w:t xml:space="preserve"> </w:t>
            </w:r>
            <w:r>
              <w:rPr>
                <w:sz w:val="20"/>
              </w:rPr>
              <w:t>a</w:t>
            </w:r>
            <w:r>
              <w:rPr>
                <w:spacing w:val="1"/>
                <w:sz w:val="20"/>
              </w:rPr>
              <w:t xml:space="preserve"> </w:t>
            </w:r>
            <w:r>
              <w:rPr>
                <w:sz w:val="20"/>
              </w:rPr>
              <w:t>inregistrat</w:t>
            </w:r>
            <w:r>
              <w:rPr>
                <w:spacing w:val="-58"/>
                <w:sz w:val="20"/>
              </w:rPr>
              <w:t xml:space="preserve"> </w:t>
            </w:r>
            <w:r>
              <w:rPr>
                <w:sz w:val="20"/>
              </w:rPr>
              <w:t>castig net anual pentru ultimii 2 ani, respectiv</w:t>
            </w:r>
            <w:r>
              <w:rPr>
                <w:spacing w:val="1"/>
                <w:sz w:val="20"/>
              </w:rPr>
              <w:t xml:space="preserve"> </w:t>
            </w:r>
            <w:r>
              <w:rPr>
                <w:sz w:val="20"/>
              </w:rPr>
              <w:t>ultimul</w:t>
            </w:r>
            <w:r>
              <w:rPr>
                <w:spacing w:val="-1"/>
                <w:sz w:val="20"/>
              </w:rPr>
              <w:t xml:space="preserve"> </w:t>
            </w:r>
            <w:r>
              <w:rPr>
                <w:sz w:val="20"/>
              </w:rPr>
              <w:t>an.</w:t>
            </w:r>
          </w:p>
          <w:p w14:paraId="021AAE80" w14:textId="77777777" w:rsidR="00BD35D5" w:rsidRDefault="00000000">
            <w:pPr>
              <w:pStyle w:val="TableParagraph"/>
              <w:ind w:left="72" w:right="52"/>
              <w:jc w:val="both"/>
              <w:rPr>
                <w:sz w:val="20"/>
              </w:rPr>
            </w:pPr>
            <w:r>
              <w:rPr>
                <w:sz w:val="20"/>
              </w:rPr>
              <w:t>Daca</w:t>
            </w:r>
            <w:r>
              <w:rPr>
                <w:spacing w:val="1"/>
                <w:sz w:val="20"/>
              </w:rPr>
              <w:t xml:space="preserve"> </w:t>
            </w:r>
            <w:r>
              <w:rPr>
                <w:sz w:val="20"/>
              </w:rPr>
              <w:t>din</w:t>
            </w:r>
            <w:r>
              <w:rPr>
                <w:spacing w:val="1"/>
                <w:sz w:val="20"/>
              </w:rPr>
              <w:t xml:space="preserve"> </w:t>
            </w:r>
            <w:r>
              <w:rPr>
                <w:sz w:val="20"/>
              </w:rPr>
              <w:t>analiza</w:t>
            </w:r>
            <w:r>
              <w:rPr>
                <w:spacing w:val="1"/>
                <w:sz w:val="20"/>
              </w:rPr>
              <w:t xml:space="preserve"> </w:t>
            </w:r>
            <w:r>
              <w:rPr>
                <w:sz w:val="20"/>
              </w:rPr>
              <w:t>documentelor</w:t>
            </w:r>
            <w:r>
              <w:rPr>
                <w:spacing w:val="1"/>
                <w:sz w:val="20"/>
              </w:rPr>
              <w:t xml:space="preserve"> </w:t>
            </w:r>
            <w:r>
              <w:rPr>
                <w:sz w:val="20"/>
              </w:rPr>
              <w:t>financiar-</w:t>
            </w:r>
            <w:r>
              <w:rPr>
                <w:spacing w:val="1"/>
                <w:sz w:val="20"/>
              </w:rPr>
              <w:t xml:space="preserve"> </w:t>
            </w:r>
            <w:r>
              <w:rPr>
                <w:sz w:val="20"/>
              </w:rPr>
              <w:t>contabile reiese ca intreprinderea a desfasurat</w:t>
            </w:r>
            <w:r>
              <w:rPr>
                <w:spacing w:val="1"/>
                <w:sz w:val="20"/>
              </w:rPr>
              <w:t xml:space="preserve"> </w:t>
            </w:r>
            <w:r>
              <w:rPr>
                <w:sz w:val="20"/>
              </w:rPr>
              <w:t>activitate</w:t>
            </w:r>
            <w:r>
              <w:rPr>
                <w:spacing w:val="44"/>
                <w:sz w:val="20"/>
              </w:rPr>
              <w:t xml:space="preserve"> </w:t>
            </w:r>
            <w:r>
              <w:rPr>
                <w:sz w:val="20"/>
              </w:rPr>
              <w:t>fara</w:t>
            </w:r>
            <w:r>
              <w:rPr>
                <w:spacing w:val="49"/>
                <w:sz w:val="20"/>
              </w:rPr>
              <w:t xml:space="preserve"> </w:t>
            </w:r>
            <w:r>
              <w:rPr>
                <w:sz w:val="20"/>
              </w:rPr>
              <w:t>întrerupere</w:t>
            </w:r>
            <w:r>
              <w:rPr>
                <w:spacing w:val="49"/>
                <w:sz w:val="20"/>
              </w:rPr>
              <w:t xml:space="preserve"> </w:t>
            </w:r>
            <w:r>
              <w:rPr>
                <w:sz w:val="20"/>
              </w:rPr>
              <w:t>cel</w:t>
            </w:r>
            <w:r>
              <w:rPr>
                <w:spacing w:val="47"/>
                <w:sz w:val="20"/>
              </w:rPr>
              <w:t xml:space="preserve"> </w:t>
            </w:r>
            <w:r>
              <w:rPr>
                <w:sz w:val="20"/>
              </w:rPr>
              <w:t>puțin</w:t>
            </w:r>
            <w:r>
              <w:rPr>
                <w:spacing w:val="50"/>
                <w:sz w:val="20"/>
              </w:rPr>
              <w:t xml:space="preserve"> </w:t>
            </w:r>
            <w:r>
              <w:rPr>
                <w:sz w:val="20"/>
              </w:rPr>
              <w:t>3</w:t>
            </w:r>
            <w:r>
              <w:rPr>
                <w:spacing w:val="48"/>
                <w:sz w:val="20"/>
              </w:rPr>
              <w:t xml:space="preserve"> </w:t>
            </w:r>
            <w:r>
              <w:rPr>
                <w:sz w:val="20"/>
              </w:rPr>
              <w:t>ani</w:t>
            </w:r>
            <w:r>
              <w:rPr>
                <w:spacing w:val="45"/>
                <w:sz w:val="20"/>
              </w:rPr>
              <w:t xml:space="preserve"> </w:t>
            </w:r>
            <w:r>
              <w:rPr>
                <w:sz w:val="20"/>
              </w:rPr>
              <w:t>și</w:t>
            </w:r>
            <w:r>
              <w:rPr>
                <w:spacing w:val="48"/>
                <w:sz w:val="20"/>
              </w:rPr>
              <w:t xml:space="preserve"> </w:t>
            </w:r>
            <w:r>
              <w:rPr>
                <w:sz w:val="20"/>
              </w:rPr>
              <w:t>a</w:t>
            </w:r>
          </w:p>
          <w:p w14:paraId="54A526F6" w14:textId="77777777" w:rsidR="00BD35D5" w:rsidRDefault="00000000">
            <w:pPr>
              <w:pStyle w:val="TableParagraph"/>
              <w:spacing w:line="230" w:lineRule="exact"/>
              <w:ind w:left="72" w:right="55"/>
              <w:jc w:val="both"/>
              <w:rPr>
                <w:sz w:val="20"/>
              </w:rPr>
            </w:pPr>
            <w:r>
              <w:rPr>
                <w:sz w:val="20"/>
              </w:rPr>
              <w:t>inregistrat</w:t>
            </w:r>
            <w:r>
              <w:rPr>
                <w:spacing w:val="1"/>
                <w:sz w:val="20"/>
              </w:rPr>
              <w:t xml:space="preserve"> </w:t>
            </w:r>
            <w:r>
              <w:rPr>
                <w:sz w:val="20"/>
              </w:rPr>
              <w:t>profit</w:t>
            </w:r>
            <w:r>
              <w:rPr>
                <w:spacing w:val="1"/>
                <w:sz w:val="20"/>
              </w:rPr>
              <w:t xml:space="preserve"> </w:t>
            </w:r>
            <w:r>
              <w:rPr>
                <w:sz w:val="20"/>
              </w:rPr>
              <w:t>din</w:t>
            </w:r>
            <w:r>
              <w:rPr>
                <w:spacing w:val="1"/>
                <w:sz w:val="20"/>
              </w:rPr>
              <w:t xml:space="preserve"> </w:t>
            </w:r>
            <w:r>
              <w:rPr>
                <w:sz w:val="20"/>
              </w:rPr>
              <w:t>exploatare/castig</w:t>
            </w:r>
            <w:r>
              <w:rPr>
                <w:spacing w:val="1"/>
                <w:sz w:val="20"/>
              </w:rPr>
              <w:t xml:space="preserve"> </w:t>
            </w:r>
            <w:r>
              <w:rPr>
                <w:sz w:val="20"/>
              </w:rPr>
              <w:t>net</w:t>
            </w:r>
            <w:r>
              <w:rPr>
                <w:spacing w:val="1"/>
                <w:sz w:val="20"/>
              </w:rPr>
              <w:t xml:space="preserve"> </w:t>
            </w:r>
            <w:r>
              <w:rPr>
                <w:sz w:val="20"/>
              </w:rPr>
              <w:t>în</w:t>
            </w:r>
            <w:r>
              <w:rPr>
                <w:spacing w:val="1"/>
                <w:sz w:val="20"/>
              </w:rPr>
              <w:t xml:space="preserve"> </w:t>
            </w:r>
            <w:r>
              <w:rPr>
                <w:sz w:val="20"/>
              </w:rPr>
              <w:t>ultimii</w:t>
            </w:r>
            <w:r>
              <w:rPr>
                <w:spacing w:val="53"/>
                <w:sz w:val="20"/>
              </w:rPr>
              <w:t xml:space="preserve"> </w:t>
            </w:r>
            <w:r>
              <w:rPr>
                <w:sz w:val="20"/>
              </w:rPr>
              <w:t>2</w:t>
            </w:r>
            <w:r>
              <w:rPr>
                <w:spacing w:val="59"/>
                <w:sz w:val="20"/>
              </w:rPr>
              <w:t xml:space="preserve"> </w:t>
            </w:r>
            <w:r>
              <w:rPr>
                <w:sz w:val="20"/>
              </w:rPr>
              <w:t>ani,</w:t>
            </w:r>
            <w:r>
              <w:rPr>
                <w:spacing w:val="52"/>
                <w:sz w:val="20"/>
              </w:rPr>
              <w:t xml:space="preserve"> </w:t>
            </w:r>
            <w:r>
              <w:rPr>
                <w:sz w:val="20"/>
              </w:rPr>
              <w:t>expertul</w:t>
            </w:r>
            <w:r>
              <w:rPr>
                <w:spacing w:val="55"/>
                <w:sz w:val="20"/>
              </w:rPr>
              <w:t xml:space="preserve"> </w:t>
            </w:r>
            <w:r>
              <w:rPr>
                <w:sz w:val="20"/>
              </w:rPr>
              <w:t>va</w:t>
            </w:r>
            <w:r>
              <w:rPr>
                <w:spacing w:val="54"/>
                <w:sz w:val="20"/>
              </w:rPr>
              <w:t xml:space="preserve"> </w:t>
            </w:r>
            <w:r>
              <w:rPr>
                <w:sz w:val="20"/>
              </w:rPr>
              <w:t>inscrie</w:t>
            </w:r>
            <w:r>
              <w:rPr>
                <w:spacing w:val="55"/>
                <w:sz w:val="20"/>
              </w:rPr>
              <w:t xml:space="preserve"> </w:t>
            </w:r>
            <w:r>
              <w:rPr>
                <w:sz w:val="20"/>
              </w:rPr>
              <w:t>3</w:t>
            </w:r>
            <w:r>
              <w:rPr>
                <w:spacing w:val="59"/>
                <w:sz w:val="20"/>
              </w:rPr>
              <w:t xml:space="preserve"> </w:t>
            </w:r>
            <w:r>
              <w:rPr>
                <w:sz w:val="20"/>
              </w:rPr>
              <w:t>in</w:t>
            </w:r>
            <w:r>
              <w:rPr>
                <w:spacing w:val="59"/>
                <w:sz w:val="20"/>
              </w:rPr>
              <w:t xml:space="preserve"> </w:t>
            </w:r>
            <w:r>
              <w:rPr>
                <w:sz w:val="20"/>
              </w:rPr>
              <w:t>coloana</w:t>
            </w:r>
          </w:p>
        </w:tc>
      </w:tr>
    </w:tbl>
    <w:p w14:paraId="1AB0C34D" w14:textId="77777777" w:rsidR="00BD35D5" w:rsidRDefault="00BD35D5">
      <w:pPr>
        <w:spacing w:line="230" w:lineRule="exact"/>
        <w:jc w:val="both"/>
        <w:rPr>
          <w:sz w:val="20"/>
        </w:rPr>
        <w:sectPr w:rsidR="00BD35D5">
          <w:headerReference w:type="default" r:id="rId54"/>
          <w:pgSz w:w="11910" w:h="16840"/>
          <w:pgMar w:top="680" w:right="300" w:bottom="280" w:left="820" w:header="0" w:footer="0" w:gutter="0"/>
          <w:cols w:space="720"/>
        </w:sectPr>
      </w:pPr>
    </w:p>
    <w:p w14:paraId="0A412456" w14:textId="77777777" w:rsidR="00BD35D5" w:rsidRDefault="00000000">
      <w:pPr>
        <w:pStyle w:val="BodyText"/>
        <w:spacing w:after="10"/>
        <w:ind w:left="591"/>
        <w:rPr>
          <w:sz w:val="20"/>
        </w:rPr>
      </w:pPr>
      <w:r>
        <w:rPr>
          <w:noProof/>
          <w:sz w:val="20"/>
        </w:rPr>
        <w:lastRenderedPageBreak/>
        <w:drawing>
          <wp:inline distT="0" distB="0" distL="0" distR="0" wp14:anchorId="5599DD59" wp14:editId="0ACD94AC">
            <wp:extent cx="5816810" cy="644271"/>
            <wp:effectExtent l="0" t="0" r="0" b="0"/>
            <wp:docPr id="9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image1.png"/>
                    <pic:cNvPicPr/>
                  </pic:nvPicPr>
                  <pic:blipFill>
                    <a:blip r:embed="rId7" cstate="print"/>
                    <a:stretch>
                      <a:fillRect/>
                    </a:stretch>
                  </pic:blipFill>
                  <pic:spPr>
                    <a:xfrm>
                      <a:off x="0" y="0"/>
                      <a:ext cx="5816810" cy="644271"/>
                    </a:xfrm>
                    <a:prstGeom prst="rect">
                      <a:avLst/>
                    </a:prstGeom>
                  </pic:spPr>
                </pic:pic>
              </a:graphicData>
            </a:graphic>
          </wp:inline>
        </w:drawing>
      </w:r>
    </w:p>
    <w:tbl>
      <w:tblPr>
        <w:tblW w:w="0" w:type="auto"/>
        <w:tblInd w:w="5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88"/>
        <w:gridCol w:w="4638"/>
      </w:tblGrid>
      <w:tr w:rsidR="00BD35D5" w14:paraId="38636BCA" w14:textId="77777777">
        <w:trPr>
          <w:trHeight w:val="7662"/>
        </w:trPr>
        <w:tc>
          <w:tcPr>
            <w:tcW w:w="4888" w:type="dxa"/>
          </w:tcPr>
          <w:p w14:paraId="001BB609" w14:textId="77777777" w:rsidR="00BD35D5" w:rsidRDefault="00BD35D5">
            <w:pPr>
              <w:pStyle w:val="TableParagraph"/>
              <w:rPr>
                <w:rFonts w:ascii="Times New Roman"/>
                <w:sz w:val="20"/>
              </w:rPr>
            </w:pPr>
          </w:p>
        </w:tc>
        <w:tc>
          <w:tcPr>
            <w:tcW w:w="4638" w:type="dxa"/>
          </w:tcPr>
          <w:p w14:paraId="422332FD" w14:textId="77777777" w:rsidR="00BD35D5" w:rsidRDefault="00000000">
            <w:pPr>
              <w:pStyle w:val="TableParagraph"/>
              <w:spacing w:line="221" w:lineRule="exact"/>
              <w:ind w:left="72"/>
              <w:rPr>
                <w:sz w:val="20"/>
              </w:rPr>
            </w:pPr>
            <w:r>
              <w:rPr>
                <w:sz w:val="20"/>
              </w:rPr>
              <w:t>Scor.</w:t>
            </w:r>
          </w:p>
          <w:p w14:paraId="5B67E4D5" w14:textId="77777777" w:rsidR="00BD35D5" w:rsidRDefault="00000000">
            <w:pPr>
              <w:pStyle w:val="TableParagraph"/>
              <w:spacing w:line="242" w:lineRule="auto"/>
              <w:ind w:left="72"/>
              <w:rPr>
                <w:sz w:val="20"/>
              </w:rPr>
            </w:pPr>
            <w:r>
              <w:rPr>
                <w:sz w:val="20"/>
              </w:rPr>
              <w:t>In</w:t>
            </w:r>
            <w:r>
              <w:rPr>
                <w:spacing w:val="1"/>
                <w:sz w:val="20"/>
              </w:rPr>
              <w:t xml:space="preserve"> </w:t>
            </w:r>
            <w:r>
              <w:rPr>
                <w:sz w:val="20"/>
              </w:rPr>
              <w:t>caz contrar,</w:t>
            </w:r>
            <w:r>
              <w:rPr>
                <w:spacing w:val="1"/>
                <w:sz w:val="20"/>
              </w:rPr>
              <w:t xml:space="preserve"> </w:t>
            </w:r>
            <w:r>
              <w:rPr>
                <w:sz w:val="20"/>
              </w:rPr>
              <w:t>expertul</w:t>
            </w:r>
            <w:r>
              <w:rPr>
                <w:spacing w:val="1"/>
                <w:sz w:val="20"/>
              </w:rPr>
              <w:t xml:space="preserve"> </w:t>
            </w:r>
            <w:r>
              <w:rPr>
                <w:sz w:val="20"/>
              </w:rPr>
              <w:t>va</w:t>
            </w:r>
            <w:r>
              <w:rPr>
                <w:spacing w:val="1"/>
                <w:sz w:val="20"/>
              </w:rPr>
              <w:t xml:space="preserve"> </w:t>
            </w:r>
            <w:r>
              <w:rPr>
                <w:sz w:val="20"/>
              </w:rPr>
              <w:t>inscrie 0</w:t>
            </w:r>
            <w:r>
              <w:rPr>
                <w:spacing w:val="1"/>
                <w:sz w:val="20"/>
              </w:rPr>
              <w:t xml:space="preserve"> </w:t>
            </w:r>
            <w:r>
              <w:rPr>
                <w:sz w:val="20"/>
              </w:rPr>
              <w:t>in coloana</w:t>
            </w:r>
            <w:r>
              <w:rPr>
                <w:spacing w:val="-58"/>
                <w:sz w:val="20"/>
              </w:rPr>
              <w:t xml:space="preserve"> </w:t>
            </w:r>
            <w:r>
              <w:rPr>
                <w:sz w:val="20"/>
              </w:rPr>
              <w:t>Scor.</w:t>
            </w:r>
          </w:p>
          <w:p w14:paraId="3BC2AE33" w14:textId="77777777" w:rsidR="00BD35D5" w:rsidRDefault="00BD35D5">
            <w:pPr>
              <w:pStyle w:val="TableParagraph"/>
              <w:spacing w:before="5"/>
              <w:rPr>
                <w:sz w:val="19"/>
              </w:rPr>
            </w:pPr>
          </w:p>
          <w:p w14:paraId="36A1A6CE" w14:textId="77777777" w:rsidR="00BD35D5" w:rsidRDefault="00000000">
            <w:pPr>
              <w:pStyle w:val="TableParagraph"/>
              <w:numPr>
                <w:ilvl w:val="1"/>
                <w:numId w:val="13"/>
              </w:numPr>
              <w:tabs>
                <w:tab w:val="left" w:pos="447"/>
              </w:tabs>
              <w:spacing w:before="1"/>
              <w:jc w:val="both"/>
              <w:rPr>
                <w:b/>
                <w:sz w:val="20"/>
              </w:rPr>
            </w:pPr>
            <w:r>
              <w:rPr>
                <w:b/>
                <w:sz w:val="20"/>
              </w:rPr>
              <w:t>–</w:t>
            </w:r>
            <w:r>
              <w:rPr>
                <w:b/>
                <w:spacing w:val="-5"/>
                <w:sz w:val="20"/>
              </w:rPr>
              <w:t xml:space="preserve"> </w:t>
            </w:r>
            <w:r>
              <w:rPr>
                <w:b/>
                <w:sz w:val="20"/>
              </w:rPr>
              <w:t>2 puncte</w:t>
            </w:r>
          </w:p>
          <w:p w14:paraId="7289033A" w14:textId="77777777" w:rsidR="00BD35D5" w:rsidRDefault="00000000">
            <w:pPr>
              <w:pStyle w:val="TableParagraph"/>
              <w:spacing w:before="3"/>
              <w:ind w:left="72" w:right="54"/>
              <w:jc w:val="both"/>
              <w:rPr>
                <w:sz w:val="20"/>
              </w:rPr>
            </w:pPr>
            <w:r>
              <w:rPr>
                <w:sz w:val="20"/>
              </w:rPr>
              <w:t>Daca</w:t>
            </w:r>
            <w:r>
              <w:rPr>
                <w:spacing w:val="1"/>
                <w:sz w:val="20"/>
              </w:rPr>
              <w:t xml:space="preserve"> </w:t>
            </w:r>
            <w:r>
              <w:rPr>
                <w:sz w:val="20"/>
              </w:rPr>
              <w:t>din</w:t>
            </w:r>
            <w:r>
              <w:rPr>
                <w:spacing w:val="1"/>
                <w:sz w:val="20"/>
              </w:rPr>
              <w:t xml:space="preserve"> </w:t>
            </w:r>
            <w:r>
              <w:rPr>
                <w:sz w:val="20"/>
              </w:rPr>
              <w:t>analiza</w:t>
            </w:r>
            <w:r>
              <w:rPr>
                <w:spacing w:val="1"/>
                <w:sz w:val="20"/>
              </w:rPr>
              <w:t xml:space="preserve"> </w:t>
            </w:r>
            <w:r>
              <w:rPr>
                <w:sz w:val="20"/>
              </w:rPr>
              <w:t>documentelor</w:t>
            </w:r>
            <w:r>
              <w:rPr>
                <w:spacing w:val="1"/>
                <w:sz w:val="20"/>
              </w:rPr>
              <w:t xml:space="preserve"> </w:t>
            </w:r>
            <w:r>
              <w:rPr>
                <w:sz w:val="20"/>
              </w:rPr>
              <w:t>reiese</w:t>
            </w:r>
            <w:r>
              <w:rPr>
                <w:spacing w:val="1"/>
                <w:sz w:val="20"/>
              </w:rPr>
              <w:t xml:space="preserve"> </w:t>
            </w:r>
            <w:r>
              <w:rPr>
                <w:sz w:val="20"/>
              </w:rPr>
              <w:t>ca</w:t>
            </w:r>
            <w:r>
              <w:rPr>
                <w:spacing w:val="1"/>
                <w:sz w:val="20"/>
              </w:rPr>
              <w:t xml:space="preserve"> </w:t>
            </w:r>
            <w:r>
              <w:rPr>
                <w:sz w:val="20"/>
              </w:rPr>
              <w:t>intreprinderea</w:t>
            </w:r>
            <w:r>
              <w:rPr>
                <w:spacing w:val="1"/>
                <w:sz w:val="20"/>
              </w:rPr>
              <w:t xml:space="preserve"> </w:t>
            </w:r>
            <w:r>
              <w:rPr>
                <w:sz w:val="20"/>
              </w:rPr>
              <w:t>a</w:t>
            </w:r>
            <w:r>
              <w:rPr>
                <w:spacing w:val="1"/>
                <w:sz w:val="20"/>
              </w:rPr>
              <w:t xml:space="preserve"> </w:t>
            </w:r>
            <w:r>
              <w:rPr>
                <w:sz w:val="20"/>
              </w:rPr>
              <w:t>desfasurat</w:t>
            </w:r>
            <w:r>
              <w:rPr>
                <w:spacing w:val="1"/>
                <w:sz w:val="20"/>
              </w:rPr>
              <w:t xml:space="preserve"> </w:t>
            </w:r>
            <w:r>
              <w:rPr>
                <w:sz w:val="20"/>
              </w:rPr>
              <w:t>activitate</w:t>
            </w:r>
            <w:r>
              <w:rPr>
                <w:spacing w:val="1"/>
                <w:sz w:val="20"/>
              </w:rPr>
              <w:t xml:space="preserve"> </w:t>
            </w:r>
            <w:r>
              <w:rPr>
                <w:sz w:val="20"/>
              </w:rPr>
              <w:t>fara</w:t>
            </w:r>
            <w:r>
              <w:rPr>
                <w:spacing w:val="1"/>
                <w:sz w:val="20"/>
              </w:rPr>
              <w:t xml:space="preserve"> </w:t>
            </w:r>
            <w:r>
              <w:rPr>
                <w:sz w:val="20"/>
              </w:rPr>
              <w:t>întrerupere cel puțin 2 ani și a inregistrat profit</w:t>
            </w:r>
            <w:r>
              <w:rPr>
                <w:spacing w:val="1"/>
                <w:sz w:val="20"/>
              </w:rPr>
              <w:t xml:space="preserve"> </w:t>
            </w:r>
            <w:r>
              <w:rPr>
                <w:sz w:val="20"/>
              </w:rPr>
              <w:t>din exploatare/castig net în ultimul an, expertul</w:t>
            </w:r>
            <w:r>
              <w:rPr>
                <w:spacing w:val="1"/>
                <w:sz w:val="20"/>
              </w:rPr>
              <w:t xml:space="preserve"> </w:t>
            </w:r>
            <w:r>
              <w:rPr>
                <w:sz w:val="20"/>
              </w:rPr>
              <w:t>va inscrie</w:t>
            </w:r>
            <w:r>
              <w:rPr>
                <w:spacing w:val="-1"/>
                <w:sz w:val="20"/>
              </w:rPr>
              <w:t xml:space="preserve"> </w:t>
            </w:r>
            <w:r>
              <w:rPr>
                <w:sz w:val="20"/>
              </w:rPr>
              <w:t>2</w:t>
            </w:r>
            <w:r>
              <w:rPr>
                <w:spacing w:val="2"/>
                <w:sz w:val="20"/>
              </w:rPr>
              <w:t xml:space="preserve"> </w:t>
            </w:r>
            <w:r>
              <w:rPr>
                <w:sz w:val="20"/>
              </w:rPr>
              <w:t>in</w:t>
            </w:r>
            <w:r>
              <w:rPr>
                <w:spacing w:val="1"/>
                <w:sz w:val="20"/>
              </w:rPr>
              <w:t xml:space="preserve"> </w:t>
            </w:r>
            <w:r>
              <w:rPr>
                <w:sz w:val="20"/>
              </w:rPr>
              <w:t>coloana</w:t>
            </w:r>
            <w:r>
              <w:rPr>
                <w:spacing w:val="1"/>
                <w:sz w:val="20"/>
              </w:rPr>
              <w:t xml:space="preserve"> </w:t>
            </w:r>
            <w:r>
              <w:rPr>
                <w:sz w:val="20"/>
              </w:rPr>
              <w:t>Scor.</w:t>
            </w:r>
          </w:p>
          <w:p w14:paraId="0D4DB279" w14:textId="77777777" w:rsidR="00BD35D5" w:rsidRDefault="00000000">
            <w:pPr>
              <w:pStyle w:val="TableParagraph"/>
              <w:ind w:left="72" w:right="59"/>
              <w:jc w:val="both"/>
              <w:rPr>
                <w:sz w:val="20"/>
              </w:rPr>
            </w:pPr>
            <w:r>
              <w:rPr>
                <w:sz w:val="20"/>
              </w:rPr>
              <w:t>In caz contrar, expertul va inscrie 0 in coloana</w:t>
            </w:r>
            <w:r>
              <w:rPr>
                <w:spacing w:val="1"/>
                <w:sz w:val="20"/>
              </w:rPr>
              <w:t xml:space="preserve"> </w:t>
            </w:r>
            <w:r>
              <w:rPr>
                <w:sz w:val="20"/>
              </w:rPr>
              <w:t>Scor.</w:t>
            </w:r>
          </w:p>
          <w:p w14:paraId="78C47CBB" w14:textId="77777777" w:rsidR="00BD35D5" w:rsidRDefault="00000000">
            <w:pPr>
              <w:pStyle w:val="TableParagraph"/>
              <w:ind w:left="72" w:right="54"/>
              <w:jc w:val="both"/>
              <w:rPr>
                <w:sz w:val="20"/>
              </w:rPr>
            </w:pPr>
            <w:r>
              <w:rPr>
                <w:sz w:val="20"/>
              </w:rPr>
              <w:t>În</w:t>
            </w:r>
            <w:r>
              <w:rPr>
                <w:spacing w:val="1"/>
                <w:sz w:val="20"/>
              </w:rPr>
              <w:t xml:space="preserve"> </w:t>
            </w:r>
            <w:r>
              <w:rPr>
                <w:sz w:val="20"/>
              </w:rPr>
              <w:t>cazul</w:t>
            </w:r>
            <w:r>
              <w:rPr>
                <w:spacing w:val="1"/>
                <w:sz w:val="20"/>
              </w:rPr>
              <w:t xml:space="preserve"> </w:t>
            </w:r>
            <w:r>
              <w:rPr>
                <w:sz w:val="20"/>
              </w:rPr>
              <w:t>în</w:t>
            </w:r>
            <w:r>
              <w:rPr>
                <w:spacing w:val="1"/>
                <w:sz w:val="20"/>
              </w:rPr>
              <w:t xml:space="preserve"> </w:t>
            </w:r>
            <w:r>
              <w:rPr>
                <w:sz w:val="20"/>
              </w:rPr>
              <w:t>care</w:t>
            </w:r>
            <w:r>
              <w:rPr>
                <w:spacing w:val="1"/>
                <w:sz w:val="20"/>
              </w:rPr>
              <w:t xml:space="preserve"> </w:t>
            </w:r>
            <w:r>
              <w:rPr>
                <w:sz w:val="20"/>
              </w:rPr>
              <w:t>solicitantul</w:t>
            </w:r>
            <w:r>
              <w:rPr>
                <w:spacing w:val="1"/>
                <w:sz w:val="20"/>
              </w:rPr>
              <w:t xml:space="preserve"> </w:t>
            </w:r>
            <w:r>
              <w:rPr>
                <w:sz w:val="20"/>
              </w:rPr>
              <w:t>a</w:t>
            </w:r>
            <w:r>
              <w:rPr>
                <w:spacing w:val="1"/>
                <w:sz w:val="20"/>
              </w:rPr>
              <w:t xml:space="preserve"> </w:t>
            </w:r>
            <w:r>
              <w:rPr>
                <w:sz w:val="20"/>
              </w:rPr>
              <w:t>depus</w:t>
            </w:r>
            <w:r>
              <w:rPr>
                <w:spacing w:val="1"/>
                <w:sz w:val="20"/>
              </w:rPr>
              <w:t xml:space="preserve"> </w:t>
            </w:r>
            <w:r>
              <w:rPr>
                <w:sz w:val="20"/>
              </w:rPr>
              <w:t>exclusiv</w:t>
            </w:r>
            <w:r>
              <w:rPr>
                <w:spacing w:val="1"/>
                <w:sz w:val="20"/>
              </w:rPr>
              <w:t xml:space="preserve"> </w:t>
            </w:r>
            <w:r>
              <w:rPr>
                <w:sz w:val="20"/>
              </w:rPr>
              <w:t>formularul</w:t>
            </w:r>
            <w:r>
              <w:rPr>
                <w:spacing w:val="1"/>
                <w:sz w:val="20"/>
              </w:rPr>
              <w:t xml:space="preserve"> </w:t>
            </w:r>
            <w:r>
              <w:rPr>
                <w:sz w:val="20"/>
              </w:rPr>
              <w:t>221,</w:t>
            </w:r>
            <w:r>
              <w:rPr>
                <w:spacing w:val="1"/>
                <w:sz w:val="20"/>
              </w:rPr>
              <w:t xml:space="preserve"> </w:t>
            </w:r>
            <w:r>
              <w:rPr>
                <w:sz w:val="20"/>
              </w:rPr>
              <w:t>care</w:t>
            </w:r>
            <w:r>
              <w:rPr>
                <w:spacing w:val="1"/>
                <w:sz w:val="20"/>
              </w:rPr>
              <w:t xml:space="preserve"> </w:t>
            </w:r>
            <w:r>
              <w:rPr>
                <w:sz w:val="20"/>
              </w:rPr>
              <w:t>realizează,</w:t>
            </w:r>
            <w:r>
              <w:rPr>
                <w:spacing w:val="1"/>
                <w:sz w:val="20"/>
              </w:rPr>
              <w:t xml:space="preserve"> </w:t>
            </w:r>
            <w:r>
              <w:rPr>
                <w:sz w:val="20"/>
              </w:rPr>
              <w:t>în</w:t>
            </w:r>
            <w:r>
              <w:rPr>
                <w:spacing w:val="1"/>
                <w:sz w:val="20"/>
              </w:rPr>
              <w:t xml:space="preserve"> </w:t>
            </w:r>
            <w:r>
              <w:rPr>
                <w:sz w:val="20"/>
              </w:rPr>
              <w:t>mod</w:t>
            </w:r>
            <w:r>
              <w:rPr>
                <w:spacing w:val="-58"/>
                <w:sz w:val="20"/>
              </w:rPr>
              <w:t xml:space="preserve"> </w:t>
            </w:r>
            <w:r>
              <w:rPr>
                <w:sz w:val="20"/>
              </w:rPr>
              <w:t>individual, venituri impozabile din România, din</w:t>
            </w:r>
            <w:r>
              <w:rPr>
                <w:spacing w:val="1"/>
                <w:sz w:val="20"/>
              </w:rPr>
              <w:t xml:space="preserve"> </w:t>
            </w:r>
            <w:r>
              <w:rPr>
                <w:sz w:val="20"/>
              </w:rPr>
              <w:t>activităţi</w:t>
            </w:r>
            <w:r>
              <w:rPr>
                <w:spacing w:val="1"/>
                <w:sz w:val="20"/>
              </w:rPr>
              <w:t xml:space="preserve"> </w:t>
            </w:r>
            <w:r>
              <w:rPr>
                <w:sz w:val="20"/>
              </w:rPr>
              <w:t>agricole</w:t>
            </w:r>
            <w:r>
              <w:rPr>
                <w:spacing w:val="1"/>
                <w:sz w:val="20"/>
              </w:rPr>
              <w:t xml:space="preserve"> </w:t>
            </w:r>
            <w:r>
              <w:rPr>
                <w:sz w:val="20"/>
              </w:rPr>
              <w:t>pentru</w:t>
            </w:r>
            <w:r>
              <w:rPr>
                <w:spacing w:val="1"/>
                <w:sz w:val="20"/>
              </w:rPr>
              <w:t xml:space="preserve"> </w:t>
            </w:r>
            <w:r>
              <w:rPr>
                <w:sz w:val="20"/>
              </w:rPr>
              <w:t>care</w:t>
            </w:r>
            <w:r>
              <w:rPr>
                <w:spacing w:val="1"/>
                <w:sz w:val="20"/>
              </w:rPr>
              <w:t xml:space="preserve"> </w:t>
            </w:r>
            <w:r>
              <w:rPr>
                <w:sz w:val="20"/>
              </w:rPr>
              <w:t>venitul</w:t>
            </w:r>
            <w:r>
              <w:rPr>
                <w:spacing w:val="1"/>
                <w:sz w:val="20"/>
              </w:rPr>
              <w:t xml:space="preserve"> </w:t>
            </w:r>
            <w:r>
              <w:rPr>
                <w:sz w:val="20"/>
              </w:rPr>
              <w:t>net</w:t>
            </w:r>
            <w:r>
              <w:rPr>
                <w:spacing w:val="1"/>
                <w:sz w:val="20"/>
              </w:rPr>
              <w:t xml:space="preserve"> </w:t>
            </w:r>
            <w:r>
              <w:rPr>
                <w:sz w:val="20"/>
              </w:rPr>
              <w:t>se</w:t>
            </w:r>
            <w:r>
              <w:rPr>
                <w:spacing w:val="1"/>
                <w:sz w:val="20"/>
              </w:rPr>
              <w:t xml:space="preserve"> </w:t>
            </w:r>
            <w:r>
              <w:rPr>
                <w:sz w:val="20"/>
              </w:rPr>
              <w:t>determină</w:t>
            </w:r>
            <w:r>
              <w:rPr>
                <w:spacing w:val="1"/>
                <w:sz w:val="20"/>
              </w:rPr>
              <w:t xml:space="preserve"> </w:t>
            </w:r>
            <w:r>
              <w:rPr>
                <w:sz w:val="20"/>
              </w:rPr>
              <w:t>pe</w:t>
            </w:r>
            <w:r>
              <w:rPr>
                <w:spacing w:val="1"/>
                <w:sz w:val="20"/>
              </w:rPr>
              <w:t xml:space="preserve"> </w:t>
            </w:r>
            <w:r>
              <w:rPr>
                <w:sz w:val="20"/>
              </w:rPr>
              <w:t>bază</w:t>
            </w:r>
            <w:r>
              <w:rPr>
                <w:spacing w:val="1"/>
                <w:sz w:val="20"/>
              </w:rPr>
              <w:t xml:space="preserve"> </w:t>
            </w:r>
            <w:r>
              <w:rPr>
                <w:sz w:val="20"/>
              </w:rPr>
              <w:t>de</w:t>
            </w:r>
            <w:r>
              <w:rPr>
                <w:spacing w:val="1"/>
                <w:sz w:val="20"/>
              </w:rPr>
              <w:t xml:space="preserve"> </w:t>
            </w:r>
            <w:r>
              <w:rPr>
                <w:sz w:val="20"/>
              </w:rPr>
              <w:t>norme</w:t>
            </w:r>
            <w:r>
              <w:rPr>
                <w:spacing w:val="1"/>
                <w:sz w:val="20"/>
              </w:rPr>
              <w:t xml:space="preserve"> </w:t>
            </w:r>
            <w:r>
              <w:rPr>
                <w:sz w:val="20"/>
              </w:rPr>
              <w:t>de</w:t>
            </w:r>
            <w:r>
              <w:rPr>
                <w:spacing w:val="1"/>
                <w:sz w:val="20"/>
              </w:rPr>
              <w:t xml:space="preserve"> </w:t>
            </w:r>
            <w:r>
              <w:rPr>
                <w:sz w:val="20"/>
              </w:rPr>
              <w:t>venit</w:t>
            </w:r>
            <w:r>
              <w:rPr>
                <w:spacing w:val="1"/>
                <w:sz w:val="20"/>
              </w:rPr>
              <w:t xml:space="preserve"> </w:t>
            </w:r>
            <w:r>
              <w:rPr>
                <w:sz w:val="20"/>
              </w:rPr>
              <w:t>nu</w:t>
            </w:r>
            <w:r>
              <w:rPr>
                <w:spacing w:val="1"/>
                <w:sz w:val="20"/>
              </w:rPr>
              <w:t xml:space="preserve"> </w:t>
            </w:r>
            <w:r>
              <w:rPr>
                <w:sz w:val="20"/>
              </w:rPr>
              <w:t>se</w:t>
            </w:r>
            <w:r>
              <w:rPr>
                <w:spacing w:val="1"/>
                <w:sz w:val="20"/>
              </w:rPr>
              <w:t xml:space="preserve"> </w:t>
            </w:r>
            <w:r>
              <w:rPr>
                <w:sz w:val="20"/>
              </w:rPr>
              <w:t>acorda punctaj.</w:t>
            </w:r>
          </w:p>
          <w:p w14:paraId="24F21BA7" w14:textId="77777777" w:rsidR="00BD35D5" w:rsidRDefault="00BD35D5">
            <w:pPr>
              <w:pStyle w:val="TableParagraph"/>
              <w:spacing w:before="10"/>
              <w:rPr>
                <w:sz w:val="19"/>
              </w:rPr>
            </w:pPr>
          </w:p>
          <w:p w14:paraId="771BAA1C" w14:textId="77777777" w:rsidR="00BD35D5" w:rsidRDefault="00000000">
            <w:pPr>
              <w:pStyle w:val="TableParagraph"/>
              <w:numPr>
                <w:ilvl w:val="1"/>
                <w:numId w:val="13"/>
              </w:numPr>
              <w:tabs>
                <w:tab w:val="left" w:pos="447"/>
              </w:tabs>
              <w:spacing w:before="1" w:line="231" w:lineRule="exact"/>
              <w:jc w:val="both"/>
              <w:rPr>
                <w:b/>
                <w:sz w:val="20"/>
              </w:rPr>
            </w:pPr>
            <w:r>
              <w:rPr>
                <w:b/>
                <w:sz w:val="20"/>
              </w:rPr>
              <w:t>–</w:t>
            </w:r>
            <w:r>
              <w:rPr>
                <w:b/>
                <w:spacing w:val="-5"/>
                <w:sz w:val="20"/>
              </w:rPr>
              <w:t xml:space="preserve"> </w:t>
            </w:r>
            <w:r>
              <w:rPr>
                <w:b/>
                <w:sz w:val="20"/>
              </w:rPr>
              <w:t>8 puncte</w:t>
            </w:r>
          </w:p>
          <w:p w14:paraId="7B59E935" w14:textId="77777777" w:rsidR="00BD35D5" w:rsidRDefault="00000000">
            <w:pPr>
              <w:pStyle w:val="TableParagraph"/>
              <w:ind w:left="72" w:right="54"/>
              <w:jc w:val="both"/>
              <w:rPr>
                <w:sz w:val="20"/>
              </w:rPr>
            </w:pPr>
            <w:r>
              <w:rPr>
                <w:sz w:val="20"/>
              </w:rPr>
              <w:t>Daca</w:t>
            </w:r>
            <w:r>
              <w:rPr>
                <w:spacing w:val="1"/>
                <w:sz w:val="20"/>
              </w:rPr>
              <w:t xml:space="preserve"> </w:t>
            </w:r>
            <w:r>
              <w:rPr>
                <w:sz w:val="20"/>
              </w:rPr>
              <w:t>din</w:t>
            </w:r>
            <w:r>
              <w:rPr>
                <w:spacing w:val="1"/>
                <w:sz w:val="20"/>
              </w:rPr>
              <w:t xml:space="preserve"> </w:t>
            </w:r>
            <w:r>
              <w:rPr>
                <w:sz w:val="20"/>
              </w:rPr>
              <w:t>analiza</w:t>
            </w:r>
            <w:r>
              <w:rPr>
                <w:spacing w:val="1"/>
                <w:sz w:val="20"/>
              </w:rPr>
              <w:t xml:space="preserve"> </w:t>
            </w:r>
            <w:r>
              <w:rPr>
                <w:sz w:val="20"/>
              </w:rPr>
              <w:t>documentelor</w:t>
            </w:r>
            <w:r>
              <w:rPr>
                <w:spacing w:val="1"/>
                <w:sz w:val="20"/>
              </w:rPr>
              <w:t xml:space="preserve"> </w:t>
            </w:r>
            <w:r>
              <w:rPr>
                <w:sz w:val="20"/>
              </w:rPr>
              <w:t>reiese</w:t>
            </w:r>
            <w:r>
              <w:rPr>
                <w:spacing w:val="1"/>
                <w:sz w:val="20"/>
              </w:rPr>
              <w:t xml:space="preserve"> </w:t>
            </w:r>
            <w:r>
              <w:rPr>
                <w:sz w:val="20"/>
              </w:rPr>
              <w:t>ca</w:t>
            </w:r>
            <w:r>
              <w:rPr>
                <w:spacing w:val="1"/>
                <w:sz w:val="20"/>
              </w:rPr>
              <w:t xml:space="preserve"> </w:t>
            </w:r>
            <w:r>
              <w:rPr>
                <w:sz w:val="20"/>
              </w:rPr>
              <w:t>managerul</w:t>
            </w:r>
            <w:r>
              <w:rPr>
                <w:spacing w:val="1"/>
                <w:sz w:val="20"/>
              </w:rPr>
              <w:t xml:space="preserve"> </w:t>
            </w:r>
            <w:r>
              <w:rPr>
                <w:sz w:val="20"/>
              </w:rPr>
              <w:t>de</w:t>
            </w:r>
            <w:r>
              <w:rPr>
                <w:spacing w:val="1"/>
                <w:sz w:val="20"/>
              </w:rPr>
              <w:t xml:space="preserve"> </w:t>
            </w:r>
            <w:r>
              <w:rPr>
                <w:sz w:val="20"/>
              </w:rPr>
              <w:t>proiect</w:t>
            </w:r>
            <w:r>
              <w:rPr>
                <w:spacing w:val="1"/>
                <w:sz w:val="20"/>
              </w:rPr>
              <w:t xml:space="preserve"> </w:t>
            </w:r>
            <w:r>
              <w:rPr>
                <w:sz w:val="20"/>
              </w:rPr>
              <w:t>sau</w:t>
            </w:r>
            <w:r>
              <w:rPr>
                <w:spacing w:val="1"/>
                <w:sz w:val="20"/>
              </w:rPr>
              <w:t xml:space="preserve"> </w:t>
            </w:r>
            <w:r>
              <w:rPr>
                <w:sz w:val="20"/>
              </w:rPr>
              <w:t>reprezentantul</w:t>
            </w:r>
            <w:r>
              <w:rPr>
                <w:spacing w:val="1"/>
                <w:sz w:val="20"/>
              </w:rPr>
              <w:t xml:space="preserve"> </w:t>
            </w:r>
            <w:r>
              <w:rPr>
                <w:sz w:val="20"/>
              </w:rPr>
              <w:t>legal</w:t>
            </w:r>
            <w:r>
              <w:rPr>
                <w:spacing w:val="-58"/>
                <w:sz w:val="20"/>
              </w:rPr>
              <w:t xml:space="preserve"> </w:t>
            </w:r>
            <w:r>
              <w:rPr>
                <w:sz w:val="20"/>
              </w:rPr>
              <w:t>dețin</w:t>
            </w:r>
            <w:r>
              <w:rPr>
                <w:spacing w:val="1"/>
                <w:sz w:val="20"/>
              </w:rPr>
              <w:t xml:space="preserve"> </w:t>
            </w:r>
            <w:r>
              <w:rPr>
                <w:sz w:val="20"/>
              </w:rPr>
              <w:t>studii</w:t>
            </w:r>
            <w:r>
              <w:rPr>
                <w:spacing w:val="1"/>
                <w:sz w:val="20"/>
              </w:rPr>
              <w:t xml:space="preserve"> </w:t>
            </w:r>
            <w:r>
              <w:rPr>
                <w:sz w:val="20"/>
              </w:rPr>
              <w:t>superioare</w:t>
            </w:r>
            <w:r>
              <w:rPr>
                <w:spacing w:val="1"/>
                <w:sz w:val="20"/>
              </w:rPr>
              <w:t xml:space="preserve"> </w:t>
            </w:r>
            <w:r>
              <w:rPr>
                <w:sz w:val="20"/>
              </w:rPr>
              <w:t>economice</w:t>
            </w:r>
            <w:r>
              <w:rPr>
                <w:spacing w:val="1"/>
                <w:sz w:val="20"/>
              </w:rPr>
              <w:t xml:space="preserve"> </w:t>
            </w:r>
            <w:r>
              <w:rPr>
                <w:sz w:val="20"/>
              </w:rPr>
              <w:t>sau</w:t>
            </w:r>
            <w:r>
              <w:rPr>
                <w:spacing w:val="1"/>
                <w:sz w:val="20"/>
              </w:rPr>
              <w:t xml:space="preserve"> </w:t>
            </w:r>
            <w:r>
              <w:rPr>
                <w:sz w:val="20"/>
              </w:rPr>
              <w:t>de</w:t>
            </w:r>
            <w:r>
              <w:rPr>
                <w:spacing w:val="1"/>
                <w:sz w:val="20"/>
              </w:rPr>
              <w:t xml:space="preserve"> </w:t>
            </w:r>
            <w:r>
              <w:rPr>
                <w:sz w:val="20"/>
              </w:rPr>
              <w:t>specialitate</w:t>
            </w:r>
            <w:r>
              <w:rPr>
                <w:spacing w:val="1"/>
                <w:sz w:val="20"/>
              </w:rPr>
              <w:t xml:space="preserve"> </w:t>
            </w:r>
            <w:r>
              <w:rPr>
                <w:sz w:val="20"/>
              </w:rPr>
              <w:t>în</w:t>
            </w:r>
            <w:r>
              <w:rPr>
                <w:spacing w:val="1"/>
                <w:sz w:val="20"/>
              </w:rPr>
              <w:t xml:space="preserve"> </w:t>
            </w:r>
            <w:r>
              <w:rPr>
                <w:sz w:val="20"/>
              </w:rPr>
              <w:t>domeniul</w:t>
            </w:r>
            <w:r>
              <w:rPr>
                <w:spacing w:val="1"/>
                <w:sz w:val="20"/>
              </w:rPr>
              <w:t xml:space="preserve"> </w:t>
            </w:r>
            <w:r>
              <w:rPr>
                <w:sz w:val="20"/>
              </w:rPr>
              <w:t>în</w:t>
            </w:r>
            <w:r>
              <w:rPr>
                <w:spacing w:val="1"/>
                <w:sz w:val="20"/>
              </w:rPr>
              <w:t xml:space="preserve"> </w:t>
            </w:r>
            <w:r>
              <w:rPr>
                <w:sz w:val="20"/>
              </w:rPr>
              <w:t>care</w:t>
            </w:r>
            <w:r>
              <w:rPr>
                <w:spacing w:val="1"/>
                <w:sz w:val="20"/>
              </w:rPr>
              <w:t xml:space="preserve"> </w:t>
            </w:r>
            <w:r>
              <w:rPr>
                <w:sz w:val="20"/>
              </w:rPr>
              <w:t>se</w:t>
            </w:r>
            <w:r>
              <w:rPr>
                <w:spacing w:val="1"/>
                <w:sz w:val="20"/>
              </w:rPr>
              <w:t xml:space="preserve"> </w:t>
            </w:r>
            <w:r>
              <w:rPr>
                <w:sz w:val="20"/>
              </w:rPr>
              <w:t>propune</w:t>
            </w:r>
            <w:r>
              <w:rPr>
                <w:spacing w:val="1"/>
                <w:sz w:val="20"/>
              </w:rPr>
              <w:t xml:space="preserve"> </w:t>
            </w:r>
            <w:r>
              <w:rPr>
                <w:sz w:val="20"/>
              </w:rPr>
              <w:t>proiectul,</w:t>
            </w:r>
            <w:r>
              <w:rPr>
                <w:spacing w:val="-3"/>
                <w:sz w:val="20"/>
              </w:rPr>
              <w:t xml:space="preserve"> </w:t>
            </w:r>
            <w:r>
              <w:rPr>
                <w:sz w:val="20"/>
              </w:rPr>
              <w:t>expertul</w:t>
            </w:r>
            <w:r>
              <w:rPr>
                <w:spacing w:val="-1"/>
                <w:sz w:val="20"/>
              </w:rPr>
              <w:t xml:space="preserve"> </w:t>
            </w:r>
            <w:r>
              <w:rPr>
                <w:sz w:val="20"/>
              </w:rPr>
              <w:t>va</w:t>
            </w:r>
            <w:r>
              <w:rPr>
                <w:spacing w:val="-5"/>
                <w:sz w:val="20"/>
              </w:rPr>
              <w:t xml:space="preserve"> </w:t>
            </w:r>
            <w:r>
              <w:rPr>
                <w:sz w:val="20"/>
              </w:rPr>
              <w:t>inscrie</w:t>
            </w:r>
            <w:r>
              <w:rPr>
                <w:spacing w:val="-2"/>
                <w:sz w:val="20"/>
              </w:rPr>
              <w:t xml:space="preserve"> </w:t>
            </w:r>
            <w:r>
              <w:rPr>
                <w:sz w:val="20"/>
              </w:rPr>
              <w:t>8</w:t>
            </w:r>
            <w:r>
              <w:rPr>
                <w:spacing w:val="1"/>
                <w:sz w:val="20"/>
              </w:rPr>
              <w:t xml:space="preserve"> </w:t>
            </w:r>
            <w:r>
              <w:rPr>
                <w:sz w:val="20"/>
              </w:rPr>
              <w:t>in</w:t>
            </w:r>
            <w:r>
              <w:rPr>
                <w:spacing w:val="-4"/>
                <w:sz w:val="20"/>
              </w:rPr>
              <w:t xml:space="preserve"> </w:t>
            </w:r>
            <w:r>
              <w:rPr>
                <w:sz w:val="20"/>
              </w:rPr>
              <w:t>coloana Scor.</w:t>
            </w:r>
          </w:p>
          <w:p w14:paraId="43548BF7" w14:textId="77777777" w:rsidR="00BD35D5" w:rsidRDefault="00000000">
            <w:pPr>
              <w:pStyle w:val="TableParagraph"/>
              <w:spacing w:line="242" w:lineRule="auto"/>
              <w:ind w:left="72" w:right="59"/>
              <w:jc w:val="both"/>
              <w:rPr>
                <w:sz w:val="20"/>
              </w:rPr>
            </w:pPr>
            <w:r>
              <w:rPr>
                <w:sz w:val="20"/>
              </w:rPr>
              <w:t>In caz contrar, expertul va inscrie 0 in coloana</w:t>
            </w:r>
            <w:r>
              <w:rPr>
                <w:spacing w:val="1"/>
                <w:sz w:val="20"/>
              </w:rPr>
              <w:t xml:space="preserve"> </w:t>
            </w:r>
            <w:r>
              <w:rPr>
                <w:sz w:val="20"/>
              </w:rPr>
              <w:t>Scor.</w:t>
            </w:r>
          </w:p>
          <w:p w14:paraId="1D8A6A5C" w14:textId="77777777" w:rsidR="00BD35D5" w:rsidRDefault="00BD35D5">
            <w:pPr>
              <w:pStyle w:val="TableParagraph"/>
              <w:spacing w:before="6"/>
              <w:rPr>
                <w:sz w:val="19"/>
              </w:rPr>
            </w:pPr>
          </w:p>
          <w:p w14:paraId="621F06EA" w14:textId="77777777" w:rsidR="00BD35D5" w:rsidRDefault="00000000">
            <w:pPr>
              <w:pStyle w:val="TableParagraph"/>
              <w:numPr>
                <w:ilvl w:val="1"/>
                <w:numId w:val="13"/>
              </w:numPr>
              <w:tabs>
                <w:tab w:val="left" w:pos="447"/>
              </w:tabs>
              <w:jc w:val="both"/>
              <w:rPr>
                <w:b/>
                <w:sz w:val="20"/>
              </w:rPr>
            </w:pPr>
            <w:r>
              <w:rPr>
                <w:b/>
                <w:sz w:val="20"/>
              </w:rPr>
              <w:t>–</w:t>
            </w:r>
            <w:r>
              <w:rPr>
                <w:b/>
                <w:spacing w:val="-5"/>
                <w:sz w:val="20"/>
              </w:rPr>
              <w:t xml:space="preserve"> </w:t>
            </w:r>
            <w:r>
              <w:rPr>
                <w:b/>
                <w:sz w:val="20"/>
              </w:rPr>
              <w:t>8 puncte</w:t>
            </w:r>
          </w:p>
          <w:p w14:paraId="5B592163" w14:textId="77777777" w:rsidR="00BD35D5" w:rsidRDefault="00000000">
            <w:pPr>
              <w:pStyle w:val="TableParagraph"/>
              <w:spacing w:before="3"/>
              <w:ind w:left="72" w:right="53"/>
              <w:jc w:val="both"/>
              <w:rPr>
                <w:sz w:val="20"/>
              </w:rPr>
            </w:pPr>
            <w:r>
              <w:rPr>
                <w:sz w:val="20"/>
              </w:rPr>
              <w:t>Se verifică dacă pentru investiția propusă există</w:t>
            </w:r>
            <w:r>
              <w:rPr>
                <w:spacing w:val="1"/>
                <w:sz w:val="20"/>
              </w:rPr>
              <w:t xml:space="preserve"> </w:t>
            </w:r>
            <w:r>
              <w:rPr>
                <w:sz w:val="20"/>
              </w:rPr>
              <w:t>depus</w:t>
            </w:r>
            <w:r>
              <w:rPr>
                <w:spacing w:val="1"/>
                <w:sz w:val="20"/>
              </w:rPr>
              <w:t xml:space="preserve"> </w:t>
            </w:r>
            <w:r>
              <w:rPr>
                <w:sz w:val="20"/>
              </w:rPr>
              <w:t>proiect</w:t>
            </w:r>
            <w:r>
              <w:rPr>
                <w:spacing w:val="1"/>
                <w:sz w:val="20"/>
              </w:rPr>
              <w:t xml:space="preserve"> </w:t>
            </w:r>
            <w:r>
              <w:rPr>
                <w:sz w:val="20"/>
              </w:rPr>
              <w:t>tehnic.</w:t>
            </w:r>
            <w:r>
              <w:rPr>
                <w:spacing w:val="1"/>
                <w:sz w:val="20"/>
              </w:rPr>
              <w:t xml:space="preserve"> </w:t>
            </w:r>
            <w:r>
              <w:rPr>
                <w:sz w:val="20"/>
              </w:rPr>
              <w:t>Dacă</w:t>
            </w:r>
            <w:r>
              <w:rPr>
                <w:spacing w:val="1"/>
                <w:sz w:val="20"/>
              </w:rPr>
              <w:t xml:space="preserve"> </w:t>
            </w:r>
            <w:r>
              <w:rPr>
                <w:sz w:val="20"/>
              </w:rPr>
              <w:t>există</w:t>
            </w:r>
            <w:r>
              <w:rPr>
                <w:spacing w:val="1"/>
                <w:sz w:val="20"/>
              </w:rPr>
              <w:t xml:space="preserve"> </w:t>
            </w:r>
            <w:r>
              <w:rPr>
                <w:sz w:val="20"/>
              </w:rPr>
              <w:t>se</w:t>
            </w:r>
            <w:r>
              <w:rPr>
                <w:spacing w:val="1"/>
                <w:sz w:val="20"/>
              </w:rPr>
              <w:t xml:space="preserve"> </w:t>
            </w:r>
            <w:r>
              <w:rPr>
                <w:sz w:val="20"/>
              </w:rPr>
              <w:t>obține</w:t>
            </w:r>
            <w:r>
              <w:rPr>
                <w:spacing w:val="1"/>
                <w:sz w:val="20"/>
              </w:rPr>
              <w:t xml:space="preserve"> </w:t>
            </w:r>
            <w:r>
              <w:rPr>
                <w:sz w:val="20"/>
              </w:rPr>
              <w:t>punctajul</w:t>
            </w:r>
            <w:r>
              <w:rPr>
                <w:spacing w:val="7"/>
                <w:sz w:val="20"/>
              </w:rPr>
              <w:t xml:space="preserve"> </w:t>
            </w:r>
            <w:r>
              <w:rPr>
                <w:sz w:val="20"/>
              </w:rPr>
              <w:t>aferent,</w:t>
            </w:r>
            <w:r>
              <w:rPr>
                <w:spacing w:val="7"/>
                <w:sz w:val="20"/>
              </w:rPr>
              <w:t xml:space="preserve"> </w:t>
            </w:r>
            <w:r>
              <w:rPr>
                <w:sz w:val="20"/>
              </w:rPr>
              <w:t>dacă</w:t>
            </w:r>
            <w:r>
              <w:rPr>
                <w:spacing w:val="4"/>
                <w:sz w:val="20"/>
              </w:rPr>
              <w:t xml:space="preserve"> </w:t>
            </w:r>
            <w:r>
              <w:rPr>
                <w:sz w:val="20"/>
              </w:rPr>
              <w:t>nu</w:t>
            </w:r>
            <w:r>
              <w:rPr>
                <w:spacing w:val="9"/>
                <w:sz w:val="20"/>
              </w:rPr>
              <w:t xml:space="preserve"> </w:t>
            </w:r>
            <w:r>
              <w:rPr>
                <w:sz w:val="20"/>
              </w:rPr>
              <w:t>există,</w:t>
            </w:r>
            <w:r>
              <w:rPr>
                <w:spacing w:val="7"/>
                <w:sz w:val="20"/>
              </w:rPr>
              <w:t xml:space="preserve"> </w:t>
            </w:r>
            <w:r>
              <w:rPr>
                <w:sz w:val="20"/>
              </w:rPr>
              <w:t>punctajul</w:t>
            </w:r>
            <w:r>
              <w:rPr>
                <w:spacing w:val="7"/>
                <w:sz w:val="20"/>
              </w:rPr>
              <w:t xml:space="preserve"> </w:t>
            </w:r>
            <w:r>
              <w:rPr>
                <w:sz w:val="20"/>
              </w:rPr>
              <w:t>este</w:t>
            </w:r>
          </w:p>
          <w:p w14:paraId="0562BFC4" w14:textId="77777777" w:rsidR="00BD35D5" w:rsidRDefault="00000000">
            <w:pPr>
              <w:pStyle w:val="TableParagraph"/>
              <w:spacing w:line="220" w:lineRule="exact"/>
              <w:ind w:left="72"/>
              <w:rPr>
                <w:sz w:val="20"/>
              </w:rPr>
            </w:pPr>
            <w:r>
              <w:rPr>
                <w:sz w:val="20"/>
              </w:rPr>
              <w:t>zero</w:t>
            </w:r>
          </w:p>
        </w:tc>
      </w:tr>
    </w:tbl>
    <w:p w14:paraId="592AF6F4" w14:textId="77777777" w:rsidR="00BD35D5" w:rsidRDefault="00BD35D5">
      <w:pPr>
        <w:pStyle w:val="BodyText"/>
        <w:rPr>
          <w:sz w:val="20"/>
        </w:rPr>
      </w:pPr>
    </w:p>
    <w:p w14:paraId="6050CEEC" w14:textId="77777777" w:rsidR="00BD35D5" w:rsidRDefault="00000000">
      <w:pPr>
        <w:pStyle w:val="BodyText"/>
        <w:spacing w:before="3"/>
        <w:rPr>
          <w:sz w:val="24"/>
        </w:rPr>
      </w:pPr>
      <w:r>
        <w:pict w14:anchorId="0BCD4F32">
          <v:shape id="_x0000_s1026" type="#_x0000_t202" style="position:absolute;margin-left:69.15pt;margin-top:15.3pt;width:471.1pt;height:27.85pt;z-index:-15709696;mso-wrap-distance-left:0;mso-wrap-distance-right:0;mso-position-horizontal-relative:page" fillcolor="#00afef" stroked="f">
            <v:textbox inset="0,0,0,0">
              <w:txbxContent>
                <w:p w14:paraId="124183AE" w14:textId="77777777" w:rsidR="00BD35D5" w:rsidRDefault="00000000">
                  <w:pPr>
                    <w:ind w:left="28"/>
                    <w:rPr>
                      <w:b/>
                      <w:sz w:val="24"/>
                    </w:rPr>
                  </w:pPr>
                  <w:r>
                    <w:rPr>
                      <w:b/>
                      <w:sz w:val="24"/>
                    </w:rPr>
                    <w:t>P5.</w:t>
                  </w:r>
                  <w:r>
                    <w:rPr>
                      <w:b/>
                      <w:spacing w:val="18"/>
                      <w:sz w:val="24"/>
                    </w:rPr>
                    <w:t xml:space="preserve"> </w:t>
                  </w:r>
                  <w:r>
                    <w:rPr>
                      <w:b/>
                      <w:sz w:val="24"/>
                    </w:rPr>
                    <w:t>Contributia</w:t>
                  </w:r>
                  <w:r>
                    <w:rPr>
                      <w:b/>
                      <w:spacing w:val="22"/>
                      <w:sz w:val="24"/>
                    </w:rPr>
                    <w:t xml:space="preserve"> </w:t>
                  </w:r>
                  <w:r>
                    <w:rPr>
                      <w:b/>
                      <w:sz w:val="24"/>
                    </w:rPr>
                    <w:t>proiectului</w:t>
                  </w:r>
                  <w:r>
                    <w:rPr>
                      <w:b/>
                      <w:spacing w:val="20"/>
                      <w:sz w:val="24"/>
                    </w:rPr>
                    <w:t xml:space="preserve"> </w:t>
                  </w:r>
                  <w:r>
                    <w:rPr>
                      <w:b/>
                      <w:sz w:val="24"/>
                    </w:rPr>
                    <w:t>la</w:t>
                  </w:r>
                  <w:r>
                    <w:rPr>
                      <w:b/>
                      <w:spacing w:val="21"/>
                      <w:sz w:val="24"/>
                    </w:rPr>
                    <w:t xml:space="preserve"> </w:t>
                  </w:r>
                  <w:r>
                    <w:rPr>
                      <w:b/>
                      <w:sz w:val="24"/>
                    </w:rPr>
                    <w:t>realizarea</w:t>
                  </w:r>
                  <w:r>
                    <w:rPr>
                      <w:b/>
                      <w:spacing w:val="21"/>
                      <w:sz w:val="24"/>
                    </w:rPr>
                    <w:t xml:space="preserve"> </w:t>
                  </w:r>
                  <w:r>
                    <w:rPr>
                      <w:b/>
                      <w:sz w:val="24"/>
                    </w:rPr>
                    <w:t>prioritatilor</w:t>
                  </w:r>
                  <w:r>
                    <w:rPr>
                      <w:b/>
                      <w:spacing w:val="18"/>
                      <w:sz w:val="24"/>
                    </w:rPr>
                    <w:t xml:space="preserve"> </w:t>
                  </w:r>
                  <w:r>
                    <w:rPr>
                      <w:b/>
                      <w:sz w:val="24"/>
                    </w:rPr>
                    <w:t>locale</w:t>
                  </w:r>
                  <w:r>
                    <w:rPr>
                      <w:b/>
                      <w:spacing w:val="16"/>
                      <w:sz w:val="24"/>
                    </w:rPr>
                    <w:t xml:space="preserve"> </w:t>
                  </w:r>
                  <w:r>
                    <w:rPr>
                      <w:b/>
                      <w:sz w:val="24"/>
                    </w:rPr>
                    <w:t>stabilite</w:t>
                  </w:r>
                  <w:r>
                    <w:rPr>
                      <w:b/>
                      <w:spacing w:val="16"/>
                      <w:sz w:val="24"/>
                    </w:rPr>
                    <w:t xml:space="preserve"> </w:t>
                  </w:r>
                  <w:r>
                    <w:rPr>
                      <w:b/>
                      <w:sz w:val="24"/>
                    </w:rPr>
                    <w:t>prin</w:t>
                  </w:r>
                  <w:r>
                    <w:rPr>
                      <w:b/>
                      <w:spacing w:val="18"/>
                      <w:sz w:val="24"/>
                    </w:rPr>
                    <w:t xml:space="preserve"> </w:t>
                  </w:r>
                  <w:r>
                    <w:rPr>
                      <w:b/>
                      <w:sz w:val="24"/>
                    </w:rPr>
                    <w:t>SDL</w:t>
                  </w:r>
                  <w:r>
                    <w:rPr>
                      <w:b/>
                      <w:spacing w:val="17"/>
                      <w:sz w:val="24"/>
                    </w:rPr>
                    <w:t xml:space="preserve"> </w:t>
                  </w:r>
                  <w:r>
                    <w:rPr>
                      <w:b/>
                      <w:sz w:val="24"/>
                    </w:rPr>
                    <w:t>GAL</w:t>
                  </w:r>
                  <w:r>
                    <w:rPr>
                      <w:b/>
                      <w:spacing w:val="-69"/>
                      <w:sz w:val="24"/>
                    </w:rPr>
                    <w:t xml:space="preserve"> </w:t>
                  </w:r>
                  <w:r>
                    <w:rPr>
                      <w:b/>
                      <w:sz w:val="24"/>
                    </w:rPr>
                    <w:t>DELTA DUNARII</w:t>
                  </w:r>
                </w:p>
              </w:txbxContent>
            </v:textbox>
            <w10:wrap type="topAndBottom" anchorx="page"/>
          </v:shape>
        </w:pict>
      </w:r>
    </w:p>
    <w:p w14:paraId="171F1D3C" w14:textId="77777777" w:rsidR="00BD35D5" w:rsidRDefault="00BD35D5">
      <w:pPr>
        <w:pStyle w:val="BodyText"/>
        <w:spacing w:before="9" w:after="1"/>
        <w:rPr>
          <w:sz w:val="21"/>
        </w:rPr>
      </w:pPr>
    </w:p>
    <w:tbl>
      <w:tblPr>
        <w:tblW w:w="0" w:type="auto"/>
        <w:tblInd w:w="4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307"/>
        <w:gridCol w:w="1272"/>
      </w:tblGrid>
      <w:tr w:rsidR="00BD35D5" w14:paraId="2C545CE8" w14:textId="77777777">
        <w:trPr>
          <w:trHeight w:val="513"/>
        </w:trPr>
        <w:tc>
          <w:tcPr>
            <w:tcW w:w="8307" w:type="dxa"/>
          </w:tcPr>
          <w:p w14:paraId="1FB1570C" w14:textId="77777777" w:rsidR="00BD35D5" w:rsidRDefault="00000000">
            <w:pPr>
              <w:pStyle w:val="TableParagraph"/>
              <w:spacing w:line="245" w:lineRule="exact"/>
              <w:ind w:left="110"/>
            </w:pPr>
            <w:r>
              <w:t>5.1</w:t>
            </w:r>
            <w:r>
              <w:rPr>
                <w:spacing w:val="-2"/>
              </w:rPr>
              <w:t xml:space="preserve"> </w:t>
            </w:r>
            <w:r>
              <w:t>Caracterul inovativ al</w:t>
            </w:r>
            <w:r>
              <w:rPr>
                <w:spacing w:val="1"/>
              </w:rPr>
              <w:t xml:space="preserve"> </w:t>
            </w:r>
            <w:r>
              <w:t>investiției</w:t>
            </w:r>
            <w:r>
              <w:rPr>
                <w:spacing w:val="-2"/>
              </w:rPr>
              <w:t xml:space="preserve"> </w:t>
            </w:r>
            <w:r>
              <w:t>propuse</w:t>
            </w:r>
            <w:r>
              <w:rPr>
                <w:spacing w:val="59"/>
              </w:rPr>
              <w:t xml:space="preserve"> </w:t>
            </w:r>
            <w:r>
              <w:t>prin</w:t>
            </w:r>
            <w:r>
              <w:rPr>
                <w:spacing w:val="-2"/>
              </w:rPr>
              <w:t xml:space="preserve"> </w:t>
            </w:r>
            <w:r>
              <w:t>inovatie</w:t>
            </w:r>
            <w:r>
              <w:rPr>
                <w:spacing w:val="-3"/>
              </w:rPr>
              <w:t xml:space="preserve"> </w:t>
            </w:r>
            <w:r>
              <w:t>de</w:t>
            </w:r>
            <w:r>
              <w:rPr>
                <w:spacing w:val="-6"/>
              </w:rPr>
              <w:t xml:space="preserve"> </w:t>
            </w:r>
            <w:r>
              <w:t>produs(1p),</w:t>
            </w:r>
          </w:p>
          <w:p w14:paraId="71652F70" w14:textId="77777777" w:rsidR="00BD35D5" w:rsidRDefault="00000000">
            <w:pPr>
              <w:pStyle w:val="TableParagraph"/>
              <w:spacing w:before="3" w:line="244" w:lineRule="exact"/>
              <w:ind w:left="110"/>
            </w:pPr>
            <w:r>
              <w:t>serviciu(1p)</w:t>
            </w:r>
            <w:r>
              <w:rPr>
                <w:spacing w:val="-6"/>
              </w:rPr>
              <w:t xml:space="preserve"> </w:t>
            </w:r>
            <w:r>
              <w:t>sau</w:t>
            </w:r>
            <w:r>
              <w:rPr>
                <w:spacing w:val="-1"/>
              </w:rPr>
              <w:t xml:space="preserve"> </w:t>
            </w:r>
            <w:r>
              <w:t>proces(2p)</w:t>
            </w:r>
          </w:p>
        </w:tc>
        <w:tc>
          <w:tcPr>
            <w:tcW w:w="1272" w:type="dxa"/>
          </w:tcPr>
          <w:p w14:paraId="51D9D1D9" w14:textId="77777777" w:rsidR="00BD35D5" w:rsidRDefault="00000000">
            <w:pPr>
              <w:pStyle w:val="TableParagraph"/>
              <w:spacing w:line="245" w:lineRule="exact"/>
              <w:ind w:left="445" w:right="425"/>
              <w:jc w:val="center"/>
            </w:pPr>
            <w:r>
              <w:t>4p.</w:t>
            </w:r>
          </w:p>
        </w:tc>
      </w:tr>
      <w:tr w:rsidR="00BD35D5" w14:paraId="1B99C8FE" w14:textId="77777777">
        <w:trPr>
          <w:trHeight w:val="768"/>
        </w:trPr>
        <w:tc>
          <w:tcPr>
            <w:tcW w:w="8307" w:type="dxa"/>
          </w:tcPr>
          <w:p w14:paraId="3B7CF969" w14:textId="77777777" w:rsidR="00BD35D5" w:rsidRDefault="00000000">
            <w:pPr>
              <w:pStyle w:val="TableParagraph"/>
              <w:spacing w:line="245" w:lineRule="exact"/>
              <w:ind w:left="110"/>
            </w:pPr>
            <w:r>
              <w:t>5.2</w:t>
            </w:r>
            <w:r>
              <w:rPr>
                <w:spacing w:val="-2"/>
              </w:rPr>
              <w:t xml:space="preserve"> </w:t>
            </w:r>
            <w:r>
              <w:t>Proiecte</w:t>
            </w:r>
            <w:r>
              <w:rPr>
                <w:spacing w:val="-2"/>
              </w:rPr>
              <w:t xml:space="preserve"> </w:t>
            </w:r>
            <w:r>
              <w:t>care</w:t>
            </w:r>
            <w:r>
              <w:rPr>
                <w:spacing w:val="-6"/>
              </w:rPr>
              <w:t xml:space="preserve"> </w:t>
            </w:r>
            <w:r>
              <w:t>sunt</w:t>
            </w:r>
            <w:r>
              <w:rPr>
                <w:spacing w:val="-3"/>
              </w:rPr>
              <w:t xml:space="preserve"> </w:t>
            </w:r>
            <w:r>
              <w:t>inițiate</w:t>
            </w:r>
            <w:r>
              <w:rPr>
                <w:spacing w:val="-2"/>
              </w:rPr>
              <w:t xml:space="preserve"> </w:t>
            </w:r>
            <w:r>
              <w:t>de</w:t>
            </w:r>
            <w:r>
              <w:rPr>
                <w:spacing w:val="1"/>
              </w:rPr>
              <w:t xml:space="preserve"> </w:t>
            </w:r>
            <w:r>
              <w:t>o</w:t>
            </w:r>
            <w:r>
              <w:rPr>
                <w:spacing w:val="-5"/>
              </w:rPr>
              <w:t xml:space="preserve"> </w:t>
            </w:r>
            <w:r>
              <w:t>persoana</w:t>
            </w:r>
            <w:r>
              <w:rPr>
                <w:spacing w:val="-3"/>
              </w:rPr>
              <w:t xml:space="preserve"> </w:t>
            </w:r>
            <w:r>
              <w:t>juridica</w:t>
            </w:r>
            <w:r>
              <w:rPr>
                <w:spacing w:val="1"/>
              </w:rPr>
              <w:t xml:space="preserve"> </w:t>
            </w:r>
            <w:r>
              <w:t>care</w:t>
            </w:r>
            <w:r>
              <w:rPr>
                <w:spacing w:val="-3"/>
              </w:rPr>
              <w:t xml:space="preserve"> </w:t>
            </w:r>
            <w:r>
              <w:t>are</w:t>
            </w:r>
            <w:r>
              <w:rPr>
                <w:spacing w:val="-2"/>
              </w:rPr>
              <w:t xml:space="preserve"> </w:t>
            </w:r>
            <w:r>
              <w:t>întreaga</w:t>
            </w:r>
            <w:r>
              <w:rPr>
                <w:spacing w:val="-3"/>
              </w:rPr>
              <w:t xml:space="preserve"> </w:t>
            </w:r>
            <w:r>
              <w:t>activitate</w:t>
            </w:r>
          </w:p>
          <w:p w14:paraId="447915C6" w14:textId="77777777" w:rsidR="00BD35D5" w:rsidRDefault="00000000">
            <w:pPr>
              <w:pStyle w:val="TableParagraph"/>
              <w:spacing w:line="254" w:lineRule="exact"/>
              <w:ind w:left="110"/>
            </w:pPr>
            <w:r>
              <w:t>localizată</w:t>
            </w:r>
            <w:r>
              <w:rPr>
                <w:spacing w:val="-5"/>
              </w:rPr>
              <w:t xml:space="preserve"> </w:t>
            </w:r>
            <w:r>
              <w:t>în</w:t>
            </w:r>
            <w:r>
              <w:rPr>
                <w:spacing w:val="-4"/>
              </w:rPr>
              <w:t xml:space="preserve"> </w:t>
            </w:r>
            <w:r>
              <w:t>spațiul</w:t>
            </w:r>
            <w:r>
              <w:rPr>
                <w:spacing w:val="-1"/>
              </w:rPr>
              <w:t xml:space="preserve"> </w:t>
            </w:r>
            <w:r>
              <w:t>rural</w:t>
            </w:r>
            <w:r>
              <w:rPr>
                <w:spacing w:val="-1"/>
              </w:rPr>
              <w:t xml:space="preserve"> </w:t>
            </w:r>
            <w:r>
              <w:t>din</w:t>
            </w:r>
            <w:r>
              <w:rPr>
                <w:spacing w:val="-4"/>
              </w:rPr>
              <w:t xml:space="preserve"> </w:t>
            </w:r>
            <w:r>
              <w:t>teritoriul</w:t>
            </w:r>
            <w:r>
              <w:rPr>
                <w:spacing w:val="-1"/>
              </w:rPr>
              <w:t xml:space="preserve"> </w:t>
            </w:r>
            <w:r>
              <w:t>GAL</w:t>
            </w:r>
            <w:r>
              <w:rPr>
                <w:spacing w:val="-4"/>
              </w:rPr>
              <w:t xml:space="preserve"> </w:t>
            </w:r>
            <w:r>
              <w:t>Delta</w:t>
            </w:r>
            <w:r>
              <w:rPr>
                <w:spacing w:val="-8"/>
              </w:rPr>
              <w:t xml:space="preserve"> </w:t>
            </w:r>
            <w:r>
              <w:t>Dunării</w:t>
            </w:r>
            <w:r>
              <w:rPr>
                <w:spacing w:val="-3"/>
              </w:rPr>
              <w:t xml:space="preserve"> </w:t>
            </w:r>
            <w:r>
              <w:t>–</w:t>
            </w:r>
            <w:r>
              <w:rPr>
                <w:spacing w:val="-2"/>
              </w:rPr>
              <w:t xml:space="preserve"> </w:t>
            </w:r>
            <w:r>
              <w:t>sediul</w:t>
            </w:r>
            <w:r>
              <w:rPr>
                <w:spacing w:val="-2"/>
              </w:rPr>
              <w:t xml:space="preserve"> </w:t>
            </w:r>
            <w:r>
              <w:t>social</w:t>
            </w:r>
            <w:r>
              <w:rPr>
                <w:spacing w:val="-1"/>
              </w:rPr>
              <w:t xml:space="preserve"> </w:t>
            </w:r>
            <w:r>
              <w:t>si</w:t>
            </w:r>
            <w:r>
              <w:rPr>
                <w:spacing w:val="-3"/>
              </w:rPr>
              <w:t xml:space="preserve"> </w:t>
            </w:r>
            <w:r>
              <w:t>toate</w:t>
            </w:r>
            <w:r>
              <w:rPr>
                <w:spacing w:val="-63"/>
              </w:rPr>
              <w:t xml:space="preserve"> </w:t>
            </w:r>
            <w:r>
              <w:t>punctele</w:t>
            </w:r>
            <w:r>
              <w:rPr>
                <w:spacing w:val="-7"/>
              </w:rPr>
              <w:t xml:space="preserve"> </w:t>
            </w:r>
            <w:r>
              <w:t>de</w:t>
            </w:r>
            <w:r>
              <w:rPr>
                <w:spacing w:val="-1"/>
              </w:rPr>
              <w:t xml:space="preserve"> </w:t>
            </w:r>
            <w:r>
              <w:t>lucru</w:t>
            </w:r>
            <w:r>
              <w:rPr>
                <w:spacing w:val="-1"/>
              </w:rPr>
              <w:t xml:space="preserve"> </w:t>
            </w:r>
            <w:r>
              <w:t>ale</w:t>
            </w:r>
            <w:r>
              <w:rPr>
                <w:spacing w:val="-6"/>
              </w:rPr>
              <w:t xml:space="preserve"> </w:t>
            </w:r>
            <w:r>
              <w:t>solicitantului</w:t>
            </w:r>
            <w:r>
              <w:rPr>
                <w:spacing w:val="-6"/>
              </w:rPr>
              <w:t xml:space="preserve"> </w:t>
            </w:r>
            <w:r>
              <w:t>sunt</w:t>
            </w:r>
            <w:r>
              <w:rPr>
                <w:spacing w:val="-3"/>
              </w:rPr>
              <w:t xml:space="preserve"> </w:t>
            </w:r>
            <w:r>
              <w:t>localizate</w:t>
            </w:r>
            <w:r>
              <w:rPr>
                <w:spacing w:val="-1"/>
              </w:rPr>
              <w:t xml:space="preserve"> </w:t>
            </w:r>
            <w:r>
              <w:t>pe</w:t>
            </w:r>
            <w:r>
              <w:rPr>
                <w:spacing w:val="-1"/>
              </w:rPr>
              <w:t xml:space="preserve"> </w:t>
            </w:r>
            <w:r>
              <w:t>teritoriul</w:t>
            </w:r>
            <w:r>
              <w:rPr>
                <w:spacing w:val="8"/>
              </w:rPr>
              <w:t xml:space="preserve"> </w:t>
            </w:r>
            <w:r>
              <w:t>GAL</w:t>
            </w:r>
            <w:r>
              <w:rPr>
                <w:spacing w:val="-3"/>
              </w:rPr>
              <w:t xml:space="preserve"> </w:t>
            </w:r>
            <w:r>
              <w:t>DD.</w:t>
            </w:r>
          </w:p>
        </w:tc>
        <w:tc>
          <w:tcPr>
            <w:tcW w:w="1272" w:type="dxa"/>
          </w:tcPr>
          <w:p w14:paraId="74452498" w14:textId="77777777" w:rsidR="00BD35D5" w:rsidRDefault="00000000">
            <w:pPr>
              <w:pStyle w:val="TableParagraph"/>
              <w:spacing w:line="245" w:lineRule="exact"/>
              <w:ind w:left="445" w:right="425"/>
              <w:jc w:val="center"/>
            </w:pPr>
            <w:r>
              <w:t>2p.</w:t>
            </w:r>
          </w:p>
        </w:tc>
      </w:tr>
      <w:tr w:rsidR="00BD35D5" w14:paraId="7876415F" w14:textId="77777777">
        <w:trPr>
          <w:trHeight w:val="508"/>
        </w:trPr>
        <w:tc>
          <w:tcPr>
            <w:tcW w:w="8307" w:type="dxa"/>
          </w:tcPr>
          <w:p w14:paraId="75C06FCB" w14:textId="77777777" w:rsidR="00BD35D5" w:rsidRDefault="00000000">
            <w:pPr>
              <w:pStyle w:val="TableParagraph"/>
              <w:spacing w:line="245" w:lineRule="exact"/>
              <w:ind w:left="110"/>
            </w:pPr>
            <w:r>
              <w:t>5.3</w:t>
            </w:r>
            <w:r>
              <w:rPr>
                <w:spacing w:val="-2"/>
              </w:rPr>
              <w:t xml:space="preserve"> </w:t>
            </w:r>
            <w:r>
              <w:t>Proiecte</w:t>
            </w:r>
            <w:r>
              <w:rPr>
                <w:spacing w:val="-1"/>
              </w:rPr>
              <w:t xml:space="preserve"> </w:t>
            </w:r>
            <w:r>
              <w:t>propuse</w:t>
            </w:r>
            <w:r>
              <w:rPr>
                <w:spacing w:val="-2"/>
              </w:rPr>
              <w:t xml:space="preserve"> </w:t>
            </w:r>
            <w:r>
              <w:t>de</w:t>
            </w:r>
            <w:r>
              <w:rPr>
                <w:spacing w:val="-6"/>
              </w:rPr>
              <w:t xml:space="preserve"> </w:t>
            </w:r>
            <w:r>
              <w:t>persoane</w:t>
            </w:r>
            <w:r>
              <w:rPr>
                <w:spacing w:val="-3"/>
              </w:rPr>
              <w:t xml:space="preserve"> </w:t>
            </w:r>
            <w:r>
              <w:t>juridice</w:t>
            </w:r>
            <w:r>
              <w:rPr>
                <w:spacing w:val="-5"/>
              </w:rPr>
              <w:t xml:space="preserve"> </w:t>
            </w:r>
            <w:r>
              <w:t>care</w:t>
            </w:r>
            <w:r>
              <w:rPr>
                <w:spacing w:val="-1"/>
              </w:rPr>
              <w:t xml:space="preserve"> </w:t>
            </w:r>
            <w:r>
              <w:t>fac</w:t>
            </w:r>
            <w:r>
              <w:rPr>
                <w:spacing w:val="-1"/>
              </w:rPr>
              <w:t xml:space="preserve"> </w:t>
            </w:r>
            <w:r>
              <w:t>parte</w:t>
            </w:r>
            <w:r>
              <w:rPr>
                <w:spacing w:val="-6"/>
              </w:rPr>
              <w:t xml:space="preserve"> </w:t>
            </w:r>
            <w:r>
              <w:t>din</w:t>
            </w:r>
            <w:r>
              <w:rPr>
                <w:spacing w:val="-3"/>
              </w:rPr>
              <w:t xml:space="preserve"> </w:t>
            </w:r>
            <w:r>
              <w:t>forme</w:t>
            </w:r>
            <w:r>
              <w:rPr>
                <w:spacing w:val="-1"/>
              </w:rPr>
              <w:t xml:space="preserve"> </w:t>
            </w:r>
            <w:r>
              <w:t>asociative</w:t>
            </w:r>
            <w:r>
              <w:rPr>
                <w:spacing w:val="-1"/>
              </w:rPr>
              <w:t xml:space="preserve"> </w:t>
            </w:r>
            <w:r>
              <w:t>sau</w:t>
            </w:r>
          </w:p>
          <w:p w14:paraId="728DAF6F" w14:textId="77777777" w:rsidR="00BD35D5" w:rsidRDefault="00000000">
            <w:pPr>
              <w:pStyle w:val="TableParagraph"/>
              <w:spacing w:line="243" w:lineRule="exact"/>
              <w:ind w:left="110"/>
            </w:pPr>
            <w:r>
              <w:t>de</w:t>
            </w:r>
            <w:r>
              <w:rPr>
                <w:spacing w:val="-2"/>
              </w:rPr>
              <w:t xml:space="preserve"> </w:t>
            </w:r>
            <w:r>
              <w:t>cooperare</w:t>
            </w:r>
            <w:r>
              <w:rPr>
                <w:spacing w:val="-1"/>
              </w:rPr>
              <w:t xml:space="preserve"> </w:t>
            </w:r>
            <w:r>
              <w:t>care</w:t>
            </w:r>
            <w:r>
              <w:rPr>
                <w:spacing w:val="-1"/>
              </w:rPr>
              <w:t xml:space="preserve"> </w:t>
            </w:r>
            <w:r>
              <w:t>inițiază</w:t>
            </w:r>
            <w:r>
              <w:rPr>
                <w:spacing w:val="-3"/>
              </w:rPr>
              <w:t xml:space="preserve"> </w:t>
            </w:r>
            <w:r>
              <w:t>un</w:t>
            </w:r>
            <w:r>
              <w:rPr>
                <w:spacing w:val="-6"/>
              </w:rPr>
              <w:t xml:space="preserve"> </w:t>
            </w:r>
            <w:r>
              <w:t>proiect</w:t>
            </w:r>
            <w:r>
              <w:rPr>
                <w:spacing w:val="-2"/>
              </w:rPr>
              <w:t xml:space="preserve"> </w:t>
            </w:r>
            <w:r>
              <w:t>de</w:t>
            </w:r>
            <w:r>
              <w:rPr>
                <w:spacing w:val="-6"/>
              </w:rPr>
              <w:t xml:space="preserve"> </w:t>
            </w:r>
            <w:r>
              <w:t>cooperare</w:t>
            </w:r>
            <w:r>
              <w:rPr>
                <w:spacing w:val="-2"/>
              </w:rPr>
              <w:t xml:space="preserve"> </w:t>
            </w:r>
            <w:r>
              <w:t>în</w:t>
            </w:r>
            <w:r>
              <w:rPr>
                <w:spacing w:val="-2"/>
              </w:rPr>
              <w:t xml:space="preserve"> </w:t>
            </w:r>
            <w:r>
              <w:t>cadrul</w:t>
            </w:r>
            <w:r>
              <w:rPr>
                <w:spacing w:val="1"/>
              </w:rPr>
              <w:t xml:space="preserve"> </w:t>
            </w:r>
            <w:r>
              <w:t>măsurii</w:t>
            </w:r>
            <w:r>
              <w:rPr>
                <w:spacing w:val="-6"/>
              </w:rPr>
              <w:t xml:space="preserve"> </w:t>
            </w:r>
            <w:r>
              <w:t>M4/6B</w:t>
            </w:r>
          </w:p>
        </w:tc>
        <w:tc>
          <w:tcPr>
            <w:tcW w:w="1272" w:type="dxa"/>
          </w:tcPr>
          <w:p w14:paraId="40903CB8" w14:textId="77777777" w:rsidR="00BD35D5" w:rsidRDefault="00000000">
            <w:pPr>
              <w:pStyle w:val="TableParagraph"/>
              <w:spacing w:line="245" w:lineRule="exact"/>
              <w:ind w:left="445" w:right="425"/>
              <w:jc w:val="center"/>
            </w:pPr>
            <w:r>
              <w:t>8p.</w:t>
            </w:r>
          </w:p>
        </w:tc>
      </w:tr>
      <w:tr w:rsidR="00BD35D5" w14:paraId="779C265A" w14:textId="77777777">
        <w:trPr>
          <w:trHeight w:val="254"/>
        </w:trPr>
        <w:tc>
          <w:tcPr>
            <w:tcW w:w="8307" w:type="dxa"/>
          </w:tcPr>
          <w:p w14:paraId="6BB6D43E" w14:textId="77777777" w:rsidR="00BD35D5" w:rsidRDefault="00000000">
            <w:pPr>
              <w:pStyle w:val="TableParagraph"/>
              <w:spacing w:line="234" w:lineRule="exact"/>
              <w:ind w:left="110"/>
            </w:pPr>
            <w:r>
              <w:t>5.4</w:t>
            </w:r>
            <w:r>
              <w:rPr>
                <w:spacing w:val="65"/>
              </w:rPr>
              <w:t xml:space="preserve"> </w:t>
            </w:r>
            <w:r>
              <w:t>Proiecte</w:t>
            </w:r>
            <w:r>
              <w:rPr>
                <w:spacing w:val="-1"/>
              </w:rPr>
              <w:t xml:space="preserve"> </w:t>
            </w:r>
            <w:r>
              <w:t>de</w:t>
            </w:r>
            <w:r>
              <w:rPr>
                <w:spacing w:val="-6"/>
              </w:rPr>
              <w:t xml:space="preserve"> </w:t>
            </w:r>
            <w:r>
              <w:t>producție</w:t>
            </w:r>
            <w:r>
              <w:rPr>
                <w:spacing w:val="-6"/>
              </w:rPr>
              <w:t xml:space="preserve"> </w:t>
            </w:r>
            <w:r>
              <w:t>care</w:t>
            </w:r>
            <w:r>
              <w:rPr>
                <w:spacing w:val="-1"/>
              </w:rPr>
              <w:t xml:space="preserve"> </w:t>
            </w:r>
            <w:r>
              <w:t>folosesc</w:t>
            </w:r>
            <w:r>
              <w:rPr>
                <w:spacing w:val="-5"/>
              </w:rPr>
              <w:t xml:space="preserve"> </w:t>
            </w:r>
            <w:r>
              <w:t>materii</w:t>
            </w:r>
            <w:r>
              <w:rPr>
                <w:spacing w:val="-6"/>
              </w:rPr>
              <w:t xml:space="preserve"> </w:t>
            </w:r>
            <w:r>
              <w:t>prime</w:t>
            </w:r>
            <w:r>
              <w:rPr>
                <w:spacing w:val="-1"/>
              </w:rPr>
              <w:t xml:space="preserve"> </w:t>
            </w:r>
            <w:r>
              <w:t>locale</w:t>
            </w:r>
          </w:p>
        </w:tc>
        <w:tc>
          <w:tcPr>
            <w:tcW w:w="1272" w:type="dxa"/>
          </w:tcPr>
          <w:p w14:paraId="5FF93CBE" w14:textId="77777777" w:rsidR="00BD35D5" w:rsidRDefault="00000000">
            <w:pPr>
              <w:pStyle w:val="TableParagraph"/>
              <w:spacing w:line="234" w:lineRule="exact"/>
              <w:ind w:left="445" w:right="425"/>
              <w:jc w:val="center"/>
            </w:pPr>
            <w:r>
              <w:t>6p.</w:t>
            </w:r>
          </w:p>
        </w:tc>
      </w:tr>
      <w:tr w:rsidR="00BD35D5" w14:paraId="0CB560F5" w14:textId="77777777">
        <w:trPr>
          <w:trHeight w:val="768"/>
        </w:trPr>
        <w:tc>
          <w:tcPr>
            <w:tcW w:w="8307" w:type="dxa"/>
          </w:tcPr>
          <w:p w14:paraId="3C784906" w14:textId="77777777" w:rsidR="00BD35D5" w:rsidRDefault="00000000">
            <w:pPr>
              <w:pStyle w:val="TableParagraph"/>
              <w:ind w:left="110" w:right="165"/>
            </w:pPr>
            <w:r>
              <w:t>5.5 Proiecte de servicii care propun activități turistice integrate (rețea de</w:t>
            </w:r>
            <w:r>
              <w:rPr>
                <w:spacing w:val="1"/>
              </w:rPr>
              <w:t xml:space="preserve"> </w:t>
            </w:r>
            <w:r>
              <w:t>servicii</w:t>
            </w:r>
            <w:r>
              <w:rPr>
                <w:spacing w:val="-8"/>
              </w:rPr>
              <w:t xml:space="preserve"> </w:t>
            </w:r>
            <w:r>
              <w:t>turistice,</w:t>
            </w:r>
            <w:r>
              <w:rPr>
                <w:spacing w:val="-2"/>
              </w:rPr>
              <w:t xml:space="preserve"> </w:t>
            </w:r>
            <w:r>
              <w:t>alte</w:t>
            </w:r>
            <w:r>
              <w:rPr>
                <w:spacing w:val="-4"/>
              </w:rPr>
              <w:t xml:space="preserve"> </w:t>
            </w:r>
            <w:r>
              <w:t>activitati</w:t>
            </w:r>
            <w:r>
              <w:rPr>
                <w:spacing w:val="-3"/>
              </w:rPr>
              <w:t xml:space="preserve"> </w:t>
            </w:r>
            <w:r>
              <w:t>complementare</w:t>
            </w:r>
            <w:r>
              <w:rPr>
                <w:spacing w:val="-3"/>
              </w:rPr>
              <w:t xml:space="preserve"> </w:t>
            </w:r>
            <w:r>
              <w:t>turismului,</w:t>
            </w:r>
            <w:r>
              <w:rPr>
                <w:spacing w:val="-7"/>
              </w:rPr>
              <w:t xml:space="preserve"> </w:t>
            </w:r>
            <w:r>
              <w:t>promovarea</w:t>
            </w:r>
            <w:r>
              <w:rPr>
                <w:spacing w:val="-7"/>
              </w:rPr>
              <w:t xml:space="preserve"> </w:t>
            </w:r>
            <w:r>
              <w:t>culturii</w:t>
            </w:r>
          </w:p>
          <w:p w14:paraId="6D964E9B" w14:textId="77777777" w:rsidR="00BD35D5" w:rsidRDefault="00000000">
            <w:pPr>
              <w:pStyle w:val="TableParagraph"/>
              <w:spacing w:line="242" w:lineRule="exact"/>
              <w:ind w:left="110"/>
            </w:pPr>
            <w:r>
              <w:t>locale,</w:t>
            </w:r>
            <w:r>
              <w:rPr>
                <w:spacing w:val="-2"/>
              </w:rPr>
              <w:t xml:space="preserve"> </w:t>
            </w:r>
            <w:r>
              <w:t>etc)-</w:t>
            </w:r>
            <w:r>
              <w:rPr>
                <w:spacing w:val="-5"/>
              </w:rPr>
              <w:t xml:space="preserve"> </w:t>
            </w:r>
            <w:r>
              <w:t>minim</w:t>
            </w:r>
            <w:r>
              <w:rPr>
                <w:spacing w:val="-2"/>
              </w:rPr>
              <w:t xml:space="preserve"> </w:t>
            </w:r>
            <w:r>
              <w:t>3</w:t>
            </w:r>
            <w:r>
              <w:rPr>
                <w:spacing w:val="-2"/>
              </w:rPr>
              <w:t xml:space="preserve"> </w:t>
            </w:r>
            <w:r>
              <w:t>servicii</w:t>
            </w:r>
          </w:p>
        </w:tc>
        <w:tc>
          <w:tcPr>
            <w:tcW w:w="1272" w:type="dxa"/>
          </w:tcPr>
          <w:p w14:paraId="3A5291EF" w14:textId="77777777" w:rsidR="00BD35D5" w:rsidRDefault="00000000">
            <w:pPr>
              <w:pStyle w:val="TableParagraph"/>
              <w:spacing w:line="250" w:lineRule="exact"/>
              <w:ind w:left="445" w:right="425"/>
              <w:jc w:val="center"/>
            </w:pPr>
            <w:r>
              <w:t>2p.</w:t>
            </w:r>
          </w:p>
        </w:tc>
      </w:tr>
      <w:tr w:rsidR="00BD35D5" w14:paraId="14499B11" w14:textId="77777777">
        <w:trPr>
          <w:trHeight w:val="244"/>
        </w:trPr>
        <w:tc>
          <w:tcPr>
            <w:tcW w:w="8307" w:type="dxa"/>
          </w:tcPr>
          <w:p w14:paraId="25555665" w14:textId="77777777" w:rsidR="00BD35D5" w:rsidRDefault="00000000">
            <w:pPr>
              <w:pStyle w:val="TableParagraph"/>
              <w:spacing w:line="224" w:lineRule="exact"/>
              <w:ind w:left="110"/>
            </w:pPr>
            <w:r>
              <w:t>5.6</w:t>
            </w:r>
            <w:r>
              <w:rPr>
                <w:spacing w:val="-2"/>
              </w:rPr>
              <w:t xml:space="preserve"> </w:t>
            </w:r>
            <w:r>
              <w:t>Proiecte</w:t>
            </w:r>
            <w:r>
              <w:rPr>
                <w:spacing w:val="-1"/>
              </w:rPr>
              <w:t xml:space="preserve"> </w:t>
            </w:r>
            <w:r>
              <w:t>care</w:t>
            </w:r>
            <w:r>
              <w:rPr>
                <w:spacing w:val="-5"/>
              </w:rPr>
              <w:t xml:space="preserve"> </w:t>
            </w:r>
            <w:r>
              <w:t>propun</w:t>
            </w:r>
            <w:r>
              <w:rPr>
                <w:spacing w:val="-2"/>
              </w:rPr>
              <w:t xml:space="preserve"> </w:t>
            </w:r>
            <w:r>
              <w:t>utilizarea</w:t>
            </w:r>
            <w:r>
              <w:rPr>
                <w:spacing w:val="-7"/>
              </w:rPr>
              <w:t xml:space="preserve"> </w:t>
            </w:r>
            <w:r>
              <w:t>de</w:t>
            </w:r>
            <w:r>
              <w:rPr>
                <w:spacing w:val="-1"/>
              </w:rPr>
              <w:t xml:space="preserve"> </w:t>
            </w:r>
            <w:r>
              <w:t>energie</w:t>
            </w:r>
            <w:r>
              <w:rPr>
                <w:spacing w:val="-6"/>
              </w:rPr>
              <w:t xml:space="preserve"> </w:t>
            </w:r>
            <w:r>
              <w:t>din</w:t>
            </w:r>
            <w:r>
              <w:rPr>
                <w:spacing w:val="-1"/>
              </w:rPr>
              <w:t xml:space="preserve"> </w:t>
            </w:r>
            <w:r>
              <w:t>surse</w:t>
            </w:r>
            <w:r>
              <w:rPr>
                <w:spacing w:val="-7"/>
              </w:rPr>
              <w:t xml:space="preserve"> </w:t>
            </w:r>
            <w:r>
              <w:t>regenerabile</w:t>
            </w:r>
          </w:p>
        </w:tc>
        <w:tc>
          <w:tcPr>
            <w:tcW w:w="1272" w:type="dxa"/>
          </w:tcPr>
          <w:p w14:paraId="55E02DCB" w14:textId="77777777" w:rsidR="00BD35D5" w:rsidRDefault="00000000">
            <w:pPr>
              <w:pStyle w:val="TableParagraph"/>
              <w:spacing w:line="224" w:lineRule="exact"/>
              <w:ind w:left="445" w:right="423"/>
              <w:jc w:val="center"/>
            </w:pPr>
            <w:r>
              <w:t>1p.</w:t>
            </w:r>
          </w:p>
        </w:tc>
      </w:tr>
    </w:tbl>
    <w:p w14:paraId="66CE983E" w14:textId="77777777" w:rsidR="00BD35D5" w:rsidRDefault="00BD35D5">
      <w:pPr>
        <w:pStyle w:val="BodyText"/>
        <w:spacing w:before="1"/>
        <w:rPr>
          <w:sz w:val="23"/>
        </w:rPr>
      </w:pPr>
    </w:p>
    <w:tbl>
      <w:tblPr>
        <w:tblW w:w="0" w:type="auto"/>
        <w:tblInd w:w="5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43"/>
        <w:gridCol w:w="5493"/>
      </w:tblGrid>
      <w:tr w:rsidR="00BD35D5" w14:paraId="4B27A545" w14:textId="77777777">
        <w:trPr>
          <w:trHeight w:val="465"/>
        </w:trPr>
        <w:tc>
          <w:tcPr>
            <w:tcW w:w="3943" w:type="dxa"/>
            <w:shd w:val="clear" w:color="auto" w:fill="C0C0C0"/>
          </w:tcPr>
          <w:p w14:paraId="1EB35DCA" w14:textId="77777777" w:rsidR="00BD35D5" w:rsidRDefault="00000000">
            <w:pPr>
              <w:pStyle w:val="TableParagraph"/>
              <w:spacing w:line="222" w:lineRule="exact"/>
              <w:ind w:left="71"/>
              <w:rPr>
                <w:b/>
                <w:sz w:val="20"/>
              </w:rPr>
            </w:pPr>
            <w:r>
              <w:rPr>
                <w:b/>
                <w:sz w:val="20"/>
              </w:rPr>
              <w:t>DOCUMENTE</w:t>
            </w:r>
            <w:r>
              <w:rPr>
                <w:b/>
                <w:spacing w:val="56"/>
                <w:sz w:val="20"/>
              </w:rPr>
              <w:t xml:space="preserve"> </w:t>
            </w:r>
            <w:r>
              <w:rPr>
                <w:b/>
                <w:sz w:val="20"/>
              </w:rPr>
              <w:t>PREZENTATE</w:t>
            </w:r>
          </w:p>
        </w:tc>
        <w:tc>
          <w:tcPr>
            <w:tcW w:w="5493" w:type="dxa"/>
            <w:shd w:val="clear" w:color="auto" w:fill="C0C0C0"/>
          </w:tcPr>
          <w:p w14:paraId="6221CAFF" w14:textId="77777777" w:rsidR="00BD35D5" w:rsidRDefault="00000000">
            <w:pPr>
              <w:pStyle w:val="TableParagraph"/>
              <w:spacing w:line="222" w:lineRule="exact"/>
              <w:ind w:left="71"/>
              <w:rPr>
                <w:b/>
                <w:sz w:val="20"/>
              </w:rPr>
            </w:pPr>
            <w:r>
              <w:rPr>
                <w:b/>
                <w:sz w:val="20"/>
              </w:rPr>
              <w:t>PUNCTE</w:t>
            </w:r>
            <w:r>
              <w:rPr>
                <w:b/>
                <w:spacing w:val="-6"/>
                <w:sz w:val="20"/>
              </w:rPr>
              <w:t xml:space="preserve"> </w:t>
            </w:r>
            <w:r>
              <w:rPr>
                <w:b/>
                <w:sz w:val="20"/>
              </w:rPr>
              <w:t>DE</w:t>
            </w:r>
            <w:r>
              <w:rPr>
                <w:b/>
                <w:spacing w:val="1"/>
                <w:sz w:val="20"/>
              </w:rPr>
              <w:t xml:space="preserve"> </w:t>
            </w:r>
            <w:r>
              <w:rPr>
                <w:b/>
                <w:sz w:val="20"/>
              </w:rPr>
              <w:t>VERIFICAT</w:t>
            </w:r>
            <w:r>
              <w:rPr>
                <w:b/>
                <w:spacing w:val="-4"/>
                <w:sz w:val="20"/>
              </w:rPr>
              <w:t xml:space="preserve"> </w:t>
            </w:r>
            <w:r>
              <w:rPr>
                <w:b/>
                <w:sz w:val="20"/>
              </w:rPr>
              <w:t>ÎN</w:t>
            </w:r>
            <w:r>
              <w:rPr>
                <w:b/>
                <w:spacing w:val="-5"/>
                <w:sz w:val="20"/>
              </w:rPr>
              <w:t xml:space="preserve"> </w:t>
            </w:r>
            <w:r>
              <w:rPr>
                <w:b/>
                <w:sz w:val="20"/>
              </w:rPr>
              <w:t>CADRUL</w:t>
            </w:r>
            <w:r>
              <w:rPr>
                <w:b/>
                <w:spacing w:val="-2"/>
                <w:sz w:val="20"/>
              </w:rPr>
              <w:t xml:space="preserve"> </w:t>
            </w:r>
            <w:r>
              <w:rPr>
                <w:b/>
                <w:sz w:val="20"/>
              </w:rPr>
              <w:t>DOCUMENTELOR</w:t>
            </w:r>
          </w:p>
          <w:p w14:paraId="457596D1" w14:textId="77777777" w:rsidR="00BD35D5" w:rsidRDefault="00000000">
            <w:pPr>
              <w:pStyle w:val="TableParagraph"/>
              <w:spacing w:before="3" w:line="220" w:lineRule="exact"/>
              <w:ind w:left="71"/>
              <w:rPr>
                <w:b/>
                <w:sz w:val="20"/>
              </w:rPr>
            </w:pPr>
            <w:r>
              <w:rPr>
                <w:b/>
                <w:sz w:val="20"/>
              </w:rPr>
              <w:t>PREZENTATE</w:t>
            </w:r>
          </w:p>
        </w:tc>
      </w:tr>
      <w:tr w:rsidR="00BD35D5" w14:paraId="41006112" w14:textId="77777777">
        <w:trPr>
          <w:trHeight w:val="931"/>
        </w:trPr>
        <w:tc>
          <w:tcPr>
            <w:tcW w:w="3943" w:type="dxa"/>
          </w:tcPr>
          <w:p w14:paraId="4AFC1DA2" w14:textId="77777777" w:rsidR="00BD35D5" w:rsidRDefault="00000000">
            <w:pPr>
              <w:pStyle w:val="TableParagraph"/>
              <w:spacing w:line="242" w:lineRule="auto"/>
              <w:ind w:left="71" w:right="838"/>
              <w:rPr>
                <w:b/>
                <w:sz w:val="20"/>
              </w:rPr>
            </w:pPr>
            <w:r>
              <w:rPr>
                <w:b/>
                <w:sz w:val="20"/>
              </w:rPr>
              <w:t>Cerere de finanțare și Studiu de</w:t>
            </w:r>
            <w:r>
              <w:rPr>
                <w:b/>
                <w:spacing w:val="-58"/>
                <w:sz w:val="20"/>
              </w:rPr>
              <w:t xml:space="preserve"> </w:t>
            </w:r>
            <w:r>
              <w:rPr>
                <w:b/>
                <w:sz w:val="20"/>
              </w:rPr>
              <w:t>Fezabilitate/MJ</w:t>
            </w:r>
          </w:p>
        </w:tc>
        <w:tc>
          <w:tcPr>
            <w:tcW w:w="5493" w:type="dxa"/>
          </w:tcPr>
          <w:p w14:paraId="4509BA53" w14:textId="77777777" w:rsidR="00BD35D5" w:rsidRDefault="00000000">
            <w:pPr>
              <w:pStyle w:val="TableParagraph"/>
              <w:spacing w:line="222" w:lineRule="exact"/>
              <w:ind w:left="71"/>
              <w:rPr>
                <w:b/>
                <w:sz w:val="20"/>
              </w:rPr>
            </w:pPr>
            <w:r>
              <w:rPr>
                <w:b/>
                <w:sz w:val="20"/>
              </w:rPr>
              <w:t>5.1</w:t>
            </w:r>
            <w:r>
              <w:rPr>
                <w:b/>
                <w:spacing w:val="3"/>
                <w:sz w:val="20"/>
              </w:rPr>
              <w:t xml:space="preserve"> </w:t>
            </w:r>
            <w:r>
              <w:rPr>
                <w:b/>
                <w:sz w:val="20"/>
              </w:rPr>
              <w:t>–</w:t>
            </w:r>
            <w:r>
              <w:rPr>
                <w:b/>
                <w:spacing w:val="-5"/>
                <w:sz w:val="20"/>
              </w:rPr>
              <w:t xml:space="preserve"> </w:t>
            </w:r>
            <w:r>
              <w:rPr>
                <w:b/>
                <w:sz w:val="20"/>
              </w:rPr>
              <w:t>4</w:t>
            </w:r>
            <w:r>
              <w:rPr>
                <w:b/>
                <w:spacing w:val="1"/>
                <w:sz w:val="20"/>
              </w:rPr>
              <w:t xml:space="preserve"> </w:t>
            </w:r>
            <w:r>
              <w:rPr>
                <w:b/>
                <w:sz w:val="20"/>
              </w:rPr>
              <w:t>puncte</w:t>
            </w:r>
          </w:p>
          <w:p w14:paraId="213DE044" w14:textId="77777777" w:rsidR="00BD35D5" w:rsidRDefault="00000000">
            <w:pPr>
              <w:pStyle w:val="TableParagraph"/>
              <w:spacing w:before="3"/>
              <w:ind w:left="71"/>
              <w:rPr>
                <w:sz w:val="20"/>
              </w:rPr>
            </w:pPr>
            <w:r>
              <w:rPr>
                <w:sz w:val="20"/>
              </w:rPr>
              <w:t>Verificarea</w:t>
            </w:r>
            <w:r>
              <w:rPr>
                <w:spacing w:val="22"/>
                <w:sz w:val="20"/>
              </w:rPr>
              <w:t xml:space="preserve"> </w:t>
            </w:r>
            <w:r>
              <w:rPr>
                <w:sz w:val="20"/>
              </w:rPr>
              <w:t>se</w:t>
            </w:r>
            <w:r>
              <w:rPr>
                <w:spacing w:val="22"/>
                <w:sz w:val="20"/>
              </w:rPr>
              <w:t xml:space="preserve"> </w:t>
            </w:r>
            <w:r>
              <w:rPr>
                <w:sz w:val="20"/>
              </w:rPr>
              <w:t>realizează</w:t>
            </w:r>
            <w:r>
              <w:rPr>
                <w:spacing w:val="26"/>
                <w:sz w:val="20"/>
              </w:rPr>
              <w:t xml:space="preserve"> </w:t>
            </w:r>
            <w:r>
              <w:rPr>
                <w:sz w:val="20"/>
              </w:rPr>
              <w:t>în</w:t>
            </w:r>
            <w:r>
              <w:rPr>
                <w:spacing w:val="27"/>
                <w:sz w:val="20"/>
              </w:rPr>
              <w:t xml:space="preserve"> </w:t>
            </w:r>
            <w:r>
              <w:rPr>
                <w:sz w:val="20"/>
              </w:rPr>
              <w:t>baza</w:t>
            </w:r>
            <w:r>
              <w:rPr>
                <w:spacing w:val="26"/>
                <w:sz w:val="20"/>
              </w:rPr>
              <w:t xml:space="preserve"> </w:t>
            </w:r>
            <w:r>
              <w:rPr>
                <w:sz w:val="20"/>
              </w:rPr>
              <w:t>informațiilor</w:t>
            </w:r>
            <w:r>
              <w:rPr>
                <w:spacing w:val="20"/>
                <w:sz w:val="20"/>
              </w:rPr>
              <w:t xml:space="preserve"> </w:t>
            </w:r>
            <w:r>
              <w:rPr>
                <w:sz w:val="20"/>
              </w:rPr>
              <w:t>cuprinse</w:t>
            </w:r>
            <w:r>
              <w:rPr>
                <w:spacing w:val="28"/>
                <w:sz w:val="20"/>
              </w:rPr>
              <w:t xml:space="preserve"> </w:t>
            </w:r>
            <w:r>
              <w:rPr>
                <w:sz w:val="20"/>
              </w:rPr>
              <w:t>în</w:t>
            </w:r>
            <w:r>
              <w:rPr>
                <w:spacing w:val="-57"/>
                <w:sz w:val="20"/>
              </w:rPr>
              <w:t xml:space="preserve"> </w:t>
            </w:r>
            <w:r>
              <w:rPr>
                <w:sz w:val="20"/>
              </w:rPr>
              <w:t>Studiu</w:t>
            </w:r>
            <w:r>
              <w:rPr>
                <w:spacing w:val="1"/>
                <w:sz w:val="20"/>
              </w:rPr>
              <w:t xml:space="preserve"> </w:t>
            </w:r>
            <w:r>
              <w:rPr>
                <w:sz w:val="20"/>
              </w:rPr>
              <w:t>de</w:t>
            </w:r>
            <w:r>
              <w:rPr>
                <w:spacing w:val="-3"/>
                <w:sz w:val="20"/>
              </w:rPr>
              <w:t xml:space="preserve"> </w:t>
            </w:r>
            <w:r>
              <w:rPr>
                <w:sz w:val="20"/>
              </w:rPr>
              <w:t>Fezabilitate/MJ</w:t>
            </w:r>
            <w:r>
              <w:rPr>
                <w:spacing w:val="-3"/>
                <w:sz w:val="20"/>
              </w:rPr>
              <w:t xml:space="preserve"> </w:t>
            </w:r>
            <w:r>
              <w:rPr>
                <w:sz w:val="20"/>
              </w:rPr>
              <w:t>și</w:t>
            </w:r>
            <w:r>
              <w:rPr>
                <w:spacing w:val="-3"/>
                <w:sz w:val="20"/>
              </w:rPr>
              <w:t xml:space="preserve"> </w:t>
            </w:r>
            <w:r>
              <w:rPr>
                <w:sz w:val="20"/>
              </w:rPr>
              <w:t>în</w:t>
            </w:r>
            <w:r>
              <w:rPr>
                <w:spacing w:val="-4"/>
                <w:sz w:val="20"/>
              </w:rPr>
              <w:t xml:space="preserve"> </w:t>
            </w:r>
            <w:r>
              <w:rPr>
                <w:sz w:val="20"/>
              </w:rPr>
              <w:t>cerere</w:t>
            </w:r>
            <w:r>
              <w:rPr>
                <w:spacing w:val="-3"/>
                <w:sz w:val="20"/>
              </w:rPr>
              <w:t xml:space="preserve"> </w:t>
            </w:r>
            <w:r>
              <w:rPr>
                <w:sz w:val="20"/>
              </w:rPr>
              <w:t>de</w:t>
            </w:r>
            <w:r>
              <w:rPr>
                <w:spacing w:val="-3"/>
                <w:sz w:val="20"/>
              </w:rPr>
              <w:t xml:space="preserve"> </w:t>
            </w:r>
            <w:r>
              <w:rPr>
                <w:sz w:val="20"/>
              </w:rPr>
              <w:t>finanțare</w:t>
            </w:r>
          </w:p>
          <w:p w14:paraId="5DD14992" w14:textId="77777777" w:rsidR="00BD35D5" w:rsidRDefault="00000000">
            <w:pPr>
              <w:pStyle w:val="TableParagraph"/>
              <w:spacing w:line="222" w:lineRule="exact"/>
              <w:ind w:left="71"/>
              <w:rPr>
                <w:sz w:val="20"/>
              </w:rPr>
            </w:pPr>
            <w:r>
              <w:rPr>
                <w:sz w:val="20"/>
              </w:rPr>
              <w:t>În</w:t>
            </w:r>
            <w:r>
              <w:rPr>
                <w:spacing w:val="27"/>
                <w:sz w:val="20"/>
              </w:rPr>
              <w:t xml:space="preserve"> </w:t>
            </w:r>
            <w:r>
              <w:rPr>
                <w:sz w:val="20"/>
              </w:rPr>
              <w:t>situația</w:t>
            </w:r>
            <w:r>
              <w:rPr>
                <w:spacing w:val="28"/>
                <w:sz w:val="20"/>
              </w:rPr>
              <w:t xml:space="preserve"> </w:t>
            </w:r>
            <w:r>
              <w:rPr>
                <w:sz w:val="20"/>
              </w:rPr>
              <w:t>în</w:t>
            </w:r>
            <w:r>
              <w:rPr>
                <w:spacing w:val="28"/>
                <w:sz w:val="20"/>
              </w:rPr>
              <w:t xml:space="preserve"> </w:t>
            </w:r>
            <w:r>
              <w:rPr>
                <w:sz w:val="20"/>
              </w:rPr>
              <w:t>care</w:t>
            </w:r>
            <w:r>
              <w:rPr>
                <w:spacing w:val="28"/>
                <w:sz w:val="20"/>
              </w:rPr>
              <w:t xml:space="preserve"> </w:t>
            </w:r>
            <w:r>
              <w:rPr>
                <w:sz w:val="20"/>
              </w:rPr>
              <w:t>sunt</w:t>
            </w:r>
            <w:r>
              <w:rPr>
                <w:spacing w:val="30"/>
                <w:sz w:val="20"/>
              </w:rPr>
              <w:t xml:space="preserve"> </w:t>
            </w:r>
            <w:r>
              <w:rPr>
                <w:sz w:val="20"/>
              </w:rPr>
              <w:t>prezentate</w:t>
            </w:r>
            <w:r>
              <w:rPr>
                <w:spacing w:val="28"/>
                <w:sz w:val="20"/>
              </w:rPr>
              <w:t xml:space="preserve"> </w:t>
            </w:r>
            <w:r>
              <w:rPr>
                <w:sz w:val="20"/>
              </w:rPr>
              <w:t>activități</w:t>
            </w:r>
            <w:r>
              <w:rPr>
                <w:spacing w:val="27"/>
                <w:sz w:val="20"/>
              </w:rPr>
              <w:t xml:space="preserve"> </w:t>
            </w:r>
            <w:r>
              <w:rPr>
                <w:sz w:val="20"/>
              </w:rPr>
              <w:t>inovative</w:t>
            </w:r>
            <w:r>
              <w:rPr>
                <w:spacing w:val="28"/>
                <w:sz w:val="20"/>
              </w:rPr>
              <w:t xml:space="preserve"> </w:t>
            </w:r>
            <w:r>
              <w:rPr>
                <w:sz w:val="20"/>
              </w:rPr>
              <w:t>de</w:t>
            </w:r>
          </w:p>
        </w:tc>
      </w:tr>
    </w:tbl>
    <w:p w14:paraId="4698D31E" w14:textId="77777777" w:rsidR="00BD35D5" w:rsidRDefault="00BD35D5">
      <w:pPr>
        <w:spacing w:line="222" w:lineRule="exact"/>
        <w:rPr>
          <w:sz w:val="20"/>
        </w:rPr>
        <w:sectPr w:rsidR="00BD35D5">
          <w:headerReference w:type="default" r:id="rId55"/>
          <w:pgSz w:w="11910" w:h="16840"/>
          <w:pgMar w:top="680" w:right="300" w:bottom="280" w:left="820" w:header="0" w:footer="0" w:gutter="0"/>
          <w:cols w:space="720"/>
        </w:sectPr>
      </w:pP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42"/>
        <w:gridCol w:w="5493"/>
      </w:tblGrid>
      <w:tr w:rsidR="00BD35D5" w14:paraId="04B52B43" w14:textId="77777777">
        <w:trPr>
          <w:trHeight w:val="10682"/>
        </w:trPr>
        <w:tc>
          <w:tcPr>
            <w:tcW w:w="3942" w:type="dxa"/>
          </w:tcPr>
          <w:p w14:paraId="6FE80F18" w14:textId="77777777" w:rsidR="00BD35D5" w:rsidRDefault="00BD35D5">
            <w:pPr>
              <w:pStyle w:val="TableParagraph"/>
              <w:rPr>
                <w:rFonts w:ascii="Times New Roman"/>
                <w:sz w:val="20"/>
              </w:rPr>
            </w:pPr>
          </w:p>
        </w:tc>
        <w:tc>
          <w:tcPr>
            <w:tcW w:w="5493" w:type="dxa"/>
          </w:tcPr>
          <w:p w14:paraId="34980CD2" w14:textId="77777777" w:rsidR="00BD35D5" w:rsidRDefault="00000000">
            <w:pPr>
              <w:pStyle w:val="TableParagraph"/>
              <w:ind w:left="72" w:right="53"/>
              <w:jc w:val="both"/>
              <w:rPr>
                <w:sz w:val="20"/>
              </w:rPr>
            </w:pPr>
            <w:r>
              <w:rPr>
                <w:sz w:val="20"/>
              </w:rPr>
              <w:t>producție sau servicii/procese expertul acordă insumand</w:t>
            </w:r>
            <w:r>
              <w:rPr>
                <w:spacing w:val="1"/>
                <w:sz w:val="20"/>
              </w:rPr>
              <w:t xml:space="preserve"> </w:t>
            </w:r>
            <w:r>
              <w:rPr>
                <w:sz w:val="20"/>
              </w:rPr>
              <w:t>punctele</w:t>
            </w:r>
            <w:r>
              <w:rPr>
                <w:spacing w:val="1"/>
                <w:sz w:val="20"/>
              </w:rPr>
              <w:t xml:space="preserve"> </w:t>
            </w:r>
            <w:r>
              <w:rPr>
                <w:sz w:val="20"/>
              </w:rPr>
              <w:t>de</w:t>
            </w:r>
            <w:r>
              <w:rPr>
                <w:spacing w:val="1"/>
                <w:sz w:val="20"/>
              </w:rPr>
              <w:t xml:space="preserve"> </w:t>
            </w:r>
            <w:r>
              <w:rPr>
                <w:sz w:val="20"/>
              </w:rPr>
              <w:t>la</w:t>
            </w:r>
            <w:r>
              <w:rPr>
                <w:spacing w:val="1"/>
                <w:sz w:val="20"/>
              </w:rPr>
              <w:t xml:space="preserve"> </w:t>
            </w:r>
            <w:r>
              <w:rPr>
                <w:sz w:val="20"/>
              </w:rPr>
              <w:t>inovatie</w:t>
            </w:r>
            <w:r>
              <w:rPr>
                <w:spacing w:val="1"/>
                <w:sz w:val="20"/>
              </w:rPr>
              <w:t xml:space="preserve"> </w:t>
            </w:r>
            <w:r>
              <w:rPr>
                <w:sz w:val="20"/>
              </w:rPr>
              <w:t>de</w:t>
            </w:r>
            <w:r>
              <w:rPr>
                <w:spacing w:val="1"/>
                <w:sz w:val="20"/>
              </w:rPr>
              <w:t xml:space="preserve"> </w:t>
            </w:r>
            <w:r>
              <w:rPr>
                <w:sz w:val="20"/>
              </w:rPr>
              <w:t>produs,</w:t>
            </w:r>
            <w:r>
              <w:rPr>
                <w:spacing w:val="1"/>
                <w:sz w:val="20"/>
              </w:rPr>
              <w:t xml:space="preserve"> </w:t>
            </w:r>
            <w:r>
              <w:rPr>
                <w:sz w:val="20"/>
              </w:rPr>
              <w:t>serviciu</w:t>
            </w:r>
            <w:r>
              <w:rPr>
                <w:spacing w:val="1"/>
                <w:sz w:val="20"/>
              </w:rPr>
              <w:t xml:space="preserve"> </w:t>
            </w:r>
            <w:r>
              <w:rPr>
                <w:sz w:val="20"/>
              </w:rPr>
              <w:t>sau</w:t>
            </w:r>
            <w:r>
              <w:rPr>
                <w:spacing w:val="1"/>
                <w:sz w:val="20"/>
              </w:rPr>
              <w:t xml:space="preserve"> </w:t>
            </w:r>
            <w:r>
              <w:rPr>
                <w:sz w:val="20"/>
              </w:rPr>
              <w:t>de</w:t>
            </w:r>
            <w:r>
              <w:rPr>
                <w:spacing w:val="1"/>
                <w:sz w:val="20"/>
              </w:rPr>
              <w:t xml:space="preserve"> </w:t>
            </w:r>
            <w:r>
              <w:rPr>
                <w:sz w:val="20"/>
              </w:rPr>
              <w:t>proces(max. 4 pct.)</w:t>
            </w:r>
            <w:r>
              <w:rPr>
                <w:spacing w:val="1"/>
                <w:sz w:val="20"/>
              </w:rPr>
              <w:t xml:space="preserve"> </w:t>
            </w:r>
            <w:r>
              <w:rPr>
                <w:sz w:val="20"/>
              </w:rPr>
              <w:t>În caz contrar, expertul va înscrie ”0”</w:t>
            </w:r>
            <w:r>
              <w:rPr>
                <w:spacing w:val="-58"/>
                <w:sz w:val="20"/>
              </w:rPr>
              <w:t xml:space="preserve"> </w:t>
            </w:r>
            <w:r>
              <w:rPr>
                <w:sz w:val="20"/>
              </w:rPr>
              <w:t>în</w:t>
            </w:r>
            <w:r>
              <w:rPr>
                <w:spacing w:val="1"/>
                <w:sz w:val="20"/>
              </w:rPr>
              <w:t xml:space="preserve"> </w:t>
            </w:r>
            <w:r>
              <w:rPr>
                <w:sz w:val="20"/>
              </w:rPr>
              <w:t>coloana</w:t>
            </w:r>
            <w:r>
              <w:rPr>
                <w:spacing w:val="3"/>
                <w:sz w:val="20"/>
              </w:rPr>
              <w:t xml:space="preserve"> </w:t>
            </w:r>
            <w:r>
              <w:rPr>
                <w:sz w:val="20"/>
              </w:rPr>
              <w:t>Scor.</w:t>
            </w:r>
          </w:p>
          <w:p w14:paraId="4830ACEE" w14:textId="77777777" w:rsidR="00BD35D5" w:rsidRDefault="00BD35D5">
            <w:pPr>
              <w:pStyle w:val="TableParagraph"/>
              <w:spacing w:before="2"/>
              <w:rPr>
                <w:sz w:val="19"/>
              </w:rPr>
            </w:pPr>
          </w:p>
          <w:p w14:paraId="0E66FBBC" w14:textId="77777777" w:rsidR="00BD35D5" w:rsidRDefault="00000000">
            <w:pPr>
              <w:pStyle w:val="TableParagraph"/>
              <w:ind w:left="72" w:right="51"/>
              <w:jc w:val="both"/>
              <w:rPr>
                <w:sz w:val="20"/>
              </w:rPr>
            </w:pPr>
            <w:r>
              <w:rPr>
                <w:sz w:val="20"/>
              </w:rPr>
              <w:t>Un proiect este considerat inovativ în condițiile în care</w:t>
            </w:r>
            <w:r>
              <w:rPr>
                <w:spacing w:val="1"/>
                <w:sz w:val="20"/>
              </w:rPr>
              <w:t xml:space="preserve"> </w:t>
            </w:r>
            <w:r>
              <w:rPr>
                <w:sz w:val="20"/>
              </w:rPr>
              <w:t>conține investiții în activități de servicii sau producție care</w:t>
            </w:r>
            <w:r>
              <w:rPr>
                <w:spacing w:val="-58"/>
                <w:sz w:val="20"/>
              </w:rPr>
              <w:t xml:space="preserve"> </w:t>
            </w:r>
            <w:r>
              <w:rPr>
                <w:sz w:val="20"/>
              </w:rPr>
              <w:t>nu există la nivelul teritoriului, sau care propun metode,</w:t>
            </w:r>
            <w:r>
              <w:rPr>
                <w:spacing w:val="1"/>
                <w:sz w:val="20"/>
              </w:rPr>
              <w:t xml:space="preserve"> </w:t>
            </w:r>
            <w:r>
              <w:rPr>
                <w:sz w:val="20"/>
              </w:rPr>
              <w:t>sau tehnologii,</w:t>
            </w:r>
            <w:r>
              <w:rPr>
                <w:spacing w:val="-2"/>
                <w:sz w:val="20"/>
              </w:rPr>
              <w:t xml:space="preserve"> </w:t>
            </w:r>
            <w:r>
              <w:rPr>
                <w:sz w:val="20"/>
              </w:rPr>
              <w:t>sau</w:t>
            </w:r>
            <w:r>
              <w:rPr>
                <w:spacing w:val="-4"/>
                <w:sz w:val="20"/>
              </w:rPr>
              <w:t xml:space="preserve"> </w:t>
            </w:r>
            <w:r>
              <w:rPr>
                <w:sz w:val="20"/>
              </w:rPr>
              <w:t>echipamente,</w:t>
            </w:r>
            <w:r>
              <w:rPr>
                <w:spacing w:val="-6"/>
                <w:sz w:val="20"/>
              </w:rPr>
              <w:t xml:space="preserve"> </w:t>
            </w:r>
            <w:r>
              <w:rPr>
                <w:sz w:val="20"/>
              </w:rPr>
              <w:t>cu</w:t>
            </w:r>
            <w:r>
              <w:rPr>
                <w:spacing w:val="-5"/>
                <w:sz w:val="20"/>
              </w:rPr>
              <w:t xml:space="preserve"> </w:t>
            </w:r>
            <w:r>
              <w:rPr>
                <w:sz w:val="20"/>
              </w:rPr>
              <w:t>caracter</w:t>
            </w:r>
            <w:r>
              <w:rPr>
                <w:spacing w:val="-1"/>
                <w:sz w:val="20"/>
              </w:rPr>
              <w:t xml:space="preserve"> </w:t>
            </w:r>
            <w:r>
              <w:rPr>
                <w:sz w:val="20"/>
              </w:rPr>
              <w:t>inovator.</w:t>
            </w:r>
          </w:p>
          <w:p w14:paraId="1FD40389" w14:textId="77777777" w:rsidR="00BD35D5" w:rsidRDefault="00000000">
            <w:pPr>
              <w:pStyle w:val="TableParagraph"/>
              <w:ind w:left="72" w:right="55"/>
              <w:jc w:val="both"/>
              <w:rPr>
                <w:sz w:val="20"/>
              </w:rPr>
            </w:pPr>
            <w:r>
              <w:rPr>
                <w:sz w:val="20"/>
              </w:rPr>
              <w:t>Inovarea este o activitate din care rezultă un produs, bun</w:t>
            </w:r>
            <w:r>
              <w:rPr>
                <w:spacing w:val="1"/>
                <w:sz w:val="20"/>
              </w:rPr>
              <w:t xml:space="preserve"> </w:t>
            </w:r>
            <w:r>
              <w:rPr>
                <w:sz w:val="20"/>
              </w:rPr>
              <w:t>sau</w:t>
            </w:r>
            <w:r>
              <w:rPr>
                <w:spacing w:val="1"/>
                <w:sz w:val="20"/>
              </w:rPr>
              <w:t xml:space="preserve"> </w:t>
            </w:r>
            <w:r>
              <w:rPr>
                <w:sz w:val="20"/>
              </w:rPr>
              <w:t>serviciu,</w:t>
            </w:r>
            <w:r>
              <w:rPr>
                <w:spacing w:val="1"/>
                <w:sz w:val="20"/>
              </w:rPr>
              <w:t xml:space="preserve"> </w:t>
            </w:r>
            <w:r>
              <w:rPr>
                <w:sz w:val="20"/>
              </w:rPr>
              <w:t>nou</w:t>
            </w:r>
            <w:r>
              <w:rPr>
                <w:spacing w:val="1"/>
                <w:sz w:val="20"/>
              </w:rPr>
              <w:t xml:space="preserve"> </w:t>
            </w:r>
            <w:r>
              <w:rPr>
                <w:sz w:val="20"/>
              </w:rPr>
              <w:t>sau</w:t>
            </w:r>
            <w:r>
              <w:rPr>
                <w:spacing w:val="1"/>
                <w:sz w:val="20"/>
              </w:rPr>
              <w:t xml:space="preserve"> </w:t>
            </w:r>
            <w:r>
              <w:rPr>
                <w:sz w:val="20"/>
              </w:rPr>
              <w:t>semnificativ</w:t>
            </w:r>
            <w:r>
              <w:rPr>
                <w:spacing w:val="1"/>
                <w:sz w:val="20"/>
              </w:rPr>
              <w:t xml:space="preserve"> </w:t>
            </w:r>
            <w:r>
              <w:rPr>
                <w:sz w:val="20"/>
              </w:rPr>
              <w:t>îmbunătăţit</w:t>
            </w:r>
            <w:r>
              <w:rPr>
                <w:spacing w:val="1"/>
                <w:sz w:val="20"/>
              </w:rPr>
              <w:t xml:space="preserve"> </w:t>
            </w:r>
            <w:r>
              <w:rPr>
                <w:sz w:val="20"/>
              </w:rPr>
              <w:t>sau</w:t>
            </w:r>
            <w:r>
              <w:rPr>
                <w:spacing w:val="60"/>
                <w:sz w:val="20"/>
              </w:rPr>
              <w:t xml:space="preserve"> </w:t>
            </w:r>
            <w:r>
              <w:rPr>
                <w:sz w:val="20"/>
              </w:rPr>
              <w:t>un</w:t>
            </w:r>
            <w:r>
              <w:rPr>
                <w:spacing w:val="1"/>
                <w:sz w:val="20"/>
              </w:rPr>
              <w:t xml:space="preserve"> </w:t>
            </w:r>
            <w:r>
              <w:rPr>
                <w:sz w:val="20"/>
              </w:rPr>
              <w:t>proces nou sau semnificativ îmbunătăţit, o metodă nouă de</w:t>
            </w:r>
            <w:r>
              <w:rPr>
                <w:spacing w:val="-58"/>
                <w:sz w:val="20"/>
              </w:rPr>
              <w:t xml:space="preserve"> </w:t>
            </w:r>
            <w:r>
              <w:rPr>
                <w:sz w:val="20"/>
              </w:rPr>
              <w:t>marketing sau o metodă nouă organizaţională în practicile</w:t>
            </w:r>
            <w:r>
              <w:rPr>
                <w:spacing w:val="1"/>
                <w:sz w:val="20"/>
              </w:rPr>
              <w:t xml:space="preserve"> </w:t>
            </w:r>
            <w:r>
              <w:rPr>
                <w:sz w:val="20"/>
              </w:rPr>
              <w:t>de afaceri, în organizarea locului de muncă sau în relaţiile</w:t>
            </w:r>
            <w:r>
              <w:rPr>
                <w:spacing w:val="1"/>
                <w:sz w:val="20"/>
              </w:rPr>
              <w:t xml:space="preserve"> </w:t>
            </w:r>
            <w:r>
              <w:rPr>
                <w:sz w:val="20"/>
              </w:rPr>
              <w:t>externe.</w:t>
            </w:r>
            <w:r>
              <w:rPr>
                <w:spacing w:val="1"/>
                <w:sz w:val="20"/>
              </w:rPr>
              <w:t xml:space="preserve"> </w:t>
            </w:r>
            <w:r>
              <w:rPr>
                <w:sz w:val="20"/>
              </w:rPr>
              <w:t>Inovarea</w:t>
            </w:r>
            <w:r>
              <w:rPr>
                <w:spacing w:val="1"/>
                <w:sz w:val="20"/>
              </w:rPr>
              <w:t xml:space="preserve"> </w:t>
            </w:r>
            <w:r>
              <w:rPr>
                <w:sz w:val="20"/>
              </w:rPr>
              <w:t>este</w:t>
            </w:r>
            <w:r>
              <w:rPr>
                <w:spacing w:val="1"/>
                <w:sz w:val="20"/>
              </w:rPr>
              <w:t xml:space="preserve"> </w:t>
            </w:r>
            <w:r>
              <w:rPr>
                <w:sz w:val="20"/>
              </w:rPr>
              <w:t>bazată</w:t>
            </w:r>
            <w:r>
              <w:rPr>
                <w:spacing w:val="1"/>
                <w:sz w:val="20"/>
              </w:rPr>
              <w:t xml:space="preserve"> </w:t>
            </w:r>
            <w:r>
              <w:rPr>
                <w:sz w:val="20"/>
              </w:rPr>
              <w:t>pe</w:t>
            </w:r>
            <w:r>
              <w:rPr>
                <w:spacing w:val="1"/>
                <w:sz w:val="20"/>
              </w:rPr>
              <w:t xml:space="preserve"> </w:t>
            </w:r>
            <w:r>
              <w:rPr>
                <w:sz w:val="20"/>
              </w:rPr>
              <w:t>rezultatele</w:t>
            </w:r>
            <w:r>
              <w:rPr>
                <w:spacing w:val="1"/>
                <w:sz w:val="20"/>
              </w:rPr>
              <w:t xml:space="preserve"> </w:t>
            </w:r>
            <w:r>
              <w:rPr>
                <w:sz w:val="20"/>
              </w:rPr>
              <w:t>unor</w:t>
            </w:r>
            <w:r>
              <w:rPr>
                <w:spacing w:val="1"/>
                <w:sz w:val="20"/>
              </w:rPr>
              <w:t xml:space="preserve"> </w:t>
            </w:r>
            <w:r>
              <w:rPr>
                <w:sz w:val="20"/>
              </w:rPr>
              <w:t>tehnologii noi, pe noi combinaţii ale tehnologiei existente</w:t>
            </w:r>
            <w:r>
              <w:rPr>
                <w:spacing w:val="1"/>
                <w:sz w:val="20"/>
              </w:rPr>
              <w:t xml:space="preserve"> </w:t>
            </w:r>
            <w:r>
              <w:rPr>
                <w:sz w:val="20"/>
              </w:rPr>
              <w:t>sau</w:t>
            </w:r>
            <w:r>
              <w:rPr>
                <w:spacing w:val="1"/>
                <w:sz w:val="20"/>
              </w:rPr>
              <w:t xml:space="preserve"> </w:t>
            </w:r>
            <w:r>
              <w:rPr>
                <w:sz w:val="20"/>
              </w:rPr>
              <w:t>pe</w:t>
            </w:r>
            <w:r>
              <w:rPr>
                <w:spacing w:val="1"/>
                <w:sz w:val="20"/>
              </w:rPr>
              <w:t xml:space="preserve"> </w:t>
            </w:r>
            <w:r>
              <w:rPr>
                <w:sz w:val="20"/>
              </w:rPr>
              <w:t>utilizarea</w:t>
            </w:r>
            <w:r>
              <w:rPr>
                <w:spacing w:val="1"/>
                <w:sz w:val="20"/>
              </w:rPr>
              <w:t xml:space="preserve"> </w:t>
            </w:r>
            <w:r>
              <w:rPr>
                <w:sz w:val="20"/>
              </w:rPr>
              <w:t>altor</w:t>
            </w:r>
            <w:r>
              <w:rPr>
                <w:spacing w:val="1"/>
                <w:sz w:val="20"/>
              </w:rPr>
              <w:t xml:space="preserve"> </w:t>
            </w:r>
            <w:r>
              <w:rPr>
                <w:sz w:val="20"/>
              </w:rPr>
              <w:t>cunoştinţe</w:t>
            </w:r>
            <w:r>
              <w:rPr>
                <w:spacing w:val="1"/>
                <w:sz w:val="20"/>
              </w:rPr>
              <w:t xml:space="preserve"> </w:t>
            </w:r>
            <w:r>
              <w:rPr>
                <w:sz w:val="20"/>
              </w:rPr>
              <w:t>obţinute</w:t>
            </w:r>
            <w:r>
              <w:rPr>
                <w:spacing w:val="61"/>
                <w:sz w:val="20"/>
              </w:rPr>
              <w:t xml:space="preserve"> </w:t>
            </w:r>
            <w:r>
              <w:rPr>
                <w:sz w:val="20"/>
              </w:rPr>
              <w:t>de</w:t>
            </w:r>
            <w:r>
              <w:rPr>
                <w:spacing w:val="1"/>
                <w:sz w:val="20"/>
              </w:rPr>
              <w:t xml:space="preserve"> </w:t>
            </w:r>
            <w:r>
              <w:rPr>
                <w:sz w:val="20"/>
              </w:rPr>
              <w:t>întreprindere.</w:t>
            </w:r>
          </w:p>
          <w:p w14:paraId="23986701" w14:textId="77777777" w:rsidR="00BD35D5" w:rsidRDefault="00BD35D5">
            <w:pPr>
              <w:pStyle w:val="TableParagraph"/>
              <w:spacing w:before="11"/>
              <w:rPr>
                <w:sz w:val="19"/>
              </w:rPr>
            </w:pPr>
          </w:p>
          <w:p w14:paraId="28B448BD" w14:textId="77777777" w:rsidR="00BD35D5" w:rsidRDefault="00000000">
            <w:pPr>
              <w:pStyle w:val="TableParagraph"/>
              <w:ind w:left="72" w:right="52"/>
              <w:jc w:val="both"/>
              <w:rPr>
                <w:sz w:val="20"/>
              </w:rPr>
            </w:pPr>
            <w:r>
              <w:rPr>
                <w:sz w:val="20"/>
              </w:rPr>
              <w:t>Inovarea</w:t>
            </w:r>
            <w:r>
              <w:rPr>
                <w:spacing w:val="1"/>
                <w:sz w:val="20"/>
              </w:rPr>
              <w:t xml:space="preserve"> </w:t>
            </w:r>
            <w:r>
              <w:rPr>
                <w:sz w:val="20"/>
              </w:rPr>
              <w:t>de</w:t>
            </w:r>
            <w:r>
              <w:rPr>
                <w:spacing w:val="1"/>
                <w:sz w:val="20"/>
              </w:rPr>
              <w:t xml:space="preserve"> </w:t>
            </w:r>
            <w:r>
              <w:rPr>
                <w:sz w:val="20"/>
              </w:rPr>
              <w:t>produs</w:t>
            </w:r>
            <w:r>
              <w:rPr>
                <w:spacing w:val="1"/>
                <w:sz w:val="20"/>
              </w:rPr>
              <w:t xml:space="preserve"> </w:t>
            </w:r>
            <w:r>
              <w:rPr>
                <w:sz w:val="20"/>
              </w:rPr>
              <w:t>(bun</w:t>
            </w:r>
            <w:r>
              <w:rPr>
                <w:spacing w:val="1"/>
                <w:sz w:val="20"/>
              </w:rPr>
              <w:t xml:space="preserve"> </w:t>
            </w:r>
            <w:r>
              <w:rPr>
                <w:sz w:val="20"/>
              </w:rPr>
              <w:t>sau</w:t>
            </w:r>
            <w:r>
              <w:rPr>
                <w:spacing w:val="1"/>
                <w:sz w:val="20"/>
              </w:rPr>
              <w:t xml:space="preserve"> </w:t>
            </w:r>
            <w:r>
              <w:rPr>
                <w:sz w:val="20"/>
              </w:rPr>
              <w:t>serviciu)</w:t>
            </w:r>
            <w:r>
              <w:rPr>
                <w:spacing w:val="1"/>
                <w:sz w:val="20"/>
              </w:rPr>
              <w:t xml:space="preserve"> </w:t>
            </w:r>
            <w:r>
              <w:rPr>
                <w:sz w:val="20"/>
              </w:rPr>
              <w:t>reprezintă</w:t>
            </w:r>
            <w:r>
              <w:rPr>
                <w:spacing w:val="1"/>
                <w:sz w:val="20"/>
              </w:rPr>
              <w:t xml:space="preserve"> </w:t>
            </w:r>
            <w:r>
              <w:rPr>
                <w:sz w:val="20"/>
              </w:rPr>
              <w:t>introducerea</w:t>
            </w:r>
            <w:r>
              <w:rPr>
                <w:spacing w:val="1"/>
                <w:sz w:val="20"/>
              </w:rPr>
              <w:t xml:space="preserve"> </w:t>
            </w:r>
            <w:r>
              <w:rPr>
                <w:sz w:val="20"/>
              </w:rPr>
              <w:t>unui</w:t>
            </w:r>
            <w:r>
              <w:rPr>
                <w:spacing w:val="1"/>
                <w:sz w:val="20"/>
              </w:rPr>
              <w:t xml:space="preserve"> </w:t>
            </w:r>
            <w:r>
              <w:rPr>
                <w:sz w:val="20"/>
              </w:rPr>
              <w:t>bun</w:t>
            </w:r>
            <w:r>
              <w:rPr>
                <w:spacing w:val="1"/>
                <w:sz w:val="20"/>
              </w:rPr>
              <w:t xml:space="preserve"> </w:t>
            </w:r>
            <w:r>
              <w:rPr>
                <w:sz w:val="20"/>
              </w:rPr>
              <w:t>sau</w:t>
            </w:r>
            <w:r>
              <w:rPr>
                <w:spacing w:val="1"/>
                <w:sz w:val="20"/>
              </w:rPr>
              <w:t xml:space="preserve"> </w:t>
            </w:r>
            <w:r>
              <w:rPr>
                <w:sz w:val="20"/>
              </w:rPr>
              <w:t>a</w:t>
            </w:r>
            <w:r>
              <w:rPr>
                <w:spacing w:val="1"/>
                <w:sz w:val="20"/>
              </w:rPr>
              <w:t xml:space="preserve"> </w:t>
            </w:r>
            <w:r>
              <w:rPr>
                <w:sz w:val="20"/>
              </w:rPr>
              <w:t>unui</w:t>
            </w:r>
            <w:r>
              <w:rPr>
                <w:spacing w:val="1"/>
                <w:sz w:val="20"/>
              </w:rPr>
              <w:t xml:space="preserve"> </w:t>
            </w:r>
            <w:r>
              <w:rPr>
                <w:sz w:val="20"/>
              </w:rPr>
              <w:t>serviciu,</w:t>
            </w:r>
            <w:r>
              <w:rPr>
                <w:spacing w:val="1"/>
                <w:sz w:val="20"/>
              </w:rPr>
              <w:t xml:space="preserve"> </w:t>
            </w:r>
            <w:r>
              <w:rPr>
                <w:sz w:val="20"/>
              </w:rPr>
              <w:t>nou</w:t>
            </w:r>
            <w:r>
              <w:rPr>
                <w:spacing w:val="1"/>
                <w:sz w:val="20"/>
              </w:rPr>
              <w:t xml:space="preserve"> </w:t>
            </w:r>
            <w:r>
              <w:rPr>
                <w:sz w:val="20"/>
              </w:rPr>
              <w:t>sau</w:t>
            </w:r>
            <w:r>
              <w:rPr>
                <w:spacing w:val="1"/>
                <w:sz w:val="20"/>
              </w:rPr>
              <w:t xml:space="preserve"> </w:t>
            </w:r>
            <w:r>
              <w:rPr>
                <w:sz w:val="20"/>
              </w:rPr>
              <w:t>semnificativ</w:t>
            </w:r>
            <w:r>
              <w:rPr>
                <w:spacing w:val="1"/>
                <w:sz w:val="20"/>
              </w:rPr>
              <w:t xml:space="preserve"> </w:t>
            </w:r>
            <w:r>
              <w:rPr>
                <w:sz w:val="20"/>
              </w:rPr>
              <w:t>îmbunătăţit în</w:t>
            </w:r>
            <w:r>
              <w:rPr>
                <w:spacing w:val="1"/>
                <w:sz w:val="20"/>
              </w:rPr>
              <w:t xml:space="preserve"> </w:t>
            </w:r>
            <w:r>
              <w:rPr>
                <w:sz w:val="20"/>
              </w:rPr>
              <w:t>privinţa</w:t>
            </w:r>
            <w:r>
              <w:rPr>
                <w:spacing w:val="1"/>
                <w:sz w:val="20"/>
              </w:rPr>
              <w:t xml:space="preserve"> </w:t>
            </w:r>
            <w:r>
              <w:rPr>
                <w:sz w:val="20"/>
              </w:rPr>
              <w:t>caracteristicilor</w:t>
            </w:r>
            <w:r>
              <w:rPr>
                <w:spacing w:val="1"/>
                <w:sz w:val="20"/>
              </w:rPr>
              <w:t xml:space="preserve"> </w:t>
            </w:r>
            <w:r>
              <w:rPr>
                <w:sz w:val="20"/>
              </w:rPr>
              <w:t>sau</w:t>
            </w:r>
            <w:r>
              <w:rPr>
                <w:spacing w:val="1"/>
                <w:sz w:val="20"/>
              </w:rPr>
              <w:t xml:space="preserve"> </w:t>
            </w:r>
            <w:r>
              <w:rPr>
                <w:sz w:val="20"/>
              </w:rPr>
              <w:t>modului</w:t>
            </w:r>
            <w:r>
              <w:rPr>
                <w:spacing w:val="1"/>
                <w:sz w:val="20"/>
              </w:rPr>
              <w:t xml:space="preserve"> </w:t>
            </w:r>
            <w:r>
              <w:rPr>
                <w:sz w:val="20"/>
              </w:rPr>
              <w:t>său</w:t>
            </w:r>
            <w:r>
              <w:rPr>
                <w:spacing w:val="1"/>
                <w:sz w:val="20"/>
              </w:rPr>
              <w:t xml:space="preserve"> </w:t>
            </w:r>
            <w:r>
              <w:rPr>
                <w:sz w:val="20"/>
              </w:rPr>
              <w:t>de</w:t>
            </w:r>
            <w:r>
              <w:rPr>
                <w:spacing w:val="1"/>
                <w:sz w:val="20"/>
              </w:rPr>
              <w:t xml:space="preserve"> </w:t>
            </w:r>
            <w:r>
              <w:rPr>
                <w:sz w:val="20"/>
              </w:rPr>
              <w:t>folosire</w:t>
            </w:r>
            <w:r>
              <w:rPr>
                <w:spacing w:val="1"/>
                <w:sz w:val="20"/>
              </w:rPr>
              <w:t xml:space="preserve"> </w:t>
            </w:r>
            <w:r>
              <w:rPr>
                <w:sz w:val="20"/>
              </w:rPr>
              <w:t>(aceasta</w:t>
            </w:r>
            <w:r>
              <w:rPr>
                <w:spacing w:val="1"/>
                <w:sz w:val="20"/>
              </w:rPr>
              <w:t xml:space="preserve"> </w:t>
            </w:r>
            <w:r>
              <w:rPr>
                <w:sz w:val="20"/>
              </w:rPr>
              <w:t>poate</w:t>
            </w:r>
            <w:r>
              <w:rPr>
                <w:spacing w:val="61"/>
                <w:sz w:val="20"/>
              </w:rPr>
              <w:t xml:space="preserve"> </w:t>
            </w:r>
            <w:r>
              <w:rPr>
                <w:sz w:val="20"/>
              </w:rPr>
              <w:t>include</w:t>
            </w:r>
            <w:r>
              <w:rPr>
                <w:spacing w:val="1"/>
                <w:sz w:val="20"/>
              </w:rPr>
              <w:t xml:space="preserve"> </w:t>
            </w:r>
            <w:r>
              <w:rPr>
                <w:sz w:val="20"/>
              </w:rPr>
              <w:t>îmbunătăţiri</w:t>
            </w:r>
            <w:r>
              <w:rPr>
                <w:spacing w:val="1"/>
                <w:sz w:val="20"/>
              </w:rPr>
              <w:t xml:space="preserve"> </w:t>
            </w:r>
            <w:r>
              <w:rPr>
                <w:sz w:val="20"/>
              </w:rPr>
              <w:t>semnificative</w:t>
            </w:r>
            <w:r>
              <w:rPr>
                <w:spacing w:val="1"/>
                <w:sz w:val="20"/>
              </w:rPr>
              <w:t xml:space="preserve"> </w:t>
            </w:r>
            <w:r>
              <w:rPr>
                <w:sz w:val="20"/>
              </w:rPr>
              <w:t>în</w:t>
            </w:r>
            <w:r>
              <w:rPr>
                <w:spacing w:val="1"/>
                <w:sz w:val="20"/>
              </w:rPr>
              <w:t xml:space="preserve"> </w:t>
            </w:r>
            <w:r>
              <w:rPr>
                <w:sz w:val="20"/>
              </w:rPr>
              <w:t>privinţa</w:t>
            </w:r>
            <w:r>
              <w:rPr>
                <w:spacing w:val="1"/>
                <w:sz w:val="20"/>
              </w:rPr>
              <w:t xml:space="preserve"> </w:t>
            </w:r>
            <w:r>
              <w:rPr>
                <w:sz w:val="20"/>
              </w:rPr>
              <w:t>specificaţiilor</w:t>
            </w:r>
            <w:r>
              <w:rPr>
                <w:spacing w:val="1"/>
                <w:sz w:val="20"/>
              </w:rPr>
              <w:t xml:space="preserve"> </w:t>
            </w:r>
            <w:r>
              <w:rPr>
                <w:sz w:val="20"/>
              </w:rPr>
              <w:t>tehnice,</w:t>
            </w:r>
            <w:r>
              <w:rPr>
                <w:spacing w:val="1"/>
                <w:sz w:val="20"/>
              </w:rPr>
              <w:t xml:space="preserve"> </w:t>
            </w:r>
            <w:r>
              <w:rPr>
                <w:sz w:val="20"/>
              </w:rPr>
              <w:t>componentelor</w:t>
            </w:r>
            <w:r>
              <w:rPr>
                <w:spacing w:val="1"/>
                <w:sz w:val="20"/>
              </w:rPr>
              <w:t xml:space="preserve"> </w:t>
            </w:r>
            <w:r>
              <w:rPr>
                <w:sz w:val="20"/>
              </w:rPr>
              <w:t>şi</w:t>
            </w:r>
            <w:r>
              <w:rPr>
                <w:spacing w:val="1"/>
                <w:sz w:val="20"/>
              </w:rPr>
              <w:t xml:space="preserve"> </w:t>
            </w:r>
            <w:r>
              <w:rPr>
                <w:sz w:val="20"/>
              </w:rPr>
              <w:t>materialelor,</w:t>
            </w:r>
            <w:r>
              <w:rPr>
                <w:spacing w:val="1"/>
                <w:sz w:val="20"/>
              </w:rPr>
              <w:t xml:space="preserve"> </w:t>
            </w:r>
            <w:r>
              <w:rPr>
                <w:sz w:val="20"/>
              </w:rPr>
              <w:t>software-ului</w:t>
            </w:r>
            <w:r>
              <w:rPr>
                <w:spacing w:val="1"/>
                <w:sz w:val="20"/>
              </w:rPr>
              <w:t xml:space="preserve"> </w:t>
            </w:r>
            <w:r>
              <w:rPr>
                <w:sz w:val="20"/>
              </w:rPr>
              <w:t>incorporat, uşurinţei de utilizare sau a altor caracteristici</w:t>
            </w:r>
            <w:r>
              <w:rPr>
                <w:spacing w:val="1"/>
                <w:sz w:val="20"/>
              </w:rPr>
              <w:t xml:space="preserve"> </w:t>
            </w:r>
            <w:r>
              <w:rPr>
                <w:sz w:val="20"/>
              </w:rPr>
              <w:t>funcţionale). Produsele inovate pot fi noi pentru piaţă sau</w:t>
            </w:r>
            <w:r>
              <w:rPr>
                <w:spacing w:val="1"/>
                <w:sz w:val="20"/>
              </w:rPr>
              <w:t xml:space="preserve"> </w:t>
            </w:r>
            <w:r>
              <w:rPr>
                <w:sz w:val="20"/>
              </w:rPr>
              <w:t>noi</w:t>
            </w:r>
            <w:r>
              <w:rPr>
                <w:spacing w:val="1"/>
                <w:sz w:val="20"/>
              </w:rPr>
              <w:t xml:space="preserve"> </w:t>
            </w:r>
            <w:r>
              <w:rPr>
                <w:sz w:val="20"/>
              </w:rPr>
              <w:t>numai</w:t>
            </w:r>
            <w:r>
              <w:rPr>
                <w:spacing w:val="1"/>
                <w:sz w:val="20"/>
              </w:rPr>
              <w:t xml:space="preserve"> </w:t>
            </w:r>
            <w:r>
              <w:rPr>
                <w:sz w:val="20"/>
              </w:rPr>
              <w:t>pentru</w:t>
            </w:r>
            <w:r>
              <w:rPr>
                <w:spacing w:val="1"/>
                <w:sz w:val="20"/>
              </w:rPr>
              <w:t xml:space="preserve"> </w:t>
            </w:r>
            <w:r>
              <w:rPr>
                <w:sz w:val="20"/>
              </w:rPr>
              <w:t>întreprindere.</w:t>
            </w:r>
            <w:r>
              <w:rPr>
                <w:spacing w:val="1"/>
                <w:sz w:val="20"/>
              </w:rPr>
              <w:t xml:space="preserve"> </w:t>
            </w:r>
            <w:r>
              <w:rPr>
                <w:sz w:val="20"/>
              </w:rPr>
              <w:t>O</w:t>
            </w:r>
            <w:r>
              <w:rPr>
                <w:spacing w:val="1"/>
                <w:sz w:val="20"/>
              </w:rPr>
              <w:t xml:space="preserve"> </w:t>
            </w:r>
            <w:r>
              <w:rPr>
                <w:sz w:val="20"/>
              </w:rPr>
              <w:t>întreprindere</w:t>
            </w:r>
            <w:r>
              <w:rPr>
                <w:spacing w:val="60"/>
                <w:sz w:val="20"/>
              </w:rPr>
              <w:t xml:space="preserve"> </w:t>
            </w:r>
            <w:r>
              <w:rPr>
                <w:sz w:val="20"/>
              </w:rPr>
              <w:t>poate</w:t>
            </w:r>
            <w:r>
              <w:rPr>
                <w:spacing w:val="1"/>
                <w:sz w:val="20"/>
              </w:rPr>
              <w:t xml:space="preserve"> </w:t>
            </w:r>
            <w:r>
              <w:rPr>
                <w:sz w:val="20"/>
              </w:rPr>
              <w:t>avea</w:t>
            </w:r>
            <w:r>
              <w:rPr>
                <w:spacing w:val="1"/>
                <w:sz w:val="20"/>
              </w:rPr>
              <w:t xml:space="preserve"> </w:t>
            </w:r>
            <w:r>
              <w:rPr>
                <w:sz w:val="20"/>
              </w:rPr>
              <w:t>inovare</w:t>
            </w:r>
            <w:r>
              <w:rPr>
                <w:spacing w:val="1"/>
                <w:sz w:val="20"/>
              </w:rPr>
              <w:t xml:space="preserve"> </w:t>
            </w:r>
            <w:r>
              <w:rPr>
                <w:sz w:val="20"/>
              </w:rPr>
              <w:t>de</w:t>
            </w:r>
            <w:r>
              <w:rPr>
                <w:spacing w:val="1"/>
                <w:sz w:val="20"/>
              </w:rPr>
              <w:t xml:space="preserve"> </w:t>
            </w:r>
            <w:r>
              <w:rPr>
                <w:sz w:val="20"/>
              </w:rPr>
              <w:t>produs chiar</w:t>
            </w:r>
            <w:r>
              <w:rPr>
                <w:spacing w:val="1"/>
                <w:sz w:val="20"/>
              </w:rPr>
              <w:t xml:space="preserve"> </w:t>
            </w:r>
            <w:r>
              <w:rPr>
                <w:sz w:val="20"/>
              </w:rPr>
              <w:t>dacă</w:t>
            </w:r>
            <w:r>
              <w:rPr>
                <w:spacing w:val="1"/>
                <w:sz w:val="20"/>
              </w:rPr>
              <w:t xml:space="preserve"> </w:t>
            </w:r>
            <w:r>
              <w:rPr>
                <w:sz w:val="20"/>
              </w:rPr>
              <w:t>acesta</w:t>
            </w:r>
            <w:r>
              <w:rPr>
                <w:spacing w:val="1"/>
                <w:sz w:val="20"/>
              </w:rPr>
              <w:t xml:space="preserve"> </w:t>
            </w:r>
            <w:r>
              <w:rPr>
                <w:sz w:val="20"/>
              </w:rPr>
              <w:t>nu este nou</w:t>
            </w:r>
            <w:r>
              <w:rPr>
                <w:spacing w:val="1"/>
                <w:sz w:val="20"/>
              </w:rPr>
              <w:t xml:space="preserve"> </w:t>
            </w:r>
            <w:r>
              <w:rPr>
                <w:sz w:val="20"/>
              </w:rPr>
              <w:t>pentru</w:t>
            </w:r>
            <w:r>
              <w:rPr>
                <w:spacing w:val="1"/>
                <w:sz w:val="20"/>
              </w:rPr>
              <w:t xml:space="preserve"> </w:t>
            </w:r>
            <w:r>
              <w:rPr>
                <w:sz w:val="20"/>
              </w:rPr>
              <w:t>piaţă,</w:t>
            </w:r>
            <w:r>
              <w:rPr>
                <w:spacing w:val="-2"/>
                <w:sz w:val="20"/>
              </w:rPr>
              <w:t xml:space="preserve"> </w:t>
            </w:r>
            <w:r>
              <w:rPr>
                <w:sz w:val="20"/>
              </w:rPr>
              <w:t>dar</w:t>
            </w:r>
            <w:r>
              <w:rPr>
                <w:spacing w:val="-1"/>
                <w:sz w:val="20"/>
              </w:rPr>
              <w:t xml:space="preserve"> </w:t>
            </w:r>
            <w:r>
              <w:rPr>
                <w:sz w:val="20"/>
              </w:rPr>
              <w:t>este</w:t>
            </w:r>
            <w:r>
              <w:rPr>
                <w:spacing w:val="-3"/>
                <w:sz w:val="20"/>
              </w:rPr>
              <w:t xml:space="preserve"> </w:t>
            </w:r>
            <w:r>
              <w:rPr>
                <w:sz w:val="20"/>
              </w:rPr>
              <w:t>nou</w:t>
            </w:r>
            <w:r>
              <w:rPr>
                <w:spacing w:val="1"/>
                <w:sz w:val="20"/>
              </w:rPr>
              <w:t xml:space="preserve"> </w:t>
            </w:r>
            <w:r>
              <w:rPr>
                <w:sz w:val="20"/>
              </w:rPr>
              <w:t>pentru</w:t>
            </w:r>
            <w:r>
              <w:rPr>
                <w:spacing w:val="-4"/>
                <w:sz w:val="20"/>
              </w:rPr>
              <w:t xml:space="preserve"> </w:t>
            </w:r>
            <w:r>
              <w:rPr>
                <w:sz w:val="20"/>
              </w:rPr>
              <w:t>întreprindere.</w:t>
            </w:r>
          </w:p>
          <w:p w14:paraId="2757370E" w14:textId="77777777" w:rsidR="00BD35D5" w:rsidRDefault="00BD35D5">
            <w:pPr>
              <w:pStyle w:val="TableParagraph"/>
              <w:spacing w:before="2"/>
              <w:rPr>
                <w:sz w:val="20"/>
              </w:rPr>
            </w:pPr>
          </w:p>
          <w:p w14:paraId="57E7D6FF" w14:textId="77777777" w:rsidR="00BD35D5" w:rsidRDefault="00000000">
            <w:pPr>
              <w:pStyle w:val="TableParagraph"/>
              <w:spacing w:before="1"/>
              <w:ind w:left="72" w:right="53"/>
              <w:jc w:val="both"/>
              <w:rPr>
                <w:sz w:val="20"/>
              </w:rPr>
            </w:pPr>
            <w:r>
              <w:rPr>
                <w:sz w:val="20"/>
              </w:rPr>
              <w:t>Inovarea de proces reprezintă implementarea unei metode</w:t>
            </w:r>
            <w:r>
              <w:rPr>
                <w:spacing w:val="1"/>
                <w:sz w:val="20"/>
              </w:rPr>
              <w:t xml:space="preserve"> </w:t>
            </w:r>
            <w:r>
              <w:rPr>
                <w:sz w:val="20"/>
              </w:rPr>
              <w:t>noi sau semnificativ îmbunătăţite de producţie sau livrare</w:t>
            </w:r>
            <w:r>
              <w:rPr>
                <w:spacing w:val="1"/>
                <w:sz w:val="20"/>
              </w:rPr>
              <w:t xml:space="preserve"> </w:t>
            </w:r>
            <w:r>
              <w:rPr>
                <w:sz w:val="20"/>
              </w:rPr>
              <w:t>(acestea pot include schimbări semnificative de tehnici,</w:t>
            </w:r>
            <w:r>
              <w:rPr>
                <w:spacing w:val="1"/>
                <w:sz w:val="20"/>
              </w:rPr>
              <w:t xml:space="preserve"> </w:t>
            </w:r>
            <w:r>
              <w:rPr>
                <w:sz w:val="20"/>
              </w:rPr>
              <w:t>echipamente şi/ sau software), cu scopul de reducere a</w:t>
            </w:r>
            <w:r>
              <w:rPr>
                <w:spacing w:val="1"/>
                <w:sz w:val="20"/>
              </w:rPr>
              <w:t xml:space="preserve"> </w:t>
            </w:r>
            <w:r>
              <w:rPr>
                <w:sz w:val="20"/>
              </w:rPr>
              <w:t>costurilor</w:t>
            </w:r>
            <w:r>
              <w:rPr>
                <w:spacing w:val="1"/>
                <w:sz w:val="20"/>
              </w:rPr>
              <w:t xml:space="preserve"> </w:t>
            </w:r>
            <w:r>
              <w:rPr>
                <w:sz w:val="20"/>
              </w:rPr>
              <w:t>unitare</w:t>
            </w:r>
            <w:r>
              <w:rPr>
                <w:spacing w:val="1"/>
                <w:sz w:val="20"/>
              </w:rPr>
              <w:t xml:space="preserve"> </w:t>
            </w:r>
            <w:r>
              <w:rPr>
                <w:sz w:val="20"/>
              </w:rPr>
              <w:t>de</w:t>
            </w:r>
            <w:r>
              <w:rPr>
                <w:spacing w:val="1"/>
                <w:sz w:val="20"/>
              </w:rPr>
              <w:t xml:space="preserve"> </w:t>
            </w:r>
            <w:r>
              <w:rPr>
                <w:sz w:val="20"/>
              </w:rPr>
              <w:t>producţiei</w:t>
            </w:r>
            <w:r>
              <w:rPr>
                <w:spacing w:val="1"/>
                <w:sz w:val="20"/>
              </w:rPr>
              <w:t xml:space="preserve"> </w:t>
            </w:r>
            <w:r>
              <w:rPr>
                <w:sz w:val="20"/>
              </w:rPr>
              <w:t>şi</w:t>
            </w:r>
            <w:r>
              <w:rPr>
                <w:spacing w:val="1"/>
                <w:sz w:val="20"/>
              </w:rPr>
              <w:t xml:space="preserve"> </w:t>
            </w:r>
            <w:r>
              <w:rPr>
                <w:sz w:val="20"/>
              </w:rPr>
              <w:t>distribuţiei,</w:t>
            </w:r>
            <w:r>
              <w:rPr>
                <w:spacing w:val="1"/>
                <w:sz w:val="20"/>
              </w:rPr>
              <w:t xml:space="preserve"> </w:t>
            </w:r>
            <w:r>
              <w:rPr>
                <w:sz w:val="20"/>
              </w:rPr>
              <w:t>să</w:t>
            </w:r>
            <w:r>
              <w:rPr>
                <w:spacing w:val="1"/>
                <w:sz w:val="20"/>
              </w:rPr>
              <w:t xml:space="preserve"> </w:t>
            </w:r>
            <w:r>
              <w:rPr>
                <w:sz w:val="20"/>
              </w:rPr>
              <w:t>îmbunătăţească</w:t>
            </w:r>
            <w:r>
              <w:rPr>
                <w:spacing w:val="1"/>
                <w:sz w:val="20"/>
              </w:rPr>
              <w:t xml:space="preserve"> </w:t>
            </w:r>
            <w:r>
              <w:rPr>
                <w:sz w:val="20"/>
              </w:rPr>
              <w:t>calitatea,</w:t>
            </w:r>
            <w:r>
              <w:rPr>
                <w:spacing w:val="1"/>
                <w:sz w:val="20"/>
              </w:rPr>
              <w:t xml:space="preserve"> </w:t>
            </w:r>
            <w:r>
              <w:rPr>
                <w:sz w:val="20"/>
              </w:rPr>
              <w:t>să</w:t>
            </w:r>
            <w:r>
              <w:rPr>
                <w:spacing w:val="1"/>
                <w:sz w:val="20"/>
              </w:rPr>
              <w:t xml:space="preserve"> </w:t>
            </w:r>
            <w:r>
              <w:rPr>
                <w:sz w:val="20"/>
              </w:rPr>
              <w:t>producă</w:t>
            </w:r>
            <w:r>
              <w:rPr>
                <w:spacing w:val="1"/>
                <w:sz w:val="20"/>
              </w:rPr>
              <w:t xml:space="preserve"> </w:t>
            </w:r>
            <w:r>
              <w:rPr>
                <w:sz w:val="20"/>
              </w:rPr>
              <w:t>sau</w:t>
            </w:r>
            <w:r>
              <w:rPr>
                <w:spacing w:val="1"/>
                <w:sz w:val="20"/>
              </w:rPr>
              <w:t xml:space="preserve"> </w:t>
            </w:r>
            <w:r>
              <w:rPr>
                <w:sz w:val="20"/>
              </w:rPr>
              <w:t>să</w:t>
            </w:r>
            <w:r>
              <w:rPr>
                <w:spacing w:val="1"/>
                <w:sz w:val="20"/>
              </w:rPr>
              <w:t xml:space="preserve"> </w:t>
            </w:r>
            <w:r>
              <w:rPr>
                <w:sz w:val="20"/>
              </w:rPr>
              <w:t>distribuie</w:t>
            </w:r>
            <w:r>
              <w:rPr>
                <w:spacing w:val="1"/>
                <w:sz w:val="20"/>
              </w:rPr>
              <w:t xml:space="preserve"> </w:t>
            </w:r>
            <w:r>
              <w:rPr>
                <w:sz w:val="20"/>
              </w:rPr>
              <w:t>produse noi sau îmbunătăţite semnificativ.De asemenea, o</w:t>
            </w:r>
            <w:r>
              <w:rPr>
                <w:spacing w:val="1"/>
                <w:sz w:val="20"/>
              </w:rPr>
              <w:t xml:space="preserve"> </w:t>
            </w:r>
            <w:r>
              <w:rPr>
                <w:sz w:val="20"/>
              </w:rPr>
              <w:t>întreprindere poate avea inovare de proces, chiar dacă ea</w:t>
            </w:r>
            <w:r>
              <w:rPr>
                <w:spacing w:val="1"/>
                <w:sz w:val="20"/>
              </w:rPr>
              <w:t xml:space="preserve"> </w:t>
            </w:r>
            <w:r>
              <w:rPr>
                <w:sz w:val="20"/>
              </w:rPr>
              <w:t>nu este prima care a introdus procesul pe piaţă.(Sursa:</w:t>
            </w:r>
            <w:r>
              <w:rPr>
                <w:spacing w:val="1"/>
                <w:sz w:val="20"/>
              </w:rPr>
              <w:t xml:space="preserve"> </w:t>
            </w:r>
            <w:r>
              <w:rPr>
                <w:sz w:val="20"/>
              </w:rPr>
              <w:t>Guidelines for collecting and interpreting innovation data,</w:t>
            </w:r>
            <w:r>
              <w:rPr>
                <w:spacing w:val="1"/>
                <w:sz w:val="20"/>
              </w:rPr>
              <w:t xml:space="preserve"> </w:t>
            </w:r>
            <w:r>
              <w:rPr>
                <w:sz w:val="20"/>
              </w:rPr>
              <w:t>ediţia a 3a - OSLO MANUAL, OECD, European Commission,</w:t>
            </w:r>
            <w:r>
              <w:rPr>
                <w:spacing w:val="1"/>
                <w:sz w:val="20"/>
              </w:rPr>
              <w:t xml:space="preserve"> </w:t>
            </w:r>
            <w:r>
              <w:rPr>
                <w:sz w:val="20"/>
              </w:rPr>
              <w:t>Eurostat,</w:t>
            </w:r>
            <w:r>
              <w:rPr>
                <w:spacing w:val="-2"/>
                <w:sz w:val="20"/>
              </w:rPr>
              <w:t xml:space="preserve"> </w:t>
            </w:r>
            <w:r>
              <w:rPr>
                <w:sz w:val="20"/>
              </w:rPr>
              <w:t>2005).</w:t>
            </w:r>
          </w:p>
          <w:p w14:paraId="742FD657" w14:textId="77777777" w:rsidR="00BD35D5" w:rsidRDefault="00000000">
            <w:pPr>
              <w:pStyle w:val="TableParagraph"/>
              <w:ind w:left="72" w:right="52"/>
              <w:jc w:val="both"/>
              <w:rPr>
                <w:sz w:val="20"/>
              </w:rPr>
            </w:pPr>
            <w:r>
              <w:rPr>
                <w:sz w:val="20"/>
              </w:rPr>
              <w:t>Daca din analiza documentelor reiese caracterul inovativ al</w:t>
            </w:r>
            <w:r>
              <w:rPr>
                <w:spacing w:val="-58"/>
                <w:sz w:val="20"/>
              </w:rPr>
              <w:t xml:space="preserve"> </w:t>
            </w:r>
            <w:r>
              <w:rPr>
                <w:sz w:val="20"/>
              </w:rPr>
              <w:t>investitiei,</w:t>
            </w:r>
            <w:r>
              <w:rPr>
                <w:spacing w:val="-3"/>
                <w:sz w:val="20"/>
              </w:rPr>
              <w:t xml:space="preserve"> </w:t>
            </w:r>
            <w:r>
              <w:rPr>
                <w:sz w:val="20"/>
              </w:rPr>
              <w:t>expertul</w:t>
            </w:r>
            <w:r>
              <w:rPr>
                <w:spacing w:val="-7"/>
                <w:sz w:val="20"/>
              </w:rPr>
              <w:t xml:space="preserve"> </w:t>
            </w:r>
            <w:r>
              <w:rPr>
                <w:sz w:val="20"/>
              </w:rPr>
              <w:t>va</w:t>
            </w:r>
            <w:r>
              <w:rPr>
                <w:spacing w:val="-5"/>
                <w:sz w:val="20"/>
              </w:rPr>
              <w:t xml:space="preserve"> </w:t>
            </w:r>
            <w:r>
              <w:rPr>
                <w:sz w:val="20"/>
              </w:rPr>
              <w:t>inscrie</w:t>
            </w:r>
            <w:r>
              <w:rPr>
                <w:spacing w:val="2"/>
                <w:sz w:val="20"/>
              </w:rPr>
              <w:t xml:space="preserve"> </w:t>
            </w:r>
            <w:r>
              <w:rPr>
                <w:sz w:val="20"/>
              </w:rPr>
              <w:t>4,3,2,sau</w:t>
            </w:r>
            <w:r>
              <w:rPr>
                <w:spacing w:val="-4"/>
                <w:sz w:val="20"/>
              </w:rPr>
              <w:t xml:space="preserve"> </w:t>
            </w:r>
            <w:r>
              <w:rPr>
                <w:sz w:val="20"/>
              </w:rPr>
              <w:t>1 in</w:t>
            </w:r>
            <w:r>
              <w:rPr>
                <w:spacing w:val="-5"/>
                <w:sz w:val="20"/>
              </w:rPr>
              <w:t xml:space="preserve"> </w:t>
            </w:r>
            <w:r>
              <w:rPr>
                <w:sz w:val="20"/>
              </w:rPr>
              <w:t>coloana</w:t>
            </w:r>
            <w:r>
              <w:rPr>
                <w:spacing w:val="-1"/>
                <w:sz w:val="20"/>
              </w:rPr>
              <w:t xml:space="preserve"> </w:t>
            </w:r>
            <w:r>
              <w:rPr>
                <w:sz w:val="20"/>
              </w:rPr>
              <w:t>Scor.</w:t>
            </w:r>
          </w:p>
          <w:p w14:paraId="6A3EC269" w14:textId="77777777" w:rsidR="00BD35D5" w:rsidRDefault="00000000">
            <w:pPr>
              <w:pStyle w:val="TableParagraph"/>
              <w:spacing w:line="220" w:lineRule="exact"/>
              <w:ind w:left="72"/>
              <w:jc w:val="both"/>
              <w:rPr>
                <w:sz w:val="20"/>
              </w:rPr>
            </w:pPr>
            <w:r>
              <w:rPr>
                <w:sz w:val="20"/>
              </w:rPr>
              <w:t>In caz</w:t>
            </w:r>
            <w:r>
              <w:rPr>
                <w:spacing w:val="-4"/>
                <w:sz w:val="20"/>
              </w:rPr>
              <w:t xml:space="preserve"> </w:t>
            </w:r>
            <w:r>
              <w:rPr>
                <w:sz w:val="20"/>
              </w:rPr>
              <w:t>contrar,</w:t>
            </w:r>
            <w:r>
              <w:rPr>
                <w:spacing w:val="-3"/>
                <w:sz w:val="20"/>
              </w:rPr>
              <w:t xml:space="preserve"> </w:t>
            </w:r>
            <w:r>
              <w:rPr>
                <w:sz w:val="20"/>
              </w:rPr>
              <w:t>expertul</w:t>
            </w:r>
            <w:r>
              <w:rPr>
                <w:spacing w:val="-6"/>
                <w:sz w:val="20"/>
              </w:rPr>
              <w:t xml:space="preserve"> </w:t>
            </w:r>
            <w:r>
              <w:rPr>
                <w:sz w:val="20"/>
              </w:rPr>
              <w:t>va</w:t>
            </w:r>
            <w:r>
              <w:rPr>
                <w:spacing w:val="-1"/>
                <w:sz w:val="20"/>
              </w:rPr>
              <w:t xml:space="preserve"> </w:t>
            </w:r>
            <w:r>
              <w:rPr>
                <w:sz w:val="20"/>
              </w:rPr>
              <w:t>inscrie</w:t>
            </w:r>
            <w:r>
              <w:rPr>
                <w:spacing w:val="-4"/>
                <w:sz w:val="20"/>
              </w:rPr>
              <w:t xml:space="preserve"> </w:t>
            </w:r>
            <w:r>
              <w:rPr>
                <w:sz w:val="20"/>
              </w:rPr>
              <w:t>0</w:t>
            </w:r>
            <w:r>
              <w:rPr>
                <w:spacing w:val="-1"/>
                <w:sz w:val="20"/>
              </w:rPr>
              <w:t xml:space="preserve"> </w:t>
            </w:r>
            <w:r>
              <w:rPr>
                <w:sz w:val="20"/>
              </w:rPr>
              <w:t>in</w:t>
            </w:r>
            <w:r>
              <w:rPr>
                <w:spacing w:val="-4"/>
                <w:sz w:val="20"/>
              </w:rPr>
              <w:t xml:space="preserve"> </w:t>
            </w:r>
            <w:r>
              <w:rPr>
                <w:sz w:val="20"/>
              </w:rPr>
              <w:t>coloana</w:t>
            </w:r>
            <w:r>
              <w:rPr>
                <w:spacing w:val="-1"/>
                <w:sz w:val="20"/>
              </w:rPr>
              <w:t xml:space="preserve"> </w:t>
            </w:r>
            <w:r>
              <w:rPr>
                <w:sz w:val="20"/>
              </w:rPr>
              <w:t>Scor.</w:t>
            </w:r>
          </w:p>
        </w:tc>
      </w:tr>
      <w:tr w:rsidR="00BD35D5" w14:paraId="7B67F33E" w14:textId="77777777">
        <w:trPr>
          <w:trHeight w:val="1627"/>
        </w:trPr>
        <w:tc>
          <w:tcPr>
            <w:tcW w:w="3942" w:type="dxa"/>
          </w:tcPr>
          <w:p w14:paraId="35495925" w14:textId="77777777" w:rsidR="00BD35D5" w:rsidRDefault="00000000">
            <w:pPr>
              <w:pStyle w:val="TableParagraph"/>
              <w:spacing w:line="242" w:lineRule="auto"/>
              <w:ind w:left="71" w:right="837"/>
              <w:rPr>
                <w:b/>
                <w:sz w:val="20"/>
              </w:rPr>
            </w:pPr>
            <w:r>
              <w:rPr>
                <w:b/>
                <w:sz w:val="20"/>
              </w:rPr>
              <w:t>Cerere de finanțare și Studiu de</w:t>
            </w:r>
            <w:r>
              <w:rPr>
                <w:b/>
                <w:spacing w:val="-58"/>
                <w:sz w:val="20"/>
              </w:rPr>
              <w:t xml:space="preserve"> </w:t>
            </w:r>
            <w:r>
              <w:rPr>
                <w:b/>
                <w:sz w:val="20"/>
              </w:rPr>
              <w:t>Fezabilitate/MJ</w:t>
            </w:r>
          </w:p>
        </w:tc>
        <w:tc>
          <w:tcPr>
            <w:tcW w:w="5493" w:type="dxa"/>
          </w:tcPr>
          <w:p w14:paraId="59EDB5EF" w14:textId="77777777" w:rsidR="00BD35D5" w:rsidRDefault="00000000">
            <w:pPr>
              <w:pStyle w:val="TableParagraph"/>
              <w:spacing w:line="222" w:lineRule="exact"/>
              <w:ind w:left="72"/>
              <w:jc w:val="both"/>
              <w:rPr>
                <w:b/>
                <w:sz w:val="20"/>
              </w:rPr>
            </w:pPr>
            <w:r>
              <w:rPr>
                <w:b/>
                <w:sz w:val="20"/>
              </w:rPr>
              <w:t>5.2</w:t>
            </w:r>
            <w:r>
              <w:rPr>
                <w:sz w:val="20"/>
              </w:rPr>
              <w:t xml:space="preserve">. </w:t>
            </w:r>
            <w:r>
              <w:rPr>
                <w:b/>
                <w:sz w:val="20"/>
              </w:rPr>
              <w:t>–</w:t>
            </w:r>
            <w:r>
              <w:rPr>
                <w:b/>
                <w:spacing w:val="-4"/>
                <w:sz w:val="20"/>
              </w:rPr>
              <w:t xml:space="preserve"> </w:t>
            </w:r>
            <w:r>
              <w:rPr>
                <w:b/>
                <w:sz w:val="20"/>
              </w:rPr>
              <w:t>2</w:t>
            </w:r>
            <w:r>
              <w:rPr>
                <w:b/>
                <w:spacing w:val="5"/>
                <w:sz w:val="20"/>
              </w:rPr>
              <w:t xml:space="preserve"> </w:t>
            </w:r>
            <w:r>
              <w:rPr>
                <w:b/>
                <w:sz w:val="20"/>
              </w:rPr>
              <w:t>puncte</w:t>
            </w:r>
          </w:p>
          <w:p w14:paraId="0F697555" w14:textId="77777777" w:rsidR="00BD35D5" w:rsidRDefault="00000000">
            <w:pPr>
              <w:pStyle w:val="TableParagraph"/>
              <w:spacing w:before="3"/>
              <w:ind w:left="72" w:right="57"/>
              <w:jc w:val="both"/>
              <w:rPr>
                <w:sz w:val="20"/>
              </w:rPr>
            </w:pPr>
            <w:r>
              <w:rPr>
                <w:sz w:val="20"/>
              </w:rPr>
              <w:t>Punctajul</w:t>
            </w:r>
            <w:r>
              <w:rPr>
                <w:spacing w:val="1"/>
                <w:sz w:val="20"/>
              </w:rPr>
              <w:t xml:space="preserve"> </w:t>
            </w:r>
            <w:r>
              <w:rPr>
                <w:sz w:val="20"/>
              </w:rPr>
              <w:t>se</w:t>
            </w:r>
            <w:r>
              <w:rPr>
                <w:spacing w:val="1"/>
                <w:sz w:val="20"/>
              </w:rPr>
              <w:t xml:space="preserve"> </w:t>
            </w:r>
            <w:r>
              <w:rPr>
                <w:sz w:val="20"/>
              </w:rPr>
              <w:t>va</w:t>
            </w:r>
            <w:r>
              <w:rPr>
                <w:spacing w:val="1"/>
                <w:sz w:val="20"/>
              </w:rPr>
              <w:t xml:space="preserve"> </w:t>
            </w:r>
            <w:r>
              <w:rPr>
                <w:sz w:val="20"/>
              </w:rPr>
              <w:t>acorda</w:t>
            </w:r>
            <w:r>
              <w:rPr>
                <w:spacing w:val="1"/>
                <w:sz w:val="20"/>
              </w:rPr>
              <w:t xml:space="preserve"> </w:t>
            </w:r>
            <w:r>
              <w:rPr>
                <w:sz w:val="20"/>
              </w:rPr>
              <w:t>în</w:t>
            </w:r>
            <w:r>
              <w:rPr>
                <w:spacing w:val="1"/>
                <w:sz w:val="20"/>
              </w:rPr>
              <w:t xml:space="preserve"> </w:t>
            </w:r>
            <w:r>
              <w:rPr>
                <w:sz w:val="20"/>
              </w:rPr>
              <w:t>conformitate</w:t>
            </w:r>
            <w:r>
              <w:rPr>
                <w:spacing w:val="1"/>
                <w:sz w:val="20"/>
              </w:rPr>
              <w:t xml:space="preserve"> </w:t>
            </w:r>
            <w:r>
              <w:rPr>
                <w:sz w:val="20"/>
              </w:rPr>
              <w:t>cu</w:t>
            </w:r>
            <w:r>
              <w:rPr>
                <w:spacing w:val="1"/>
                <w:sz w:val="20"/>
              </w:rPr>
              <w:t xml:space="preserve"> </w:t>
            </w:r>
            <w:r>
              <w:rPr>
                <w:sz w:val="20"/>
              </w:rPr>
              <w:t>informațiile</w:t>
            </w:r>
            <w:r>
              <w:rPr>
                <w:spacing w:val="-58"/>
                <w:sz w:val="20"/>
              </w:rPr>
              <w:t xml:space="preserve"> </w:t>
            </w:r>
            <w:r>
              <w:rPr>
                <w:sz w:val="20"/>
              </w:rPr>
              <w:t>cuprinse</w:t>
            </w:r>
            <w:r>
              <w:rPr>
                <w:spacing w:val="1"/>
                <w:sz w:val="20"/>
              </w:rPr>
              <w:t xml:space="preserve"> </w:t>
            </w:r>
            <w:r>
              <w:rPr>
                <w:sz w:val="20"/>
              </w:rPr>
              <w:t>în</w:t>
            </w:r>
            <w:r>
              <w:rPr>
                <w:spacing w:val="1"/>
                <w:sz w:val="20"/>
              </w:rPr>
              <w:t xml:space="preserve"> </w:t>
            </w:r>
            <w:r>
              <w:rPr>
                <w:sz w:val="20"/>
              </w:rPr>
              <w:t>Studiu</w:t>
            </w:r>
            <w:r>
              <w:rPr>
                <w:spacing w:val="1"/>
                <w:sz w:val="20"/>
              </w:rPr>
              <w:t xml:space="preserve"> </w:t>
            </w:r>
            <w:r>
              <w:rPr>
                <w:sz w:val="20"/>
              </w:rPr>
              <w:t>de</w:t>
            </w:r>
            <w:r>
              <w:rPr>
                <w:spacing w:val="1"/>
                <w:sz w:val="20"/>
              </w:rPr>
              <w:t xml:space="preserve"> </w:t>
            </w:r>
            <w:r>
              <w:rPr>
                <w:sz w:val="20"/>
              </w:rPr>
              <w:t>Fezabilitate/MJ</w:t>
            </w:r>
            <w:r>
              <w:rPr>
                <w:spacing w:val="1"/>
                <w:sz w:val="20"/>
              </w:rPr>
              <w:t xml:space="preserve"> </w:t>
            </w:r>
            <w:r>
              <w:rPr>
                <w:sz w:val="20"/>
              </w:rPr>
              <w:t>și</w:t>
            </w:r>
            <w:r>
              <w:rPr>
                <w:spacing w:val="1"/>
                <w:sz w:val="20"/>
              </w:rPr>
              <w:t xml:space="preserve"> </w:t>
            </w:r>
            <w:r>
              <w:rPr>
                <w:sz w:val="20"/>
              </w:rPr>
              <w:t>în</w:t>
            </w:r>
            <w:r>
              <w:rPr>
                <w:spacing w:val="1"/>
                <w:sz w:val="20"/>
              </w:rPr>
              <w:t xml:space="preserve"> </w:t>
            </w:r>
            <w:r>
              <w:rPr>
                <w:sz w:val="20"/>
              </w:rPr>
              <w:t>cerere</w:t>
            </w:r>
            <w:r>
              <w:rPr>
                <w:spacing w:val="1"/>
                <w:sz w:val="20"/>
              </w:rPr>
              <w:t xml:space="preserve"> </w:t>
            </w:r>
            <w:r>
              <w:rPr>
                <w:sz w:val="20"/>
              </w:rPr>
              <w:t>de</w:t>
            </w:r>
            <w:r>
              <w:rPr>
                <w:spacing w:val="1"/>
                <w:sz w:val="20"/>
              </w:rPr>
              <w:t xml:space="preserve"> </w:t>
            </w:r>
            <w:r>
              <w:rPr>
                <w:sz w:val="20"/>
              </w:rPr>
              <w:t>finanțare.</w:t>
            </w:r>
            <w:r>
              <w:rPr>
                <w:spacing w:val="1"/>
                <w:sz w:val="20"/>
              </w:rPr>
              <w:t xml:space="preserve"> </w:t>
            </w:r>
            <w:r>
              <w:rPr>
                <w:sz w:val="20"/>
              </w:rPr>
              <w:t>În</w:t>
            </w:r>
            <w:r>
              <w:rPr>
                <w:spacing w:val="1"/>
                <w:sz w:val="20"/>
              </w:rPr>
              <w:t xml:space="preserve"> </w:t>
            </w:r>
            <w:r>
              <w:rPr>
                <w:sz w:val="20"/>
              </w:rPr>
              <w:t>situația</w:t>
            </w:r>
            <w:r>
              <w:rPr>
                <w:spacing w:val="1"/>
                <w:sz w:val="20"/>
              </w:rPr>
              <w:t xml:space="preserve"> </w:t>
            </w:r>
            <w:r>
              <w:rPr>
                <w:sz w:val="20"/>
              </w:rPr>
              <w:t>în</w:t>
            </w:r>
            <w:r>
              <w:rPr>
                <w:spacing w:val="1"/>
                <w:sz w:val="20"/>
              </w:rPr>
              <w:t xml:space="preserve"> </w:t>
            </w:r>
            <w:r>
              <w:rPr>
                <w:sz w:val="20"/>
              </w:rPr>
              <w:t>se</w:t>
            </w:r>
            <w:r>
              <w:rPr>
                <w:spacing w:val="1"/>
                <w:sz w:val="20"/>
              </w:rPr>
              <w:t xml:space="preserve"> </w:t>
            </w:r>
            <w:r>
              <w:rPr>
                <w:sz w:val="20"/>
              </w:rPr>
              <w:t>justifică</w:t>
            </w:r>
            <w:r>
              <w:rPr>
                <w:spacing w:val="1"/>
                <w:sz w:val="20"/>
              </w:rPr>
              <w:t xml:space="preserve"> </w:t>
            </w:r>
            <w:r>
              <w:rPr>
                <w:sz w:val="20"/>
              </w:rPr>
              <w:t>faptul</w:t>
            </w:r>
            <w:r>
              <w:rPr>
                <w:spacing w:val="1"/>
                <w:sz w:val="20"/>
              </w:rPr>
              <w:t xml:space="preserve"> </w:t>
            </w:r>
            <w:r>
              <w:rPr>
                <w:sz w:val="20"/>
              </w:rPr>
              <w:t>că</w:t>
            </w:r>
            <w:r>
              <w:rPr>
                <w:spacing w:val="1"/>
                <w:sz w:val="20"/>
              </w:rPr>
              <w:t xml:space="preserve"> </w:t>
            </w:r>
            <w:r>
              <w:rPr>
                <w:sz w:val="20"/>
              </w:rPr>
              <w:t>întreaga</w:t>
            </w:r>
            <w:r>
              <w:rPr>
                <w:spacing w:val="1"/>
                <w:sz w:val="20"/>
              </w:rPr>
              <w:t xml:space="preserve"> </w:t>
            </w:r>
            <w:r>
              <w:rPr>
                <w:sz w:val="20"/>
              </w:rPr>
              <w:t>activitate</w:t>
            </w:r>
            <w:r>
              <w:rPr>
                <w:spacing w:val="1"/>
                <w:sz w:val="20"/>
              </w:rPr>
              <w:t xml:space="preserve"> </w:t>
            </w:r>
            <w:r>
              <w:rPr>
                <w:sz w:val="20"/>
              </w:rPr>
              <w:t>a</w:t>
            </w:r>
            <w:r>
              <w:rPr>
                <w:spacing w:val="1"/>
                <w:sz w:val="20"/>
              </w:rPr>
              <w:t xml:space="preserve"> </w:t>
            </w:r>
            <w:r>
              <w:rPr>
                <w:sz w:val="20"/>
              </w:rPr>
              <w:t>societății</w:t>
            </w:r>
            <w:r>
              <w:rPr>
                <w:spacing w:val="1"/>
                <w:sz w:val="20"/>
              </w:rPr>
              <w:t xml:space="preserve"> </w:t>
            </w:r>
            <w:r>
              <w:rPr>
                <w:sz w:val="20"/>
              </w:rPr>
              <w:t>se</w:t>
            </w:r>
            <w:r>
              <w:rPr>
                <w:spacing w:val="1"/>
                <w:sz w:val="20"/>
              </w:rPr>
              <w:t xml:space="preserve"> </w:t>
            </w:r>
            <w:r>
              <w:rPr>
                <w:sz w:val="20"/>
              </w:rPr>
              <w:t>desfășoară</w:t>
            </w:r>
            <w:r>
              <w:rPr>
                <w:spacing w:val="1"/>
                <w:sz w:val="20"/>
              </w:rPr>
              <w:t xml:space="preserve"> </w:t>
            </w:r>
            <w:r>
              <w:rPr>
                <w:sz w:val="20"/>
              </w:rPr>
              <w:t>în</w:t>
            </w:r>
            <w:r>
              <w:rPr>
                <w:spacing w:val="1"/>
                <w:sz w:val="20"/>
              </w:rPr>
              <w:t xml:space="preserve"> </w:t>
            </w:r>
            <w:r>
              <w:rPr>
                <w:sz w:val="20"/>
              </w:rPr>
              <w:t>cadrul</w:t>
            </w:r>
            <w:r>
              <w:rPr>
                <w:spacing w:val="1"/>
                <w:sz w:val="20"/>
              </w:rPr>
              <w:t xml:space="preserve"> </w:t>
            </w:r>
            <w:r>
              <w:rPr>
                <w:sz w:val="20"/>
              </w:rPr>
              <w:t>GAL</w:t>
            </w:r>
            <w:r>
              <w:rPr>
                <w:spacing w:val="1"/>
                <w:sz w:val="20"/>
              </w:rPr>
              <w:t xml:space="preserve"> </w:t>
            </w:r>
            <w:r>
              <w:rPr>
                <w:sz w:val="20"/>
              </w:rPr>
              <w:t>DD</w:t>
            </w:r>
            <w:r>
              <w:rPr>
                <w:spacing w:val="1"/>
                <w:sz w:val="20"/>
              </w:rPr>
              <w:t xml:space="preserve"> </w:t>
            </w:r>
            <w:r>
              <w:rPr>
                <w:sz w:val="20"/>
              </w:rPr>
              <w:t>expertul</w:t>
            </w:r>
            <w:r>
              <w:rPr>
                <w:spacing w:val="6"/>
                <w:sz w:val="20"/>
              </w:rPr>
              <w:t xml:space="preserve"> </w:t>
            </w:r>
            <w:r>
              <w:rPr>
                <w:sz w:val="20"/>
              </w:rPr>
              <w:t>acordă</w:t>
            </w:r>
            <w:r>
              <w:rPr>
                <w:spacing w:val="14"/>
                <w:sz w:val="20"/>
              </w:rPr>
              <w:t xml:space="preserve"> </w:t>
            </w:r>
            <w:r>
              <w:rPr>
                <w:sz w:val="20"/>
              </w:rPr>
              <w:t>2</w:t>
            </w:r>
            <w:r>
              <w:rPr>
                <w:spacing w:val="7"/>
                <w:sz w:val="20"/>
              </w:rPr>
              <w:t xml:space="preserve"> </w:t>
            </w:r>
            <w:r>
              <w:rPr>
                <w:sz w:val="20"/>
              </w:rPr>
              <w:t>puncte.</w:t>
            </w:r>
            <w:r>
              <w:rPr>
                <w:spacing w:val="6"/>
                <w:sz w:val="20"/>
              </w:rPr>
              <w:t xml:space="preserve"> </w:t>
            </w:r>
            <w:r>
              <w:rPr>
                <w:sz w:val="20"/>
              </w:rPr>
              <w:t>În</w:t>
            </w:r>
            <w:r>
              <w:rPr>
                <w:spacing w:val="9"/>
                <w:sz w:val="20"/>
              </w:rPr>
              <w:t xml:space="preserve"> </w:t>
            </w:r>
            <w:r>
              <w:rPr>
                <w:sz w:val="20"/>
              </w:rPr>
              <w:t>caz</w:t>
            </w:r>
            <w:r>
              <w:rPr>
                <w:spacing w:val="3"/>
                <w:sz w:val="20"/>
              </w:rPr>
              <w:t xml:space="preserve"> </w:t>
            </w:r>
            <w:r>
              <w:rPr>
                <w:sz w:val="20"/>
              </w:rPr>
              <w:t>contrar,</w:t>
            </w:r>
            <w:r>
              <w:rPr>
                <w:spacing w:val="5"/>
                <w:sz w:val="20"/>
              </w:rPr>
              <w:t xml:space="preserve"> </w:t>
            </w:r>
            <w:r>
              <w:rPr>
                <w:sz w:val="20"/>
              </w:rPr>
              <w:t>expertul</w:t>
            </w:r>
            <w:r>
              <w:rPr>
                <w:spacing w:val="11"/>
                <w:sz w:val="20"/>
              </w:rPr>
              <w:t xml:space="preserve"> </w:t>
            </w:r>
            <w:r>
              <w:rPr>
                <w:sz w:val="20"/>
              </w:rPr>
              <w:t>va</w:t>
            </w:r>
          </w:p>
          <w:p w14:paraId="5BC6F9BF" w14:textId="77777777" w:rsidR="00BD35D5" w:rsidRDefault="00000000">
            <w:pPr>
              <w:pStyle w:val="TableParagraph"/>
              <w:spacing w:before="1" w:line="220" w:lineRule="exact"/>
              <w:ind w:left="72"/>
              <w:jc w:val="both"/>
              <w:rPr>
                <w:sz w:val="20"/>
              </w:rPr>
            </w:pPr>
            <w:r>
              <w:rPr>
                <w:sz w:val="20"/>
              </w:rPr>
              <w:t>înscrie</w:t>
            </w:r>
            <w:r>
              <w:rPr>
                <w:spacing w:val="-4"/>
                <w:sz w:val="20"/>
              </w:rPr>
              <w:t xml:space="preserve"> </w:t>
            </w:r>
            <w:r>
              <w:rPr>
                <w:sz w:val="20"/>
              </w:rPr>
              <w:t>”0”</w:t>
            </w:r>
            <w:r>
              <w:rPr>
                <w:spacing w:val="-3"/>
                <w:sz w:val="20"/>
              </w:rPr>
              <w:t xml:space="preserve"> </w:t>
            </w:r>
            <w:r>
              <w:rPr>
                <w:sz w:val="20"/>
              </w:rPr>
              <w:t>în</w:t>
            </w:r>
            <w:r>
              <w:rPr>
                <w:spacing w:val="-3"/>
                <w:sz w:val="20"/>
              </w:rPr>
              <w:t xml:space="preserve"> </w:t>
            </w:r>
            <w:r>
              <w:rPr>
                <w:sz w:val="20"/>
              </w:rPr>
              <w:t>coloana</w:t>
            </w:r>
            <w:r>
              <w:rPr>
                <w:spacing w:val="-4"/>
                <w:sz w:val="20"/>
              </w:rPr>
              <w:t xml:space="preserve"> </w:t>
            </w:r>
            <w:r>
              <w:rPr>
                <w:sz w:val="20"/>
              </w:rPr>
              <w:t>Scor.</w:t>
            </w:r>
          </w:p>
        </w:tc>
      </w:tr>
      <w:tr w:rsidR="00BD35D5" w14:paraId="63B98DA0" w14:textId="77777777">
        <w:trPr>
          <w:trHeight w:val="1627"/>
        </w:trPr>
        <w:tc>
          <w:tcPr>
            <w:tcW w:w="3942" w:type="dxa"/>
          </w:tcPr>
          <w:p w14:paraId="5DEB9013" w14:textId="77777777" w:rsidR="00BD35D5" w:rsidRDefault="00000000">
            <w:pPr>
              <w:pStyle w:val="TableParagraph"/>
              <w:spacing w:line="237" w:lineRule="auto"/>
              <w:ind w:left="71" w:right="837"/>
              <w:rPr>
                <w:b/>
                <w:sz w:val="20"/>
              </w:rPr>
            </w:pPr>
            <w:r>
              <w:rPr>
                <w:b/>
                <w:sz w:val="20"/>
              </w:rPr>
              <w:t>Cerere de finanțare și Studiu de</w:t>
            </w:r>
            <w:r>
              <w:rPr>
                <w:b/>
                <w:spacing w:val="-58"/>
                <w:sz w:val="20"/>
              </w:rPr>
              <w:t xml:space="preserve"> </w:t>
            </w:r>
            <w:r>
              <w:rPr>
                <w:b/>
                <w:sz w:val="20"/>
              </w:rPr>
              <w:t>Fezabilitate/MJ</w:t>
            </w:r>
          </w:p>
          <w:p w14:paraId="3103212A" w14:textId="77777777" w:rsidR="00BD35D5" w:rsidRDefault="00000000">
            <w:pPr>
              <w:pStyle w:val="TableParagraph"/>
              <w:ind w:left="71"/>
              <w:rPr>
                <w:b/>
                <w:sz w:val="20"/>
              </w:rPr>
            </w:pPr>
            <w:r>
              <w:rPr>
                <w:b/>
                <w:sz w:val="20"/>
              </w:rPr>
              <w:t>RECOM</w:t>
            </w:r>
          </w:p>
        </w:tc>
        <w:tc>
          <w:tcPr>
            <w:tcW w:w="5493" w:type="dxa"/>
          </w:tcPr>
          <w:p w14:paraId="601C1030" w14:textId="77777777" w:rsidR="00BD35D5" w:rsidRDefault="00000000">
            <w:pPr>
              <w:pStyle w:val="TableParagraph"/>
              <w:spacing w:line="221" w:lineRule="exact"/>
              <w:ind w:left="72"/>
              <w:jc w:val="both"/>
              <w:rPr>
                <w:b/>
                <w:sz w:val="20"/>
              </w:rPr>
            </w:pPr>
            <w:r>
              <w:rPr>
                <w:b/>
                <w:sz w:val="20"/>
              </w:rPr>
              <w:t>5.3</w:t>
            </w:r>
            <w:r>
              <w:rPr>
                <w:b/>
                <w:spacing w:val="4"/>
                <w:sz w:val="20"/>
              </w:rPr>
              <w:t xml:space="preserve"> </w:t>
            </w:r>
            <w:r>
              <w:rPr>
                <w:b/>
                <w:sz w:val="20"/>
              </w:rPr>
              <w:t>–</w:t>
            </w:r>
            <w:r>
              <w:rPr>
                <w:b/>
                <w:spacing w:val="-4"/>
                <w:sz w:val="20"/>
              </w:rPr>
              <w:t xml:space="preserve"> </w:t>
            </w:r>
            <w:r>
              <w:rPr>
                <w:b/>
                <w:sz w:val="20"/>
              </w:rPr>
              <w:t>8 puncte</w:t>
            </w:r>
          </w:p>
          <w:p w14:paraId="2FA5E9AA" w14:textId="77777777" w:rsidR="00BD35D5" w:rsidRDefault="00000000">
            <w:pPr>
              <w:pStyle w:val="TableParagraph"/>
              <w:ind w:left="72" w:right="50"/>
              <w:jc w:val="both"/>
              <w:rPr>
                <w:sz w:val="20"/>
              </w:rPr>
            </w:pPr>
            <w:r>
              <w:rPr>
                <w:sz w:val="20"/>
              </w:rPr>
              <w:t>Verificarea se realizează în baza informațiilor cuprinse în</w:t>
            </w:r>
            <w:r>
              <w:rPr>
                <w:spacing w:val="1"/>
                <w:sz w:val="20"/>
              </w:rPr>
              <w:t xml:space="preserve"> </w:t>
            </w:r>
            <w:r>
              <w:rPr>
                <w:sz w:val="20"/>
              </w:rPr>
              <w:t>Studiu de Fezabilitate/MJ și în cerere de finanțare (anexe</w:t>
            </w:r>
            <w:r>
              <w:rPr>
                <w:spacing w:val="1"/>
                <w:sz w:val="20"/>
              </w:rPr>
              <w:t xml:space="preserve"> </w:t>
            </w:r>
            <w:r>
              <w:rPr>
                <w:sz w:val="20"/>
              </w:rPr>
              <w:t>care să cuprindă cel puțin un acord de cooperare între</w:t>
            </w:r>
            <w:r>
              <w:rPr>
                <w:spacing w:val="1"/>
                <w:sz w:val="20"/>
              </w:rPr>
              <w:t xml:space="preserve"> </w:t>
            </w:r>
            <w:r>
              <w:rPr>
                <w:sz w:val="20"/>
              </w:rPr>
              <w:t>minimum 4 entități juridice parteneriate care initiaza un</w:t>
            </w:r>
            <w:r>
              <w:rPr>
                <w:spacing w:val="1"/>
                <w:sz w:val="20"/>
              </w:rPr>
              <w:t xml:space="preserve"> </w:t>
            </w:r>
            <w:r>
              <w:rPr>
                <w:sz w:val="20"/>
              </w:rPr>
              <w:t>proiect</w:t>
            </w:r>
            <w:r>
              <w:rPr>
                <w:spacing w:val="99"/>
                <w:sz w:val="20"/>
              </w:rPr>
              <w:t xml:space="preserve"> </w:t>
            </w:r>
            <w:r>
              <w:rPr>
                <w:sz w:val="20"/>
              </w:rPr>
              <w:t>de</w:t>
            </w:r>
            <w:r>
              <w:rPr>
                <w:spacing w:val="98"/>
                <w:sz w:val="20"/>
              </w:rPr>
              <w:t xml:space="preserve"> </w:t>
            </w:r>
            <w:r>
              <w:rPr>
                <w:sz w:val="20"/>
              </w:rPr>
              <w:t>cooperare</w:t>
            </w:r>
            <w:r>
              <w:rPr>
                <w:spacing w:val="99"/>
                <w:sz w:val="20"/>
              </w:rPr>
              <w:t xml:space="preserve"> </w:t>
            </w:r>
            <w:r>
              <w:rPr>
                <w:sz w:val="20"/>
              </w:rPr>
              <w:t>în</w:t>
            </w:r>
            <w:r>
              <w:rPr>
                <w:spacing w:val="98"/>
                <w:sz w:val="20"/>
              </w:rPr>
              <w:t xml:space="preserve"> </w:t>
            </w:r>
            <w:r>
              <w:rPr>
                <w:sz w:val="20"/>
              </w:rPr>
              <w:t>cadrul</w:t>
            </w:r>
            <w:r>
              <w:rPr>
                <w:spacing w:val="100"/>
                <w:sz w:val="20"/>
              </w:rPr>
              <w:t xml:space="preserve"> </w:t>
            </w:r>
            <w:r>
              <w:rPr>
                <w:sz w:val="20"/>
              </w:rPr>
              <w:t>măsurii</w:t>
            </w:r>
            <w:r>
              <w:rPr>
                <w:spacing w:val="98"/>
                <w:sz w:val="20"/>
              </w:rPr>
              <w:t xml:space="preserve"> </w:t>
            </w:r>
            <w:r>
              <w:rPr>
                <w:sz w:val="20"/>
              </w:rPr>
              <w:t>M4/6B.</w:t>
            </w:r>
            <w:r>
              <w:rPr>
                <w:spacing w:val="96"/>
                <w:sz w:val="20"/>
              </w:rPr>
              <w:t xml:space="preserve"> </w:t>
            </w:r>
            <w:r>
              <w:rPr>
                <w:sz w:val="20"/>
              </w:rPr>
              <w:t>Dacă</w:t>
            </w:r>
          </w:p>
          <w:p w14:paraId="0B01EBA3" w14:textId="77777777" w:rsidR="00BD35D5" w:rsidRDefault="00000000">
            <w:pPr>
              <w:pStyle w:val="TableParagraph"/>
              <w:spacing w:line="225" w:lineRule="exact"/>
              <w:ind w:left="72"/>
              <w:jc w:val="both"/>
              <w:rPr>
                <w:sz w:val="20"/>
              </w:rPr>
            </w:pPr>
            <w:r>
              <w:rPr>
                <w:sz w:val="20"/>
              </w:rPr>
              <w:t>Acordul</w:t>
            </w:r>
            <w:r>
              <w:rPr>
                <w:spacing w:val="8"/>
                <w:sz w:val="20"/>
              </w:rPr>
              <w:t xml:space="preserve"> </w:t>
            </w:r>
            <w:r>
              <w:rPr>
                <w:sz w:val="20"/>
              </w:rPr>
              <w:t>de</w:t>
            </w:r>
            <w:r>
              <w:rPr>
                <w:spacing w:val="6"/>
                <w:sz w:val="20"/>
              </w:rPr>
              <w:t xml:space="preserve"> </w:t>
            </w:r>
            <w:r>
              <w:rPr>
                <w:sz w:val="20"/>
              </w:rPr>
              <w:t>cooperare,</w:t>
            </w:r>
            <w:r>
              <w:rPr>
                <w:spacing w:val="11"/>
                <w:sz w:val="20"/>
              </w:rPr>
              <w:t xml:space="preserve"> </w:t>
            </w:r>
            <w:r>
              <w:rPr>
                <w:sz w:val="20"/>
              </w:rPr>
              <w:t>se</w:t>
            </w:r>
            <w:r>
              <w:rPr>
                <w:spacing w:val="6"/>
                <w:sz w:val="20"/>
              </w:rPr>
              <w:t xml:space="preserve"> </w:t>
            </w:r>
            <w:r>
              <w:rPr>
                <w:sz w:val="20"/>
              </w:rPr>
              <w:t>va</w:t>
            </w:r>
            <w:r>
              <w:rPr>
                <w:spacing w:val="5"/>
                <w:sz w:val="20"/>
              </w:rPr>
              <w:t xml:space="preserve"> </w:t>
            </w:r>
            <w:r>
              <w:rPr>
                <w:sz w:val="20"/>
              </w:rPr>
              <w:t>referi</w:t>
            </w:r>
            <w:r>
              <w:rPr>
                <w:spacing w:val="10"/>
                <w:sz w:val="20"/>
              </w:rPr>
              <w:t xml:space="preserve"> </w:t>
            </w:r>
            <w:r>
              <w:rPr>
                <w:sz w:val="20"/>
              </w:rPr>
              <w:t>la</w:t>
            </w:r>
            <w:r>
              <w:rPr>
                <w:spacing w:val="11"/>
                <w:sz w:val="20"/>
              </w:rPr>
              <w:t xml:space="preserve"> </w:t>
            </w:r>
            <w:r>
              <w:rPr>
                <w:sz w:val="20"/>
              </w:rPr>
              <w:t>unul</w:t>
            </w:r>
            <w:r>
              <w:rPr>
                <w:spacing w:val="9"/>
                <w:sz w:val="20"/>
              </w:rPr>
              <w:t xml:space="preserve"> </w:t>
            </w:r>
            <w:r>
              <w:rPr>
                <w:sz w:val="20"/>
              </w:rPr>
              <w:t>din</w:t>
            </w:r>
            <w:r>
              <w:rPr>
                <w:spacing w:val="6"/>
                <w:sz w:val="20"/>
              </w:rPr>
              <w:t xml:space="preserve"> </w:t>
            </w:r>
            <w:r>
              <w:rPr>
                <w:sz w:val="20"/>
              </w:rPr>
              <w:t>cele</w:t>
            </w:r>
            <w:r>
              <w:rPr>
                <w:spacing w:val="7"/>
                <w:sz w:val="20"/>
              </w:rPr>
              <w:t xml:space="preserve"> </w:t>
            </w:r>
            <w:r>
              <w:rPr>
                <w:sz w:val="20"/>
              </w:rPr>
              <w:t>2</w:t>
            </w:r>
            <w:r>
              <w:rPr>
                <w:spacing w:val="5"/>
                <w:sz w:val="20"/>
              </w:rPr>
              <w:t xml:space="preserve"> </w:t>
            </w:r>
            <w:r>
              <w:rPr>
                <w:sz w:val="20"/>
              </w:rPr>
              <w:t>tipuri</w:t>
            </w:r>
          </w:p>
        </w:tc>
      </w:tr>
    </w:tbl>
    <w:p w14:paraId="607B22EB" w14:textId="77777777" w:rsidR="00BD35D5" w:rsidRDefault="00BD35D5">
      <w:pPr>
        <w:spacing w:line="225" w:lineRule="exact"/>
        <w:jc w:val="both"/>
        <w:rPr>
          <w:sz w:val="20"/>
        </w:rPr>
        <w:sectPr w:rsidR="00BD35D5">
          <w:headerReference w:type="default" r:id="rId56"/>
          <w:pgSz w:w="11910" w:h="16840"/>
          <w:pgMar w:top="1720" w:right="300" w:bottom="280" w:left="820" w:header="706" w:footer="0" w:gutter="0"/>
          <w:cols w:space="720"/>
        </w:sectPr>
      </w:pPr>
    </w:p>
    <w:tbl>
      <w:tblPr>
        <w:tblW w:w="0" w:type="auto"/>
        <w:tblInd w:w="5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43"/>
        <w:gridCol w:w="5493"/>
      </w:tblGrid>
      <w:tr w:rsidR="00BD35D5" w14:paraId="4C5CDC57" w14:textId="77777777">
        <w:trPr>
          <w:trHeight w:val="4642"/>
        </w:trPr>
        <w:tc>
          <w:tcPr>
            <w:tcW w:w="3943" w:type="dxa"/>
          </w:tcPr>
          <w:p w14:paraId="6EF76B82" w14:textId="77777777" w:rsidR="00BD35D5" w:rsidRDefault="00BD35D5">
            <w:pPr>
              <w:pStyle w:val="TableParagraph"/>
              <w:rPr>
                <w:rFonts w:ascii="Times New Roman"/>
                <w:sz w:val="20"/>
              </w:rPr>
            </w:pPr>
          </w:p>
        </w:tc>
        <w:tc>
          <w:tcPr>
            <w:tcW w:w="5493" w:type="dxa"/>
          </w:tcPr>
          <w:p w14:paraId="24E447C6" w14:textId="77777777" w:rsidR="00BD35D5" w:rsidRDefault="00000000">
            <w:pPr>
              <w:pStyle w:val="TableParagraph"/>
              <w:spacing w:line="221" w:lineRule="exact"/>
              <w:ind w:left="71"/>
              <w:jc w:val="both"/>
              <w:rPr>
                <w:sz w:val="20"/>
              </w:rPr>
            </w:pPr>
            <w:r>
              <w:rPr>
                <w:sz w:val="20"/>
              </w:rPr>
              <w:t>de</w:t>
            </w:r>
            <w:r>
              <w:rPr>
                <w:spacing w:val="-2"/>
                <w:sz w:val="20"/>
              </w:rPr>
              <w:t xml:space="preserve"> </w:t>
            </w:r>
            <w:r>
              <w:rPr>
                <w:sz w:val="20"/>
              </w:rPr>
              <w:t>actiuni</w:t>
            </w:r>
            <w:r>
              <w:rPr>
                <w:spacing w:val="-6"/>
                <w:sz w:val="20"/>
              </w:rPr>
              <w:t xml:space="preserve"> </w:t>
            </w:r>
            <w:r>
              <w:rPr>
                <w:sz w:val="20"/>
              </w:rPr>
              <w:t>eligibile:</w:t>
            </w:r>
          </w:p>
          <w:p w14:paraId="64A23FFC" w14:textId="77777777" w:rsidR="00BD35D5" w:rsidRDefault="00000000">
            <w:pPr>
              <w:pStyle w:val="TableParagraph"/>
              <w:numPr>
                <w:ilvl w:val="0"/>
                <w:numId w:val="12"/>
              </w:numPr>
              <w:tabs>
                <w:tab w:val="left" w:pos="317"/>
              </w:tabs>
              <w:ind w:right="54" w:firstLine="0"/>
              <w:jc w:val="both"/>
              <w:rPr>
                <w:sz w:val="20"/>
              </w:rPr>
            </w:pPr>
            <w:r>
              <w:rPr>
                <w:sz w:val="20"/>
              </w:rPr>
              <w:t>Implementarea de proiecte care contribuie la realizarea</w:t>
            </w:r>
            <w:r>
              <w:rPr>
                <w:spacing w:val="-58"/>
                <w:sz w:val="20"/>
              </w:rPr>
              <w:t xml:space="preserve"> </w:t>
            </w:r>
            <w:r>
              <w:rPr>
                <w:sz w:val="20"/>
              </w:rPr>
              <w:t>unor prioritati de dezvoltare locala (alta decat SDL GAL</w:t>
            </w:r>
            <w:r>
              <w:rPr>
                <w:spacing w:val="1"/>
                <w:sz w:val="20"/>
              </w:rPr>
              <w:t xml:space="preserve"> </w:t>
            </w:r>
            <w:r>
              <w:rPr>
                <w:sz w:val="20"/>
              </w:rPr>
              <w:t>DD), in baza unui plan de afaceri si/sau studiu/ strategie</w:t>
            </w:r>
            <w:r>
              <w:rPr>
                <w:spacing w:val="1"/>
                <w:sz w:val="20"/>
              </w:rPr>
              <w:t xml:space="preserve"> </w:t>
            </w:r>
            <w:r>
              <w:rPr>
                <w:sz w:val="20"/>
              </w:rPr>
              <w:t>privind</w:t>
            </w:r>
            <w:r>
              <w:rPr>
                <w:spacing w:val="-1"/>
                <w:sz w:val="20"/>
              </w:rPr>
              <w:t xml:space="preserve"> </w:t>
            </w:r>
            <w:r>
              <w:rPr>
                <w:sz w:val="20"/>
              </w:rPr>
              <w:t>zona</w:t>
            </w:r>
            <w:r>
              <w:rPr>
                <w:spacing w:val="-2"/>
                <w:sz w:val="20"/>
              </w:rPr>
              <w:t xml:space="preserve"> </w:t>
            </w:r>
            <w:r>
              <w:rPr>
                <w:sz w:val="20"/>
              </w:rPr>
              <w:t>in</w:t>
            </w:r>
            <w:r>
              <w:rPr>
                <w:spacing w:val="-3"/>
                <w:sz w:val="20"/>
              </w:rPr>
              <w:t xml:space="preserve"> </w:t>
            </w:r>
            <w:r>
              <w:rPr>
                <w:sz w:val="20"/>
              </w:rPr>
              <w:t>care</w:t>
            </w:r>
            <w:r>
              <w:rPr>
                <w:spacing w:val="-4"/>
                <w:sz w:val="20"/>
              </w:rPr>
              <w:t xml:space="preserve"> </w:t>
            </w:r>
            <w:r>
              <w:rPr>
                <w:sz w:val="20"/>
              </w:rPr>
              <w:t>se</w:t>
            </w:r>
            <w:r>
              <w:rPr>
                <w:spacing w:val="2"/>
                <w:sz w:val="20"/>
              </w:rPr>
              <w:t xml:space="preserve"> </w:t>
            </w:r>
            <w:r>
              <w:rPr>
                <w:sz w:val="20"/>
              </w:rPr>
              <w:t>desfasoara proiectul,</w:t>
            </w:r>
          </w:p>
          <w:p w14:paraId="3F7D8435" w14:textId="77777777" w:rsidR="00BD35D5" w:rsidRDefault="00000000">
            <w:pPr>
              <w:pStyle w:val="TableParagraph"/>
              <w:spacing w:before="2" w:line="231" w:lineRule="exact"/>
              <w:ind w:left="133"/>
              <w:rPr>
                <w:sz w:val="20"/>
              </w:rPr>
            </w:pPr>
            <w:r>
              <w:rPr>
                <w:sz w:val="20"/>
              </w:rPr>
              <w:t>sau</w:t>
            </w:r>
          </w:p>
          <w:p w14:paraId="4D45C10A" w14:textId="77777777" w:rsidR="00BD35D5" w:rsidRDefault="00000000">
            <w:pPr>
              <w:pStyle w:val="TableParagraph"/>
              <w:numPr>
                <w:ilvl w:val="0"/>
                <w:numId w:val="12"/>
              </w:numPr>
              <w:tabs>
                <w:tab w:val="left" w:pos="345"/>
              </w:tabs>
              <w:ind w:right="57" w:firstLine="0"/>
              <w:jc w:val="both"/>
              <w:rPr>
                <w:sz w:val="20"/>
              </w:rPr>
            </w:pPr>
            <w:r>
              <w:rPr>
                <w:sz w:val="20"/>
              </w:rPr>
              <w:t>Dezvoltarea si comercializarea de produse turistice de</w:t>
            </w:r>
            <w:r>
              <w:rPr>
                <w:spacing w:val="1"/>
                <w:sz w:val="20"/>
              </w:rPr>
              <w:t xml:space="preserve"> </w:t>
            </w:r>
            <w:r>
              <w:rPr>
                <w:sz w:val="20"/>
              </w:rPr>
              <w:t>catre</w:t>
            </w:r>
            <w:r>
              <w:rPr>
                <w:spacing w:val="1"/>
                <w:sz w:val="20"/>
              </w:rPr>
              <w:t xml:space="preserve"> </w:t>
            </w:r>
            <w:r>
              <w:rPr>
                <w:sz w:val="20"/>
              </w:rPr>
              <w:t>micii operatori din turism prin procese de lucru</w:t>
            </w:r>
            <w:r>
              <w:rPr>
                <w:spacing w:val="1"/>
                <w:sz w:val="20"/>
              </w:rPr>
              <w:t xml:space="preserve"> </w:t>
            </w:r>
            <w:r>
              <w:rPr>
                <w:sz w:val="20"/>
              </w:rPr>
              <w:t>comune</w:t>
            </w:r>
            <w:r>
              <w:rPr>
                <w:spacing w:val="-4"/>
                <w:sz w:val="20"/>
              </w:rPr>
              <w:t xml:space="preserve"> </w:t>
            </w:r>
            <w:r>
              <w:rPr>
                <w:sz w:val="20"/>
              </w:rPr>
              <w:t>si</w:t>
            </w:r>
            <w:r>
              <w:rPr>
                <w:spacing w:val="2"/>
                <w:sz w:val="20"/>
              </w:rPr>
              <w:t xml:space="preserve"> </w:t>
            </w:r>
            <w:r>
              <w:rPr>
                <w:sz w:val="20"/>
              </w:rPr>
              <w:t>partajarea</w:t>
            </w:r>
            <w:r>
              <w:rPr>
                <w:spacing w:val="2"/>
                <w:sz w:val="20"/>
              </w:rPr>
              <w:t xml:space="preserve"> </w:t>
            </w:r>
            <w:r>
              <w:rPr>
                <w:sz w:val="20"/>
              </w:rPr>
              <w:t>de</w:t>
            </w:r>
            <w:r>
              <w:rPr>
                <w:spacing w:val="-4"/>
                <w:sz w:val="20"/>
              </w:rPr>
              <w:t xml:space="preserve"> </w:t>
            </w:r>
            <w:r>
              <w:rPr>
                <w:sz w:val="20"/>
              </w:rPr>
              <w:t>resurselor proprii,</w:t>
            </w:r>
          </w:p>
          <w:p w14:paraId="080B8A08" w14:textId="77777777" w:rsidR="00BD35D5" w:rsidRDefault="00000000">
            <w:pPr>
              <w:pStyle w:val="TableParagraph"/>
              <w:ind w:left="71" w:right="53"/>
              <w:jc w:val="both"/>
              <w:rPr>
                <w:sz w:val="20"/>
              </w:rPr>
            </w:pPr>
            <w:r>
              <w:rPr>
                <w:sz w:val="20"/>
              </w:rPr>
              <w:t>Si parteneritul include membri din cel putin 2 UAT-uri din</w:t>
            </w:r>
            <w:r>
              <w:rPr>
                <w:spacing w:val="1"/>
                <w:sz w:val="20"/>
              </w:rPr>
              <w:t xml:space="preserve"> </w:t>
            </w:r>
            <w:r>
              <w:rPr>
                <w:sz w:val="20"/>
              </w:rPr>
              <w:t>GAL Delta Dunarii si cel putin 2 fermieri care intentioneaza</w:t>
            </w:r>
            <w:r>
              <w:rPr>
                <w:spacing w:val="-58"/>
                <w:sz w:val="20"/>
              </w:rPr>
              <w:t xml:space="preserve"> </w:t>
            </w:r>
            <w:r>
              <w:rPr>
                <w:sz w:val="20"/>
              </w:rPr>
              <w:t>sa-si diversifice activitatile catre turism si au aplicat pana</w:t>
            </w:r>
            <w:r>
              <w:rPr>
                <w:spacing w:val="1"/>
                <w:sz w:val="20"/>
              </w:rPr>
              <w:t xml:space="preserve"> </w:t>
            </w:r>
            <w:r>
              <w:rPr>
                <w:sz w:val="20"/>
              </w:rPr>
              <w:t>in prezent pe masuri din PNDR si cu precizarea ca acordul</w:t>
            </w:r>
            <w:r>
              <w:rPr>
                <w:spacing w:val="1"/>
                <w:sz w:val="20"/>
              </w:rPr>
              <w:t xml:space="preserve"> </w:t>
            </w:r>
            <w:r>
              <w:rPr>
                <w:sz w:val="20"/>
              </w:rPr>
              <w:t>trebuie sa contina rolul si responsabilitatile asumate de</w:t>
            </w:r>
            <w:r>
              <w:rPr>
                <w:spacing w:val="1"/>
                <w:sz w:val="20"/>
              </w:rPr>
              <w:t xml:space="preserve"> </w:t>
            </w:r>
            <w:r>
              <w:rPr>
                <w:sz w:val="20"/>
              </w:rPr>
              <w:t>parteneri,</w:t>
            </w:r>
            <w:r>
              <w:rPr>
                <w:spacing w:val="1"/>
                <w:sz w:val="20"/>
              </w:rPr>
              <w:t xml:space="preserve"> </w:t>
            </w:r>
            <w:r>
              <w:rPr>
                <w:sz w:val="20"/>
              </w:rPr>
              <w:t>inclusiv</w:t>
            </w:r>
            <w:r>
              <w:rPr>
                <w:spacing w:val="1"/>
                <w:sz w:val="20"/>
              </w:rPr>
              <w:t xml:space="preserve"> </w:t>
            </w:r>
            <w:r>
              <w:rPr>
                <w:sz w:val="20"/>
              </w:rPr>
              <w:t>drepturile</w:t>
            </w:r>
            <w:r>
              <w:rPr>
                <w:spacing w:val="1"/>
                <w:sz w:val="20"/>
              </w:rPr>
              <w:t xml:space="preserve"> </w:t>
            </w:r>
            <w:r>
              <w:rPr>
                <w:sz w:val="20"/>
              </w:rPr>
              <w:t>lor</w:t>
            </w:r>
            <w:r>
              <w:rPr>
                <w:spacing w:val="1"/>
                <w:sz w:val="20"/>
              </w:rPr>
              <w:t xml:space="preserve"> </w:t>
            </w:r>
            <w:r>
              <w:rPr>
                <w:sz w:val="20"/>
              </w:rPr>
              <w:t>dupa</w:t>
            </w:r>
            <w:r>
              <w:rPr>
                <w:spacing w:val="1"/>
                <w:sz w:val="20"/>
              </w:rPr>
              <w:t xml:space="preserve"> </w:t>
            </w:r>
            <w:r>
              <w:rPr>
                <w:sz w:val="20"/>
              </w:rPr>
              <w:t>finalizarea</w:t>
            </w:r>
            <w:r>
              <w:rPr>
                <w:spacing w:val="-58"/>
                <w:sz w:val="20"/>
              </w:rPr>
              <w:t xml:space="preserve"> </w:t>
            </w:r>
            <w:r>
              <w:rPr>
                <w:sz w:val="20"/>
              </w:rPr>
              <w:t>proiectului, primește</w:t>
            </w:r>
            <w:r>
              <w:rPr>
                <w:spacing w:val="1"/>
                <w:sz w:val="20"/>
              </w:rPr>
              <w:t xml:space="preserve"> </w:t>
            </w:r>
            <w:r>
              <w:rPr>
                <w:sz w:val="20"/>
              </w:rPr>
              <w:t>8</w:t>
            </w:r>
            <w:r>
              <w:rPr>
                <w:spacing w:val="1"/>
                <w:sz w:val="20"/>
              </w:rPr>
              <w:t xml:space="preserve"> </w:t>
            </w:r>
            <w:r>
              <w:rPr>
                <w:sz w:val="20"/>
              </w:rPr>
              <w:t>puncte.</w:t>
            </w:r>
            <w:r>
              <w:rPr>
                <w:spacing w:val="1"/>
                <w:sz w:val="20"/>
              </w:rPr>
              <w:t xml:space="preserve"> </w:t>
            </w:r>
            <w:r>
              <w:rPr>
                <w:sz w:val="20"/>
              </w:rPr>
              <w:t>În</w:t>
            </w:r>
            <w:r>
              <w:rPr>
                <w:spacing w:val="1"/>
                <w:sz w:val="20"/>
              </w:rPr>
              <w:t xml:space="preserve"> </w:t>
            </w:r>
            <w:r>
              <w:rPr>
                <w:sz w:val="20"/>
              </w:rPr>
              <w:t>caz contrar expertul</w:t>
            </w:r>
            <w:r>
              <w:rPr>
                <w:spacing w:val="1"/>
                <w:sz w:val="20"/>
              </w:rPr>
              <w:t xml:space="preserve"> </w:t>
            </w:r>
            <w:r>
              <w:rPr>
                <w:sz w:val="20"/>
              </w:rPr>
              <w:t>înscrie</w:t>
            </w:r>
            <w:r>
              <w:rPr>
                <w:spacing w:val="-3"/>
                <w:sz w:val="20"/>
              </w:rPr>
              <w:t xml:space="preserve"> </w:t>
            </w:r>
            <w:r>
              <w:rPr>
                <w:sz w:val="20"/>
              </w:rPr>
              <w:t>”0”</w:t>
            </w:r>
            <w:r>
              <w:rPr>
                <w:spacing w:val="1"/>
                <w:sz w:val="20"/>
              </w:rPr>
              <w:t xml:space="preserve"> </w:t>
            </w:r>
            <w:r>
              <w:rPr>
                <w:sz w:val="20"/>
              </w:rPr>
              <w:t>puncte</w:t>
            </w:r>
            <w:r>
              <w:rPr>
                <w:spacing w:val="3"/>
                <w:sz w:val="20"/>
              </w:rPr>
              <w:t xml:space="preserve"> </w:t>
            </w:r>
            <w:r>
              <w:rPr>
                <w:sz w:val="20"/>
              </w:rPr>
              <w:t>în</w:t>
            </w:r>
            <w:r>
              <w:rPr>
                <w:spacing w:val="1"/>
                <w:sz w:val="20"/>
              </w:rPr>
              <w:t xml:space="preserve"> </w:t>
            </w:r>
            <w:r>
              <w:rPr>
                <w:sz w:val="20"/>
              </w:rPr>
              <w:t>coloana</w:t>
            </w:r>
            <w:r>
              <w:rPr>
                <w:spacing w:val="-3"/>
                <w:sz w:val="20"/>
              </w:rPr>
              <w:t xml:space="preserve"> </w:t>
            </w:r>
            <w:r>
              <w:rPr>
                <w:sz w:val="20"/>
              </w:rPr>
              <w:t>scor.</w:t>
            </w:r>
          </w:p>
          <w:p w14:paraId="3DBB0FE0" w14:textId="77777777" w:rsidR="00BD35D5" w:rsidRDefault="00000000">
            <w:pPr>
              <w:pStyle w:val="TableParagraph"/>
              <w:spacing w:line="242" w:lineRule="auto"/>
              <w:ind w:left="71" w:right="56"/>
              <w:jc w:val="both"/>
              <w:rPr>
                <w:sz w:val="20"/>
              </w:rPr>
            </w:pPr>
            <w:r>
              <w:rPr>
                <w:sz w:val="20"/>
              </w:rPr>
              <w:t>OBS. Model de acord de cooperare se gaseste in Anexa 4 la</w:t>
            </w:r>
            <w:r>
              <w:rPr>
                <w:spacing w:val="1"/>
                <w:sz w:val="20"/>
              </w:rPr>
              <w:t xml:space="preserve"> </w:t>
            </w:r>
            <w:r>
              <w:rPr>
                <w:sz w:val="20"/>
              </w:rPr>
              <w:t>Ghidul</w:t>
            </w:r>
            <w:r>
              <w:rPr>
                <w:spacing w:val="-1"/>
                <w:sz w:val="20"/>
              </w:rPr>
              <w:t xml:space="preserve"> </w:t>
            </w:r>
            <w:r>
              <w:rPr>
                <w:sz w:val="20"/>
              </w:rPr>
              <w:t>de</w:t>
            </w:r>
            <w:r>
              <w:rPr>
                <w:spacing w:val="2"/>
                <w:sz w:val="20"/>
              </w:rPr>
              <w:t xml:space="preserve"> </w:t>
            </w:r>
            <w:r>
              <w:rPr>
                <w:sz w:val="20"/>
              </w:rPr>
              <w:t>pe</w:t>
            </w:r>
            <w:r>
              <w:rPr>
                <w:spacing w:val="-3"/>
                <w:sz w:val="20"/>
              </w:rPr>
              <w:t xml:space="preserve"> </w:t>
            </w:r>
            <w:r>
              <w:rPr>
                <w:sz w:val="20"/>
              </w:rPr>
              <w:t>Masura</w:t>
            </w:r>
            <w:r>
              <w:rPr>
                <w:spacing w:val="-4"/>
                <w:sz w:val="20"/>
              </w:rPr>
              <w:t xml:space="preserve"> </w:t>
            </w:r>
            <w:r>
              <w:rPr>
                <w:sz w:val="20"/>
              </w:rPr>
              <w:t>M4/6B</w:t>
            </w:r>
          </w:p>
        </w:tc>
      </w:tr>
      <w:tr w:rsidR="00BD35D5" w14:paraId="454411A5" w14:textId="77777777">
        <w:trPr>
          <w:trHeight w:val="1857"/>
        </w:trPr>
        <w:tc>
          <w:tcPr>
            <w:tcW w:w="3943" w:type="dxa"/>
          </w:tcPr>
          <w:p w14:paraId="217DD8E3" w14:textId="77777777" w:rsidR="00BD35D5" w:rsidRDefault="00000000">
            <w:pPr>
              <w:pStyle w:val="TableParagraph"/>
              <w:spacing w:line="242" w:lineRule="auto"/>
              <w:ind w:left="71" w:right="838"/>
              <w:rPr>
                <w:b/>
                <w:sz w:val="20"/>
              </w:rPr>
            </w:pPr>
            <w:r>
              <w:rPr>
                <w:b/>
                <w:sz w:val="20"/>
              </w:rPr>
              <w:t>Cerere de finanțare și Studiu de</w:t>
            </w:r>
            <w:r>
              <w:rPr>
                <w:b/>
                <w:spacing w:val="-58"/>
                <w:sz w:val="20"/>
              </w:rPr>
              <w:t xml:space="preserve"> </w:t>
            </w:r>
            <w:r>
              <w:rPr>
                <w:b/>
                <w:sz w:val="20"/>
              </w:rPr>
              <w:t>Fezabilitate/MJ</w:t>
            </w:r>
          </w:p>
          <w:p w14:paraId="73F649CA" w14:textId="77777777" w:rsidR="00BD35D5" w:rsidRDefault="00000000">
            <w:pPr>
              <w:pStyle w:val="TableParagraph"/>
              <w:spacing w:line="229" w:lineRule="exact"/>
              <w:ind w:left="71"/>
              <w:rPr>
                <w:b/>
                <w:sz w:val="20"/>
              </w:rPr>
            </w:pPr>
            <w:r>
              <w:rPr>
                <w:b/>
                <w:sz w:val="20"/>
              </w:rPr>
              <w:t>DOC.</w:t>
            </w:r>
            <w:r>
              <w:rPr>
                <w:b/>
                <w:spacing w:val="-3"/>
                <w:sz w:val="20"/>
              </w:rPr>
              <w:t xml:space="preserve"> </w:t>
            </w:r>
            <w:r>
              <w:rPr>
                <w:b/>
                <w:sz w:val="20"/>
              </w:rPr>
              <w:t>23</w:t>
            </w:r>
          </w:p>
        </w:tc>
        <w:tc>
          <w:tcPr>
            <w:tcW w:w="5493" w:type="dxa"/>
          </w:tcPr>
          <w:p w14:paraId="4A79B59B" w14:textId="77777777" w:rsidR="00BD35D5" w:rsidRDefault="00000000">
            <w:pPr>
              <w:pStyle w:val="TableParagraph"/>
              <w:spacing w:line="222" w:lineRule="exact"/>
              <w:ind w:left="71"/>
              <w:jc w:val="both"/>
              <w:rPr>
                <w:b/>
                <w:sz w:val="20"/>
              </w:rPr>
            </w:pPr>
            <w:r>
              <w:rPr>
                <w:b/>
                <w:sz w:val="20"/>
              </w:rPr>
              <w:t>5.4</w:t>
            </w:r>
            <w:r>
              <w:rPr>
                <w:b/>
                <w:spacing w:val="4"/>
                <w:sz w:val="20"/>
              </w:rPr>
              <w:t xml:space="preserve"> </w:t>
            </w:r>
            <w:r>
              <w:rPr>
                <w:b/>
                <w:sz w:val="20"/>
              </w:rPr>
              <w:t>–</w:t>
            </w:r>
            <w:r>
              <w:rPr>
                <w:b/>
                <w:spacing w:val="-4"/>
                <w:sz w:val="20"/>
              </w:rPr>
              <w:t xml:space="preserve"> </w:t>
            </w:r>
            <w:r>
              <w:rPr>
                <w:b/>
                <w:sz w:val="20"/>
              </w:rPr>
              <w:t>6 puncte</w:t>
            </w:r>
          </w:p>
          <w:p w14:paraId="3A38D273" w14:textId="77777777" w:rsidR="00BD35D5" w:rsidRDefault="00000000">
            <w:pPr>
              <w:pStyle w:val="TableParagraph"/>
              <w:spacing w:before="3"/>
              <w:ind w:left="71" w:right="55"/>
              <w:jc w:val="both"/>
              <w:rPr>
                <w:sz w:val="20"/>
              </w:rPr>
            </w:pPr>
            <w:r>
              <w:rPr>
                <w:sz w:val="20"/>
              </w:rPr>
              <w:t>Punctajul</w:t>
            </w:r>
            <w:r>
              <w:rPr>
                <w:spacing w:val="1"/>
                <w:sz w:val="20"/>
              </w:rPr>
              <w:t xml:space="preserve"> </w:t>
            </w:r>
            <w:r>
              <w:rPr>
                <w:sz w:val="20"/>
              </w:rPr>
              <w:t>se</w:t>
            </w:r>
            <w:r>
              <w:rPr>
                <w:spacing w:val="1"/>
                <w:sz w:val="20"/>
              </w:rPr>
              <w:t xml:space="preserve"> </w:t>
            </w:r>
            <w:r>
              <w:rPr>
                <w:sz w:val="20"/>
              </w:rPr>
              <w:t>va</w:t>
            </w:r>
            <w:r>
              <w:rPr>
                <w:spacing w:val="1"/>
                <w:sz w:val="20"/>
              </w:rPr>
              <w:t xml:space="preserve"> </w:t>
            </w:r>
            <w:r>
              <w:rPr>
                <w:sz w:val="20"/>
              </w:rPr>
              <w:t>acorda</w:t>
            </w:r>
            <w:r>
              <w:rPr>
                <w:spacing w:val="1"/>
                <w:sz w:val="20"/>
              </w:rPr>
              <w:t xml:space="preserve"> </w:t>
            </w:r>
            <w:r>
              <w:rPr>
                <w:sz w:val="20"/>
              </w:rPr>
              <w:t>în</w:t>
            </w:r>
            <w:r>
              <w:rPr>
                <w:spacing w:val="1"/>
                <w:sz w:val="20"/>
              </w:rPr>
              <w:t xml:space="preserve"> </w:t>
            </w:r>
            <w:r>
              <w:rPr>
                <w:sz w:val="20"/>
              </w:rPr>
              <w:t>conformitate</w:t>
            </w:r>
            <w:r>
              <w:rPr>
                <w:spacing w:val="1"/>
                <w:sz w:val="20"/>
              </w:rPr>
              <w:t xml:space="preserve"> </w:t>
            </w:r>
            <w:r>
              <w:rPr>
                <w:sz w:val="20"/>
              </w:rPr>
              <w:t>cu</w:t>
            </w:r>
            <w:r>
              <w:rPr>
                <w:spacing w:val="1"/>
                <w:sz w:val="20"/>
              </w:rPr>
              <w:t xml:space="preserve"> </w:t>
            </w:r>
            <w:r>
              <w:rPr>
                <w:sz w:val="20"/>
              </w:rPr>
              <w:t>informațiile</w:t>
            </w:r>
            <w:r>
              <w:rPr>
                <w:spacing w:val="-58"/>
                <w:sz w:val="20"/>
              </w:rPr>
              <w:t xml:space="preserve"> </w:t>
            </w:r>
            <w:r>
              <w:rPr>
                <w:sz w:val="20"/>
              </w:rPr>
              <w:t>cuprinse</w:t>
            </w:r>
            <w:r>
              <w:rPr>
                <w:spacing w:val="1"/>
                <w:sz w:val="20"/>
              </w:rPr>
              <w:t xml:space="preserve"> </w:t>
            </w:r>
            <w:r>
              <w:rPr>
                <w:sz w:val="20"/>
              </w:rPr>
              <w:t>în</w:t>
            </w:r>
            <w:r>
              <w:rPr>
                <w:spacing w:val="1"/>
                <w:sz w:val="20"/>
              </w:rPr>
              <w:t xml:space="preserve"> </w:t>
            </w:r>
            <w:r>
              <w:rPr>
                <w:sz w:val="20"/>
              </w:rPr>
              <w:t>Studiu</w:t>
            </w:r>
            <w:r>
              <w:rPr>
                <w:spacing w:val="1"/>
                <w:sz w:val="20"/>
              </w:rPr>
              <w:t xml:space="preserve"> </w:t>
            </w:r>
            <w:r>
              <w:rPr>
                <w:sz w:val="20"/>
              </w:rPr>
              <w:t>de</w:t>
            </w:r>
            <w:r>
              <w:rPr>
                <w:spacing w:val="1"/>
                <w:sz w:val="20"/>
              </w:rPr>
              <w:t xml:space="preserve"> </w:t>
            </w:r>
            <w:r>
              <w:rPr>
                <w:sz w:val="20"/>
              </w:rPr>
              <w:t>Fezabilitate/MJ</w:t>
            </w:r>
            <w:r>
              <w:rPr>
                <w:spacing w:val="1"/>
                <w:sz w:val="20"/>
              </w:rPr>
              <w:t xml:space="preserve"> </w:t>
            </w:r>
            <w:r>
              <w:rPr>
                <w:sz w:val="20"/>
              </w:rPr>
              <w:t>și</w:t>
            </w:r>
            <w:r>
              <w:rPr>
                <w:spacing w:val="1"/>
                <w:sz w:val="20"/>
              </w:rPr>
              <w:t xml:space="preserve"> </w:t>
            </w:r>
            <w:r>
              <w:rPr>
                <w:sz w:val="20"/>
              </w:rPr>
              <w:t>în</w:t>
            </w:r>
            <w:r>
              <w:rPr>
                <w:spacing w:val="1"/>
                <w:sz w:val="20"/>
              </w:rPr>
              <w:t xml:space="preserve"> </w:t>
            </w:r>
            <w:r>
              <w:rPr>
                <w:sz w:val="20"/>
              </w:rPr>
              <w:t>cerere</w:t>
            </w:r>
            <w:r>
              <w:rPr>
                <w:spacing w:val="1"/>
                <w:sz w:val="20"/>
              </w:rPr>
              <w:t xml:space="preserve"> </w:t>
            </w:r>
            <w:r>
              <w:rPr>
                <w:sz w:val="20"/>
              </w:rPr>
              <w:t>de</w:t>
            </w:r>
            <w:r>
              <w:rPr>
                <w:spacing w:val="1"/>
                <w:sz w:val="20"/>
              </w:rPr>
              <w:t xml:space="preserve"> </w:t>
            </w:r>
            <w:r>
              <w:rPr>
                <w:sz w:val="20"/>
              </w:rPr>
              <w:t>finanțare.</w:t>
            </w:r>
            <w:r>
              <w:rPr>
                <w:spacing w:val="1"/>
                <w:sz w:val="20"/>
              </w:rPr>
              <w:t xml:space="preserve"> </w:t>
            </w:r>
            <w:r>
              <w:rPr>
                <w:sz w:val="20"/>
              </w:rPr>
              <w:t>În</w:t>
            </w:r>
            <w:r>
              <w:rPr>
                <w:spacing w:val="1"/>
                <w:sz w:val="20"/>
              </w:rPr>
              <w:t xml:space="preserve"> </w:t>
            </w:r>
            <w:r>
              <w:rPr>
                <w:sz w:val="20"/>
              </w:rPr>
              <w:t>situația</w:t>
            </w:r>
            <w:r>
              <w:rPr>
                <w:spacing w:val="1"/>
                <w:sz w:val="20"/>
              </w:rPr>
              <w:t xml:space="preserve"> </w:t>
            </w:r>
            <w:r>
              <w:rPr>
                <w:sz w:val="20"/>
              </w:rPr>
              <w:t>în</w:t>
            </w:r>
            <w:r>
              <w:rPr>
                <w:spacing w:val="1"/>
                <w:sz w:val="20"/>
              </w:rPr>
              <w:t xml:space="preserve"> </w:t>
            </w:r>
            <w:r>
              <w:rPr>
                <w:sz w:val="20"/>
              </w:rPr>
              <w:t>care</w:t>
            </w:r>
            <w:r>
              <w:rPr>
                <w:spacing w:val="1"/>
                <w:sz w:val="20"/>
              </w:rPr>
              <w:t xml:space="preserve"> </w:t>
            </w:r>
            <w:r>
              <w:rPr>
                <w:sz w:val="20"/>
              </w:rPr>
              <w:t>se</w:t>
            </w:r>
            <w:r>
              <w:rPr>
                <w:spacing w:val="1"/>
                <w:sz w:val="20"/>
              </w:rPr>
              <w:t xml:space="preserve"> </w:t>
            </w:r>
            <w:r>
              <w:rPr>
                <w:sz w:val="20"/>
              </w:rPr>
              <w:t>justifică</w:t>
            </w:r>
            <w:r>
              <w:rPr>
                <w:spacing w:val="1"/>
                <w:sz w:val="20"/>
              </w:rPr>
              <w:t xml:space="preserve"> </w:t>
            </w:r>
            <w:r>
              <w:rPr>
                <w:sz w:val="20"/>
              </w:rPr>
              <w:t>și</w:t>
            </w:r>
            <w:r>
              <w:rPr>
                <w:spacing w:val="61"/>
                <w:sz w:val="20"/>
              </w:rPr>
              <w:t xml:space="preserve"> </w:t>
            </w:r>
            <w:r>
              <w:rPr>
                <w:sz w:val="20"/>
              </w:rPr>
              <w:t>de</w:t>
            </w:r>
            <w:r>
              <w:rPr>
                <w:spacing w:val="1"/>
                <w:sz w:val="20"/>
              </w:rPr>
              <w:t xml:space="preserve"> </w:t>
            </w:r>
            <w:r>
              <w:rPr>
                <w:sz w:val="20"/>
              </w:rPr>
              <w:t>demonstrează că se va folosi în implementarea proiectului</w:t>
            </w:r>
            <w:r>
              <w:rPr>
                <w:spacing w:val="1"/>
                <w:sz w:val="20"/>
              </w:rPr>
              <w:t xml:space="preserve"> </w:t>
            </w:r>
            <w:r>
              <w:rPr>
                <w:sz w:val="20"/>
              </w:rPr>
              <w:t>materie</w:t>
            </w:r>
            <w:r>
              <w:rPr>
                <w:spacing w:val="1"/>
                <w:sz w:val="20"/>
              </w:rPr>
              <w:t xml:space="preserve"> </w:t>
            </w:r>
            <w:r>
              <w:rPr>
                <w:sz w:val="20"/>
              </w:rPr>
              <w:t>primă</w:t>
            </w:r>
            <w:r>
              <w:rPr>
                <w:spacing w:val="1"/>
                <w:sz w:val="20"/>
              </w:rPr>
              <w:t xml:space="preserve"> </w:t>
            </w:r>
            <w:r>
              <w:rPr>
                <w:sz w:val="20"/>
              </w:rPr>
              <w:t>locală</w:t>
            </w:r>
            <w:r>
              <w:rPr>
                <w:spacing w:val="1"/>
                <w:sz w:val="20"/>
              </w:rPr>
              <w:t xml:space="preserve"> </w:t>
            </w:r>
            <w:r>
              <w:rPr>
                <w:sz w:val="20"/>
              </w:rPr>
              <w:t>(doar</w:t>
            </w:r>
            <w:r>
              <w:rPr>
                <w:spacing w:val="1"/>
                <w:sz w:val="20"/>
              </w:rPr>
              <w:t xml:space="preserve"> </w:t>
            </w:r>
            <w:r>
              <w:rPr>
                <w:sz w:val="20"/>
              </w:rPr>
              <w:t>în</w:t>
            </w:r>
            <w:r>
              <w:rPr>
                <w:spacing w:val="1"/>
                <w:sz w:val="20"/>
              </w:rPr>
              <w:t xml:space="preserve"> </w:t>
            </w:r>
            <w:r>
              <w:rPr>
                <w:sz w:val="20"/>
              </w:rPr>
              <w:t>cazul</w:t>
            </w:r>
            <w:r>
              <w:rPr>
                <w:spacing w:val="1"/>
                <w:sz w:val="20"/>
              </w:rPr>
              <w:t xml:space="preserve"> </w:t>
            </w:r>
            <w:r>
              <w:rPr>
                <w:sz w:val="20"/>
              </w:rPr>
              <w:t>proiectelor</w:t>
            </w:r>
            <w:r>
              <w:rPr>
                <w:spacing w:val="1"/>
                <w:sz w:val="20"/>
              </w:rPr>
              <w:t xml:space="preserve"> </w:t>
            </w:r>
            <w:r>
              <w:rPr>
                <w:sz w:val="20"/>
              </w:rPr>
              <w:t>de</w:t>
            </w:r>
            <w:r>
              <w:rPr>
                <w:spacing w:val="1"/>
                <w:sz w:val="20"/>
              </w:rPr>
              <w:t xml:space="preserve"> </w:t>
            </w:r>
            <w:r>
              <w:rPr>
                <w:sz w:val="20"/>
              </w:rPr>
              <w:t>producție)</w:t>
            </w:r>
            <w:r>
              <w:rPr>
                <w:spacing w:val="31"/>
                <w:sz w:val="20"/>
              </w:rPr>
              <w:t xml:space="preserve"> </w:t>
            </w:r>
            <w:r>
              <w:rPr>
                <w:sz w:val="20"/>
              </w:rPr>
              <w:t>expertul</w:t>
            </w:r>
            <w:r>
              <w:rPr>
                <w:spacing w:val="29"/>
                <w:sz w:val="20"/>
              </w:rPr>
              <w:t xml:space="preserve"> </w:t>
            </w:r>
            <w:r>
              <w:rPr>
                <w:sz w:val="20"/>
              </w:rPr>
              <w:t>acordă</w:t>
            </w:r>
            <w:r>
              <w:rPr>
                <w:spacing w:val="32"/>
                <w:sz w:val="20"/>
              </w:rPr>
              <w:t xml:space="preserve"> </w:t>
            </w:r>
            <w:r>
              <w:rPr>
                <w:sz w:val="20"/>
              </w:rPr>
              <w:t>6</w:t>
            </w:r>
            <w:r>
              <w:rPr>
                <w:spacing w:val="31"/>
                <w:sz w:val="20"/>
              </w:rPr>
              <w:t xml:space="preserve"> </w:t>
            </w:r>
            <w:r>
              <w:rPr>
                <w:sz w:val="20"/>
              </w:rPr>
              <w:t>puncte.</w:t>
            </w:r>
            <w:r>
              <w:rPr>
                <w:spacing w:val="25"/>
                <w:sz w:val="20"/>
              </w:rPr>
              <w:t xml:space="preserve"> </w:t>
            </w:r>
            <w:r>
              <w:rPr>
                <w:sz w:val="20"/>
              </w:rPr>
              <w:t>În</w:t>
            </w:r>
            <w:r>
              <w:rPr>
                <w:spacing w:val="27"/>
                <w:sz w:val="20"/>
              </w:rPr>
              <w:t xml:space="preserve"> </w:t>
            </w:r>
            <w:r>
              <w:rPr>
                <w:sz w:val="20"/>
              </w:rPr>
              <w:t>caz</w:t>
            </w:r>
            <w:r>
              <w:rPr>
                <w:spacing w:val="26"/>
                <w:sz w:val="20"/>
              </w:rPr>
              <w:t xml:space="preserve"> </w:t>
            </w:r>
            <w:r>
              <w:rPr>
                <w:sz w:val="20"/>
              </w:rPr>
              <w:t>contrar,</w:t>
            </w:r>
          </w:p>
          <w:p w14:paraId="30EE6922" w14:textId="77777777" w:rsidR="00BD35D5" w:rsidRDefault="00000000">
            <w:pPr>
              <w:pStyle w:val="TableParagraph"/>
              <w:spacing w:line="219" w:lineRule="exact"/>
              <w:ind w:left="71"/>
              <w:jc w:val="both"/>
              <w:rPr>
                <w:sz w:val="20"/>
              </w:rPr>
            </w:pPr>
            <w:r>
              <w:rPr>
                <w:sz w:val="20"/>
              </w:rPr>
              <w:t>expertul</w:t>
            </w:r>
            <w:r>
              <w:rPr>
                <w:spacing w:val="-5"/>
                <w:sz w:val="20"/>
              </w:rPr>
              <w:t xml:space="preserve"> </w:t>
            </w:r>
            <w:r>
              <w:rPr>
                <w:sz w:val="20"/>
              </w:rPr>
              <w:t>va</w:t>
            </w:r>
            <w:r>
              <w:rPr>
                <w:spacing w:val="1"/>
                <w:sz w:val="20"/>
              </w:rPr>
              <w:t xml:space="preserve"> </w:t>
            </w:r>
            <w:r>
              <w:rPr>
                <w:sz w:val="20"/>
              </w:rPr>
              <w:t>înscrie</w:t>
            </w:r>
            <w:r>
              <w:rPr>
                <w:spacing w:val="-3"/>
                <w:sz w:val="20"/>
              </w:rPr>
              <w:t xml:space="preserve"> </w:t>
            </w:r>
            <w:r>
              <w:rPr>
                <w:sz w:val="20"/>
              </w:rPr>
              <w:t>”0”</w:t>
            </w:r>
            <w:r>
              <w:rPr>
                <w:spacing w:val="-3"/>
                <w:sz w:val="20"/>
              </w:rPr>
              <w:t xml:space="preserve"> </w:t>
            </w:r>
            <w:r>
              <w:rPr>
                <w:sz w:val="20"/>
              </w:rPr>
              <w:t>în</w:t>
            </w:r>
            <w:r>
              <w:rPr>
                <w:spacing w:val="-3"/>
                <w:sz w:val="20"/>
              </w:rPr>
              <w:t xml:space="preserve"> </w:t>
            </w:r>
            <w:r>
              <w:rPr>
                <w:sz w:val="20"/>
              </w:rPr>
              <w:t>coloana</w:t>
            </w:r>
            <w:r>
              <w:rPr>
                <w:spacing w:val="-4"/>
                <w:sz w:val="20"/>
              </w:rPr>
              <w:t xml:space="preserve"> </w:t>
            </w:r>
            <w:r>
              <w:rPr>
                <w:sz w:val="20"/>
              </w:rPr>
              <w:t>Scor.</w:t>
            </w:r>
          </w:p>
        </w:tc>
      </w:tr>
      <w:tr w:rsidR="00BD35D5" w14:paraId="3E61B365" w14:textId="77777777">
        <w:trPr>
          <w:trHeight w:val="2323"/>
        </w:trPr>
        <w:tc>
          <w:tcPr>
            <w:tcW w:w="3943" w:type="dxa"/>
          </w:tcPr>
          <w:p w14:paraId="5F65CE0B" w14:textId="77777777" w:rsidR="00BD35D5" w:rsidRDefault="00000000">
            <w:pPr>
              <w:pStyle w:val="TableParagraph"/>
              <w:spacing w:line="237" w:lineRule="auto"/>
              <w:ind w:left="71" w:right="838"/>
              <w:rPr>
                <w:b/>
                <w:sz w:val="20"/>
              </w:rPr>
            </w:pPr>
            <w:r>
              <w:rPr>
                <w:b/>
                <w:sz w:val="20"/>
              </w:rPr>
              <w:t>Cerere de finanțare și Studiu de</w:t>
            </w:r>
            <w:r>
              <w:rPr>
                <w:b/>
                <w:spacing w:val="-58"/>
                <w:sz w:val="20"/>
              </w:rPr>
              <w:t xml:space="preserve"> </w:t>
            </w:r>
            <w:r>
              <w:rPr>
                <w:b/>
                <w:sz w:val="20"/>
              </w:rPr>
              <w:t>Fezabilitate/MJ</w:t>
            </w:r>
          </w:p>
        </w:tc>
        <w:tc>
          <w:tcPr>
            <w:tcW w:w="5493" w:type="dxa"/>
          </w:tcPr>
          <w:p w14:paraId="5F9E5370" w14:textId="77777777" w:rsidR="00BD35D5" w:rsidRDefault="00000000">
            <w:pPr>
              <w:pStyle w:val="TableParagraph"/>
              <w:spacing w:line="226" w:lineRule="exact"/>
              <w:ind w:left="71"/>
              <w:jc w:val="both"/>
              <w:rPr>
                <w:b/>
                <w:sz w:val="20"/>
              </w:rPr>
            </w:pPr>
            <w:r>
              <w:rPr>
                <w:b/>
                <w:sz w:val="20"/>
              </w:rPr>
              <w:t>5.5</w:t>
            </w:r>
            <w:r>
              <w:rPr>
                <w:b/>
                <w:spacing w:val="4"/>
                <w:sz w:val="20"/>
              </w:rPr>
              <w:t xml:space="preserve"> </w:t>
            </w:r>
            <w:r>
              <w:rPr>
                <w:b/>
                <w:sz w:val="20"/>
              </w:rPr>
              <w:t>–</w:t>
            </w:r>
            <w:r>
              <w:rPr>
                <w:b/>
                <w:spacing w:val="-4"/>
                <w:sz w:val="20"/>
              </w:rPr>
              <w:t xml:space="preserve"> </w:t>
            </w:r>
            <w:r>
              <w:rPr>
                <w:b/>
                <w:sz w:val="20"/>
              </w:rPr>
              <w:t>2 puncte</w:t>
            </w:r>
          </w:p>
          <w:p w14:paraId="57F3C88D" w14:textId="77777777" w:rsidR="00BD35D5" w:rsidRDefault="00000000">
            <w:pPr>
              <w:pStyle w:val="TableParagraph"/>
              <w:ind w:left="71" w:right="52"/>
              <w:jc w:val="both"/>
              <w:rPr>
                <w:sz w:val="20"/>
              </w:rPr>
            </w:pPr>
            <w:r>
              <w:rPr>
                <w:sz w:val="20"/>
              </w:rPr>
              <w:t>În situația în care proiectul</w:t>
            </w:r>
            <w:r>
              <w:rPr>
                <w:spacing w:val="1"/>
                <w:sz w:val="20"/>
              </w:rPr>
              <w:t xml:space="preserve"> </w:t>
            </w:r>
            <w:r>
              <w:rPr>
                <w:sz w:val="20"/>
              </w:rPr>
              <w:t>propune activități turistice</w:t>
            </w:r>
            <w:r>
              <w:rPr>
                <w:spacing w:val="1"/>
                <w:sz w:val="20"/>
              </w:rPr>
              <w:t xml:space="preserve"> </w:t>
            </w:r>
            <w:r>
              <w:rPr>
                <w:sz w:val="20"/>
              </w:rPr>
              <w:t>integrate-rețea</w:t>
            </w:r>
            <w:r>
              <w:rPr>
                <w:spacing w:val="1"/>
                <w:sz w:val="20"/>
              </w:rPr>
              <w:t xml:space="preserve"> </w:t>
            </w:r>
            <w:r>
              <w:rPr>
                <w:sz w:val="20"/>
              </w:rPr>
              <w:t>de</w:t>
            </w:r>
            <w:r>
              <w:rPr>
                <w:spacing w:val="1"/>
                <w:sz w:val="20"/>
              </w:rPr>
              <w:t xml:space="preserve"> </w:t>
            </w:r>
            <w:r>
              <w:rPr>
                <w:sz w:val="20"/>
              </w:rPr>
              <w:t>servicii</w:t>
            </w:r>
            <w:r>
              <w:rPr>
                <w:spacing w:val="1"/>
                <w:sz w:val="20"/>
              </w:rPr>
              <w:t xml:space="preserve"> </w:t>
            </w:r>
            <w:r>
              <w:rPr>
                <w:sz w:val="20"/>
              </w:rPr>
              <w:t>turistice</w:t>
            </w:r>
            <w:r>
              <w:rPr>
                <w:spacing w:val="1"/>
                <w:sz w:val="20"/>
              </w:rPr>
              <w:t xml:space="preserve"> </w:t>
            </w:r>
            <w:r>
              <w:rPr>
                <w:sz w:val="20"/>
              </w:rPr>
              <w:t>(existența</w:t>
            </w:r>
            <w:r>
              <w:rPr>
                <w:spacing w:val="61"/>
                <w:sz w:val="20"/>
              </w:rPr>
              <w:t xml:space="preserve"> </w:t>
            </w:r>
            <w:r>
              <w:rPr>
                <w:sz w:val="20"/>
              </w:rPr>
              <w:t>unui</w:t>
            </w:r>
            <w:r>
              <w:rPr>
                <w:spacing w:val="1"/>
                <w:sz w:val="20"/>
              </w:rPr>
              <w:t xml:space="preserve"> </w:t>
            </w:r>
            <w:r>
              <w:rPr>
                <w:sz w:val="20"/>
              </w:rPr>
              <w:t>contract</w:t>
            </w:r>
            <w:r>
              <w:rPr>
                <w:spacing w:val="1"/>
                <w:sz w:val="20"/>
              </w:rPr>
              <w:t xml:space="preserve"> </w:t>
            </w:r>
            <w:r>
              <w:rPr>
                <w:sz w:val="20"/>
              </w:rPr>
              <w:t>de</w:t>
            </w:r>
            <w:r>
              <w:rPr>
                <w:spacing w:val="1"/>
                <w:sz w:val="20"/>
              </w:rPr>
              <w:t xml:space="preserve"> </w:t>
            </w:r>
            <w:r>
              <w:rPr>
                <w:sz w:val="20"/>
              </w:rPr>
              <w:t>parteneriat/colaborare</w:t>
            </w:r>
            <w:r>
              <w:rPr>
                <w:spacing w:val="1"/>
                <w:sz w:val="20"/>
              </w:rPr>
              <w:t xml:space="preserve"> </w:t>
            </w:r>
            <w:r>
              <w:rPr>
                <w:sz w:val="20"/>
              </w:rPr>
              <w:t>între</w:t>
            </w:r>
            <w:r>
              <w:rPr>
                <w:spacing w:val="1"/>
                <w:sz w:val="20"/>
              </w:rPr>
              <w:t xml:space="preserve"> </w:t>
            </w:r>
            <w:r>
              <w:rPr>
                <w:sz w:val="20"/>
              </w:rPr>
              <w:t>minim</w:t>
            </w:r>
            <w:r>
              <w:rPr>
                <w:spacing w:val="1"/>
                <w:sz w:val="20"/>
              </w:rPr>
              <w:t xml:space="preserve"> </w:t>
            </w:r>
            <w:r>
              <w:rPr>
                <w:sz w:val="20"/>
              </w:rPr>
              <w:t>două</w:t>
            </w:r>
            <w:r>
              <w:rPr>
                <w:spacing w:val="1"/>
                <w:sz w:val="20"/>
              </w:rPr>
              <w:t xml:space="preserve"> </w:t>
            </w:r>
            <w:r>
              <w:rPr>
                <w:sz w:val="20"/>
              </w:rPr>
              <w:t>societăți</w:t>
            </w:r>
            <w:r>
              <w:rPr>
                <w:spacing w:val="27"/>
                <w:sz w:val="20"/>
              </w:rPr>
              <w:t xml:space="preserve"> </w:t>
            </w:r>
            <w:r>
              <w:rPr>
                <w:sz w:val="20"/>
              </w:rPr>
              <w:t>comerciale</w:t>
            </w:r>
            <w:r>
              <w:rPr>
                <w:spacing w:val="27"/>
                <w:sz w:val="20"/>
              </w:rPr>
              <w:t xml:space="preserve"> </w:t>
            </w:r>
            <w:r>
              <w:rPr>
                <w:sz w:val="20"/>
              </w:rPr>
              <w:t>din</w:t>
            </w:r>
            <w:r>
              <w:rPr>
                <w:spacing w:val="28"/>
                <w:sz w:val="20"/>
              </w:rPr>
              <w:t xml:space="preserve"> </w:t>
            </w:r>
            <w:r>
              <w:rPr>
                <w:sz w:val="20"/>
              </w:rPr>
              <w:t>domeniul</w:t>
            </w:r>
            <w:r>
              <w:rPr>
                <w:spacing w:val="21"/>
                <w:sz w:val="20"/>
              </w:rPr>
              <w:t xml:space="preserve"> </w:t>
            </w:r>
            <w:r>
              <w:rPr>
                <w:sz w:val="20"/>
              </w:rPr>
              <w:t>turismului</w:t>
            </w:r>
            <w:r>
              <w:rPr>
                <w:spacing w:val="27"/>
                <w:sz w:val="20"/>
              </w:rPr>
              <w:t xml:space="preserve"> </w:t>
            </w:r>
            <w:r>
              <w:rPr>
                <w:sz w:val="20"/>
              </w:rPr>
              <w:t>care</w:t>
            </w:r>
            <w:r>
              <w:rPr>
                <w:spacing w:val="28"/>
                <w:sz w:val="20"/>
              </w:rPr>
              <w:t xml:space="preserve"> </w:t>
            </w:r>
            <w:r>
              <w:rPr>
                <w:sz w:val="20"/>
              </w:rPr>
              <w:t>asigură</w:t>
            </w:r>
            <w:r>
              <w:rPr>
                <w:spacing w:val="-58"/>
                <w:sz w:val="20"/>
              </w:rPr>
              <w:t xml:space="preserve"> </w:t>
            </w:r>
            <w:r>
              <w:rPr>
                <w:sz w:val="20"/>
              </w:rPr>
              <w:t>în colaborare 3 tipuri de servicii turistice – ex. Cazare și</w:t>
            </w:r>
            <w:r>
              <w:rPr>
                <w:spacing w:val="1"/>
                <w:sz w:val="20"/>
              </w:rPr>
              <w:t xml:space="preserve"> </w:t>
            </w:r>
            <w:r>
              <w:rPr>
                <w:sz w:val="20"/>
              </w:rPr>
              <w:t>excursii,</w:t>
            </w:r>
            <w:r>
              <w:rPr>
                <w:spacing w:val="1"/>
                <w:sz w:val="20"/>
              </w:rPr>
              <w:t xml:space="preserve"> </w:t>
            </w:r>
            <w:r>
              <w:rPr>
                <w:sz w:val="20"/>
              </w:rPr>
              <w:t>excursii</w:t>
            </w:r>
            <w:r>
              <w:rPr>
                <w:spacing w:val="1"/>
                <w:sz w:val="20"/>
              </w:rPr>
              <w:t xml:space="preserve"> </w:t>
            </w:r>
            <w:r>
              <w:rPr>
                <w:sz w:val="20"/>
              </w:rPr>
              <w:t>și</w:t>
            </w:r>
            <w:r>
              <w:rPr>
                <w:spacing w:val="1"/>
                <w:sz w:val="20"/>
              </w:rPr>
              <w:t xml:space="preserve"> </w:t>
            </w:r>
            <w:r>
              <w:rPr>
                <w:sz w:val="20"/>
              </w:rPr>
              <w:t>servicii</w:t>
            </w:r>
            <w:r>
              <w:rPr>
                <w:spacing w:val="1"/>
                <w:sz w:val="20"/>
              </w:rPr>
              <w:t xml:space="preserve"> </w:t>
            </w:r>
            <w:r>
              <w:rPr>
                <w:sz w:val="20"/>
              </w:rPr>
              <w:t>de</w:t>
            </w:r>
            <w:r>
              <w:rPr>
                <w:spacing w:val="1"/>
                <w:sz w:val="20"/>
              </w:rPr>
              <w:t xml:space="preserve"> </w:t>
            </w:r>
            <w:r>
              <w:rPr>
                <w:sz w:val="20"/>
              </w:rPr>
              <w:t>masă,</w:t>
            </w:r>
            <w:r>
              <w:rPr>
                <w:spacing w:val="1"/>
                <w:sz w:val="20"/>
              </w:rPr>
              <w:t xml:space="preserve"> </w:t>
            </w:r>
            <w:r>
              <w:rPr>
                <w:sz w:val="20"/>
              </w:rPr>
              <w:t>etc.),inclusiv</w:t>
            </w:r>
            <w:r>
              <w:rPr>
                <w:spacing w:val="1"/>
                <w:sz w:val="20"/>
              </w:rPr>
              <w:t xml:space="preserve"> </w:t>
            </w:r>
            <w:r>
              <w:rPr>
                <w:sz w:val="20"/>
              </w:rPr>
              <w:t>promovarea culturii locale,</w:t>
            </w:r>
            <w:r>
              <w:rPr>
                <w:spacing w:val="1"/>
                <w:sz w:val="20"/>
              </w:rPr>
              <w:t xml:space="preserve"> </w:t>
            </w:r>
            <w:r>
              <w:rPr>
                <w:sz w:val="20"/>
              </w:rPr>
              <w:t>expertul acordă 2 puncte. În</w:t>
            </w:r>
            <w:r>
              <w:rPr>
                <w:spacing w:val="1"/>
                <w:sz w:val="20"/>
              </w:rPr>
              <w:t xml:space="preserve"> </w:t>
            </w:r>
            <w:r>
              <w:rPr>
                <w:sz w:val="20"/>
              </w:rPr>
              <w:t>caz</w:t>
            </w:r>
            <w:r>
              <w:rPr>
                <w:spacing w:val="-4"/>
                <w:sz w:val="20"/>
              </w:rPr>
              <w:t xml:space="preserve"> </w:t>
            </w:r>
            <w:r>
              <w:rPr>
                <w:sz w:val="20"/>
              </w:rPr>
              <w:t>contrar,</w:t>
            </w:r>
            <w:r>
              <w:rPr>
                <w:spacing w:val="-1"/>
                <w:sz w:val="20"/>
              </w:rPr>
              <w:t xml:space="preserve"> </w:t>
            </w:r>
            <w:r>
              <w:rPr>
                <w:sz w:val="20"/>
              </w:rPr>
              <w:t>expertul</w:t>
            </w:r>
            <w:r>
              <w:rPr>
                <w:spacing w:val="-5"/>
                <w:sz w:val="20"/>
              </w:rPr>
              <w:t xml:space="preserve"> </w:t>
            </w:r>
            <w:r>
              <w:rPr>
                <w:sz w:val="20"/>
              </w:rPr>
              <w:t>va</w:t>
            </w:r>
            <w:r>
              <w:rPr>
                <w:spacing w:val="1"/>
                <w:sz w:val="20"/>
              </w:rPr>
              <w:t xml:space="preserve"> </w:t>
            </w:r>
            <w:r>
              <w:rPr>
                <w:sz w:val="20"/>
              </w:rPr>
              <w:t>înscrie</w:t>
            </w:r>
            <w:r>
              <w:rPr>
                <w:spacing w:val="-3"/>
                <w:sz w:val="20"/>
              </w:rPr>
              <w:t xml:space="preserve"> </w:t>
            </w:r>
            <w:r>
              <w:rPr>
                <w:sz w:val="20"/>
              </w:rPr>
              <w:t>”0”</w:t>
            </w:r>
            <w:r>
              <w:rPr>
                <w:spacing w:val="-4"/>
                <w:sz w:val="20"/>
              </w:rPr>
              <w:t xml:space="preserve"> </w:t>
            </w:r>
            <w:r>
              <w:rPr>
                <w:sz w:val="20"/>
              </w:rPr>
              <w:t>în</w:t>
            </w:r>
            <w:r>
              <w:rPr>
                <w:spacing w:val="-3"/>
                <w:sz w:val="20"/>
              </w:rPr>
              <w:t xml:space="preserve"> </w:t>
            </w:r>
            <w:r>
              <w:rPr>
                <w:sz w:val="20"/>
              </w:rPr>
              <w:t>coloana</w:t>
            </w:r>
            <w:r>
              <w:rPr>
                <w:spacing w:val="-4"/>
                <w:sz w:val="20"/>
              </w:rPr>
              <w:t xml:space="preserve"> </w:t>
            </w:r>
            <w:r>
              <w:rPr>
                <w:sz w:val="20"/>
              </w:rPr>
              <w:t>Scor.</w:t>
            </w:r>
          </w:p>
        </w:tc>
      </w:tr>
      <w:tr w:rsidR="00BD35D5" w14:paraId="1C9DBEF5" w14:textId="77777777">
        <w:trPr>
          <w:trHeight w:val="2558"/>
        </w:trPr>
        <w:tc>
          <w:tcPr>
            <w:tcW w:w="3943" w:type="dxa"/>
          </w:tcPr>
          <w:p w14:paraId="452C124B" w14:textId="77777777" w:rsidR="00BD35D5" w:rsidRDefault="00000000">
            <w:pPr>
              <w:pStyle w:val="TableParagraph"/>
              <w:spacing w:line="242" w:lineRule="auto"/>
              <w:ind w:left="71" w:right="838"/>
              <w:rPr>
                <w:b/>
                <w:sz w:val="20"/>
              </w:rPr>
            </w:pPr>
            <w:r>
              <w:rPr>
                <w:b/>
                <w:sz w:val="20"/>
              </w:rPr>
              <w:t>Cerere de finanțare și Studiu de</w:t>
            </w:r>
            <w:r>
              <w:rPr>
                <w:b/>
                <w:spacing w:val="-58"/>
                <w:sz w:val="20"/>
              </w:rPr>
              <w:t xml:space="preserve"> </w:t>
            </w:r>
            <w:r>
              <w:rPr>
                <w:b/>
                <w:sz w:val="20"/>
              </w:rPr>
              <w:t>Fezabilitate/MJ</w:t>
            </w:r>
          </w:p>
        </w:tc>
        <w:tc>
          <w:tcPr>
            <w:tcW w:w="5493" w:type="dxa"/>
          </w:tcPr>
          <w:p w14:paraId="46C6909A" w14:textId="77777777" w:rsidR="00BD35D5" w:rsidRDefault="00000000">
            <w:pPr>
              <w:pStyle w:val="TableParagraph"/>
              <w:spacing w:line="222" w:lineRule="exact"/>
              <w:ind w:left="71"/>
              <w:jc w:val="both"/>
              <w:rPr>
                <w:b/>
                <w:sz w:val="20"/>
              </w:rPr>
            </w:pPr>
            <w:r>
              <w:rPr>
                <w:b/>
                <w:sz w:val="20"/>
              </w:rPr>
              <w:t>5.6 –1</w:t>
            </w:r>
            <w:r>
              <w:rPr>
                <w:b/>
                <w:spacing w:val="-1"/>
                <w:sz w:val="20"/>
              </w:rPr>
              <w:t xml:space="preserve"> </w:t>
            </w:r>
            <w:r>
              <w:rPr>
                <w:b/>
                <w:sz w:val="20"/>
              </w:rPr>
              <w:t>punct</w:t>
            </w:r>
          </w:p>
          <w:p w14:paraId="4AA6371E" w14:textId="77777777" w:rsidR="00BD35D5" w:rsidRDefault="00000000">
            <w:pPr>
              <w:pStyle w:val="TableParagraph"/>
              <w:spacing w:before="3"/>
              <w:ind w:left="71" w:right="58"/>
              <w:jc w:val="both"/>
              <w:rPr>
                <w:sz w:val="20"/>
              </w:rPr>
            </w:pPr>
            <w:r>
              <w:rPr>
                <w:sz w:val="20"/>
              </w:rPr>
              <w:t>Punctajul</w:t>
            </w:r>
            <w:r>
              <w:rPr>
                <w:spacing w:val="1"/>
                <w:sz w:val="20"/>
              </w:rPr>
              <w:t xml:space="preserve"> </w:t>
            </w:r>
            <w:r>
              <w:rPr>
                <w:sz w:val="20"/>
              </w:rPr>
              <w:t>se</w:t>
            </w:r>
            <w:r>
              <w:rPr>
                <w:spacing w:val="1"/>
                <w:sz w:val="20"/>
              </w:rPr>
              <w:t xml:space="preserve"> </w:t>
            </w:r>
            <w:r>
              <w:rPr>
                <w:sz w:val="20"/>
              </w:rPr>
              <w:t>va</w:t>
            </w:r>
            <w:r>
              <w:rPr>
                <w:spacing w:val="1"/>
                <w:sz w:val="20"/>
              </w:rPr>
              <w:t xml:space="preserve"> </w:t>
            </w:r>
            <w:r>
              <w:rPr>
                <w:sz w:val="20"/>
              </w:rPr>
              <w:t>acorda</w:t>
            </w:r>
            <w:r>
              <w:rPr>
                <w:spacing w:val="1"/>
                <w:sz w:val="20"/>
              </w:rPr>
              <w:t xml:space="preserve"> </w:t>
            </w:r>
            <w:r>
              <w:rPr>
                <w:sz w:val="20"/>
              </w:rPr>
              <w:t>în</w:t>
            </w:r>
            <w:r>
              <w:rPr>
                <w:spacing w:val="1"/>
                <w:sz w:val="20"/>
              </w:rPr>
              <w:t xml:space="preserve"> </w:t>
            </w:r>
            <w:r>
              <w:rPr>
                <w:sz w:val="20"/>
              </w:rPr>
              <w:t>conformitate</w:t>
            </w:r>
            <w:r>
              <w:rPr>
                <w:spacing w:val="1"/>
                <w:sz w:val="20"/>
              </w:rPr>
              <w:t xml:space="preserve"> </w:t>
            </w:r>
            <w:r>
              <w:rPr>
                <w:sz w:val="20"/>
              </w:rPr>
              <w:t>cu</w:t>
            </w:r>
            <w:r>
              <w:rPr>
                <w:spacing w:val="1"/>
                <w:sz w:val="20"/>
              </w:rPr>
              <w:t xml:space="preserve"> </w:t>
            </w:r>
            <w:r>
              <w:rPr>
                <w:sz w:val="20"/>
              </w:rPr>
              <w:t>informațiile</w:t>
            </w:r>
            <w:r>
              <w:rPr>
                <w:spacing w:val="-58"/>
                <w:sz w:val="20"/>
              </w:rPr>
              <w:t xml:space="preserve"> </w:t>
            </w:r>
            <w:r>
              <w:rPr>
                <w:sz w:val="20"/>
              </w:rPr>
              <w:t>cuprinse</w:t>
            </w:r>
            <w:r>
              <w:rPr>
                <w:spacing w:val="-3"/>
                <w:sz w:val="20"/>
              </w:rPr>
              <w:t xml:space="preserve"> </w:t>
            </w:r>
            <w:r>
              <w:rPr>
                <w:sz w:val="20"/>
              </w:rPr>
              <w:t>în</w:t>
            </w:r>
            <w:r>
              <w:rPr>
                <w:spacing w:val="2"/>
                <w:sz w:val="20"/>
              </w:rPr>
              <w:t xml:space="preserve"> </w:t>
            </w:r>
            <w:r>
              <w:rPr>
                <w:sz w:val="20"/>
              </w:rPr>
              <w:t>Studiu</w:t>
            </w:r>
            <w:r>
              <w:rPr>
                <w:spacing w:val="-4"/>
                <w:sz w:val="20"/>
              </w:rPr>
              <w:t xml:space="preserve"> </w:t>
            </w:r>
            <w:r>
              <w:rPr>
                <w:sz w:val="20"/>
              </w:rPr>
              <w:t>de</w:t>
            </w:r>
            <w:r>
              <w:rPr>
                <w:spacing w:val="2"/>
                <w:sz w:val="20"/>
              </w:rPr>
              <w:t xml:space="preserve"> </w:t>
            </w:r>
            <w:r>
              <w:rPr>
                <w:sz w:val="20"/>
              </w:rPr>
              <w:t>Fezabilitate/MJ</w:t>
            </w:r>
            <w:r>
              <w:rPr>
                <w:spacing w:val="1"/>
                <w:sz w:val="20"/>
              </w:rPr>
              <w:t xml:space="preserve"> </w:t>
            </w:r>
            <w:r>
              <w:rPr>
                <w:sz w:val="20"/>
              </w:rPr>
              <w:t>si</w:t>
            </w:r>
            <w:r>
              <w:rPr>
                <w:spacing w:val="-3"/>
                <w:sz w:val="20"/>
              </w:rPr>
              <w:t xml:space="preserve"> </w:t>
            </w:r>
            <w:r>
              <w:rPr>
                <w:sz w:val="20"/>
              </w:rPr>
              <w:t>CF.</w:t>
            </w:r>
          </w:p>
          <w:p w14:paraId="659D4533" w14:textId="77777777" w:rsidR="00BD35D5" w:rsidRDefault="00000000">
            <w:pPr>
              <w:pStyle w:val="TableParagraph"/>
              <w:spacing w:before="1"/>
              <w:ind w:left="71" w:right="56"/>
              <w:jc w:val="both"/>
              <w:rPr>
                <w:sz w:val="20"/>
              </w:rPr>
            </w:pPr>
            <w:r>
              <w:rPr>
                <w:sz w:val="20"/>
              </w:rPr>
              <w:t>În situația în care proiectul propune utilizarea, în cadrul</w:t>
            </w:r>
            <w:r>
              <w:rPr>
                <w:spacing w:val="1"/>
                <w:sz w:val="20"/>
              </w:rPr>
              <w:t xml:space="preserve"> </w:t>
            </w:r>
            <w:r>
              <w:rPr>
                <w:sz w:val="20"/>
              </w:rPr>
              <w:t>acestuia,</w:t>
            </w:r>
            <w:r>
              <w:rPr>
                <w:spacing w:val="1"/>
                <w:sz w:val="20"/>
              </w:rPr>
              <w:t xml:space="preserve"> </w:t>
            </w:r>
            <w:r>
              <w:rPr>
                <w:sz w:val="20"/>
              </w:rPr>
              <w:t>a</w:t>
            </w:r>
            <w:r>
              <w:rPr>
                <w:spacing w:val="1"/>
                <w:sz w:val="20"/>
              </w:rPr>
              <w:t xml:space="preserve"> </w:t>
            </w:r>
            <w:r>
              <w:rPr>
                <w:sz w:val="20"/>
              </w:rPr>
              <w:t>energiei</w:t>
            </w:r>
            <w:r>
              <w:rPr>
                <w:spacing w:val="1"/>
                <w:sz w:val="20"/>
              </w:rPr>
              <w:t xml:space="preserve"> </w:t>
            </w:r>
            <w:r>
              <w:rPr>
                <w:sz w:val="20"/>
              </w:rPr>
              <w:t>din</w:t>
            </w:r>
            <w:r>
              <w:rPr>
                <w:spacing w:val="1"/>
                <w:sz w:val="20"/>
              </w:rPr>
              <w:t xml:space="preserve"> </w:t>
            </w:r>
            <w:r>
              <w:rPr>
                <w:sz w:val="20"/>
              </w:rPr>
              <w:t>surse</w:t>
            </w:r>
            <w:r>
              <w:rPr>
                <w:spacing w:val="1"/>
                <w:sz w:val="20"/>
              </w:rPr>
              <w:t xml:space="preserve"> </w:t>
            </w:r>
            <w:r>
              <w:rPr>
                <w:sz w:val="20"/>
              </w:rPr>
              <w:t>regenerabile,</w:t>
            </w:r>
            <w:r>
              <w:rPr>
                <w:spacing w:val="60"/>
                <w:sz w:val="20"/>
              </w:rPr>
              <w:t xml:space="preserve"> </w:t>
            </w:r>
            <w:r>
              <w:rPr>
                <w:sz w:val="20"/>
              </w:rPr>
              <w:t>expertul</w:t>
            </w:r>
            <w:r>
              <w:rPr>
                <w:spacing w:val="1"/>
                <w:sz w:val="20"/>
              </w:rPr>
              <w:t xml:space="preserve"> </w:t>
            </w:r>
            <w:r>
              <w:rPr>
                <w:sz w:val="20"/>
              </w:rPr>
              <w:t>acordă 1 punct. În caz contrar, expertul va înscrie ”0” în</w:t>
            </w:r>
            <w:r>
              <w:rPr>
                <w:spacing w:val="1"/>
                <w:sz w:val="20"/>
              </w:rPr>
              <w:t xml:space="preserve"> </w:t>
            </w:r>
            <w:r>
              <w:rPr>
                <w:sz w:val="20"/>
              </w:rPr>
              <w:t>coloana Scor.</w:t>
            </w:r>
          </w:p>
          <w:p w14:paraId="5D74A46B" w14:textId="77777777" w:rsidR="00BD35D5" w:rsidRDefault="00000000">
            <w:pPr>
              <w:pStyle w:val="TableParagraph"/>
              <w:ind w:left="71" w:right="55"/>
              <w:jc w:val="both"/>
              <w:rPr>
                <w:sz w:val="20"/>
              </w:rPr>
            </w:pPr>
            <w:r>
              <w:rPr>
                <w:sz w:val="20"/>
              </w:rPr>
              <w:t>Expertul</w:t>
            </w:r>
            <w:r>
              <w:rPr>
                <w:spacing w:val="1"/>
                <w:sz w:val="20"/>
              </w:rPr>
              <w:t xml:space="preserve"> </w:t>
            </w:r>
            <w:r>
              <w:rPr>
                <w:sz w:val="20"/>
              </w:rPr>
              <w:t>verifică</w:t>
            </w:r>
            <w:r>
              <w:rPr>
                <w:spacing w:val="1"/>
                <w:sz w:val="20"/>
              </w:rPr>
              <w:t xml:space="preserve"> </w:t>
            </w:r>
            <w:r>
              <w:rPr>
                <w:sz w:val="20"/>
              </w:rPr>
              <w:t>dacă</w:t>
            </w:r>
            <w:r>
              <w:rPr>
                <w:spacing w:val="1"/>
                <w:sz w:val="20"/>
              </w:rPr>
              <w:t xml:space="preserve"> </w:t>
            </w:r>
            <w:r>
              <w:rPr>
                <w:sz w:val="20"/>
              </w:rPr>
              <w:t>în</w:t>
            </w:r>
            <w:r>
              <w:rPr>
                <w:spacing w:val="1"/>
                <w:sz w:val="20"/>
              </w:rPr>
              <w:t xml:space="preserve"> </w:t>
            </w:r>
            <w:r>
              <w:rPr>
                <w:sz w:val="20"/>
              </w:rPr>
              <w:t>lista</w:t>
            </w:r>
            <w:r>
              <w:rPr>
                <w:spacing w:val="1"/>
                <w:sz w:val="20"/>
              </w:rPr>
              <w:t xml:space="preserve"> </w:t>
            </w:r>
            <w:r>
              <w:rPr>
                <w:sz w:val="20"/>
              </w:rPr>
              <w:t>de</w:t>
            </w:r>
            <w:r>
              <w:rPr>
                <w:spacing w:val="1"/>
                <w:sz w:val="20"/>
              </w:rPr>
              <w:t xml:space="preserve"> </w:t>
            </w:r>
            <w:r>
              <w:rPr>
                <w:sz w:val="20"/>
              </w:rPr>
              <w:t>investiții</w:t>
            </w:r>
            <w:r>
              <w:rPr>
                <w:spacing w:val="1"/>
                <w:sz w:val="20"/>
              </w:rPr>
              <w:t xml:space="preserve"> </w:t>
            </w:r>
            <w:r>
              <w:rPr>
                <w:sz w:val="20"/>
              </w:rPr>
              <w:t>propuse</w:t>
            </w:r>
            <w:r>
              <w:rPr>
                <w:spacing w:val="1"/>
                <w:sz w:val="20"/>
              </w:rPr>
              <w:t xml:space="preserve"> </w:t>
            </w:r>
            <w:r>
              <w:rPr>
                <w:sz w:val="20"/>
              </w:rPr>
              <w:t>se</w:t>
            </w:r>
            <w:r>
              <w:rPr>
                <w:spacing w:val="1"/>
                <w:sz w:val="20"/>
              </w:rPr>
              <w:t xml:space="preserve"> </w:t>
            </w:r>
            <w:r>
              <w:rPr>
                <w:sz w:val="20"/>
              </w:rPr>
              <w:t>regăsește</w:t>
            </w:r>
            <w:r>
              <w:rPr>
                <w:spacing w:val="1"/>
                <w:sz w:val="20"/>
              </w:rPr>
              <w:t xml:space="preserve"> </w:t>
            </w:r>
            <w:r>
              <w:rPr>
                <w:sz w:val="20"/>
              </w:rPr>
              <w:t>acest</w:t>
            </w:r>
            <w:r>
              <w:rPr>
                <w:spacing w:val="1"/>
                <w:sz w:val="20"/>
              </w:rPr>
              <w:t xml:space="preserve"> </w:t>
            </w:r>
            <w:r>
              <w:rPr>
                <w:sz w:val="20"/>
              </w:rPr>
              <w:t>tip</w:t>
            </w:r>
            <w:r>
              <w:rPr>
                <w:spacing w:val="1"/>
                <w:sz w:val="20"/>
              </w:rPr>
              <w:t xml:space="preserve"> </w:t>
            </w:r>
            <w:r>
              <w:rPr>
                <w:sz w:val="20"/>
              </w:rPr>
              <w:t>de</w:t>
            </w:r>
            <w:r>
              <w:rPr>
                <w:spacing w:val="1"/>
                <w:sz w:val="20"/>
              </w:rPr>
              <w:t xml:space="preserve"> </w:t>
            </w:r>
            <w:r>
              <w:rPr>
                <w:sz w:val="20"/>
              </w:rPr>
              <w:t>achiziție</w:t>
            </w:r>
            <w:r>
              <w:rPr>
                <w:spacing w:val="1"/>
                <w:sz w:val="20"/>
              </w:rPr>
              <w:t xml:space="preserve"> </w:t>
            </w:r>
            <w:r>
              <w:rPr>
                <w:sz w:val="20"/>
              </w:rPr>
              <w:t>și</w:t>
            </w:r>
            <w:r>
              <w:rPr>
                <w:spacing w:val="1"/>
                <w:sz w:val="20"/>
              </w:rPr>
              <w:t xml:space="preserve"> </w:t>
            </w:r>
            <w:r>
              <w:rPr>
                <w:sz w:val="20"/>
              </w:rPr>
              <w:t>dacă</w:t>
            </w:r>
            <w:r>
              <w:rPr>
                <w:spacing w:val="1"/>
                <w:sz w:val="20"/>
              </w:rPr>
              <w:t xml:space="preserve"> </w:t>
            </w:r>
            <w:r>
              <w:rPr>
                <w:sz w:val="20"/>
              </w:rPr>
              <w:t>aceasta</w:t>
            </w:r>
            <w:r>
              <w:rPr>
                <w:spacing w:val="1"/>
                <w:sz w:val="20"/>
              </w:rPr>
              <w:t xml:space="preserve"> </w:t>
            </w:r>
            <w:r>
              <w:rPr>
                <w:sz w:val="20"/>
              </w:rPr>
              <w:t>este</w:t>
            </w:r>
            <w:r>
              <w:rPr>
                <w:spacing w:val="1"/>
                <w:sz w:val="20"/>
              </w:rPr>
              <w:t xml:space="preserve"> </w:t>
            </w:r>
            <w:r>
              <w:rPr>
                <w:sz w:val="20"/>
              </w:rPr>
              <w:t>necesară</w:t>
            </w:r>
            <w:r>
              <w:rPr>
                <w:spacing w:val="36"/>
                <w:sz w:val="20"/>
              </w:rPr>
              <w:t xml:space="preserve"> </w:t>
            </w:r>
            <w:r>
              <w:rPr>
                <w:sz w:val="20"/>
              </w:rPr>
              <w:t>si</w:t>
            </w:r>
            <w:r>
              <w:rPr>
                <w:spacing w:val="40"/>
                <w:sz w:val="20"/>
              </w:rPr>
              <w:t xml:space="preserve"> </w:t>
            </w:r>
            <w:r>
              <w:rPr>
                <w:sz w:val="20"/>
              </w:rPr>
              <w:t>are</w:t>
            </w:r>
            <w:r>
              <w:rPr>
                <w:spacing w:val="40"/>
                <w:sz w:val="20"/>
              </w:rPr>
              <w:t xml:space="preserve"> </w:t>
            </w:r>
            <w:r>
              <w:rPr>
                <w:sz w:val="20"/>
              </w:rPr>
              <w:t>legatura</w:t>
            </w:r>
            <w:r>
              <w:rPr>
                <w:spacing w:val="39"/>
                <w:sz w:val="20"/>
              </w:rPr>
              <w:t xml:space="preserve"> </w:t>
            </w:r>
            <w:r>
              <w:rPr>
                <w:sz w:val="20"/>
              </w:rPr>
              <w:t>cu</w:t>
            </w:r>
            <w:r>
              <w:rPr>
                <w:spacing w:val="40"/>
                <w:sz w:val="20"/>
              </w:rPr>
              <w:t xml:space="preserve"> </w:t>
            </w:r>
            <w:r>
              <w:rPr>
                <w:sz w:val="20"/>
              </w:rPr>
              <w:t>activitatea</w:t>
            </w:r>
            <w:r>
              <w:rPr>
                <w:spacing w:val="40"/>
                <w:sz w:val="20"/>
              </w:rPr>
              <w:t xml:space="preserve"> </w:t>
            </w:r>
            <w:r>
              <w:rPr>
                <w:sz w:val="20"/>
              </w:rPr>
              <w:t>propusa</w:t>
            </w:r>
            <w:r>
              <w:rPr>
                <w:spacing w:val="36"/>
                <w:sz w:val="20"/>
              </w:rPr>
              <w:t xml:space="preserve"> </w:t>
            </w:r>
            <w:r>
              <w:rPr>
                <w:sz w:val="20"/>
              </w:rPr>
              <w:t>prin</w:t>
            </w:r>
          </w:p>
          <w:p w14:paraId="5ED4967A" w14:textId="77777777" w:rsidR="00BD35D5" w:rsidRDefault="00000000">
            <w:pPr>
              <w:pStyle w:val="TableParagraph"/>
              <w:spacing w:line="225" w:lineRule="exact"/>
              <w:ind w:left="71"/>
              <w:rPr>
                <w:sz w:val="20"/>
              </w:rPr>
            </w:pPr>
            <w:r>
              <w:rPr>
                <w:sz w:val="20"/>
              </w:rPr>
              <w:t>proiect.</w:t>
            </w:r>
          </w:p>
        </w:tc>
      </w:tr>
    </w:tbl>
    <w:p w14:paraId="6AB38169" w14:textId="77777777" w:rsidR="00BD35D5" w:rsidRDefault="00BD35D5">
      <w:pPr>
        <w:pStyle w:val="BodyText"/>
        <w:rPr>
          <w:sz w:val="20"/>
        </w:rPr>
      </w:pPr>
    </w:p>
    <w:p w14:paraId="03789322" w14:textId="77777777" w:rsidR="00BD35D5" w:rsidRDefault="00BD35D5">
      <w:pPr>
        <w:pStyle w:val="BodyText"/>
        <w:spacing w:before="10"/>
        <w:rPr>
          <w:sz w:val="16"/>
        </w:rPr>
      </w:pPr>
    </w:p>
    <w:p w14:paraId="43B127BD" w14:textId="77777777" w:rsidR="00BD35D5" w:rsidRDefault="00000000">
      <w:pPr>
        <w:pStyle w:val="Heading1"/>
        <w:tabs>
          <w:tab w:val="left" w:pos="9984"/>
        </w:tabs>
        <w:spacing w:before="100"/>
        <w:ind w:left="591"/>
      </w:pPr>
      <w:r>
        <w:rPr>
          <w:shd w:val="clear" w:color="auto" w:fill="00AFEF"/>
        </w:rPr>
        <w:t>P6.Principiul</w:t>
      </w:r>
      <w:r>
        <w:rPr>
          <w:spacing w:val="-4"/>
          <w:shd w:val="clear" w:color="auto" w:fill="00AFEF"/>
        </w:rPr>
        <w:t xml:space="preserve"> </w:t>
      </w:r>
      <w:r>
        <w:rPr>
          <w:shd w:val="clear" w:color="auto" w:fill="00AFEF"/>
        </w:rPr>
        <w:t>locurilor</w:t>
      </w:r>
      <w:r>
        <w:rPr>
          <w:spacing w:val="-5"/>
          <w:shd w:val="clear" w:color="auto" w:fill="00AFEF"/>
        </w:rPr>
        <w:t xml:space="preserve"> </w:t>
      </w:r>
      <w:r>
        <w:rPr>
          <w:shd w:val="clear" w:color="auto" w:fill="00AFEF"/>
        </w:rPr>
        <w:t>de</w:t>
      </w:r>
      <w:r>
        <w:rPr>
          <w:spacing w:val="-3"/>
          <w:shd w:val="clear" w:color="auto" w:fill="00AFEF"/>
        </w:rPr>
        <w:t xml:space="preserve"> </w:t>
      </w:r>
      <w:r>
        <w:rPr>
          <w:shd w:val="clear" w:color="auto" w:fill="00AFEF"/>
        </w:rPr>
        <w:t>munca</w:t>
      </w:r>
      <w:r>
        <w:rPr>
          <w:spacing w:val="-7"/>
          <w:shd w:val="clear" w:color="auto" w:fill="00AFEF"/>
        </w:rPr>
        <w:t xml:space="preserve"> </w:t>
      </w:r>
      <w:r>
        <w:rPr>
          <w:shd w:val="clear" w:color="auto" w:fill="00AFEF"/>
        </w:rPr>
        <w:t>nou</w:t>
      </w:r>
      <w:r>
        <w:rPr>
          <w:spacing w:val="-2"/>
          <w:shd w:val="clear" w:color="auto" w:fill="00AFEF"/>
        </w:rPr>
        <w:t xml:space="preserve"> </w:t>
      </w:r>
      <w:r>
        <w:rPr>
          <w:shd w:val="clear" w:color="auto" w:fill="00AFEF"/>
        </w:rPr>
        <w:t>create</w:t>
      </w:r>
      <w:r>
        <w:rPr>
          <w:spacing w:val="-3"/>
          <w:shd w:val="clear" w:color="auto" w:fill="00AFEF"/>
        </w:rPr>
        <w:t xml:space="preserve"> </w:t>
      </w:r>
      <w:r>
        <w:rPr>
          <w:shd w:val="clear" w:color="auto" w:fill="00AFEF"/>
        </w:rPr>
        <w:t>in</w:t>
      </w:r>
      <w:r>
        <w:rPr>
          <w:spacing w:val="-2"/>
          <w:shd w:val="clear" w:color="auto" w:fill="00AFEF"/>
        </w:rPr>
        <w:t xml:space="preserve"> </w:t>
      </w:r>
      <w:r>
        <w:rPr>
          <w:shd w:val="clear" w:color="auto" w:fill="00AFEF"/>
        </w:rPr>
        <w:t>teritoriul</w:t>
      </w:r>
      <w:r>
        <w:rPr>
          <w:spacing w:val="-8"/>
          <w:shd w:val="clear" w:color="auto" w:fill="00AFEF"/>
        </w:rPr>
        <w:t xml:space="preserve"> </w:t>
      </w:r>
      <w:r>
        <w:rPr>
          <w:shd w:val="clear" w:color="auto" w:fill="00AFEF"/>
        </w:rPr>
        <w:t>GAL</w:t>
      </w:r>
      <w:r>
        <w:rPr>
          <w:spacing w:val="-2"/>
          <w:shd w:val="clear" w:color="auto" w:fill="00AFEF"/>
        </w:rPr>
        <w:t xml:space="preserve"> </w:t>
      </w:r>
      <w:r>
        <w:rPr>
          <w:shd w:val="clear" w:color="auto" w:fill="00AFEF"/>
        </w:rPr>
        <w:t>DELTA</w:t>
      </w:r>
      <w:r>
        <w:rPr>
          <w:spacing w:val="-2"/>
          <w:shd w:val="clear" w:color="auto" w:fill="00AFEF"/>
        </w:rPr>
        <w:t xml:space="preserve"> </w:t>
      </w:r>
      <w:r>
        <w:rPr>
          <w:shd w:val="clear" w:color="auto" w:fill="00AFEF"/>
        </w:rPr>
        <w:t>DUNARII</w:t>
      </w:r>
      <w:r>
        <w:rPr>
          <w:shd w:val="clear" w:color="auto" w:fill="00AFEF"/>
        </w:rPr>
        <w:tab/>
      </w:r>
    </w:p>
    <w:p w14:paraId="7E4E53D3" w14:textId="77777777" w:rsidR="00BD35D5" w:rsidRDefault="00BD35D5">
      <w:pPr>
        <w:pStyle w:val="BodyText"/>
        <w:rPr>
          <w:b/>
          <w:sz w:val="20"/>
        </w:rPr>
      </w:pPr>
    </w:p>
    <w:p w14:paraId="1DF2C183" w14:textId="77777777" w:rsidR="00BD35D5" w:rsidRDefault="00BD35D5">
      <w:pPr>
        <w:pStyle w:val="BodyText"/>
        <w:spacing w:before="1"/>
        <w:rPr>
          <w:b/>
          <w:sz w:val="27"/>
        </w:rPr>
      </w:pPr>
    </w:p>
    <w:tbl>
      <w:tblPr>
        <w:tblW w:w="0" w:type="auto"/>
        <w:tblInd w:w="4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307"/>
        <w:gridCol w:w="1272"/>
      </w:tblGrid>
      <w:tr w:rsidR="00BD35D5" w14:paraId="1CFB6F03" w14:textId="77777777">
        <w:trPr>
          <w:trHeight w:val="254"/>
        </w:trPr>
        <w:tc>
          <w:tcPr>
            <w:tcW w:w="8307" w:type="dxa"/>
          </w:tcPr>
          <w:p w14:paraId="04F67BCF" w14:textId="77777777" w:rsidR="00BD35D5" w:rsidRDefault="00000000">
            <w:pPr>
              <w:pStyle w:val="TableParagraph"/>
              <w:spacing w:line="222" w:lineRule="exact"/>
              <w:ind w:left="110"/>
              <w:rPr>
                <w:sz w:val="20"/>
              </w:rPr>
            </w:pPr>
            <w:r>
              <w:rPr>
                <w:sz w:val="20"/>
              </w:rPr>
              <w:t>6.1</w:t>
            </w:r>
            <w:r>
              <w:rPr>
                <w:spacing w:val="-1"/>
                <w:sz w:val="20"/>
              </w:rPr>
              <w:t xml:space="preserve"> </w:t>
            </w:r>
            <w:r>
              <w:rPr>
                <w:sz w:val="20"/>
              </w:rPr>
              <w:t>Cel</w:t>
            </w:r>
            <w:r>
              <w:rPr>
                <w:spacing w:val="-1"/>
                <w:sz w:val="20"/>
              </w:rPr>
              <w:t xml:space="preserve"> </w:t>
            </w:r>
            <w:r>
              <w:rPr>
                <w:sz w:val="20"/>
              </w:rPr>
              <w:t>puțin</w:t>
            </w:r>
            <w:r>
              <w:rPr>
                <w:spacing w:val="-4"/>
                <w:sz w:val="20"/>
              </w:rPr>
              <w:t xml:space="preserve"> </w:t>
            </w:r>
            <w:r>
              <w:rPr>
                <w:sz w:val="20"/>
              </w:rPr>
              <w:t>un</w:t>
            </w:r>
            <w:r>
              <w:rPr>
                <w:spacing w:val="1"/>
                <w:sz w:val="20"/>
              </w:rPr>
              <w:t xml:space="preserve"> </w:t>
            </w:r>
            <w:r>
              <w:rPr>
                <w:sz w:val="20"/>
              </w:rPr>
              <w:t>loc</w:t>
            </w:r>
            <w:r>
              <w:rPr>
                <w:spacing w:val="1"/>
                <w:sz w:val="20"/>
              </w:rPr>
              <w:t xml:space="preserve"> </w:t>
            </w:r>
            <w:r>
              <w:rPr>
                <w:sz w:val="20"/>
              </w:rPr>
              <w:t>de</w:t>
            </w:r>
            <w:r>
              <w:rPr>
                <w:spacing w:val="-4"/>
                <w:sz w:val="20"/>
              </w:rPr>
              <w:t xml:space="preserve"> </w:t>
            </w:r>
            <w:r>
              <w:rPr>
                <w:sz w:val="20"/>
              </w:rPr>
              <w:t>munca</w:t>
            </w:r>
            <w:r>
              <w:rPr>
                <w:spacing w:val="-5"/>
                <w:sz w:val="20"/>
              </w:rPr>
              <w:t xml:space="preserve"> </w:t>
            </w:r>
            <w:r>
              <w:rPr>
                <w:sz w:val="20"/>
              </w:rPr>
              <w:t>nou</w:t>
            </w:r>
            <w:r>
              <w:rPr>
                <w:spacing w:val="-4"/>
                <w:sz w:val="20"/>
              </w:rPr>
              <w:t xml:space="preserve"> </w:t>
            </w:r>
            <w:r>
              <w:rPr>
                <w:sz w:val="20"/>
              </w:rPr>
              <w:t>creat</w:t>
            </w:r>
          </w:p>
        </w:tc>
        <w:tc>
          <w:tcPr>
            <w:tcW w:w="1272" w:type="dxa"/>
          </w:tcPr>
          <w:p w14:paraId="7EF87708" w14:textId="77777777" w:rsidR="00BD35D5" w:rsidRDefault="00000000">
            <w:pPr>
              <w:pStyle w:val="TableParagraph"/>
              <w:spacing w:line="234" w:lineRule="exact"/>
              <w:ind w:left="445" w:right="423"/>
              <w:jc w:val="center"/>
            </w:pPr>
            <w:r>
              <w:t>3p.</w:t>
            </w:r>
          </w:p>
        </w:tc>
      </w:tr>
      <w:tr w:rsidR="00BD35D5" w14:paraId="7C0A6E9E" w14:textId="77777777">
        <w:trPr>
          <w:trHeight w:val="254"/>
        </w:trPr>
        <w:tc>
          <w:tcPr>
            <w:tcW w:w="8307" w:type="dxa"/>
          </w:tcPr>
          <w:p w14:paraId="74DE785D" w14:textId="77777777" w:rsidR="00BD35D5" w:rsidRDefault="00000000">
            <w:pPr>
              <w:pStyle w:val="TableParagraph"/>
              <w:spacing w:line="222" w:lineRule="exact"/>
              <w:ind w:left="110"/>
              <w:rPr>
                <w:sz w:val="20"/>
              </w:rPr>
            </w:pPr>
            <w:r>
              <w:rPr>
                <w:sz w:val="20"/>
              </w:rPr>
              <w:t>6.2 Doua</w:t>
            </w:r>
            <w:r>
              <w:rPr>
                <w:spacing w:val="2"/>
                <w:sz w:val="20"/>
              </w:rPr>
              <w:t xml:space="preserve"> </w:t>
            </w:r>
            <w:r>
              <w:rPr>
                <w:sz w:val="20"/>
              </w:rPr>
              <w:t>sau</w:t>
            </w:r>
            <w:r>
              <w:rPr>
                <w:spacing w:val="-4"/>
                <w:sz w:val="20"/>
              </w:rPr>
              <w:t xml:space="preserve"> </w:t>
            </w:r>
            <w:r>
              <w:rPr>
                <w:sz w:val="20"/>
              </w:rPr>
              <w:t>mai</w:t>
            </w:r>
            <w:r>
              <w:rPr>
                <w:spacing w:val="-4"/>
                <w:sz w:val="20"/>
              </w:rPr>
              <w:t xml:space="preserve"> </w:t>
            </w:r>
            <w:r>
              <w:rPr>
                <w:sz w:val="20"/>
              </w:rPr>
              <w:t>multe</w:t>
            </w:r>
            <w:r>
              <w:rPr>
                <w:spacing w:val="2"/>
                <w:sz w:val="20"/>
              </w:rPr>
              <w:t xml:space="preserve"> </w:t>
            </w:r>
            <w:r>
              <w:rPr>
                <w:sz w:val="20"/>
              </w:rPr>
              <w:t>locuri de</w:t>
            </w:r>
            <w:r>
              <w:rPr>
                <w:spacing w:val="-4"/>
                <w:sz w:val="20"/>
              </w:rPr>
              <w:t xml:space="preserve"> </w:t>
            </w:r>
            <w:r>
              <w:rPr>
                <w:sz w:val="20"/>
              </w:rPr>
              <w:t>munca</w:t>
            </w:r>
            <w:r>
              <w:rPr>
                <w:spacing w:val="-5"/>
                <w:sz w:val="20"/>
              </w:rPr>
              <w:t xml:space="preserve"> </w:t>
            </w:r>
            <w:r>
              <w:rPr>
                <w:sz w:val="20"/>
              </w:rPr>
              <w:t>nou</w:t>
            </w:r>
            <w:r>
              <w:rPr>
                <w:spacing w:val="-3"/>
                <w:sz w:val="20"/>
              </w:rPr>
              <w:t xml:space="preserve"> </w:t>
            </w:r>
            <w:r>
              <w:rPr>
                <w:sz w:val="20"/>
              </w:rPr>
              <w:t>create</w:t>
            </w:r>
            <w:r>
              <w:rPr>
                <w:spacing w:val="5"/>
                <w:sz w:val="20"/>
              </w:rPr>
              <w:t xml:space="preserve"> </w:t>
            </w:r>
            <w:r>
              <w:rPr>
                <w:sz w:val="20"/>
              </w:rPr>
              <w:t>în</w:t>
            </w:r>
            <w:r>
              <w:rPr>
                <w:spacing w:val="-4"/>
                <w:sz w:val="20"/>
              </w:rPr>
              <w:t xml:space="preserve"> </w:t>
            </w:r>
            <w:r>
              <w:rPr>
                <w:sz w:val="20"/>
              </w:rPr>
              <w:t>GAL</w:t>
            </w:r>
            <w:r>
              <w:rPr>
                <w:spacing w:val="-5"/>
                <w:sz w:val="20"/>
              </w:rPr>
              <w:t xml:space="preserve"> </w:t>
            </w:r>
            <w:r>
              <w:rPr>
                <w:sz w:val="20"/>
              </w:rPr>
              <w:t>DD</w:t>
            </w:r>
          </w:p>
        </w:tc>
        <w:tc>
          <w:tcPr>
            <w:tcW w:w="1272" w:type="dxa"/>
          </w:tcPr>
          <w:p w14:paraId="15BC836B" w14:textId="77777777" w:rsidR="00BD35D5" w:rsidRDefault="00000000">
            <w:pPr>
              <w:pStyle w:val="TableParagraph"/>
              <w:spacing w:line="234" w:lineRule="exact"/>
              <w:ind w:left="445" w:right="425"/>
              <w:jc w:val="center"/>
            </w:pPr>
            <w:r>
              <w:t>4p.</w:t>
            </w:r>
          </w:p>
        </w:tc>
      </w:tr>
    </w:tbl>
    <w:p w14:paraId="37429FEE" w14:textId="77777777" w:rsidR="00BD35D5" w:rsidRDefault="00BD35D5">
      <w:pPr>
        <w:pStyle w:val="BodyText"/>
        <w:spacing w:before="2"/>
        <w:rPr>
          <w:b/>
          <w:sz w:val="23"/>
        </w:rPr>
      </w:pPr>
    </w:p>
    <w:tbl>
      <w:tblPr>
        <w:tblW w:w="0" w:type="auto"/>
        <w:tblInd w:w="5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0"/>
        <w:gridCol w:w="6036"/>
      </w:tblGrid>
      <w:tr w:rsidR="00BD35D5" w14:paraId="452A3774" w14:textId="77777777">
        <w:trPr>
          <w:trHeight w:val="234"/>
        </w:trPr>
        <w:tc>
          <w:tcPr>
            <w:tcW w:w="3400" w:type="dxa"/>
            <w:shd w:val="clear" w:color="auto" w:fill="C0C0C0"/>
          </w:tcPr>
          <w:p w14:paraId="11FE431B" w14:textId="77777777" w:rsidR="00BD35D5" w:rsidRDefault="00000000">
            <w:pPr>
              <w:pStyle w:val="TableParagraph"/>
              <w:spacing w:line="215" w:lineRule="exact"/>
              <w:ind w:left="71"/>
              <w:rPr>
                <w:b/>
                <w:sz w:val="20"/>
              </w:rPr>
            </w:pPr>
            <w:r>
              <w:rPr>
                <w:b/>
                <w:sz w:val="20"/>
              </w:rPr>
              <w:t>DOCUMENTE</w:t>
            </w:r>
            <w:r>
              <w:rPr>
                <w:b/>
                <w:spacing w:val="56"/>
                <w:sz w:val="20"/>
              </w:rPr>
              <w:t xml:space="preserve"> </w:t>
            </w:r>
            <w:r>
              <w:rPr>
                <w:b/>
                <w:sz w:val="20"/>
              </w:rPr>
              <w:t>PREZENTATE</w:t>
            </w:r>
          </w:p>
        </w:tc>
        <w:tc>
          <w:tcPr>
            <w:tcW w:w="6036" w:type="dxa"/>
            <w:shd w:val="clear" w:color="auto" w:fill="C0C0C0"/>
          </w:tcPr>
          <w:p w14:paraId="62612DE3" w14:textId="77777777" w:rsidR="00BD35D5" w:rsidRDefault="00000000">
            <w:pPr>
              <w:pStyle w:val="TableParagraph"/>
              <w:spacing w:line="215" w:lineRule="exact"/>
              <w:ind w:left="71"/>
              <w:rPr>
                <w:b/>
                <w:sz w:val="20"/>
              </w:rPr>
            </w:pPr>
            <w:r>
              <w:rPr>
                <w:b/>
                <w:sz w:val="20"/>
              </w:rPr>
              <w:t>PUNCTE</w:t>
            </w:r>
            <w:r>
              <w:rPr>
                <w:b/>
                <w:spacing w:val="-6"/>
                <w:sz w:val="20"/>
              </w:rPr>
              <w:t xml:space="preserve"> </w:t>
            </w:r>
            <w:r>
              <w:rPr>
                <w:b/>
                <w:sz w:val="20"/>
              </w:rPr>
              <w:t>DE VERIFICAT</w:t>
            </w:r>
            <w:r>
              <w:rPr>
                <w:b/>
                <w:spacing w:val="-4"/>
                <w:sz w:val="20"/>
              </w:rPr>
              <w:t xml:space="preserve"> </w:t>
            </w:r>
            <w:r>
              <w:rPr>
                <w:b/>
                <w:sz w:val="20"/>
              </w:rPr>
              <w:t>ÎN</w:t>
            </w:r>
            <w:r>
              <w:rPr>
                <w:b/>
                <w:spacing w:val="-5"/>
                <w:sz w:val="20"/>
              </w:rPr>
              <w:t xml:space="preserve"> </w:t>
            </w:r>
            <w:r>
              <w:rPr>
                <w:b/>
                <w:sz w:val="20"/>
              </w:rPr>
              <w:t>CADRUL</w:t>
            </w:r>
            <w:r>
              <w:rPr>
                <w:b/>
                <w:spacing w:val="-2"/>
                <w:sz w:val="20"/>
              </w:rPr>
              <w:t xml:space="preserve"> </w:t>
            </w:r>
            <w:r>
              <w:rPr>
                <w:b/>
                <w:sz w:val="20"/>
              </w:rPr>
              <w:t>DOCUMENTELOR</w:t>
            </w:r>
          </w:p>
        </w:tc>
      </w:tr>
    </w:tbl>
    <w:p w14:paraId="7F9E3CBF" w14:textId="77777777" w:rsidR="00BD35D5" w:rsidRDefault="00BD35D5">
      <w:pPr>
        <w:spacing w:line="215" w:lineRule="exact"/>
        <w:rPr>
          <w:sz w:val="20"/>
        </w:rPr>
        <w:sectPr w:rsidR="00BD35D5">
          <w:pgSz w:w="11910" w:h="16840"/>
          <w:pgMar w:top="1720" w:right="300" w:bottom="280" w:left="820" w:header="706" w:footer="0" w:gutter="0"/>
          <w:cols w:space="720"/>
        </w:sectPr>
      </w:pP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0"/>
        <w:gridCol w:w="6036"/>
      </w:tblGrid>
      <w:tr w:rsidR="00BD35D5" w14:paraId="02106611" w14:textId="77777777">
        <w:trPr>
          <w:trHeight w:val="230"/>
        </w:trPr>
        <w:tc>
          <w:tcPr>
            <w:tcW w:w="3400" w:type="dxa"/>
            <w:shd w:val="clear" w:color="auto" w:fill="C0C0C0"/>
          </w:tcPr>
          <w:p w14:paraId="748D62E5" w14:textId="77777777" w:rsidR="00BD35D5" w:rsidRDefault="00BD35D5">
            <w:pPr>
              <w:pStyle w:val="TableParagraph"/>
              <w:rPr>
                <w:rFonts w:ascii="Times New Roman"/>
                <w:sz w:val="16"/>
              </w:rPr>
            </w:pPr>
          </w:p>
        </w:tc>
        <w:tc>
          <w:tcPr>
            <w:tcW w:w="6036" w:type="dxa"/>
            <w:shd w:val="clear" w:color="auto" w:fill="C0C0C0"/>
          </w:tcPr>
          <w:p w14:paraId="6F17E09A" w14:textId="77777777" w:rsidR="00BD35D5" w:rsidRDefault="00000000">
            <w:pPr>
              <w:pStyle w:val="TableParagraph"/>
              <w:spacing w:line="210" w:lineRule="exact"/>
              <w:ind w:left="71"/>
              <w:rPr>
                <w:b/>
                <w:sz w:val="20"/>
              </w:rPr>
            </w:pPr>
            <w:r>
              <w:rPr>
                <w:b/>
                <w:sz w:val="20"/>
              </w:rPr>
              <w:t>PREZENTATE</w:t>
            </w:r>
          </w:p>
        </w:tc>
      </w:tr>
      <w:tr w:rsidR="00BD35D5" w14:paraId="37389413" w14:textId="77777777">
        <w:trPr>
          <w:trHeight w:val="1392"/>
        </w:trPr>
        <w:tc>
          <w:tcPr>
            <w:tcW w:w="3400" w:type="dxa"/>
          </w:tcPr>
          <w:p w14:paraId="4A283FDD" w14:textId="77777777" w:rsidR="00BD35D5" w:rsidRDefault="00000000">
            <w:pPr>
              <w:pStyle w:val="TableParagraph"/>
              <w:spacing w:line="242" w:lineRule="auto"/>
              <w:ind w:left="71" w:right="295"/>
              <w:rPr>
                <w:b/>
                <w:sz w:val="20"/>
              </w:rPr>
            </w:pPr>
            <w:r>
              <w:rPr>
                <w:b/>
                <w:sz w:val="20"/>
              </w:rPr>
              <w:t>Cerere de finanțare și Studiu de</w:t>
            </w:r>
            <w:r>
              <w:rPr>
                <w:b/>
                <w:spacing w:val="-58"/>
                <w:sz w:val="20"/>
              </w:rPr>
              <w:t xml:space="preserve"> </w:t>
            </w:r>
            <w:r>
              <w:rPr>
                <w:b/>
                <w:sz w:val="20"/>
              </w:rPr>
              <w:t>Fezabilitate/MJ</w:t>
            </w:r>
          </w:p>
        </w:tc>
        <w:tc>
          <w:tcPr>
            <w:tcW w:w="6036" w:type="dxa"/>
          </w:tcPr>
          <w:p w14:paraId="0526E924" w14:textId="77777777" w:rsidR="00BD35D5" w:rsidRDefault="00000000">
            <w:pPr>
              <w:pStyle w:val="TableParagraph"/>
              <w:spacing w:line="222" w:lineRule="exact"/>
              <w:ind w:left="71"/>
              <w:rPr>
                <w:b/>
                <w:sz w:val="20"/>
              </w:rPr>
            </w:pPr>
            <w:r>
              <w:rPr>
                <w:b/>
                <w:sz w:val="20"/>
              </w:rPr>
              <w:t>6.1</w:t>
            </w:r>
            <w:r>
              <w:rPr>
                <w:b/>
                <w:spacing w:val="4"/>
                <w:sz w:val="20"/>
              </w:rPr>
              <w:t xml:space="preserve"> </w:t>
            </w:r>
            <w:r>
              <w:rPr>
                <w:b/>
                <w:sz w:val="20"/>
              </w:rPr>
              <w:t>–</w:t>
            </w:r>
            <w:r>
              <w:rPr>
                <w:b/>
                <w:spacing w:val="-4"/>
                <w:sz w:val="20"/>
              </w:rPr>
              <w:t xml:space="preserve"> </w:t>
            </w:r>
            <w:r>
              <w:rPr>
                <w:b/>
                <w:sz w:val="20"/>
              </w:rPr>
              <w:t>3 puncte</w:t>
            </w:r>
          </w:p>
          <w:p w14:paraId="40CACB1E" w14:textId="77777777" w:rsidR="00BD35D5" w:rsidRDefault="00000000">
            <w:pPr>
              <w:pStyle w:val="TableParagraph"/>
              <w:spacing w:before="3"/>
              <w:ind w:left="71"/>
              <w:rPr>
                <w:b/>
                <w:sz w:val="20"/>
              </w:rPr>
            </w:pPr>
            <w:r>
              <w:rPr>
                <w:sz w:val="20"/>
              </w:rPr>
              <w:t>Verificarea</w:t>
            </w:r>
            <w:r>
              <w:rPr>
                <w:spacing w:val="-1"/>
                <w:sz w:val="20"/>
              </w:rPr>
              <w:t xml:space="preserve"> </w:t>
            </w:r>
            <w:r>
              <w:rPr>
                <w:sz w:val="20"/>
              </w:rPr>
              <w:t>se</w:t>
            </w:r>
            <w:r>
              <w:rPr>
                <w:spacing w:val="4"/>
                <w:sz w:val="20"/>
              </w:rPr>
              <w:t xml:space="preserve"> </w:t>
            </w:r>
            <w:r>
              <w:rPr>
                <w:sz w:val="20"/>
              </w:rPr>
              <w:t>realizează</w:t>
            </w:r>
            <w:r>
              <w:rPr>
                <w:spacing w:val="-2"/>
                <w:sz w:val="20"/>
              </w:rPr>
              <w:t xml:space="preserve"> </w:t>
            </w:r>
            <w:r>
              <w:rPr>
                <w:sz w:val="20"/>
              </w:rPr>
              <w:t>în</w:t>
            </w:r>
            <w:r>
              <w:rPr>
                <w:spacing w:val="4"/>
                <w:sz w:val="20"/>
              </w:rPr>
              <w:t xml:space="preserve"> </w:t>
            </w:r>
            <w:r>
              <w:rPr>
                <w:sz w:val="20"/>
              </w:rPr>
              <w:t>baza</w:t>
            </w:r>
            <w:r>
              <w:rPr>
                <w:spacing w:val="4"/>
                <w:sz w:val="20"/>
              </w:rPr>
              <w:t xml:space="preserve"> </w:t>
            </w:r>
            <w:r>
              <w:rPr>
                <w:sz w:val="20"/>
              </w:rPr>
              <w:t>informațiilor</w:t>
            </w:r>
            <w:r>
              <w:rPr>
                <w:spacing w:val="-3"/>
                <w:sz w:val="20"/>
              </w:rPr>
              <w:t xml:space="preserve"> </w:t>
            </w:r>
            <w:r>
              <w:rPr>
                <w:sz w:val="20"/>
              </w:rPr>
              <w:t>cuprinse</w:t>
            </w:r>
            <w:r>
              <w:rPr>
                <w:spacing w:val="4"/>
                <w:sz w:val="20"/>
              </w:rPr>
              <w:t xml:space="preserve"> </w:t>
            </w:r>
            <w:r>
              <w:rPr>
                <w:sz w:val="20"/>
              </w:rPr>
              <w:t>în</w:t>
            </w:r>
            <w:r>
              <w:rPr>
                <w:spacing w:val="4"/>
                <w:sz w:val="20"/>
              </w:rPr>
              <w:t xml:space="preserve"> </w:t>
            </w:r>
            <w:r>
              <w:rPr>
                <w:b/>
                <w:sz w:val="20"/>
              </w:rPr>
              <w:t>Cerere</w:t>
            </w:r>
            <w:r>
              <w:rPr>
                <w:b/>
                <w:spacing w:val="-57"/>
                <w:sz w:val="20"/>
              </w:rPr>
              <w:t xml:space="preserve"> </w:t>
            </w:r>
            <w:r>
              <w:rPr>
                <w:b/>
                <w:sz w:val="20"/>
              </w:rPr>
              <w:t>de finanțare</w:t>
            </w:r>
            <w:r>
              <w:rPr>
                <w:b/>
                <w:spacing w:val="1"/>
                <w:sz w:val="20"/>
              </w:rPr>
              <w:t xml:space="preserve"> </w:t>
            </w:r>
            <w:r>
              <w:rPr>
                <w:b/>
                <w:sz w:val="20"/>
              </w:rPr>
              <w:t>și</w:t>
            </w:r>
            <w:r>
              <w:rPr>
                <w:b/>
                <w:spacing w:val="3"/>
                <w:sz w:val="20"/>
              </w:rPr>
              <w:t xml:space="preserve"> </w:t>
            </w:r>
            <w:r>
              <w:rPr>
                <w:b/>
                <w:sz w:val="20"/>
              </w:rPr>
              <w:t>Studiu</w:t>
            </w:r>
            <w:r>
              <w:rPr>
                <w:b/>
                <w:spacing w:val="2"/>
                <w:sz w:val="20"/>
              </w:rPr>
              <w:t xml:space="preserve"> </w:t>
            </w:r>
            <w:r>
              <w:rPr>
                <w:b/>
                <w:sz w:val="20"/>
              </w:rPr>
              <w:t>de</w:t>
            </w:r>
            <w:r>
              <w:rPr>
                <w:b/>
                <w:spacing w:val="-4"/>
                <w:sz w:val="20"/>
              </w:rPr>
              <w:t xml:space="preserve"> </w:t>
            </w:r>
            <w:r>
              <w:rPr>
                <w:b/>
                <w:sz w:val="20"/>
              </w:rPr>
              <w:t>Fezabilitate/MJ</w:t>
            </w:r>
          </w:p>
          <w:p w14:paraId="3EDF0ADA" w14:textId="77777777" w:rsidR="00BD35D5" w:rsidRDefault="00000000">
            <w:pPr>
              <w:pStyle w:val="TableParagraph"/>
              <w:spacing w:line="229" w:lineRule="exact"/>
              <w:ind w:left="71"/>
              <w:rPr>
                <w:sz w:val="20"/>
              </w:rPr>
            </w:pPr>
            <w:r>
              <w:rPr>
                <w:sz w:val="20"/>
              </w:rPr>
              <w:t>În</w:t>
            </w:r>
            <w:r>
              <w:rPr>
                <w:spacing w:val="42"/>
                <w:sz w:val="20"/>
              </w:rPr>
              <w:t xml:space="preserve"> </w:t>
            </w:r>
            <w:r>
              <w:rPr>
                <w:sz w:val="20"/>
              </w:rPr>
              <w:t>situația</w:t>
            </w:r>
            <w:r>
              <w:rPr>
                <w:spacing w:val="43"/>
                <w:sz w:val="20"/>
              </w:rPr>
              <w:t xml:space="preserve"> </w:t>
            </w:r>
            <w:r>
              <w:rPr>
                <w:sz w:val="20"/>
              </w:rPr>
              <w:t>în</w:t>
            </w:r>
            <w:r>
              <w:rPr>
                <w:spacing w:val="44"/>
                <w:sz w:val="20"/>
              </w:rPr>
              <w:t xml:space="preserve"> </w:t>
            </w:r>
            <w:r>
              <w:rPr>
                <w:sz w:val="20"/>
              </w:rPr>
              <w:t>care</w:t>
            </w:r>
            <w:r>
              <w:rPr>
                <w:spacing w:val="44"/>
                <w:sz w:val="20"/>
              </w:rPr>
              <w:t xml:space="preserve"> </w:t>
            </w:r>
            <w:r>
              <w:rPr>
                <w:sz w:val="20"/>
              </w:rPr>
              <w:t>proiectul</w:t>
            </w:r>
            <w:r>
              <w:rPr>
                <w:spacing w:val="42"/>
                <w:sz w:val="20"/>
              </w:rPr>
              <w:t xml:space="preserve"> </w:t>
            </w:r>
            <w:r>
              <w:rPr>
                <w:sz w:val="20"/>
              </w:rPr>
              <w:t>propune</w:t>
            </w:r>
            <w:r>
              <w:rPr>
                <w:spacing w:val="43"/>
                <w:sz w:val="20"/>
              </w:rPr>
              <w:t xml:space="preserve"> </w:t>
            </w:r>
            <w:r>
              <w:rPr>
                <w:sz w:val="20"/>
              </w:rPr>
              <w:t>un</w:t>
            </w:r>
            <w:r>
              <w:rPr>
                <w:spacing w:val="43"/>
                <w:sz w:val="20"/>
              </w:rPr>
              <w:t xml:space="preserve"> </w:t>
            </w:r>
            <w:r>
              <w:rPr>
                <w:sz w:val="20"/>
              </w:rPr>
              <w:t>singur</w:t>
            </w:r>
            <w:r>
              <w:rPr>
                <w:spacing w:val="42"/>
                <w:sz w:val="20"/>
              </w:rPr>
              <w:t xml:space="preserve"> </w:t>
            </w:r>
            <w:r>
              <w:rPr>
                <w:sz w:val="20"/>
              </w:rPr>
              <w:t>loc</w:t>
            </w:r>
            <w:r>
              <w:rPr>
                <w:spacing w:val="39"/>
                <w:sz w:val="20"/>
              </w:rPr>
              <w:t xml:space="preserve"> </w:t>
            </w:r>
            <w:r>
              <w:rPr>
                <w:sz w:val="20"/>
              </w:rPr>
              <w:t>de</w:t>
            </w:r>
            <w:r>
              <w:rPr>
                <w:spacing w:val="44"/>
                <w:sz w:val="20"/>
              </w:rPr>
              <w:t xml:space="preserve"> </w:t>
            </w:r>
            <w:r>
              <w:rPr>
                <w:sz w:val="20"/>
              </w:rPr>
              <w:t>muncă,</w:t>
            </w:r>
          </w:p>
          <w:p w14:paraId="0DB01594" w14:textId="77777777" w:rsidR="00BD35D5" w:rsidRDefault="00000000">
            <w:pPr>
              <w:pStyle w:val="TableParagraph"/>
              <w:spacing w:line="230" w:lineRule="exact"/>
              <w:ind w:left="71"/>
              <w:rPr>
                <w:sz w:val="20"/>
              </w:rPr>
            </w:pPr>
            <w:r>
              <w:rPr>
                <w:sz w:val="20"/>
              </w:rPr>
              <w:t>expertul</w:t>
            </w:r>
            <w:r>
              <w:rPr>
                <w:spacing w:val="3"/>
                <w:sz w:val="20"/>
              </w:rPr>
              <w:t xml:space="preserve"> </w:t>
            </w:r>
            <w:r>
              <w:rPr>
                <w:sz w:val="20"/>
              </w:rPr>
              <w:t>acordă</w:t>
            </w:r>
            <w:r>
              <w:rPr>
                <w:spacing w:val="9"/>
                <w:sz w:val="20"/>
              </w:rPr>
              <w:t xml:space="preserve"> </w:t>
            </w:r>
            <w:r>
              <w:rPr>
                <w:sz w:val="20"/>
              </w:rPr>
              <w:t>3</w:t>
            </w:r>
            <w:r>
              <w:rPr>
                <w:spacing w:val="4"/>
                <w:sz w:val="20"/>
              </w:rPr>
              <w:t xml:space="preserve"> </w:t>
            </w:r>
            <w:r>
              <w:rPr>
                <w:sz w:val="20"/>
              </w:rPr>
              <w:t>puncte.</w:t>
            </w:r>
            <w:r>
              <w:rPr>
                <w:spacing w:val="8"/>
                <w:sz w:val="20"/>
              </w:rPr>
              <w:t xml:space="preserve"> </w:t>
            </w:r>
            <w:r>
              <w:rPr>
                <w:sz w:val="20"/>
              </w:rPr>
              <w:t>În</w:t>
            </w:r>
            <w:r>
              <w:rPr>
                <w:spacing w:val="5"/>
                <w:sz w:val="20"/>
              </w:rPr>
              <w:t xml:space="preserve"> </w:t>
            </w:r>
            <w:r>
              <w:rPr>
                <w:sz w:val="20"/>
              </w:rPr>
              <w:t>caz</w:t>
            </w:r>
            <w:r>
              <w:rPr>
                <w:spacing w:val="4"/>
                <w:sz w:val="20"/>
              </w:rPr>
              <w:t xml:space="preserve"> </w:t>
            </w:r>
            <w:r>
              <w:rPr>
                <w:sz w:val="20"/>
              </w:rPr>
              <w:t>contrar,</w:t>
            </w:r>
            <w:r>
              <w:rPr>
                <w:spacing w:val="7"/>
                <w:sz w:val="20"/>
              </w:rPr>
              <w:t xml:space="preserve"> </w:t>
            </w:r>
            <w:r>
              <w:rPr>
                <w:sz w:val="20"/>
              </w:rPr>
              <w:t>expertul</w:t>
            </w:r>
            <w:r>
              <w:rPr>
                <w:spacing w:val="3"/>
                <w:sz w:val="20"/>
              </w:rPr>
              <w:t xml:space="preserve"> </w:t>
            </w:r>
            <w:r>
              <w:rPr>
                <w:sz w:val="20"/>
              </w:rPr>
              <w:t>va</w:t>
            </w:r>
            <w:r>
              <w:rPr>
                <w:spacing w:val="4"/>
                <w:sz w:val="20"/>
              </w:rPr>
              <w:t xml:space="preserve"> </w:t>
            </w:r>
            <w:r>
              <w:rPr>
                <w:sz w:val="20"/>
              </w:rPr>
              <w:t>înscrie</w:t>
            </w:r>
            <w:r>
              <w:rPr>
                <w:spacing w:val="5"/>
                <w:sz w:val="20"/>
              </w:rPr>
              <w:t xml:space="preserve"> </w:t>
            </w:r>
            <w:r>
              <w:rPr>
                <w:sz w:val="20"/>
              </w:rPr>
              <w:t>”0”</w:t>
            </w:r>
            <w:r>
              <w:rPr>
                <w:spacing w:val="-57"/>
                <w:sz w:val="20"/>
              </w:rPr>
              <w:t xml:space="preserve"> </w:t>
            </w:r>
            <w:r>
              <w:rPr>
                <w:sz w:val="20"/>
              </w:rPr>
              <w:t>în</w:t>
            </w:r>
            <w:r>
              <w:rPr>
                <w:spacing w:val="1"/>
                <w:sz w:val="20"/>
              </w:rPr>
              <w:t xml:space="preserve"> </w:t>
            </w:r>
            <w:r>
              <w:rPr>
                <w:sz w:val="20"/>
              </w:rPr>
              <w:t>coloana</w:t>
            </w:r>
            <w:r>
              <w:rPr>
                <w:spacing w:val="1"/>
                <w:sz w:val="20"/>
              </w:rPr>
              <w:t xml:space="preserve"> </w:t>
            </w:r>
            <w:r>
              <w:rPr>
                <w:sz w:val="20"/>
              </w:rPr>
              <w:t>Scor.</w:t>
            </w:r>
          </w:p>
        </w:tc>
      </w:tr>
      <w:tr w:rsidR="00BD35D5" w14:paraId="0F884424" w14:textId="77777777">
        <w:trPr>
          <w:trHeight w:val="1396"/>
        </w:trPr>
        <w:tc>
          <w:tcPr>
            <w:tcW w:w="3400" w:type="dxa"/>
          </w:tcPr>
          <w:p w14:paraId="1095776B" w14:textId="77777777" w:rsidR="00BD35D5" w:rsidRDefault="00000000">
            <w:pPr>
              <w:pStyle w:val="TableParagraph"/>
              <w:spacing w:line="237" w:lineRule="auto"/>
              <w:ind w:left="71" w:right="295"/>
              <w:rPr>
                <w:b/>
                <w:sz w:val="20"/>
              </w:rPr>
            </w:pPr>
            <w:r>
              <w:rPr>
                <w:b/>
                <w:sz w:val="20"/>
              </w:rPr>
              <w:t>Cerere de finanțare și Studiu de</w:t>
            </w:r>
            <w:r>
              <w:rPr>
                <w:b/>
                <w:spacing w:val="-58"/>
                <w:sz w:val="20"/>
              </w:rPr>
              <w:t xml:space="preserve"> </w:t>
            </w:r>
            <w:r>
              <w:rPr>
                <w:b/>
                <w:sz w:val="20"/>
              </w:rPr>
              <w:t>Fezabilitate/MJ</w:t>
            </w:r>
          </w:p>
        </w:tc>
        <w:tc>
          <w:tcPr>
            <w:tcW w:w="6036" w:type="dxa"/>
          </w:tcPr>
          <w:p w14:paraId="51130788" w14:textId="77777777" w:rsidR="00BD35D5" w:rsidRDefault="00000000">
            <w:pPr>
              <w:pStyle w:val="TableParagraph"/>
              <w:spacing w:line="226" w:lineRule="exact"/>
              <w:ind w:left="71"/>
              <w:jc w:val="both"/>
              <w:rPr>
                <w:b/>
                <w:sz w:val="20"/>
              </w:rPr>
            </w:pPr>
            <w:r>
              <w:rPr>
                <w:b/>
                <w:sz w:val="20"/>
              </w:rPr>
              <w:t>6.2</w:t>
            </w:r>
            <w:r>
              <w:rPr>
                <w:sz w:val="20"/>
              </w:rPr>
              <w:t xml:space="preserve">. </w:t>
            </w:r>
            <w:r>
              <w:rPr>
                <w:b/>
                <w:sz w:val="20"/>
              </w:rPr>
              <w:t>–</w:t>
            </w:r>
            <w:r>
              <w:rPr>
                <w:b/>
                <w:spacing w:val="-5"/>
                <w:sz w:val="20"/>
              </w:rPr>
              <w:t xml:space="preserve"> </w:t>
            </w:r>
            <w:r>
              <w:rPr>
                <w:b/>
                <w:sz w:val="20"/>
              </w:rPr>
              <w:t>4</w:t>
            </w:r>
            <w:r>
              <w:rPr>
                <w:b/>
                <w:spacing w:val="4"/>
                <w:sz w:val="20"/>
              </w:rPr>
              <w:t xml:space="preserve"> </w:t>
            </w:r>
            <w:r>
              <w:rPr>
                <w:b/>
                <w:sz w:val="20"/>
              </w:rPr>
              <w:t>puncte</w:t>
            </w:r>
          </w:p>
          <w:p w14:paraId="6214C711" w14:textId="77777777" w:rsidR="00BD35D5" w:rsidRDefault="00000000">
            <w:pPr>
              <w:pStyle w:val="TableParagraph"/>
              <w:ind w:left="71" w:right="50"/>
              <w:jc w:val="both"/>
              <w:rPr>
                <w:b/>
                <w:sz w:val="20"/>
              </w:rPr>
            </w:pPr>
            <w:r>
              <w:rPr>
                <w:sz w:val="20"/>
              </w:rPr>
              <w:t xml:space="preserve">Verificarea se realizează în baza informațiilor cuprinse în </w:t>
            </w:r>
            <w:r>
              <w:rPr>
                <w:b/>
                <w:sz w:val="20"/>
              </w:rPr>
              <w:t>Cerere</w:t>
            </w:r>
            <w:r>
              <w:rPr>
                <w:b/>
                <w:spacing w:val="-58"/>
                <w:sz w:val="20"/>
              </w:rPr>
              <w:t xml:space="preserve"> </w:t>
            </w:r>
            <w:r>
              <w:rPr>
                <w:b/>
                <w:sz w:val="20"/>
              </w:rPr>
              <w:t>de finanțare</w:t>
            </w:r>
            <w:r>
              <w:rPr>
                <w:b/>
                <w:spacing w:val="1"/>
                <w:sz w:val="20"/>
              </w:rPr>
              <w:t xml:space="preserve"> </w:t>
            </w:r>
            <w:r>
              <w:rPr>
                <w:b/>
                <w:sz w:val="20"/>
              </w:rPr>
              <w:t>și</w:t>
            </w:r>
            <w:r>
              <w:rPr>
                <w:b/>
                <w:spacing w:val="4"/>
                <w:sz w:val="20"/>
              </w:rPr>
              <w:t xml:space="preserve"> </w:t>
            </w:r>
            <w:r>
              <w:rPr>
                <w:b/>
                <w:sz w:val="20"/>
              </w:rPr>
              <w:t>Studiu</w:t>
            </w:r>
            <w:r>
              <w:rPr>
                <w:b/>
                <w:spacing w:val="2"/>
                <w:sz w:val="20"/>
              </w:rPr>
              <w:t xml:space="preserve"> </w:t>
            </w:r>
            <w:r>
              <w:rPr>
                <w:b/>
                <w:sz w:val="20"/>
              </w:rPr>
              <w:t>de</w:t>
            </w:r>
            <w:r>
              <w:rPr>
                <w:b/>
                <w:spacing w:val="-5"/>
                <w:sz w:val="20"/>
              </w:rPr>
              <w:t xml:space="preserve"> </w:t>
            </w:r>
            <w:r>
              <w:rPr>
                <w:b/>
                <w:sz w:val="20"/>
              </w:rPr>
              <w:t>Fezabilitate/MJ</w:t>
            </w:r>
          </w:p>
          <w:p w14:paraId="5225CF23" w14:textId="77777777" w:rsidR="00BD35D5" w:rsidRDefault="00000000">
            <w:pPr>
              <w:pStyle w:val="TableParagraph"/>
              <w:spacing w:line="230" w:lineRule="exact"/>
              <w:ind w:left="71" w:right="51"/>
              <w:jc w:val="both"/>
              <w:rPr>
                <w:sz w:val="20"/>
              </w:rPr>
            </w:pPr>
            <w:r>
              <w:rPr>
                <w:sz w:val="20"/>
              </w:rPr>
              <w:t>În situația în care proiectul propune două sau mai multe</w:t>
            </w:r>
            <w:r>
              <w:rPr>
                <w:spacing w:val="60"/>
                <w:sz w:val="20"/>
              </w:rPr>
              <w:t xml:space="preserve"> </w:t>
            </w:r>
            <w:r>
              <w:rPr>
                <w:sz w:val="20"/>
              </w:rPr>
              <w:t>locuri</w:t>
            </w:r>
            <w:r>
              <w:rPr>
                <w:spacing w:val="1"/>
                <w:sz w:val="20"/>
              </w:rPr>
              <w:t xml:space="preserve"> </w:t>
            </w:r>
            <w:r>
              <w:rPr>
                <w:sz w:val="20"/>
              </w:rPr>
              <w:t>de muncă, expertul acordă 4 puncte. În caz contrar, expertul va</w:t>
            </w:r>
            <w:r>
              <w:rPr>
                <w:spacing w:val="1"/>
                <w:sz w:val="20"/>
              </w:rPr>
              <w:t xml:space="preserve"> </w:t>
            </w:r>
            <w:r>
              <w:rPr>
                <w:sz w:val="20"/>
              </w:rPr>
              <w:t>înscrie</w:t>
            </w:r>
            <w:r>
              <w:rPr>
                <w:spacing w:val="-3"/>
                <w:sz w:val="20"/>
              </w:rPr>
              <w:t xml:space="preserve"> </w:t>
            </w:r>
            <w:r>
              <w:rPr>
                <w:sz w:val="20"/>
              </w:rPr>
              <w:t>”0”</w:t>
            </w:r>
            <w:r>
              <w:rPr>
                <w:spacing w:val="-3"/>
                <w:sz w:val="20"/>
              </w:rPr>
              <w:t xml:space="preserve"> </w:t>
            </w:r>
            <w:r>
              <w:rPr>
                <w:sz w:val="20"/>
              </w:rPr>
              <w:t>în</w:t>
            </w:r>
            <w:r>
              <w:rPr>
                <w:spacing w:val="-3"/>
                <w:sz w:val="20"/>
              </w:rPr>
              <w:t xml:space="preserve"> </w:t>
            </w:r>
            <w:r>
              <w:rPr>
                <w:sz w:val="20"/>
              </w:rPr>
              <w:t>coloana</w:t>
            </w:r>
            <w:r>
              <w:rPr>
                <w:spacing w:val="-4"/>
                <w:sz w:val="20"/>
              </w:rPr>
              <w:t xml:space="preserve"> </w:t>
            </w:r>
            <w:r>
              <w:rPr>
                <w:sz w:val="20"/>
              </w:rPr>
              <w:t>Scor.</w:t>
            </w:r>
          </w:p>
        </w:tc>
      </w:tr>
    </w:tbl>
    <w:p w14:paraId="79AAC50F" w14:textId="77777777" w:rsidR="00BD35D5" w:rsidRDefault="00BD35D5">
      <w:pPr>
        <w:pStyle w:val="BodyText"/>
        <w:spacing w:before="8"/>
        <w:rPr>
          <w:b/>
          <w:sz w:val="13"/>
        </w:rPr>
      </w:pPr>
    </w:p>
    <w:p w14:paraId="2756C231" w14:textId="77777777" w:rsidR="00BD35D5" w:rsidRDefault="00000000">
      <w:pPr>
        <w:tabs>
          <w:tab w:val="left" w:pos="9710"/>
        </w:tabs>
        <w:spacing w:before="100"/>
        <w:ind w:left="318"/>
        <w:rPr>
          <w:b/>
          <w:sz w:val="24"/>
        </w:rPr>
      </w:pPr>
      <w:r>
        <w:rPr>
          <w:b/>
          <w:sz w:val="24"/>
          <w:shd w:val="clear" w:color="auto" w:fill="00AFEF"/>
        </w:rPr>
        <w:t>P7.</w:t>
      </w:r>
      <w:r>
        <w:rPr>
          <w:b/>
          <w:spacing w:val="-6"/>
          <w:sz w:val="24"/>
          <w:shd w:val="clear" w:color="auto" w:fill="00AFEF"/>
        </w:rPr>
        <w:t xml:space="preserve"> </w:t>
      </w:r>
      <w:r>
        <w:rPr>
          <w:b/>
          <w:sz w:val="24"/>
          <w:shd w:val="clear" w:color="auto" w:fill="00AFEF"/>
        </w:rPr>
        <w:t>Principiul</w:t>
      </w:r>
      <w:r>
        <w:rPr>
          <w:b/>
          <w:spacing w:val="-4"/>
          <w:sz w:val="24"/>
          <w:shd w:val="clear" w:color="auto" w:fill="00AFEF"/>
        </w:rPr>
        <w:t xml:space="preserve"> </w:t>
      </w:r>
      <w:r>
        <w:rPr>
          <w:b/>
          <w:sz w:val="24"/>
          <w:shd w:val="clear" w:color="auto" w:fill="00AFEF"/>
        </w:rPr>
        <w:t>duratei</w:t>
      </w:r>
      <w:r>
        <w:rPr>
          <w:b/>
          <w:spacing w:val="-5"/>
          <w:sz w:val="24"/>
          <w:shd w:val="clear" w:color="auto" w:fill="00AFEF"/>
        </w:rPr>
        <w:t xml:space="preserve"> </w:t>
      </w:r>
      <w:r>
        <w:rPr>
          <w:b/>
          <w:sz w:val="24"/>
          <w:shd w:val="clear" w:color="auto" w:fill="00AFEF"/>
        </w:rPr>
        <w:t>de</w:t>
      </w:r>
      <w:r>
        <w:rPr>
          <w:b/>
          <w:spacing w:val="-3"/>
          <w:sz w:val="24"/>
          <w:shd w:val="clear" w:color="auto" w:fill="00AFEF"/>
        </w:rPr>
        <w:t xml:space="preserve"> </w:t>
      </w:r>
      <w:r>
        <w:rPr>
          <w:b/>
          <w:sz w:val="24"/>
          <w:shd w:val="clear" w:color="auto" w:fill="00AFEF"/>
        </w:rPr>
        <w:t>implementare</w:t>
      </w:r>
      <w:r>
        <w:rPr>
          <w:b/>
          <w:spacing w:val="-4"/>
          <w:sz w:val="24"/>
          <w:shd w:val="clear" w:color="auto" w:fill="00AFEF"/>
        </w:rPr>
        <w:t xml:space="preserve"> </w:t>
      </w:r>
      <w:r>
        <w:rPr>
          <w:b/>
          <w:sz w:val="24"/>
          <w:shd w:val="clear" w:color="auto" w:fill="00AFEF"/>
        </w:rPr>
        <w:t>a</w:t>
      </w:r>
      <w:r>
        <w:rPr>
          <w:b/>
          <w:spacing w:val="-3"/>
          <w:sz w:val="24"/>
          <w:shd w:val="clear" w:color="auto" w:fill="00AFEF"/>
        </w:rPr>
        <w:t xml:space="preserve"> </w:t>
      </w:r>
      <w:r>
        <w:rPr>
          <w:b/>
          <w:sz w:val="24"/>
          <w:shd w:val="clear" w:color="auto" w:fill="00AFEF"/>
        </w:rPr>
        <w:t>proiectului</w:t>
      </w:r>
      <w:r>
        <w:rPr>
          <w:b/>
          <w:sz w:val="24"/>
          <w:shd w:val="clear" w:color="auto" w:fill="00AFEF"/>
        </w:rPr>
        <w:tab/>
      </w:r>
    </w:p>
    <w:p w14:paraId="4664A173" w14:textId="77777777" w:rsidR="00BD35D5" w:rsidRDefault="00BD35D5">
      <w:pPr>
        <w:pStyle w:val="BodyText"/>
        <w:spacing w:before="11"/>
        <w:rPr>
          <w:b/>
          <w:sz w:val="23"/>
        </w:rPr>
      </w:pPr>
    </w:p>
    <w:tbl>
      <w:tblPr>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307"/>
        <w:gridCol w:w="1272"/>
      </w:tblGrid>
      <w:tr w:rsidR="00BD35D5" w14:paraId="43DE1A3A" w14:textId="77777777">
        <w:trPr>
          <w:trHeight w:val="253"/>
        </w:trPr>
        <w:tc>
          <w:tcPr>
            <w:tcW w:w="8307" w:type="dxa"/>
          </w:tcPr>
          <w:p w14:paraId="1D9295D7" w14:textId="77777777" w:rsidR="00BD35D5" w:rsidRDefault="00000000">
            <w:pPr>
              <w:pStyle w:val="TableParagraph"/>
              <w:spacing w:line="222" w:lineRule="exact"/>
              <w:ind w:left="110"/>
              <w:rPr>
                <w:sz w:val="20"/>
              </w:rPr>
            </w:pPr>
            <w:r>
              <w:rPr>
                <w:sz w:val="20"/>
              </w:rPr>
              <w:t>7.1</w:t>
            </w:r>
            <w:r>
              <w:rPr>
                <w:spacing w:val="-2"/>
                <w:sz w:val="20"/>
              </w:rPr>
              <w:t xml:space="preserve"> </w:t>
            </w:r>
            <w:r>
              <w:rPr>
                <w:sz w:val="20"/>
              </w:rPr>
              <w:t>Proiect</w:t>
            </w:r>
            <w:r>
              <w:rPr>
                <w:spacing w:val="-5"/>
                <w:sz w:val="20"/>
              </w:rPr>
              <w:t xml:space="preserve"> </w:t>
            </w:r>
            <w:r>
              <w:rPr>
                <w:sz w:val="20"/>
              </w:rPr>
              <w:t>care</w:t>
            </w:r>
            <w:r>
              <w:rPr>
                <w:spacing w:val="-5"/>
                <w:sz w:val="20"/>
              </w:rPr>
              <w:t xml:space="preserve"> </w:t>
            </w:r>
            <w:r>
              <w:rPr>
                <w:sz w:val="20"/>
              </w:rPr>
              <w:t>se</w:t>
            </w:r>
            <w:r>
              <w:rPr>
                <w:spacing w:val="-1"/>
                <w:sz w:val="20"/>
              </w:rPr>
              <w:t xml:space="preserve"> </w:t>
            </w:r>
            <w:r>
              <w:rPr>
                <w:sz w:val="20"/>
              </w:rPr>
              <w:t>implementează</w:t>
            </w:r>
            <w:r>
              <w:rPr>
                <w:spacing w:val="-1"/>
                <w:sz w:val="20"/>
              </w:rPr>
              <w:t xml:space="preserve"> </w:t>
            </w:r>
            <w:r>
              <w:rPr>
                <w:sz w:val="20"/>
              </w:rPr>
              <w:t>în</w:t>
            </w:r>
            <w:r>
              <w:rPr>
                <w:spacing w:val="-1"/>
                <w:sz w:val="20"/>
              </w:rPr>
              <w:t xml:space="preserve"> </w:t>
            </w:r>
            <w:r>
              <w:rPr>
                <w:sz w:val="20"/>
              </w:rPr>
              <w:t>maxim</w:t>
            </w:r>
            <w:r>
              <w:rPr>
                <w:spacing w:val="-1"/>
                <w:sz w:val="20"/>
              </w:rPr>
              <w:t xml:space="preserve"> </w:t>
            </w:r>
            <w:r>
              <w:rPr>
                <w:sz w:val="20"/>
              </w:rPr>
              <w:t>18</w:t>
            </w:r>
            <w:r>
              <w:rPr>
                <w:spacing w:val="-2"/>
                <w:sz w:val="20"/>
              </w:rPr>
              <w:t xml:space="preserve"> </w:t>
            </w:r>
            <w:r>
              <w:rPr>
                <w:sz w:val="20"/>
              </w:rPr>
              <w:t>luni</w:t>
            </w:r>
          </w:p>
        </w:tc>
        <w:tc>
          <w:tcPr>
            <w:tcW w:w="1272" w:type="dxa"/>
          </w:tcPr>
          <w:p w14:paraId="1B8B2383" w14:textId="77777777" w:rsidR="00BD35D5" w:rsidRDefault="00000000">
            <w:pPr>
              <w:pStyle w:val="TableParagraph"/>
              <w:spacing w:line="234" w:lineRule="exact"/>
              <w:ind w:left="445" w:right="426"/>
              <w:jc w:val="center"/>
            </w:pPr>
            <w:r>
              <w:t>2p.</w:t>
            </w:r>
          </w:p>
        </w:tc>
      </w:tr>
      <w:tr w:rsidR="00BD35D5" w14:paraId="504AF641" w14:textId="77777777">
        <w:trPr>
          <w:trHeight w:val="258"/>
        </w:trPr>
        <w:tc>
          <w:tcPr>
            <w:tcW w:w="8307" w:type="dxa"/>
          </w:tcPr>
          <w:p w14:paraId="3AA10168" w14:textId="77777777" w:rsidR="00BD35D5" w:rsidRDefault="00000000">
            <w:pPr>
              <w:pStyle w:val="TableParagraph"/>
              <w:spacing w:line="222" w:lineRule="exact"/>
              <w:ind w:left="110"/>
              <w:rPr>
                <w:sz w:val="20"/>
              </w:rPr>
            </w:pPr>
            <w:r>
              <w:rPr>
                <w:sz w:val="20"/>
              </w:rPr>
              <w:t>7.2</w:t>
            </w:r>
            <w:r>
              <w:rPr>
                <w:spacing w:val="-2"/>
                <w:sz w:val="20"/>
              </w:rPr>
              <w:t xml:space="preserve"> </w:t>
            </w:r>
            <w:r>
              <w:rPr>
                <w:sz w:val="20"/>
              </w:rPr>
              <w:t>Proiect</w:t>
            </w:r>
            <w:r>
              <w:rPr>
                <w:spacing w:val="-5"/>
                <w:sz w:val="20"/>
              </w:rPr>
              <w:t xml:space="preserve"> </w:t>
            </w:r>
            <w:r>
              <w:rPr>
                <w:sz w:val="20"/>
              </w:rPr>
              <w:t>care</w:t>
            </w:r>
            <w:r>
              <w:rPr>
                <w:spacing w:val="-5"/>
                <w:sz w:val="20"/>
              </w:rPr>
              <w:t xml:space="preserve"> </w:t>
            </w:r>
            <w:r>
              <w:rPr>
                <w:sz w:val="20"/>
              </w:rPr>
              <w:t>se</w:t>
            </w:r>
            <w:r>
              <w:rPr>
                <w:spacing w:val="-1"/>
                <w:sz w:val="20"/>
              </w:rPr>
              <w:t xml:space="preserve"> </w:t>
            </w:r>
            <w:r>
              <w:rPr>
                <w:sz w:val="20"/>
              </w:rPr>
              <w:t>implementează</w:t>
            </w:r>
            <w:r>
              <w:rPr>
                <w:spacing w:val="-1"/>
                <w:sz w:val="20"/>
              </w:rPr>
              <w:t xml:space="preserve"> </w:t>
            </w:r>
            <w:r>
              <w:rPr>
                <w:sz w:val="20"/>
              </w:rPr>
              <w:t>în</w:t>
            </w:r>
            <w:r>
              <w:rPr>
                <w:spacing w:val="-1"/>
                <w:sz w:val="20"/>
              </w:rPr>
              <w:t xml:space="preserve"> </w:t>
            </w:r>
            <w:r>
              <w:rPr>
                <w:sz w:val="20"/>
              </w:rPr>
              <w:t>maxim</w:t>
            </w:r>
            <w:r>
              <w:rPr>
                <w:spacing w:val="-1"/>
                <w:sz w:val="20"/>
              </w:rPr>
              <w:t xml:space="preserve"> </w:t>
            </w:r>
            <w:r>
              <w:rPr>
                <w:sz w:val="20"/>
              </w:rPr>
              <w:t>24</w:t>
            </w:r>
            <w:r>
              <w:rPr>
                <w:spacing w:val="-2"/>
                <w:sz w:val="20"/>
              </w:rPr>
              <w:t xml:space="preserve"> </w:t>
            </w:r>
            <w:r>
              <w:rPr>
                <w:sz w:val="20"/>
              </w:rPr>
              <w:t>luni</w:t>
            </w:r>
          </w:p>
        </w:tc>
        <w:tc>
          <w:tcPr>
            <w:tcW w:w="1272" w:type="dxa"/>
          </w:tcPr>
          <w:p w14:paraId="4DBFC08E" w14:textId="77777777" w:rsidR="00BD35D5" w:rsidRDefault="00000000">
            <w:pPr>
              <w:pStyle w:val="TableParagraph"/>
              <w:spacing w:line="239" w:lineRule="exact"/>
              <w:ind w:left="445" w:right="424"/>
              <w:jc w:val="center"/>
            </w:pPr>
            <w:r>
              <w:t>1p.</w:t>
            </w:r>
          </w:p>
        </w:tc>
      </w:tr>
    </w:tbl>
    <w:p w14:paraId="66D60051" w14:textId="77777777" w:rsidR="00BD35D5" w:rsidRDefault="00BD35D5">
      <w:pPr>
        <w:pStyle w:val="BodyText"/>
        <w:rPr>
          <w:b/>
          <w:sz w:val="20"/>
        </w:rPr>
      </w:pPr>
    </w:p>
    <w:p w14:paraId="3AD70210" w14:textId="77777777" w:rsidR="00BD35D5" w:rsidRDefault="00BD35D5">
      <w:pPr>
        <w:pStyle w:val="BodyText"/>
        <w:spacing w:before="10" w:after="1"/>
        <w:rPr>
          <w:b/>
          <w:sz w:val="25"/>
        </w:rPr>
      </w:pP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42"/>
        <w:gridCol w:w="5493"/>
      </w:tblGrid>
      <w:tr w:rsidR="00BD35D5" w14:paraId="7C7546D3" w14:textId="77777777">
        <w:trPr>
          <w:trHeight w:val="465"/>
        </w:trPr>
        <w:tc>
          <w:tcPr>
            <w:tcW w:w="3942" w:type="dxa"/>
            <w:shd w:val="clear" w:color="auto" w:fill="C0C0C0"/>
          </w:tcPr>
          <w:p w14:paraId="6576E319" w14:textId="77777777" w:rsidR="00BD35D5" w:rsidRDefault="00000000">
            <w:pPr>
              <w:pStyle w:val="TableParagraph"/>
              <w:spacing w:line="227" w:lineRule="exact"/>
              <w:ind w:left="71"/>
              <w:rPr>
                <w:b/>
                <w:sz w:val="20"/>
              </w:rPr>
            </w:pPr>
            <w:r>
              <w:rPr>
                <w:b/>
                <w:sz w:val="20"/>
              </w:rPr>
              <w:t>DOCUMENTE</w:t>
            </w:r>
            <w:r>
              <w:rPr>
                <w:b/>
                <w:spacing w:val="56"/>
                <w:sz w:val="20"/>
              </w:rPr>
              <w:t xml:space="preserve"> </w:t>
            </w:r>
            <w:r>
              <w:rPr>
                <w:b/>
                <w:sz w:val="20"/>
              </w:rPr>
              <w:t>PREZENTATE</w:t>
            </w:r>
          </w:p>
        </w:tc>
        <w:tc>
          <w:tcPr>
            <w:tcW w:w="5493" w:type="dxa"/>
            <w:shd w:val="clear" w:color="auto" w:fill="C0C0C0"/>
          </w:tcPr>
          <w:p w14:paraId="1CF31445" w14:textId="77777777" w:rsidR="00BD35D5" w:rsidRDefault="00000000">
            <w:pPr>
              <w:pStyle w:val="TableParagraph"/>
              <w:spacing w:line="226" w:lineRule="exact"/>
              <w:ind w:left="72"/>
              <w:rPr>
                <w:b/>
                <w:sz w:val="20"/>
              </w:rPr>
            </w:pPr>
            <w:r>
              <w:rPr>
                <w:b/>
                <w:sz w:val="20"/>
              </w:rPr>
              <w:t>PUNCTE</w:t>
            </w:r>
            <w:r>
              <w:rPr>
                <w:b/>
                <w:spacing w:val="-6"/>
                <w:sz w:val="20"/>
              </w:rPr>
              <w:t xml:space="preserve"> </w:t>
            </w:r>
            <w:r>
              <w:rPr>
                <w:b/>
                <w:sz w:val="20"/>
              </w:rPr>
              <w:t>DE VERIFICAT</w:t>
            </w:r>
            <w:r>
              <w:rPr>
                <w:b/>
                <w:spacing w:val="-4"/>
                <w:sz w:val="20"/>
              </w:rPr>
              <w:t xml:space="preserve"> </w:t>
            </w:r>
            <w:r>
              <w:rPr>
                <w:b/>
                <w:sz w:val="20"/>
              </w:rPr>
              <w:t>ÎN</w:t>
            </w:r>
            <w:r>
              <w:rPr>
                <w:b/>
                <w:spacing w:val="-5"/>
                <w:sz w:val="20"/>
              </w:rPr>
              <w:t xml:space="preserve"> </w:t>
            </w:r>
            <w:r>
              <w:rPr>
                <w:b/>
                <w:sz w:val="20"/>
              </w:rPr>
              <w:t>CADRUL</w:t>
            </w:r>
            <w:r>
              <w:rPr>
                <w:b/>
                <w:spacing w:val="-2"/>
                <w:sz w:val="20"/>
              </w:rPr>
              <w:t xml:space="preserve"> </w:t>
            </w:r>
            <w:r>
              <w:rPr>
                <w:b/>
                <w:sz w:val="20"/>
              </w:rPr>
              <w:t>DOCUMENTELOR</w:t>
            </w:r>
          </w:p>
          <w:p w14:paraId="345D5AE8" w14:textId="77777777" w:rsidR="00BD35D5" w:rsidRDefault="00000000">
            <w:pPr>
              <w:pStyle w:val="TableParagraph"/>
              <w:spacing w:line="219" w:lineRule="exact"/>
              <w:ind w:left="72"/>
              <w:rPr>
                <w:b/>
                <w:sz w:val="20"/>
              </w:rPr>
            </w:pPr>
            <w:r>
              <w:rPr>
                <w:b/>
                <w:sz w:val="20"/>
              </w:rPr>
              <w:t>PREZENTATE</w:t>
            </w:r>
          </w:p>
        </w:tc>
      </w:tr>
      <w:tr w:rsidR="00BD35D5" w14:paraId="05F01DB7" w14:textId="77777777">
        <w:trPr>
          <w:trHeight w:val="1396"/>
        </w:trPr>
        <w:tc>
          <w:tcPr>
            <w:tcW w:w="3942" w:type="dxa"/>
          </w:tcPr>
          <w:p w14:paraId="3A2B16F8" w14:textId="77777777" w:rsidR="00BD35D5" w:rsidRDefault="00000000">
            <w:pPr>
              <w:pStyle w:val="TableParagraph"/>
              <w:spacing w:line="242" w:lineRule="auto"/>
              <w:ind w:left="71" w:right="837"/>
              <w:rPr>
                <w:b/>
                <w:sz w:val="20"/>
              </w:rPr>
            </w:pPr>
            <w:r>
              <w:rPr>
                <w:b/>
                <w:sz w:val="20"/>
              </w:rPr>
              <w:t>Cerere de finanțare și Studiu de</w:t>
            </w:r>
            <w:r>
              <w:rPr>
                <w:b/>
                <w:spacing w:val="-58"/>
                <w:sz w:val="20"/>
              </w:rPr>
              <w:t xml:space="preserve"> </w:t>
            </w:r>
            <w:r>
              <w:rPr>
                <w:b/>
                <w:sz w:val="20"/>
              </w:rPr>
              <w:t>Fezabilitate/MJ</w:t>
            </w:r>
          </w:p>
        </w:tc>
        <w:tc>
          <w:tcPr>
            <w:tcW w:w="5493" w:type="dxa"/>
          </w:tcPr>
          <w:p w14:paraId="221D0DEC" w14:textId="77777777" w:rsidR="00BD35D5" w:rsidRDefault="00000000">
            <w:pPr>
              <w:pStyle w:val="TableParagraph"/>
              <w:spacing w:line="222" w:lineRule="exact"/>
              <w:ind w:left="72"/>
              <w:jc w:val="both"/>
              <w:rPr>
                <w:b/>
                <w:sz w:val="20"/>
              </w:rPr>
            </w:pPr>
            <w:r>
              <w:rPr>
                <w:b/>
                <w:sz w:val="20"/>
              </w:rPr>
              <w:t>7.1</w:t>
            </w:r>
            <w:r>
              <w:rPr>
                <w:b/>
                <w:spacing w:val="4"/>
                <w:sz w:val="20"/>
              </w:rPr>
              <w:t xml:space="preserve"> </w:t>
            </w:r>
            <w:r>
              <w:rPr>
                <w:b/>
                <w:sz w:val="20"/>
              </w:rPr>
              <w:t>–</w:t>
            </w:r>
            <w:r>
              <w:rPr>
                <w:b/>
                <w:spacing w:val="-4"/>
                <w:sz w:val="20"/>
              </w:rPr>
              <w:t xml:space="preserve"> </w:t>
            </w:r>
            <w:r>
              <w:rPr>
                <w:b/>
                <w:sz w:val="20"/>
              </w:rPr>
              <w:t>2 puncte</w:t>
            </w:r>
          </w:p>
          <w:p w14:paraId="4FABEACE" w14:textId="77777777" w:rsidR="00BD35D5" w:rsidRDefault="00000000">
            <w:pPr>
              <w:pStyle w:val="TableParagraph"/>
              <w:spacing w:before="3"/>
              <w:ind w:left="72" w:right="50"/>
              <w:jc w:val="both"/>
              <w:rPr>
                <w:sz w:val="20"/>
              </w:rPr>
            </w:pPr>
            <w:r>
              <w:rPr>
                <w:sz w:val="20"/>
              </w:rPr>
              <w:t>Verificarea se realizează în baza informațiilor cuprinse în</w:t>
            </w:r>
            <w:r>
              <w:rPr>
                <w:spacing w:val="1"/>
                <w:sz w:val="20"/>
              </w:rPr>
              <w:t xml:space="preserve"> </w:t>
            </w:r>
            <w:r>
              <w:rPr>
                <w:b/>
                <w:sz w:val="20"/>
              </w:rPr>
              <w:t>Cerere de finanțare și Studiu de Fezabilitate/MJ</w:t>
            </w:r>
            <w:r>
              <w:rPr>
                <w:sz w:val="20"/>
              </w:rPr>
              <w:t>. Dacă</w:t>
            </w:r>
            <w:r>
              <w:rPr>
                <w:spacing w:val="1"/>
                <w:sz w:val="20"/>
              </w:rPr>
              <w:t xml:space="preserve"> </w:t>
            </w:r>
            <w:r>
              <w:rPr>
                <w:sz w:val="20"/>
              </w:rPr>
              <w:t>proiectul este propus a se</w:t>
            </w:r>
            <w:r>
              <w:rPr>
                <w:spacing w:val="1"/>
                <w:sz w:val="20"/>
              </w:rPr>
              <w:t xml:space="preserve"> </w:t>
            </w:r>
            <w:r>
              <w:rPr>
                <w:sz w:val="20"/>
              </w:rPr>
              <w:t>implement pe o</w:t>
            </w:r>
            <w:r>
              <w:rPr>
                <w:spacing w:val="60"/>
                <w:sz w:val="20"/>
              </w:rPr>
              <w:t xml:space="preserve"> </w:t>
            </w:r>
            <w:r>
              <w:rPr>
                <w:sz w:val="20"/>
              </w:rPr>
              <w:t>perioadă de</w:t>
            </w:r>
            <w:r>
              <w:rPr>
                <w:spacing w:val="1"/>
                <w:sz w:val="20"/>
              </w:rPr>
              <w:t xml:space="preserve"> </w:t>
            </w:r>
            <w:r>
              <w:rPr>
                <w:sz w:val="20"/>
              </w:rPr>
              <w:t>până</w:t>
            </w:r>
            <w:r>
              <w:rPr>
                <w:spacing w:val="18"/>
                <w:sz w:val="20"/>
              </w:rPr>
              <w:t xml:space="preserve"> </w:t>
            </w:r>
            <w:r>
              <w:rPr>
                <w:sz w:val="20"/>
              </w:rPr>
              <w:t>în</w:t>
            </w:r>
            <w:r>
              <w:rPr>
                <w:spacing w:val="14"/>
                <w:sz w:val="20"/>
              </w:rPr>
              <w:t xml:space="preserve"> </w:t>
            </w:r>
            <w:r>
              <w:rPr>
                <w:sz w:val="20"/>
              </w:rPr>
              <w:t>18</w:t>
            </w:r>
            <w:r>
              <w:rPr>
                <w:spacing w:val="13"/>
                <w:sz w:val="20"/>
              </w:rPr>
              <w:t xml:space="preserve"> </w:t>
            </w:r>
            <w:r>
              <w:rPr>
                <w:sz w:val="20"/>
              </w:rPr>
              <w:t>luni,</w:t>
            </w:r>
            <w:r>
              <w:rPr>
                <w:spacing w:val="11"/>
                <w:sz w:val="20"/>
              </w:rPr>
              <w:t xml:space="preserve"> </w:t>
            </w:r>
            <w:r>
              <w:rPr>
                <w:sz w:val="20"/>
              </w:rPr>
              <w:t>primește</w:t>
            </w:r>
            <w:r>
              <w:rPr>
                <w:spacing w:val="29"/>
                <w:sz w:val="20"/>
              </w:rPr>
              <w:t xml:space="preserve"> </w:t>
            </w:r>
            <w:r>
              <w:rPr>
                <w:sz w:val="20"/>
              </w:rPr>
              <w:t>2</w:t>
            </w:r>
            <w:r>
              <w:rPr>
                <w:spacing w:val="13"/>
                <w:sz w:val="20"/>
              </w:rPr>
              <w:t xml:space="preserve"> </w:t>
            </w:r>
            <w:r>
              <w:rPr>
                <w:sz w:val="20"/>
              </w:rPr>
              <w:t>puncte.</w:t>
            </w:r>
            <w:r>
              <w:rPr>
                <w:spacing w:val="13"/>
                <w:sz w:val="20"/>
              </w:rPr>
              <w:t xml:space="preserve"> </w:t>
            </w:r>
            <w:r>
              <w:rPr>
                <w:sz w:val="20"/>
              </w:rPr>
              <w:t>În</w:t>
            </w:r>
            <w:r>
              <w:rPr>
                <w:spacing w:val="13"/>
                <w:sz w:val="20"/>
              </w:rPr>
              <w:t xml:space="preserve"> </w:t>
            </w:r>
            <w:r>
              <w:rPr>
                <w:sz w:val="20"/>
              </w:rPr>
              <w:t>caz</w:t>
            </w:r>
            <w:r>
              <w:rPr>
                <w:spacing w:val="14"/>
                <w:sz w:val="20"/>
              </w:rPr>
              <w:t xml:space="preserve"> </w:t>
            </w:r>
            <w:r>
              <w:rPr>
                <w:sz w:val="20"/>
              </w:rPr>
              <w:t>contrar,</w:t>
            </w:r>
          </w:p>
          <w:p w14:paraId="115BB309" w14:textId="77777777" w:rsidR="00BD35D5" w:rsidRDefault="00000000">
            <w:pPr>
              <w:pStyle w:val="TableParagraph"/>
              <w:spacing w:line="223" w:lineRule="exact"/>
              <w:ind w:left="72"/>
              <w:jc w:val="both"/>
              <w:rPr>
                <w:sz w:val="20"/>
              </w:rPr>
            </w:pPr>
            <w:r>
              <w:rPr>
                <w:sz w:val="20"/>
              </w:rPr>
              <w:t>expertul</w:t>
            </w:r>
            <w:r>
              <w:rPr>
                <w:spacing w:val="-6"/>
                <w:sz w:val="20"/>
              </w:rPr>
              <w:t xml:space="preserve"> </w:t>
            </w:r>
            <w:r>
              <w:rPr>
                <w:sz w:val="20"/>
              </w:rPr>
              <w:t>va</w:t>
            </w:r>
            <w:r>
              <w:rPr>
                <w:spacing w:val="1"/>
                <w:sz w:val="20"/>
              </w:rPr>
              <w:t xml:space="preserve"> </w:t>
            </w:r>
            <w:r>
              <w:rPr>
                <w:sz w:val="20"/>
              </w:rPr>
              <w:t>înscrie</w:t>
            </w:r>
            <w:r>
              <w:rPr>
                <w:spacing w:val="-4"/>
                <w:sz w:val="20"/>
              </w:rPr>
              <w:t xml:space="preserve"> </w:t>
            </w:r>
            <w:r>
              <w:rPr>
                <w:sz w:val="20"/>
              </w:rPr>
              <w:t>”0”</w:t>
            </w:r>
            <w:r>
              <w:rPr>
                <w:spacing w:val="-3"/>
                <w:sz w:val="20"/>
              </w:rPr>
              <w:t xml:space="preserve"> </w:t>
            </w:r>
            <w:r>
              <w:rPr>
                <w:sz w:val="20"/>
              </w:rPr>
              <w:t>în</w:t>
            </w:r>
            <w:r>
              <w:rPr>
                <w:spacing w:val="-3"/>
                <w:sz w:val="20"/>
              </w:rPr>
              <w:t xml:space="preserve"> </w:t>
            </w:r>
            <w:r>
              <w:rPr>
                <w:sz w:val="20"/>
              </w:rPr>
              <w:t>coloana</w:t>
            </w:r>
            <w:r>
              <w:rPr>
                <w:spacing w:val="-5"/>
                <w:sz w:val="20"/>
              </w:rPr>
              <w:t xml:space="preserve"> </w:t>
            </w:r>
            <w:r>
              <w:rPr>
                <w:sz w:val="20"/>
              </w:rPr>
              <w:t>Scor.</w:t>
            </w:r>
          </w:p>
        </w:tc>
      </w:tr>
      <w:tr w:rsidR="00BD35D5" w14:paraId="33142355" w14:textId="77777777">
        <w:trPr>
          <w:trHeight w:val="1391"/>
        </w:trPr>
        <w:tc>
          <w:tcPr>
            <w:tcW w:w="3942" w:type="dxa"/>
          </w:tcPr>
          <w:p w14:paraId="67B0A6DB" w14:textId="77777777" w:rsidR="00BD35D5" w:rsidRDefault="00000000">
            <w:pPr>
              <w:pStyle w:val="TableParagraph"/>
              <w:spacing w:line="237" w:lineRule="auto"/>
              <w:ind w:left="71" w:right="837"/>
              <w:rPr>
                <w:b/>
                <w:sz w:val="20"/>
              </w:rPr>
            </w:pPr>
            <w:r>
              <w:rPr>
                <w:b/>
                <w:sz w:val="20"/>
              </w:rPr>
              <w:t>Cerere de finanțare și Studiu de</w:t>
            </w:r>
            <w:r>
              <w:rPr>
                <w:b/>
                <w:spacing w:val="-58"/>
                <w:sz w:val="20"/>
              </w:rPr>
              <w:t xml:space="preserve"> </w:t>
            </w:r>
            <w:r>
              <w:rPr>
                <w:b/>
                <w:sz w:val="20"/>
              </w:rPr>
              <w:t>Fezabilitate/MJ</w:t>
            </w:r>
          </w:p>
        </w:tc>
        <w:tc>
          <w:tcPr>
            <w:tcW w:w="5493" w:type="dxa"/>
          </w:tcPr>
          <w:p w14:paraId="7EFE144B" w14:textId="77777777" w:rsidR="00BD35D5" w:rsidRDefault="00000000">
            <w:pPr>
              <w:pStyle w:val="TableParagraph"/>
              <w:spacing w:line="221" w:lineRule="exact"/>
              <w:ind w:left="72"/>
              <w:jc w:val="both"/>
              <w:rPr>
                <w:b/>
                <w:sz w:val="20"/>
              </w:rPr>
            </w:pPr>
            <w:r>
              <w:rPr>
                <w:b/>
                <w:sz w:val="20"/>
              </w:rPr>
              <w:t>7.2</w:t>
            </w:r>
            <w:r>
              <w:rPr>
                <w:sz w:val="20"/>
              </w:rPr>
              <w:t xml:space="preserve">. </w:t>
            </w:r>
            <w:r>
              <w:rPr>
                <w:b/>
                <w:sz w:val="20"/>
              </w:rPr>
              <w:t>–</w:t>
            </w:r>
            <w:r>
              <w:rPr>
                <w:b/>
                <w:spacing w:val="-5"/>
                <w:sz w:val="20"/>
              </w:rPr>
              <w:t xml:space="preserve"> </w:t>
            </w:r>
            <w:r>
              <w:rPr>
                <w:b/>
                <w:sz w:val="20"/>
              </w:rPr>
              <w:t>1</w:t>
            </w:r>
            <w:r>
              <w:rPr>
                <w:b/>
                <w:spacing w:val="4"/>
                <w:sz w:val="20"/>
              </w:rPr>
              <w:t xml:space="preserve"> </w:t>
            </w:r>
            <w:r>
              <w:rPr>
                <w:b/>
                <w:sz w:val="20"/>
              </w:rPr>
              <w:t>puncte</w:t>
            </w:r>
          </w:p>
          <w:p w14:paraId="745D814C" w14:textId="77777777" w:rsidR="00BD35D5" w:rsidRDefault="00000000">
            <w:pPr>
              <w:pStyle w:val="TableParagraph"/>
              <w:ind w:left="72" w:right="49"/>
              <w:jc w:val="both"/>
              <w:rPr>
                <w:sz w:val="20"/>
              </w:rPr>
            </w:pPr>
            <w:r>
              <w:rPr>
                <w:sz w:val="20"/>
              </w:rPr>
              <w:t>Verificarea se realizează în baza informațiilor cuprinse în</w:t>
            </w:r>
            <w:r>
              <w:rPr>
                <w:spacing w:val="1"/>
                <w:sz w:val="20"/>
              </w:rPr>
              <w:t xml:space="preserve"> </w:t>
            </w:r>
            <w:r>
              <w:rPr>
                <w:b/>
                <w:sz w:val="20"/>
              </w:rPr>
              <w:t>Cerere de finanțare și Studiu de Fezabilitate/MJ</w:t>
            </w:r>
            <w:r>
              <w:rPr>
                <w:sz w:val="20"/>
              </w:rPr>
              <w:t>. Dacă</w:t>
            </w:r>
            <w:r>
              <w:rPr>
                <w:spacing w:val="1"/>
                <w:sz w:val="20"/>
              </w:rPr>
              <w:t xml:space="preserve"> </w:t>
            </w:r>
            <w:r>
              <w:rPr>
                <w:sz w:val="20"/>
              </w:rPr>
              <w:t>proiectul</w:t>
            </w:r>
            <w:r>
              <w:rPr>
                <w:spacing w:val="1"/>
                <w:sz w:val="20"/>
              </w:rPr>
              <w:t xml:space="preserve"> </w:t>
            </w:r>
            <w:r>
              <w:rPr>
                <w:sz w:val="20"/>
              </w:rPr>
              <w:t>este</w:t>
            </w:r>
            <w:r>
              <w:rPr>
                <w:spacing w:val="1"/>
                <w:sz w:val="20"/>
              </w:rPr>
              <w:t xml:space="preserve"> </w:t>
            </w:r>
            <w:r>
              <w:rPr>
                <w:sz w:val="20"/>
              </w:rPr>
              <w:t>propus</w:t>
            </w:r>
            <w:r>
              <w:rPr>
                <w:spacing w:val="1"/>
                <w:sz w:val="20"/>
              </w:rPr>
              <w:t xml:space="preserve"> </w:t>
            </w:r>
            <w:r>
              <w:rPr>
                <w:sz w:val="20"/>
              </w:rPr>
              <w:t>a</w:t>
            </w:r>
            <w:r>
              <w:rPr>
                <w:spacing w:val="1"/>
                <w:sz w:val="20"/>
              </w:rPr>
              <w:t xml:space="preserve"> </w:t>
            </w:r>
            <w:r>
              <w:rPr>
                <w:sz w:val="20"/>
              </w:rPr>
              <w:t>se</w:t>
            </w:r>
            <w:r>
              <w:rPr>
                <w:spacing w:val="1"/>
                <w:sz w:val="20"/>
              </w:rPr>
              <w:t xml:space="preserve"> </w:t>
            </w:r>
            <w:r>
              <w:rPr>
                <w:sz w:val="20"/>
              </w:rPr>
              <w:t>implementa</w:t>
            </w:r>
            <w:r>
              <w:rPr>
                <w:spacing w:val="1"/>
                <w:sz w:val="20"/>
              </w:rPr>
              <w:t xml:space="preserve"> </w:t>
            </w:r>
            <w:r>
              <w:rPr>
                <w:sz w:val="20"/>
              </w:rPr>
              <w:t>pe</w:t>
            </w:r>
            <w:r>
              <w:rPr>
                <w:spacing w:val="1"/>
                <w:sz w:val="20"/>
              </w:rPr>
              <w:t xml:space="preserve"> </w:t>
            </w:r>
            <w:r>
              <w:rPr>
                <w:sz w:val="20"/>
              </w:rPr>
              <w:t>o</w:t>
            </w:r>
            <w:r>
              <w:rPr>
                <w:spacing w:val="1"/>
                <w:sz w:val="20"/>
              </w:rPr>
              <w:t xml:space="preserve"> </w:t>
            </w:r>
            <w:r>
              <w:rPr>
                <w:sz w:val="20"/>
              </w:rPr>
              <w:t>perioadă</w:t>
            </w:r>
            <w:r>
              <w:rPr>
                <w:spacing w:val="1"/>
                <w:sz w:val="20"/>
              </w:rPr>
              <w:t xml:space="preserve"> </w:t>
            </w:r>
            <w:r>
              <w:rPr>
                <w:sz w:val="20"/>
              </w:rPr>
              <w:t>cuprinsă</w:t>
            </w:r>
            <w:r>
              <w:rPr>
                <w:spacing w:val="28"/>
                <w:sz w:val="20"/>
              </w:rPr>
              <w:t xml:space="preserve"> </w:t>
            </w:r>
            <w:r>
              <w:rPr>
                <w:sz w:val="20"/>
              </w:rPr>
              <w:t>între</w:t>
            </w:r>
            <w:r>
              <w:rPr>
                <w:spacing w:val="29"/>
                <w:sz w:val="20"/>
              </w:rPr>
              <w:t xml:space="preserve"> </w:t>
            </w:r>
            <w:r>
              <w:rPr>
                <w:sz w:val="20"/>
              </w:rPr>
              <w:t>18</w:t>
            </w:r>
            <w:r>
              <w:rPr>
                <w:spacing w:val="28"/>
                <w:sz w:val="20"/>
              </w:rPr>
              <w:t xml:space="preserve"> </w:t>
            </w:r>
            <w:r>
              <w:rPr>
                <w:sz w:val="20"/>
              </w:rPr>
              <w:t>și</w:t>
            </w:r>
            <w:r>
              <w:rPr>
                <w:spacing w:val="29"/>
                <w:sz w:val="20"/>
              </w:rPr>
              <w:t xml:space="preserve"> </w:t>
            </w:r>
            <w:r>
              <w:rPr>
                <w:sz w:val="20"/>
              </w:rPr>
              <w:t>24</w:t>
            </w:r>
            <w:r>
              <w:rPr>
                <w:spacing w:val="28"/>
                <w:sz w:val="20"/>
              </w:rPr>
              <w:t xml:space="preserve"> </w:t>
            </w:r>
            <w:r>
              <w:rPr>
                <w:sz w:val="20"/>
              </w:rPr>
              <w:t>de</w:t>
            </w:r>
            <w:r>
              <w:rPr>
                <w:spacing w:val="29"/>
                <w:sz w:val="20"/>
              </w:rPr>
              <w:t xml:space="preserve"> </w:t>
            </w:r>
            <w:r>
              <w:rPr>
                <w:sz w:val="20"/>
              </w:rPr>
              <w:t>luni</w:t>
            </w:r>
            <w:r>
              <w:rPr>
                <w:spacing w:val="29"/>
                <w:sz w:val="20"/>
              </w:rPr>
              <w:t xml:space="preserve"> </w:t>
            </w:r>
            <w:r>
              <w:rPr>
                <w:sz w:val="20"/>
              </w:rPr>
              <w:t>primește</w:t>
            </w:r>
            <w:r>
              <w:rPr>
                <w:spacing w:val="31"/>
                <w:sz w:val="20"/>
              </w:rPr>
              <w:t xml:space="preserve"> </w:t>
            </w:r>
            <w:r>
              <w:rPr>
                <w:sz w:val="20"/>
              </w:rPr>
              <w:t>1</w:t>
            </w:r>
            <w:r>
              <w:rPr>
                <w:spacing w:val="29"/>
                <w:sz w:val="20"/>
              </w:rPr>
              <w:t xml:space="preserve"> </w:t>
            </w:r>
            <w:r>
              <w:rPr>
                <w:sz w:val="20"/>
              </w:rPr>
              <w:t>puncte.</w:t>
            </w:r>
            <w:r>
              <w:rPr>
                <w:spacing w:val="27"/>
                <w:sz w:val="20"/>
              </w:rPr>
              <w:t xml:space="preserve"> </w:t>
            </w:r>
            <w:r>
              <w:rPr>
                <w:sz w:val="20"/>
              </w:rPr>
              <w:t>În</w:t>
            </w:r>
            <w:r>
              <w:rPr>
                <w:spacing w:val="29"/>
                <w:sz w:val="20"/>
              </w:rPr>
              <w:t xml:space="preserve"> </w:t>
            </w:r>
            <w:r>
              <w:rPr>
                <w:sz w:val="20"/>
              </w:rPr>
              <w:t>caz</w:t>
            </w:r>
          </w:p>
          <w:p w14:paraId="42362AC8" w14:textId="77777777" w:rsidR="00BD35D5" w:rsidRDefault="00000000">
            <w:pPr>
              <w:pStyle w:val="TableParagraph"/>
              <w:spacing w:before="1" w:line="220" w:lineRule="exact"/>
              <w:ind w:left="72"/>
              <w:jc w:val="both"/>
              <w:rPr>
                <w:sz w:val="20"/>
              </w:rPr>
            </w:pPr>
            <w:r>
              <w:rPr>
                <w:sz w:val="20"/>
              </w:rPr>
              <w:t>contrar,</w:t>
            </w:r>
            <w:r>
              <w:rPr>
                <w:spacing w:val="-3"/>
                <w:sz w:val="20"/>
              </w:rPr>
              <w:t xml:space="preserve"> </w:t>
            </w:r>
            <w:r>
              <w:rPr>
                <w:sz w:val="20"/>
              </w:rPr>
              <w:t>expertul</w:t>
            </w:r>
            <w:r>
              <w:rPr>
                <w:spacing w:val="-2"/>
                <w:sz w:val="20"/>
              </w:rPr>
              <w:t xml:space="preserve"> </w:t>
            </w:r>
            <w:r>
              <w:rPr>
                <w:sz w:val="20"/>
              </w:rPr>
              <w:t>va</w:t>
            </w:r>
            <w:r>
              <w:rPr>
                <w:spacing w:val="-6"/>
                <w:sz w:val="20"/>
              </w:rPr>
              <w:t xml:space="preserve"> </w:t>
            </w:r>
            <w:r>
              <w:rPr>
                <w:sz w:val="20"/>
              </w:rPr>
              <w:t>înscrie</w:t>
            </w:r>
            <w:r>
              <w:rPr>
                <w:spacing w:val="-5"/>
                <w:sz w:val="20"/>
              </w:rPr>
              <w:t xml:space="preserve"> </w:t>
            </w:r>
            <w:r>
              <w:rPr>
                <w:sz w:val="20"/>
              </w:rPr>
              <w:t>”0”</w:t>
            </w:r>
            <w:r>
              <w:rPr>
                <w:spacing w:val="-1"/>
                <w:sz w:val="20"/>
              </w:rPr>
              <w:t xml:space="preserve"> </w:t>
            </w:r>
            <w:r>
              <w:rPr>
                <w:sz w:val="20"/>
              </w:rPr>
              <w:t>în</w:t>
            </w:r>
            <w:r>
              <w:rPr>
                <w:spacing w:val="-4"/>
                <w:sz w:val="20"/>
              </w:rPr>
              <w:t xml:space="preserve"> </w:t>
            </w:r>
            <w:r>
              <w:rPr>
                <w:sz w:val="20"/>
              </w:rPr>
              <w:t>coloana</w:t>
            </w:r>
            <w:r>
              <w:rPr>
                <w:spacing w:val="-1"/>
                <w:sz w:val="20"/>
              </w:rPr>
              <w:t xml:space="preserve"> </w:t>
            </w:r>
            <w:r>
              <w:rPr>
                <w:sz w:val="20"/>
              </w:rPr>
              <w:t>Scor.</w:t>
            </w:r>
          </w:p>
        </w:tc>
      </w:tr>
    </w:tbl>
    <w:p w14:paraId="269C4434" w14:textId="77777777" w:rsidR="00BD35D5" w:rsidRDefault="00BD35D5">
      <w:pPr>
        <w:pStyle w:val="BodyText"/>
        <w:rPr>
          <w:b/>
          <w:sz w:val="28"/>
        </w:rPr>
      </w:pPr>
    </w:p>
    <w:p w14:paraId="53F14DF0" w14:textId="77777777" w:rsidR="00BD35D5" w:rsidRDefault="00000000">
      <w:pPr>
        <w:pStyle w:val="Heading1"/>
        <w:spacing w:before="203"/>
        <w:ind w:left="318"/>
      </w:pPr>
      <w:r>
        <w:rPr>
          <w:shd w:val="clear" w:color="auto" w:fill="00AFEF"/>
        </w:rPr>
        <w:t>P8.</w:t>
      </w:r>
      <w:r>
        <w:rPr>
          <w:spacing w:val="-5"/>
          <w:shd w:val="clear" w:color="auto" w:fill="00AFEF"/>
        </w:rPr>
        <w:t xml:space="preserve"> </w:t>
      </w:r>
      <w:r>
        <w:rPr>
          <w:shd w:val="clear" w:color="auto" w:fill="00AFEF"/>
        </w:rPr>
        <w:t>Principiul igurarii</w:t>
      </w:r>
      <w:r>
        <w:rPr>
          <w:spacing w:val="-7"/>
          <w:shd w:val="clear" w:color="auto" w:fill="00AFEF"/>
        </w:rPr>
        <w:t xml:space="preserve"> </w:t>
      </w:r>
      <w:r>
        <w:rPr>
          <w:shd w:val="clear" w:color="auto" w:fill="00AFEF"/>
        </w:rPr>
        <w:t>unui</w:t>
      </w:r>
      <w:r>
        <w:rPr>
          <w:spacing w:val="-4"/>
          <w:shd w:val="clear" w:color="auto" w:fill="00AFEF"/>
        </w:rPr>
        <w:t xml:space="preserve"> </w:t>
      </w:r>
      <w:r>
        <w:rPr>
          <w:shd w:val="clear" w:color="auto" w:fill="00AFEF"/>
        </w:rPr>
        <w:t>nivel</w:t>
      </w:r>
      <w:r>
        <w:rPr>
          <w:spacing w:val="-7"/>
          <w:shd w:val="clear" w:color="auto" w:fill="00AFEF"/>
        </w:rPr>
        <w:t xml:space="preserve"> </w:t>
      </w:r>
      <w:r>
        <w:rPr>
          <w:shd w:val="clear" w:color="auto" w:fill="00AFEF"/>
        </w:rPr>
        <w:t>superior</w:t>
      </w:r>
      <w:r>
        <w:rPr>
          <w:spacing w:val="-4"/>
          <w:shd w:val="clear" w:color="auto" w:fill="00AFEF"/>
        </w:rPr>
        <w:t xml:space="preserve"> </w:t>
      </w:r>
      <w:r>
        <w:rPr>
          <w:shd w:val="clear" w:color="auto" w:fill="00AFEF"/>
        </w:rPr>
        <w:t>de</w:t>
      </w:r>
      <w:r>
        <w:rPr>
          <w:spacing w:val="-2"/>
          <w:shd w:val="clear" w:color="auto" w:fill="00AFEF"/>
        </w:rPr>
        <w:t xml:space="preserve"> </w:t>
      </w:r>
      <w:r>
        <w:rPr>
          <w:shd w:val="clear" w:color="auto" w:fill="00AFEF"/>
        </w:rPr>
        <w:t>cofinantare</w:t>
      </w:r>
      <w:r>
        <w:rPr>
          <w:spacing w:val="-3"/>
          <w:shd w:val="clear" w:color="auto" w:fill="00AFEF"/>
        </w:rPr>
        <w:t xml:space="preserve"> </w:t>
      </w:r>
      <w:r>
        <w:rPr>
          <w:shd w:val="clear" w:color="auto" w:fill="00AFEF"/>
        </w:rPr>
        <w:t>a</w:t>
      </w:r>
      <w:r>
        <w:rPr>
          <w:spacing w:val="-1"/>
          <w:shd w:val="clear" w:color="auto" w:fill="00AFEF"/>
        </w:rPr>
        <w:t xml:space="preserve"> </w:t>
      </w:r>
      <w:r>
        <w:rPr>
          <w:shd w:val="clear" w:color="auto" w:fill="00AFEF"/>
        </w:rPr>
        <w:t>proiectului</w:t>
      </w:r>
      <w:r>
        <w:rPr>
          <w:spacing w:val="1"/>
          <w:shd w:val="clear" w:color="auto" w:fill="00AFEF"/>
        </w:rPr>
        <w:t xml:space="preserve"> </w:t>
      </w:r>
      <w:r>
        <w:rPr>
          <w:shd w:val="clear" w:color="auto" w:fill="00AFEF"/>
        </w:rPr>
        <w:t>a</w:t>
      </w:r>
      <w:r>
        <w:rPr>
          <w:spacing w:val="-1"/>
          <w:shd w:val="clear" w:color="auto" w:fill="00AFEF"/>
        </w:rPr>
        <w:t xml:space="preserve"> </w:t>
      </w:r>
      <w:r>
        <w:rPr>
          <w:shd w:val="clear" w:color="auto" w:fill="00AFEF"/>
        </w:rPr>
        <w:t>proiectului</w:t>
      </w:r>
    </w:p>
    <w:p w14:paraId="6B47E23A" w14:textId="77777777" w:rsidR="00BD35D5" w:rsidRDefault="00BD35D5">
      <w:pPr>
        <w:pStyle w:val="BodyText"/>
        <w:spacing w:before="10" w:after="1"/>
        <w:rPr>
          <w:b/>
          <w:sz w:val="23"/>
        </w:rPr>
      </w:pPr>
    </w:p>
    <w:tbl>
      <w:tblPr>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307"/>
        <w:gridCol w:w="1272"/>
      </w:tblGrid>
      <w:tr w:rsidR="00BD35D5" w14:paraId="057AB71B" w14:textId="77777777">
        <w:trPr>
          <w:trHeight w:val="253"/>
        </w:trPr>
        <w:tc>
          <w:tcPr>
            <w:tcW w:w="8307" w:type="dxa"/>
          </w:tcPr>
          <w:p w14:paraId="3FBEB671" w14:textId="77777777" w:rsidR="00BD35D5" w:rsidRDefault="00000000">
            <w:pPr>
              <w:pStyle w:val="TableParagraph"/>
              <w:spacing w:line="222" w:lineRule="exact"/>
              <w:ind w:left="110"/>
              <w:rPr>
                <w:sz w:val="20"/>
              </w:rPr>
            </w:pPr>
            <w:r>
              <w:rPr>
                <w:sz w:val="20"/>
              </w:rPr>
              <w:t>8.1 Cofinantare</w:t>
            </w:r>
            <w:r>
              <w:rPr>
                <w:spacing w:val="-5"/>
                <w:sz w:val="20"/>
              </w:rPr>
              <w:t xml:space="preserve"> </w:t>
            </w:r>
            <w:r>
              <w:rPr>
                <w:sz w:val="20"/>
              </w:rPr>
              <w:t>privata</w:t>
            </w:r>
            <w:r>
              <w:rPr>
                <w:spacing w:val="-1"/>
                <w:sz w:val="20"/>
              </w:rPr>
              <w:t xml:space="preserve"> </w:t>
            </w:r>
            <w:r>
              <w:rPr>
                <w:sz w:val="20"/>
              </w:rPr>
              <w:t>de</w:t>
            </w:r>
            <w:r>
              <w:rPr>
                <w:spacing w:val="-4"/>
                <w:sz w:val="20"/>
              </w:rPr>
              <w:t xml:space="preserve"> </w:t>
            </w:r>
            <w:r>
              <w:rPr>
                <w:sz w:val="20"/>
              </w:rPr>
              <w:t>13%</w:t>
            </w:r>
          </w:p>
        </w:tc>
        <w:tc>
          <w:tcPr>
            <w:tcW w:w="1272" w:type="dxa"/>
          </w:tcPr>
          <w:p w14:paraId="1269F222" w14:textId="77777777" w:rsidR="00BD35D5" w:rsidRDefault="00000000">
            <w:pPr>
              <w:pStyle w:val="TableParagraph"/>
              <w:spacing w:line="234" w:lineRule="exact"/>
              <w:ind w:right="458"/>
              <w:jc w:val="right"/>
            </w:pPr>
            <w:r>
              <w:t>5p.</w:t>
            </w:r>
          </w:p>
        </w:tc>
      </w:tr>
      <w:tr w:rsidR="00BD35D5" w14:paraId="556DBC30" w14:textId="77777777">
        <w:trPr>
          <w:trHeight w:val="256"/>
        </w:trPr>
        <w:tc>
          <w:tcPr>
            <w:tcW w:w="8307" w:type="dxa"/>
            <w:tcBorders>
              <w:bottom w:val="single" w:sz="6" w:space="0" w:color="000000"/>
            </w:tcBorders>
          </w:tcPr>
          <w:p w14:paraId="4FCF357D" w14:textId="77777777" w:rsidR="00BD35D5" w:rsidRDefault="00000000">
            <w:pPr>
              <w:pStyle w:val="TableParagraph"/>
              <w:spacing w:line="222" w:lineRule="exact"/>
              <w:ind w:left="110"/>
              <w:rPr>
                <w:sz w:val="20"/>
              </w:rPr>
            </w:pPr>
            <w:r>
              <w:rPr>
                <w:sz w:val="20"/>
              </w:rPr>
              <w:t>8.2 Cofinantare</w:t>
            </w:r>
            <w:r>
              <w:rPr>
                <w:spacing w:val="-4"/>
                <w:sz w:val="20"/>
              </w:rPr>
              <w:t xml:space="preserve"> </w:t>
            </w:r>
            <w:r>
              <w:rPr>
                <w:sz w:val="20"/>
              </w:rPr>
              <w:t>privata</w:t>
            </w:r>
            <w:r>
              <w:rPr>
                <w:spacing w:val="-1"/>
                <w:sz w:val="20"/>
              </w:rPr>
              <w:t xml:space="preserve"> </w:t>
            </w:r>
            <w:r>
              <w:rPr>
                <w:sz w:val="20"/>
              </w:rPr>
              <w:t>de</w:t>
            </w:r>
            <w:r>
              <w:rPr>
                <w:spacing w:val="-4"/>
                <w:sz w:val="20"/>
              </w:rPr>
              <w:t xml:space="preserve"> </w:t>
            </w:r>
            <w:r>
              <w:rPr>
                <w:sz w:val="20"/>
              </w:rPr>
              <w:t>15%</w:t>
            </w:r>
          </w:p>
        </w:tc>
        <w:tc>
          <w:tcPr>
            <w:tcW w:w="1272" w:type="dxa"/>
            <w:tcBorders>
              <w:bottom w:val="single" w:sz="6" w:space="0" w:color="000000"/>
            </w:tcBorders>
          </w:tcPr>
          <w:p w14:paraId="5B43DC78" w14:textId="77777777" w:rsidR="00BD35D5" w:rsidRDefault="00000000">
            <w:pPr>
              <w:pStyle w:val="TableParagraph"/>
              <w:spacing w:line="237" w:lineRule="exact"/>
              <w:ind w:right="457"/>
              <w:jc w:val="right"/>
            </w:pPr>
            <w:r>
              <w:t>8p.</w:t>
            </w:r>
          </w:p>
        </w:tc>
      </w:tr>
      <w:tr w:rsidR="00BD35D5" w14:paraId="7C0FCCA5" w14:textId="77777777">
        <w:trPr>
          <w:trHeight w:val="251"/>
        </w:trPr>
        <w:tc>
          <w:tcPr>
            <w:tcW w:w="8307" w:type="dxa"/>
            <w:tcBorders>
              <w:top w:val="single" w:sz="6" w:space="0" w:color="000000"/>
            </w:tcBorders>
          </w:tcPr>
          <w:p w14:paraId="6DD95A0C" w14:textId="77777777" w:rsidR="00BD35D5" w:rsidRDefault="00000000">
            <w:pPr>
              <w:pStyle w:val="TableParagraph"/>
              <w:spacing w:line="220" w:lineRule="exact"/>
              <w:ind w:left="110"/>
              <w:rPr>
                <w:sz w:val="20"/>
              </w:rPr>
            </w:pPr>
            <w:r>
              <w:rPr>
                <w:sz w:val="20"/>
              </w:rPr>
              <w:t>8.3 Cofinantare</w:t>
            </w:r>
            <w:r>
              <w:rPr>
                <w:spacing w:val="-4"/>
                <w:sz w:val="20"/>
              </w:rPr>
              <w:t xml:space="preserve"> </w:t>
            </w:r>
            <w:r>
              <w:rPr>
                <w:sz w:val="20"/>
              </w:rPr>
              <w:t>privata</w:t>
            </w:r>
            <w:r>
              <w:rPr>
                <w:spacing w:val="-1"/>
                <w:sz w:val="20"/>
              </w:rPr>
              <w:t xml:space="preserve"> </w:t>
            </w:r>
            <w:r>
              <w:rPr>
                <w:sz w:val="20"/>
              </w:rPr>
              <w:t>de</w:t>
            </w:r>
            <w:r>
              <w:rPr>
                <w:spacing w:val="-4"/>
                <w:sz w:val="20"/>
              </w:rPr>
              <w:t xml:space="preserve"> </w:t>
            </w:r>
            <w:r>
              <w:rPr>
                <w:sz w:val="20"/>
              </w:rPr>
              <w:t>20%</w:t>
            </w:r>
          </w:p>
        </w:tc>
        <w:tc>
          <w:tcPr>
            <w:tcW w:w="1272" w:type="dxa"/>
            <w:tcBorders>
              <w:top w:val="single" w:sz="6" w:space="0" w:color="000000"/>
            </w:tcBorders>
          </w:tcPr>
          <w:p w14:paraId="46606BAE" w14:textId="77777777" w:rsidR="00BD35D5" w:rsidRDefault="00000000">
            <w:pPr>
              <w:pStyle w:val="TableParagraph"/>
              <w:spacing w:line="232" w:lineRule="exact"/>
              <w:ind w:right="401"/>
              <w:jc w:val="right"/>
            </w:pPr>
            <w:r>
              <w:t>10p.</w:t>
            </w:r>
          </w:p>
        </w:tc>
      </w:tr>
    </w:tbl>
    <w:p w14:paraId="052ADF5D" w14:textId="77777777" w:rsidR="00BD35D5" w:rsidRDefault="00BD35D5">
      <w:pPr>
        <w:pStyle w:val="BodyText"/>
        <w:rPr>
          <w:b/>
          <w:sz w:val="20"/>
        </w:rPr>
      </w:pPr>
    </w:p>
    <w:p w14:paraId="58C7AB5B" w14:textId="77777777" w:rsidR="00BD35D5" w:rsidRDefault="00BD35D5">
      <w:pPr>
        <w:pStyle w:val="BodyText"/>
        <w:spacing w:before="3"/>
        <w:rPr>
          <w:b/>
          <w:sz w:val="26"/>
        </w:rPr>
      </w:pP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42"/>
        <w:gridCol w:w="5493"/>
      </w:tblGrid>
      <w:tr w:rsidR="00BD35D5" w14:paraId="63D4155C" w14:textId="77777777">
        <w:trPr>
          <w:trHeight w:val="465"/>
        </w:trPr>
        <w:tc>
          <w:tcPr>
            <w:tcW w:w="3942" w:type="dxa"/>
            <w:shd w:val="clear" w:color="auto" w:fill="C0C0C0"/>
          </w:tcPr>
          <w:p w14:paraId="7F05A137" w14:textId="77777777" w:rsidR="00BD35D5" w:rsidRDefault="00000000">
            <w:pPr>
              <w:pStyle w:val="TableParagraph"/>
              <w:spacing w:line="222" w:lineRule="exact"/>
              <w:ind w:left="71"/>
              <w:rPr>
                <w:b/>
                <w:sz w:val="20"/>
              </w:rPr>
            </w:pPr>
            <w:r>
              <w:rPr>
                <w:b/>
                <w:sz w:val="20"/>
              </w:rPr>
              <w:t>DOCUMENTE</w:t>
            </w:r>
            <w:r>
              <w:rPr>
                <w:b/>
                <w:spacing w:val="56"/>
                <w:sz w:val="20"/>
              </w:rPr>
              <w:t xml:space="preserve"> </w:t>
            </w:r>
            <w:r>
              <w:rPr>
                <w:b/>
                <w:sz w:val="20"/>
              </w:rPr>
              <w:t>PREZENTATE</w:t>
            </w:r>
          </w:p>
        </w:tc>
        <w:tc>
          <w:tcPr>
            <w:tcW w:w="5493" w:type="dxa"/>
            <w:shd w:val="clear" w:color="auto" w:fill="C0C0C0"/>
          </w:tcPr>
          <w:p w14:paraId="1606AF0C" w14:textId="77777777" w:rsidR="00BD35D5" w:rsidRDefault="00000000">
            <w:pPr>
              <w:pStyle w:val="TableParagraph"/>
              <w:spacing w:line="221" w:lineRule="exact"/>
              <w:ind w:left="72"/>
              <w:rPr>
                <w:b/>
                <w:sz w:val="20"/>
              </w:rPr>
            </w:pPr>
            <w:r>
              <w:rPr>
                <w:b/>
                <w:sz w:val="20"/>
              </w:rPr>
              <w:t>PUNCTE</w:t>
            </w:r>
            <w:r>
              <w:rPr>
                <w:b/>
                <w:spacing w:val="-6"/>
                <w:sz w:val="20"/>
              </w:rPr>
              <w:t xml:space="preserve"> </w:t>
            </w:r>
            <w:r>
              <w:rPr>
                <w:b/>
                <w:sz w:val="20"/>
              </w:rPr>
              <w:t>DE VERIFICAT</w:t>
            </w:r>
            <w:r>
              <w:rPr>
                <w:b/>
                <w:spacing w:val="-4"/>
                <w:sz w:val="20"/>
              </w:rPr>
              <w:t xml:space="preserve"> </w:t>
            </w:r>
            <w:r>
              <w:rPr>
                <w:b/>
                <w:sz w:val="20"/>
              </w:rPr>
              <w:t>ÎN</w:t>
            </w:r>
            <w:r>
              <w:rPr>
                <w:b/>
                <w:spacing w:val="-5"/>
                <w:sz w:val="20"/>
              </w:rPr>
              <w:t xml:space="preserve"> </w:t>
            </w:r>
            <w:r>
              <w:rPr>
                <w:b/>
                <w:sz w:val="20"/>
              </w:rPr>
              <w:t>CADRUL</w:t>
            </w:r>
            <w:r>
              <w:rPr>
                <w:b/>
                <w:spacing w:val="-2"/>
                <w:sz w:val="20"/>
              </w:rPr>
              <w:t xml:space="preserve"> </w:t>
            </w:r>
            <w:r>
              <w:rPr>
                <w:b/>
                <w:sz w:val="20"/>
              </w:rPr>
              <w:t>DOCUMENTELOR</w:t>
            </w:r>
          </w:p>
          <w:p w14:paraId="197620C6" w14:textId="77777777" w:rsidR="00BD35D5" w:rsidRDefault="00000000">
            <w:pPr>
              <w:pStyle w:val="TableParagraph"/>
              <w:spacing w:line="224" w:lineRule="exact"/>
              <w:ind w:left="72"/>
              <w:rPr>
                <w:b/>
                <w:sz w:val="20"/>
              </w:rPr>
            </w:pPr>
            <w:r>
              <w:rPr>
                <w:b/>
                <w:sz w:val="20"/>
              </w:rPr>
              <w:t>PREZENTATE</w:t>
            </w:r>
          </w:p>
        </w:tc>
      </w:tr>
      <w:tr w:rsidR="00BD35D5" w14:paraId="55EA5BDF" w14:textId="77777777">
        <w:trPr>
          <w:trHeight w:val="1392"/>
        </w:trPr>
        <w:tc>
          <w:tcPr>
            <w:tcW w:w="3942" w:type="dxa"/>
          </w:tcPr>
          <w:p w14:paraId="5A44448F" w14:textId="77777777" w:rsidR="00BD35D5" w:rsidRDefault="00000000">
            <w:pPr>
              <w:pStyle w:val="TableParagraph"/>
              <w:spacing w:line="237" w:lineRule="auto"/>
              <w:ind w:left="71" w:right="778"/>
              <w:rPr>
                <w:b/>
                <w:sz w:val="20"/>
              </w:rPr>
            </w:pPr>
            <w:r>
              <w:rPr>
                <w:b/>
                <w:sz w:val="20"/>
              </w:rPr>
              <w:t>Cerere de finanțare, Studiu de</w:t>
            </w:r>
            <w:r>
              <w:rPr>
                <w:b/>
                <w:spacing w:val="1"/>
                <w:sz w:val="20"/>
              </w:rPr>
              <w:t xml:space="preserve"> </w:t>
            </w:r>
            <w:r>
              <w:rPr>
                <w:b/>
                <w:sz w:val="20"/>
              </w:rPr>
              <w:t>Fezabilitate/MJ,</w:t>
            </w:r>
            <w:r>
              <w:rPr>
                <w:b/>
                <w:spacing w:val="-5"/>
                <w:sz w:val="20"/>
              </w:rPr>
              <w:t xml:space="preserve"> </w:t>
            </w:r>
            <w:r>
              <w:rPr>
                <w:b/>
                <w:sz w:val="20"/>
              </w:rPr>
              <w:t>Devizul</w:t>
            </w:r>
            <w:r>
              <w:rPr>
                <w:b/>
                <w:spacing w:val="-3"/>
                <w:sz w:val="20"/>
              </w:rPr>
              <w:t xml:space="preserve"> </w:t>
            </w:r>
            <w:r>
              <w:rPr>
                <w:b/>
                <w:sz w:val="20"/>
              </w:rPr>
              <w:t>General</w:t>
            </w:r>
          </w:p>
        </w:tc>
        <w:tc>
          <w:tcPr>
            <w:tcW w:w="5493" w:type="dxa"/>
          </w:tcPr>
          <w:p w14:paraId="08070F80" w14:textId="77777777" w:rsidR="00BD35D5" w:rsidRDefault="00000000">
            <w:pPr>
              <w:pStyle w:val="TableParagraph"/>
              <w:spacing w:line="221" w:lineRule="exact"/>
              <w:ind w:left="72"/>
              <w:jc w:val="both"/>
              <w:rPr>
                <w:b/>
                <w:sz w:val="20"/>
              </w:rPr>
            </w:pPr>
            <w:r>
              <w:rPr>
                <w:b/>
                <w:sz w:val="20"/>
              </w:rPr>
              <w:t>8.1</w:t>
            </w:r>
            <w:r>
              <w:rPr>
                <w:b/>
                <w:spacing w:val="5"/>
                <w:sz w:val="20"/>
              </w:rPr>
              <w:t xml:space="preserve"> </w:t>
            </w:r>
            <w:r>
              <w:rPr>
                <w:b/>
                <w:sz w:val="20"/>
              </w:rPr>
              <w:t>–</w:t>
            </w:r>
            <w:r>
              <w:rPr>
                <w:b/>
                <w:spacing w:val="-4"/>
                <w:sz w:val="20"/>
              </w:rPr>
              <w:t xml:space="preserve"> </w:t>
            </w:r>
            <w:r>
              <w:rPr>
                <w:b/>
                <w:sz w:val="20"/>
              </w:rPr>
              <w:t>5 puncte</w:t>
            </w:r>
          </w:p>
          <w:p w14:paraId="11EA440C" w14:textId="77777777" w:rsidR="00BD35D5" w:rsidRDefault="00000000">
            <w:pPr>
              <w:pStyle w:val="TableParagraph"/>
              <w:ind w:left="72" w:right="53"/>
              <w:jc w:val="both"/>
              <w:rPr>
                <w:sz w:val="20"/>
              </w:rPr>
            </w:pPr>
            <w:r>
              <w:rPr>
                <w:sz w:val="20"/>
              </w:rPr>
              <w:t>Verificarea se realizează în baza informațiilor cuprinse în</w:t>
            </w:r>
            <w:r>
              <w:rPr>
                <w:spacing w:val="1"/>
                <w:sz w:val="20"/>
              </w:rPr>
              <w:t xml:space="preserve"> </w:t>
            </w:r>
            <w:r>
              <w:rPr>
                <w:b/>
                <w:sz w:val="20"/>
              </w:rPr>
              <w:t>Cerere de finanțare, Studiu de Fezabilitate/MJ si Devizul</w:t>
            </w:r>
            <w:r>
              <w:rPr>
                <w:b/>
                <w:spacing w:val="-58"/>
                <w:sz w:val="20"/>
              </w:rPr>
              <w:t xml:space="preserve"> </w:t>
            </w:r>
            <w:r>
              <w:rPr>
                <w:b/>
                <w:sz w:val="20"/>
              </w:rPr>
              <w:t>General</w:t>
            </w:r>
            <w:r>
              <w:rPr>
                <w:sz w:val="20"/>
              </w:rPr>
              <w:t>. Dacă proiectul are o cofinantare privata,eligibila</w:t>
            </w:r>
            <w:r>
              <w:rPr>
                <w:spacing w:val="1"/>
                <w:sz w:val="20"/>
              </w:rPr>
              <w:t xml:space="preserve"> </w:t>
            </w:r>
            <w:r>
              <w:rPr>
                <w:sz w:val="20"/>
              </w:rPr>
              <w:t>cuprinsa</w:t>
            </w:r>
            <w:r>
              <w:rPr>
                <w:spacing w:val="42"/>
                <w:sz w:val="20"/>
              </w:rPr>
              <w:t xml:space="preserve"> </w:t>
            </w:r>
            <w:r>
              <w:rPr>
                <w:sz w:val="20"/>
              </w:rPr>
              <w:t>intre(13,00</w:t>
            </w:r>
            <w:r>
              <w:rPr>
                <w:spacing w:val="38"/>
                <w:sz w:val="20"/>
              </w:rPr>
              <w:t xml:space="preserve"> </w:t>
            </w:r>
            <w:r>
              <w:rPr>
                <w:sz w:val="20"/>
              </w:rPr>
              <w:t>-14,99)%</w:t>
            </w:r>
            <w:r>
              <w:rPr>
                <w:spacing w:val="20"/>
                <w:sz w:val="20"/>
              </w:rPr>
              <w:t xml:space="preserve"> </w:t>
            </w:r>
            <w:r>
              <w:rPr>
                <w:sz w:val="20"/>
              </w:rPr>
              <w:t>primește</w:t>
            </w:r>
            <w:r>
              <w:rPr>
                <w:spacing w:val="21"/>
                <w:sz w:val="20"/>
              </w:rPr>
              <w:t xml:space="preserve"> </w:t>
            </w:r>
            <w:r>
              <w:rPr>
                <w:sz w:val="20"/>
              </w:rPr>
              <w:t>5</w:t>
            </w:r>
            <w:r>
              <w:rPr>
                <w:spacing w:val="37"/>
                <w:sz w:val="20"/>
              </w:rPr>
              <w:t xml:space="preserve"> </w:t>
            </w:r>
            <w:r>
              <w:rPr>
                <w:sz w:val="20"/>
              </w:rPr>
              <w:t>puncte.</w:t>
            </w:r>
            <w:r>
              <w:rPr>
                <w:spacing w:val="37"/>
                <w:sz w:val="20"/>
              </w:rPr>
              <w:t xml:space="preserve"> </w:t>
            </w:r>
            <w:r>
              <w:rPr>
                <w:sz w:val="20"/>
              </w:rPr>
              <w:t>Daca</w:t>
            </w:r>
          </w:p>
          <w:p w14:paraId="634129B8" w14:textId="77777777" w:rsidR="00BD35D5" w:rsidRDefault="00000000">
            <w:pPr>
              <w:pStyle w:val="TableParagraph"/>
              <w:spacing w:before="1" w:line="220" w:lineRule="exact"/>
              <w:ind w:left="72"/>
              <w:jc w:val="both"/>
              <w:rPr>
                <w:sz w:val="20"/>
              </w:rPr>
            </w:pPr>
            <w:r>
              <w:rPr>
                <w:sz w:val="20"/>
              </w:rPr>
              <w:t>are</w:t>
            </w:r>
            <w:r>
              <w:rPr>
                <w:spacing w:val="1"/>
                <w:sz w:val="20"/>
              </w:rPr>
              <w:t xml:space="preserve"> </w:t>
            </w:r>
            <w:r>
              <w:rPr>
                <w:sz w:val="20"/>
              </w:rPr>
              <w:t>sub 13,00 se</w:t>
            </w:r>
            <w:r>
              <w:rPr>
                <w:spacing w:val="54"/>
                <w:sz w:val="20"/>
              </w:rPr>
              <w:t xml:space="preserve"> </w:t>
            </w:r>
            <w:r>
              <w:rPr>
                <w:sz w:val="20"/>
              </w:rPr>
              <w:t>va</w:t>
            </w:r>
            <w:r>
              <w:rPr>
                <w:spacing w:val="-3"/>
                <w:sz w:val="20"/>
              </w:rPr>
              <w:t xml:space="preserve"> </w:t>
            </w:r>
            <w:r>
              <w:rPr>
                <w:sz w:val="20"/>
              </w:rPr>
              <w:t>înscrie</w:t>
            </w:r>
            <w:r>
              <w:rPr>
                <w:spacing w:val="1"/>
                <w:sz w:val="20"/>
              </w:rPr>
              <w:t xml:space="preserve"> </w:t>
            </w:r>
            <w:r>
              <w:rPr>
                <w:sz w:val="20"/>
              </w:rPr>
              <w:t>”0”</w:t>
            </w:r>
            <w:r>
              <w:rPr>
                <w:spacing w:val="-4"/>
                <w:sz w:val="20"/>
              </w:rPr>
              <w:t xml:space="preserve"> </w:t>
            </w:r>
            <w:r>
              <w:rPr>
                <w:sz w:val="20"/>
              </w:rPr>
              <w:t>în</w:t>
            </w:r>
            <w:r>
              <w:rPr>
                <w:spacing w:val="-3"/>
                <w:sz w:val="20"/>
              </w:rPr>
              <w:t xml:space="preserve"> </w:t>
            </w:r>
            <w:r>
              <w:rPr>
                <w:sz w:val="20"/>
              </w:rPr>
              <w:t>coloana Scor.</w:t>
            </w:r>
          </w:p>
        </w:tc>
      </w:tr>
      <w:tr w:rsidR="00BD35D5" w14:paraId="658BA34A" w14:textId="77777777">
        <w:trPr>
          <w:trHeight w:val="1161"/>
        </w:trPr>
        <w:tc>
          <w:tcPr>
            <w:tcW w:w="3942" w:type="dxa"/>
          </w:tcPr>
          <w:p w14:paraId="1AD366A9" w14:textId="77777777" w:rsidR="00BD35D5" w:rsidRDefault="00000000">
            <w:pPr>
              <w:pStyle w:val="TableParagraph"/>
              <w:spacing w:line="242" w:lineRule="auto"/>
              <w:ind w:left="71" w:right="778"/>
              <w:rPr>
                <w:b/>
                <w:sz w:val="20"/>
              </w:rPr>
            </w:pPr>
            <w:r>
              <w:rPr>
                <w:b/>
                <w:sz w:val="20"/>
              </w:rPr>
              <w:t>Cerere de finanțare, Studiu de</w:t>
            </w:r>
            <w:r>
              <w:rPr>
                <w:b/>
                <w:spacing w:val="1"/>
                <w:sz w:val="20"/>
              </w:rPr>
              <w:t xml:space="preserve"> </w:t>
            </w:r>
            <w:r>
              <w:rPr>
                <w:b/>
                <w:sz w:val="20"/>
              </w:rPr>
              <w:t>Fezabilitate/MJ,</w:t>
            </w:r>
            <w:r>
              <w:rPr>
                <w:b/>
                <w:spacing w:val="-5"/>
                <w:sz w:val="20"/>
              </w:rPr>
              <w:t xml:space="preserve"> </w:t>
            </w:r>
            <w:r>
              <w:rPr>
                <w:b/>
                <w:sz w:val="20"/>
              </w:rPr>
              <w:t>Devizul</w:t>
            </w:r>
            <w:r>
              <w:rPr>
                <w:b/>
                <w:spacing w:val="-3"/>
                <w:sz w:val="20"/>
              </w:rPr>
              <w:t xml:space="preserve"> </w:t>
            </w:r>
            <w:r>
              <w:rPr>
                <w:b/>
                <w:sz w:val="20"/>
              </w:rPr>
              <w:t>General</w:t>
            </w:r>
          </w:p>
        </w:tc>
        <w:tc>
          <w:tcPr>
            <w:tcW w:w="5493" w:type="dxa"/>
          </w:tcPr>
          <w:p w14:paraId="3B162368" w14:textId="77777777" w:rsidR="00BD35D5" w:rsidRDefault="00000000">
            <w:pPr>
              <w:pStyle w:val="TableParagraph"/>
              <w:spacing w:line="222" w:lineRule="exact"/>
              <w:ind w:left="72"/>
              <w:jc w:val="both"/>
              <w:rPr>
                <w:b/>
                <w:sz w:val="20"/>
              </w:rPr>
            </w:pPr>
            <w:r>
              <w:rPr>
                <w:b/>
                <w:sz w:val="20"/>
              </w:rPr>
              <w:t>8.2</w:t>
            </w:r>
            <w:r>
              <w:rPr>
                <w:b/>
                <w:spacing w:val="5"/>
                <w:sz w:val="20"/>
              </w:rPr>
              <w:t xml:space="preserve"> </w:t>
            </w:r>
            <w:r>
              <w:rPr>
                <w:b/>
                <w:sz w:val="20"/>
              </w:rPr>
              <w:t>–</w:t>
            </w:r>
            <w:r>
              <w:rPr>
                <w:b/>
                <w:spacing w:val="-4"/>
                <w:sz w:val="20"/>
              </w:rPr>
              <w:t xml:space="preserve"> </w:t>
            </w:r>
            <w:r>
              <w:rPr>
                <w:b/>
                <w:sz w:val="20"/>
              </w:rPr>
              <w:t>8 puncte</w:t>
            </w:r>
          </w:p>
          <w:p w14:paraId="5B592798" w14:textId="77777777" w:rsidR="00BD35D5" w:rsidRDefault="00000000">
            <w:pPr>
              <w:pStyle w:val="TableParagraph"/>
              <w:spacing w:before="3"/>
              <w:ind w:left="72" w:right="53"/>
              <w:jc w:val="both"/>
              <w:rPr>
                <w:sz w:val="20"/>
              </w:rPr>
            </w:pPr>
            <w:r>
              <w:rPr>
                <w:sz w:val="20"/>
              </w:rPr>
              <w:t>Verificarea se realizează în baza informațiilor cuprinse în</w:t>
            </w:r>
            <w:r>
              <w:rPr>
                <w:spacing w:val="1"/>
                <w:sz w:val="20"/>
              </w:rPr>
              <w:t xml:space="preserve"> </w:t>
            </w:r>
            <w:r>
              <w:rPr>
                <w:b/>
                <w:sz w:val="20"/>
              </w:rPr>
              <w:t>Cerere de finanțare, Studiu de Fezabilitate/MJ si Devizul</w:t>
            </w:r>
            <w:r>
              <w:rPr>
                <w:b/>
                <w:spacing w:val="-58"/>
                <w:sz w:val="20"/>
              </w:rPr>
              <w:t xml:space="preserve"> </w:t>
            </w:r>
            <w:r>
              <w:rPr>
                <w:b/>
                <w:sz w:val="20"/>
              </w:rPr>
              <w:t>General</w:t>
            </w:r>
            <w:r>
              <w:rPr>
                <w:sz w:val="20"/>
              </w:rPr>
              <w:t>.</w:t>
            </w:r>
            <w:r>
              <w:rPr>
                <w:spacing w:val="10"/>
                <w:sz w:val="20"/>
              </w:rPr>
              <w:t xml:space="preserve"> </w:t>
            </w:r>
            <w:r>
              <w:rPr>
                <w:sz w:val="20"/>
              </w:rPr>
              <w:t>Dacă</w:t>
            </w:r>
            <w:r>
              <w:rPr>
                <w:spacing w:val="8"/>
                <w:sz w:val="20"/>
              </w:rPr>
              <w:t xml:space="preserve"> </w:t>
            </w:r>
            <w:r>
              <w:rPr>
                <w:sz w:val="20"/>
              </w:rPr>
              <w:t>proiectul</w:t>
            </w:r>
            <w:r>
              <w:rPr>
                <w:spacing w:val="12"/>
                <w:sz w:val="20"/>
              </w:rPr>
              <w:t xml:space="preserve"> </w:t>
            </w:r>
            <w:r>
              <w:rPr>
                <w:sz w:val="20"/>
              </w:rPr>
              <w:t>are</w:t>
            </w:r>
            <w:r>
              <w:rPr>
                <w:spacing w:val="9"/>
                <w:sz w:val="20"/>
              </w:rPr>
              <w:t xml:space="preserve"> </w:t>
            </w:r>
            <w:r>
              <w:rPr>
                <w:sz w:val="20"/>
              </w:rPr>
              <w:t>o</w:t>
            </w:r>
            <w:r>
              <w:rPr>
                <w:spacing w:val="10"/>
                <w:sz w:val="20"/>
              </w:rPr>
              <w:t xml:space="preserve"> </w:t>
            </w:r>
            <w:r>
              <w:rPr>
                <w:sz w:val="20"/>
              </w:rPr>
              <w:t>cofinantare</w:t>
            </w:r>
            <w:r>
              <w:rPr>
                <w:spacing w:val="9"/>
                <w:sz w:val="20"/>
              </w:rPr>
              <w:t xml:space="preserve"> </w:t>
            </w:r>
            <w:r>
              <w:rPr>
                <w:sz w:val="20"/>
              </w:rPr>
              <w:t>privata,eligibila</w:t>
            </w:r>
          </w:p>
          <w:p w14:paraId="0650D1C2" w14:textId="77777777" w:rsidR="00BD35D5" w:rsidRDefault="00000000">
            <w:pPr>
              <w:pStyle w:val="TableParagraph"/>
              <w:spacing w:line="220" w:lineRule="exact"/>
              <w:ind w:left="72"/>
              <w:jc w:val="both"/>
              <w:rPr>
                <w:sz w:val="20"/>
              </w:rPr>
            </w:pPr>
            <w:r>
              <w:rPr>
                <w:sz w:val="20"/>
              </w:rPr>
              <w:t>cuprinsa</w:t>
            </w:r>
            <w:r>
              <w:rPr>
                <w:spacing w:val="-3"/>
                <w:sz w:val="20"/>
              </w:rPr>
              <w:t xml:space="preserve"> </w:t>
            </w:r>
            <w:r>
              <w:rPr>
                <w:sz w:val="20"/>
              </w:rPr>
              <w:t>intre(15,00</w:t>
            </w:r>
            <w:r>
              <w:rPr>
                <w:spacing w:val="-6"/>
                <w:sz w:val="20"/>
              </w:rPr>
              <w:t xml:space="preserve"> </w:t>
            </w:r>
            <w:r>
              <w:rPr>
                <w:sz w:val="20"/>
              </w:rPr>
              <w:t>-19,99)%</w:t>
            </w:r>
            <w:r>
              <w:rPr>
                <w:spacing w:val="57"/>
                <w:sz w:val="20"/>
              </w:rPr>
              <w:t xml:space="preserve"> </w:t>
            </w:r>
            <w:r>
              <w:rPr>
                <w:sz w:val="20"/>
              </w:rPr>
              <w:t>primește</w:t>
            </w:r>
            <w:r>
              <w:rPr>
                <w:spacing w:val="54"/>
                <w:sz w:val="20"/>
              </w:rPr>
              <w:t xml:space="preserve"> </w:t>
            </w:r>
            <w:r>
              <w:rPr>
                <w:sz w:val="20"/>
              </w:rPr>
              <w:t>8</w:t>
            </w:r>
            <w:r>
              <w:rPr>
                <w:spacing w:val="-2"/>
                <w:sz w:val="20"/>
              </w:rPr>
              <w:t xml:space="preserve"> </w:t>
            </w:r>
            <w:r>
              <w:rPr>
                <w:sz w:val="20"/>
              </w:rPr>
              <w:t>puncte.</w:t>
            </w:r>
          </w:p>
        </w:tc>
      </w:tr>
    </w:tbl>
    <w:p w14:paraId="39044758" w14:textId="77777777" w:rsidR="00BD35D5" w:rsidRDefault="00BD35D5">
      <w:pPr>
        <w:spacing w:line="220" w:lineRule="exact"/>
        <w:jc w:val="both"/>
        <w:rPr>
          <w:sz w:val="20"/>
        </w:rPr>
        <w:sectPr w:rsidR="00BD35D5">
          <w:pgSz w:w="11910" w:h="16840"/>
          <w:pgMar w:top="1720" w:right="300" w:bottom="280" w:left="820" w:header="706" w:footer="0" w:gutter="0"/>
          <w:cols w:space="720"/>
        </w:sectPr>
      </w:pPr>
    </w:p>
    <w:tbl>
      <w:tblPr>
        <w:tblW w:w="0" w:type="auto"/>
        <w:tblInd w:w="5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43"/>
        <w:gridCol w:w="5493"/>
      </w:tblGrid>
      <w:tr w:rsidR="00BD35D5" w14:paraId="72F74BAE" w14:textId="77777777">
        <w:trPr>
          <w:trHeight w:val="1161"/>
        </w:trPr>
        <w:tc>
          <w:tcPr>
            <w:tcW w:w="3943" w:type="dxa"/>
          </w:tcPr>
          <w:p w14:paraId="7431BF4D" w14:textId="77777777" w:rsidR="00BD35D5" w:rsidRDefault="00000000">
            <w:pPr>
              <w:pStyle w:val="TableParagraph"/>
              <w:spacing w:line="237" w:lineRule="auto"/>
              <w:ind w:left="71" w:right="779"/>
              <w:rPr>
                <w:b/>
                <w:sz w:val="20"/>
              </w:rPr>
            </w:pPr>
            <w:r>
              <w:rPr>
                <w:b/>
                <w:sz w:val="20"/>
              </w:rPr>
              <w:lastRenderedPageBreak/>
              <w:t>Cerere de finanțare, Studiu de</w:t>
            </w:r>
            <w:r>
              <w:rPr>
                <w:b/>
                <w:spacing w:val="1"/>
                <w:sz w:val="20"/>
              </w:rPr>
              <w:t xml:space="preserve"> </w:t>
            </w:r>
            <w:r>
              <w:rPr>
                <w:b/>
                <w:sz w:val="20"/>
              </w:rPr>
              <w:t>Fezabilitate/MJ,</w:t>
            </w:r>
            <w:r>
              <w:rPr>
                <w:b/>
                <w:spacing w:val="-5"/>
                <w:sz w:val="20"/>
              </w:rPr>
              <w:t xml:space="preserve"> </w:t>
            </w:r>
            <w:r>
              <w:rPr>
                <w:b/>
                <w:sz w:val="20"/>
              </w:rPr>
              <w:t>Devizul</w:t>
            </w:r>
            <w:r>
              <w:rPr>
                <w:b/>
                <w:spacing w:val="-3"/>
                <w:sz w:val="20"/>
              </w:rPr>
              <w:t xml:space="preserve"> </w:t>
            </w:r>
            <w:r>
              <w:rPr>
                <w:b/>
                <w:sz w:val="20"/>
              </w:rPr>
              <w:t>General</w:t>
            </w:r>
          </w:p>
        </w:tc>
        <w:tc>
          <w:tcPr>
            <w:tcW w:w="5493" w:type="dxa"/>
          </w:tcPr>
          <w:p w14:paraId="3384DFFD" w14:textId="77777777" w:rsidR="00BD35D5" w:rsidRDefault="00000000">
            <w:pPr>
              <w:pStyle w:val="TableParagraph"/>
              <w:spacing w:line="221" w:lineRule="exact"/>
              <w:ind w:left="71"/>
              <w:jc w:val="both"/>
              <w:rPr>
                <w:b/>
                <w:sz w:val="20"/>
              </w:rPr>
            </w:pPr>
            <w:r>
              <w:rPr>
                <w:b/>
                <w:sz w:val="20"/>
              </w:rPr>
              <w:t>8.3</w:t>
            </w:r>
            <w:r>
              <w:rPr>
                <w:b/>
                <w:spacing w:val="3"/>
                <w:sz w:val="20"/>
              </w:rPr>
              <w:t xml:space="preserve"> </w:t>
            </w:r>
            <w:r>
              <w:rPr>
                <w:b/>
                <w:sz w:val="20"/>
              </w:rPr>
              <w:t>–</w:t>
            </w:r>
            <w:r>
              <w:rPr>
                <w:b/>
                <w:spacing w:val="-6"/>
                <w:sz w:val="20"/>
              </w:rPr>
              <w:t xml:space="preserve"> </w:t>
            </w:r>
            <w:r>
              <w:rPr>
                <w:b/>
                <w:sz w:val="20"/>
              </w:rPr>
              <w:t>10</w:t>
            </w:r>
            <w:r>
              <w:rPr>
                <w:b/>
                <w:spacing w:val="3"/>
                <w:sz w:val="20"/>
              </w:rPr>
              <w:t xml:space="preserve"> </w:t>
            </w:r>
            <w:r>
              <w:rPr>
                <w:b/>
                <w:sz w:val="20"/>
              </w:rPr>
              <w:t>puncte</w:t>
            </w:r>
          </w:p>
          <w:p w14:paraId="0B91BFDC" w14:textId="77777777" w:rsidR="00BD35D5" w:rsidRDefault="00000000">
            <w:pPr>
              <w:pStyle w:val="TableParagraph"/>
              <w:ind w:left="71" w:right="54"/>
              <w:jc w:val="both"/>
              <w:rPr>
                <w:sz w:val="20"/>
              </w:rPr>
            </w:pPr>
            <w:r>
              <w:rPr>
                <w:sz w:val="20"/>
              </w:rPr>
              <w:t>Verificarea se realizează în baza informațiilor cuprinse în</w:t>
            </w:r>
            <w:r>
              <w:rPr>
                <w:spacing w:val="1"/>
                <w:sz w:val="20"/>
              </w:rPr>
              <w:t xml:space="preserve"> </w:t>
            </w:r>
            <w:r>
              <w:rPr>
                <w:b/>
                <w:sz w:val="20"/>
              </w:rPr>
              <w:t>Cerere de finanțare, Studiu de Fezabilitate/MJ si Devizul</w:t>
            </w:r>
            <w:r>
              <w:rPr>
                <w:b/>
                <w:spacing w:val="-58"/>
                <w:sz w:val="20"/>
              </w:rPr>
              <w:t xml:space="preserve"> </w:t>
            </w:r>
            <w:r>
              <w:rPr>
                <w:b/>
                <w:sz w:val="20"/>
              </w:rPr>
              <w:t>General</w:t>
            </w:r>
            <w:r>
              <w:rPr>
                <w:sz w:val="20"/>
              </w:rPr>
              <w:t>.</w:t>
            </w:r>
            <w:r>
              <w:rPr>
                <w:spacing w:val="10"/>
                <w:sz w:val="20"/>
              </w:rPr>
              <w:t xml:space="preserve"> </w:t>
            </w:r>
            <w:r>
              <w:rPr>
                <w:sz w:val="20"/>
              </w:rPr>
              <w:t>Dacă</w:t>
            </w:r>
            <w:r>
              <w:rPr>
                <w:spacing w:val="8"/>
                <w:sz w:val="20"/>
              </w:rPr>
              <w:t xml:space="preserve"> </w:t>
            </w:r>
            <w:r>
              <w:rPr>
                <w:sz w:val="20"/>
              </w:rPr>
              <w:t>proiectul</w:t>
            </w:r>
            <w:r>
              <w:rPr>
                <w:spacing w:val="13"/>
                <w:sz w:val="20"/>
              </w:rPr>
              <w:t xml:space="preserve"> </w:t>
            </w:r>
            <w:r>
              <w:rPr>
                <w:sz w:val="20"/>
              </w:rPr>
              <w:t>are</w:t>
            </w:r>
            <w:r>
              <w:rPr>
                <w:spacing w:val="8"/>
                <w:sz w:val="20"/>
              </w:rPr>
              <w:t xml:space="preserve"> </w:t>
            </w:r>
            <w:r>
              <w:rPr>
                <w:sz w:val="20"/>
              </w:rPr>
              <w:t>o</w:t>
            </w:r>
            <w:r>
              <w:rPr>
                <w:spacing w:val="10"/>
                <w:sz w:val="20"/>
              </w:rPr>
              <w:t xml:space="preserve"> </w:t>
            </w:r>
            <w:r>
              <w:rPr>
                <w:sz w:val="20"/>
              </w:rPr>
              <w:t>cofinantare</w:t>
            </w:r>
            <w:r>
              <w:rPr>
                <w:spacing w:val="8"/>
                <w:sz w:val="20"/>
              </w:rPr>
              <w:t xml:space="preserve"> </w:t>
            </w:r>
            <w:r>
              <w:rPr>
                <w:sz w:val="20"/>
              </w:rPr>
              <w:t>privata,eligibila</w:t>
            </w:r>
          </w:p>
          <w:p w14:paraId="717A1151" w14:textId="77777777" w:rsidR="00BD35D5" w:rsidRDefault="00000000">
            <w:pPr>
              <w:pStyle w:val="TableParagraph"/>
              <w:spacing w:line="225" w:lineRule="exact"/>
              <w:ind w:left="71"/>
              <w:jc w:val="both"/>
              <w:rPr>
                <w:sz w:val="20"/>
              </w:rPr>
            </w:pPr>
            <w:r>
              <w:rPr>
                <w:sz w:val="20"/>
              </w:rPr>
              <w:t>mai</w:t>
            </w:r>
            <w:r>
              <w:rPr>
                <w:spacing w:val="-5"/>
                <w:sz w:val="20"/>
              </w:rPr>
              <w:t xml:space="preserve"> </w:t>
            </w:r>
            <w:r>
              <w:rPr>
                <w:sz w:val="20"/>
              </w:rPr>
              <w:t>mare sau</w:t>
            </w:r>
            <w:r>
              <w:rPr>
                <w:spacing w:val="1"/>
                <w:sz w:val="20"/>
              </w:rPr>
              <w:t xml:space="preserve"> </w:t>
            </w:r>
            <w:r>
              <w:rPr>
                <w:sz w:val="20"/>
              </w:rPr>
              <w:t>egala</w:t>
            </w:r>
            <w:r>
              <w:rPr>
                <w:spacing w:val="-1"/>
                <w:sz w:val="20"/>
              </w:rPr>
              <w:t xml:space="preserve"> </w:t>
            </w:r>
            <w:r>
              <w:rPr>
                <w:sz w:val="20"/>
              </w:rPr>
              <w:t>cu</w:t>
            </w:r>
            <w:r>
              <w:rPr>
                <w:spacing w:val="-3"/>
                <w:sz w:val="20"/>
              </w:rPr>
              <w:t xml:space="preserve"> </w:t>
            </w:r>
            <w:r>
              <w:rPr>
                <w:sz w:val="20"/>
              </w:rPr>
              <w:t>20,00%</w:t>
            </w:r>
            <w:r>
              <w:rPr>
                <w:spacing w:val="56"/>
                <w:sz w:val="20"/>
              </w:rPr>
              <w:t xml:space="preserve"> </w:t>
            </w:r>
            <w:r>
              <w:rPr>
                <w:sz w:val="20"/>
              </w:rPr>
              <w:t>primește</w:t>
            </w:r>
            <w:r>
              <w:rPr>
                <w:spacing w:val="57"/>
                <w:sz w:val="20"/>
              </w:rPr>
              <w:t xml:space="preserve"> </w:t>
            </w:r>
            <w:r>
              <w:rPr>
                <w:sz w:val="20"/>
              </w:rPr>
              <w:t>10 puncte.</w:t>
            </w:r>
          </w:p>
        </w:tc>
      </w:tr>
    </w:tbl>
    <w:p w14:paraId="141F4AC6" w14:textId="77777777" w:rsidR="00BD35D5" w:rsidRDefault="00BD35D5">
      <w:pPr>
        <w:spacing w:line="225" w:lineRule="exact"/>
        <w:jc w:val="both"/>
        <w:rPr>
          <w:sz w:val="20"/>
        </w:rPr>
        <w:sectPr w:rsidR="00BD35D5">
          <w:pgSz w:w="11910" w:h="16840"/>
          <w:pgMar w:top="1720" w:right="300" w:bottom="280" w:left="820" w:header="706" w:footer="0" w:gutter="0"/>
          <w:cols w:space="720"/>
        </w:sectPr>
      </w:pPr>
    </w:p>
    <w:p w14:paraId="0F844B73" w14:textId="77777777" w:rsidR="00BD35D5" w:rsidRDefault="00000000">
      <w:pPr>
        <w:pStyle w:val="BodyText"/>
        <w:ind w:left="318"/>
        <w:rPr>
          <w:sz w:val="20"/>
        </w:rPr>
      </w:pPr>
      <w:r>
        <w:rPr>
          <w:noProof/>
          <w:sz w:val="20"/>
        </w:rPr>
        <w:lastRenderedPageBreak/>
        <w:drawing>
          <wp:inline distT="0" distB="0" distL="0" distR="0" wp14:anchorId="5E63FA4B" wp14:editId="3C85F3E0">
            <wp:extent cx="5803589" cy="635793"/>
            <wp:effectExtent l="0" t="0" r="0" b="0"/>
            <wp:docPr id="10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image1.png"/>
                    <pic:cNvPicPr/>
                  </pic:nvPicPr>
                  <pic:blipFill>
                    <a:blip r:embed="rId7" cstate="print"/>
                    <a:stretch>
                      <a:fillRect/>
                    </a:stretch>
                  </pic:blipFill>
                  <pic:spPr>
                    <a:xfrm>
                      <a:off x="0" y="0"/>
                      <a:ext cx="5803589" cy="635793"/>
                    </a:xfrm>
                    <a:prstGeom prst="rect">
                      <a:avLst/>
                    </a:prstGeom>
                  </pic:spPr>
                </pic:pic>
              </a:graphicData>
            </a:graphic>
          </wp:inline>
        </w:drawing>
      </w:r>
    </w:p>
    <w:p w14:paraId="614F331F" w14:textId="77777777" w:rsidR="00BD35D5" w:rsidRDefault="00000000">
      <w:pPr>
        <w:spacing w:before="13"/>
        <w:ind w:left="318"/>
        <w:rPr>
          <w:b/>
          <w:sz w:val="20"/>
        </w:rPr>
      </w:pPr>
      <w:r>
        <w:rPr>
          <w:b/>
          <w:sz w:val="20"/>
        </w:rPr>
        <w:t>SECTIUNEA</w:t>
      </w:r>
      <w:r>
        <w:rPr>
          <w:b/>
          <w:spacing w:val="-3"/>
          <w:sz w:val="20"/>
        </w:rPr>
        <w:t xml:space="preserve"> </w:t>
      </w:r>
      <w:r>
        <w:rPr>
          <w:b/>
          <w:sz w:val="20"/>
        </w:rPr>
        <w:t>II</w:t>
      </w:r>
    </w:p>
    <w:p w14:paraId="36691CE1" w14:textId="77777777" w:rsidR="00BD35D5" w:rsidRDefault="00BD35D5">
      <w:pPr>
        <w:pStyle w:val="BodyText"/>
        <w:spacing w:before="7"/>
        <w:rPr>
          <w:b/>
          <w:sz w:val="19"/>
        </w:rPr>
      </w:pPr>
    </w:p>
    <w:p w14:paraId="7985BDCD" w14:textId="77777777" w:rsidR="00BD35D5" w:rsidRDefault="00000000">
      <w:pPr>
        <w:spacing w:before="1"/>
        <w:ind w:left="318"/>
        <w:rPr>
          <w:b/>
          <w:sz w:val="20"/>
        </w:rPr>
      </w:pPr>
      <w:r>
        <w:rPr>
          <w:b/>
          <w:sz w:val="20"/>
        </w:rPr>
        <w:t>C.</w:t>
      </w:r>
      <w:r>
        <w:rPr>
          <w:b/>
          <w:spacing w:val="-4"/>
          <w:sz w:val="20"/>
        </w:rPr>
        <w:t xml:space="preserve"> </w:t>
      </w:r>
      <w:r>
        <w:rPr>
          <w:b/>
          <w:sz w:val="20"/>
        </w:rPr>
        <w:t>Verificarea</w:t>
      </w:r>
      <w:r>
        <w:rPr>
          <w:b/>
          <w:spacing w:val="-3"/>
          <w:sz w:val="20"/>
        </w:rPr>
        <w:t xml:space="preserve"> </w:t>
      </w:r>
      <w:r>
        <w:rPr>
          <w:b/>
          <w:sz w:val="20"/>
        </w:rPr>
        <w:t>conformitatii</w:t>
      </w:r>
      <w:r>
        <w:rPr>
          <w:b/>
          <w:spacing w:val="-4"/>
          <w:sz w:val="20"/>
        </w:rPr>
        <w:t xml:space="preserve"> </w:t>
      </w:r>
      <w:r>
        <w:rPr>
          <w:b/>
          <w:sz w:val="20"/>
        </w:rPr>
        <w:t>si</w:t>
      </w:r>
      <w:r>
        <w:rPr>
          <w:b/>
          <w:spacing w:val="-3"/>
          <w:sz w:val="20"/>
        </w:rPr>
        <w:t xml:space="preserve"> </w:t>
      </w:r>
      <w:r>
        <w:rPr>
          <w:b/>
          <w:sz w:val="20"/>
        </w:rPr>
        <w:t>eligibilitatii</w:t>
      </w:r>
      <w:r>
        <w:rPr>
          <w:b/>
          <w:spacing w:val="-4"/>
          <w:sz w:val="20"/>
        </w:rPr>
        <w:t xml:space="preserve"> </w:t>
      </w:r>
      <w:r>
        <w:rPr>
          <w:b/>
          <w:sz w:val="20"/>
        </w:rPr>
        <w:t>documentelor</w:t>
      </w:r>
      <w:r>
        <w:rPr>
          <w:b/>
          <w:spacing w:val="-2"/>
          <w:sz w:val="20"/>
        </w:rPr>
        <w:t xml:space="preserve"> </w:t>
      </w:r>
      <w:r>
        <w:rPr>
          <w:b/>
          <w:sz w:val="20"/>
        </w:rPr>
        <w:t>la</w:t>
      </w:r>
      <w:r>
        <w:rPr>
          <w:b/>
          <w:spacing w:val="2"/>
          <w:sz w:val="20"/>
        </w:rPr>
        <w:t xml:space="preserve"> </w:t>
      </w:r>
      <w:r>
        <w:rPr>
          <w:b/>
          <w:sz w:val="20"/>
        </w:rPr>
        <w:t>semnarea</w:t>
      </w:r>
      <w:r>
        <w:rPr>
          <w:b/>
          <w:spacing w:val="52"/>
          <w:sz w:val="20"/>
        </w:rPr>
        <w:t xml:space="preserve"> </w:t>
      </w:r>
      <w:r>
        <w:rPr>
          <w:b/>
          <w:sz w:val="20"/>
        </w:rPr>
        <w:t>contractului</w:t>
      </w:r>
      <w:r>
        <w:rPr>
          <w:b/>
          <w:spacing w:val="2"/>
          <w:sz w:val="20"/>
        </w:rPr>
        <w:t xml:space="preserve"> </w:t>
      </w:r>
      <w:r>
        <w:rPr>
          <w:b/>
          <w:sz w:val="20"/>
        </w:rPr>
        <w:t>de</w:t>
      </w:r>
      <w:r>
        <w:rPr>
          <w:b/>
          <w:spacing w:val="-7"/>
          <w:sz w:val="20"/>
        </w:rPr>
        <w:t xml:space="preserve"> </w:t>
      </w:r>
      <w:r>
        <w:rPr>
          <w:b/>
          <w:sz w:val="20"/>
        </w:rPr>
        <w:t>finantare</w:t>
      </w:r>
    </w:p>
    <w:p w14:paraId="1ACF480D" w14:textId="77777777" w:rsidR="00BD35D5" w:rsidRDefault="00000000">
      <w:pPr>
        <w:spacing w:before="3"/>
        <w:ind w:left="318"/>
        <w:rPr>
          <w:sz w:val="20"/>
        </w:rPr>
      </w:pPr>
      <w:r>
        <w:rPr>
          <w:sz w:val="20"/>
        </w:rPr>
        <w:t>Numărul</w:t>
      </w:r>
      <w:r>
        <w:rPr>
          <w:spacing w:val="-2"/>
          <w:sz w:val="20"/>
        </w:rPr>
        <w:t xml:space="preserve"> </w:t>
      </w:r>
      <w:r>
        <w:rPr>
          <w:sz w:val="20"/>
        </w:rPr>
        <w:t>de</w:t>
      </w:r>
      <w:r>
        <w:rPr>
          <w:spacing w:val="-5"/>
          <w:sz w:val="20"/>
        </w:rPr>
        <w:t xml:space="preserve"> </w:t>
      </w:r>
      <w:r>
        <w:rPr>
          <w:sz w:val="20"/>
        </w:rPr>
        <w:t>înregistrare</w:t>
      </w:r>
      <w:r>
        <w:rPr>
          <w:spacing w:val="-5"/>
          <w:sz w:val="20"/>
        </w:rPr>
        <w:t xml:space="preserve"> </w:t>
      </w:r>
      <w:r>
        <w:rPr>
          <w:sz w:val="20"/>
        </w:rPr>
        <w:t>al</w:t>
      </w:r>
      <w:r>
        <w:rPr>
          <w:spacing w:val="-3"/>
          <w:sz w:val="20"/>
        </w:rPr>
        <w:t xml:space="preserve"> </w:t>
      </w:r>
      <w:r>
        <w:rPr>
          <w:sz w:val="20"/>
        </w:rPr>
        <w:t>Cererii</w:t>
      </w:r>
      <w:r>
        <w:rPr>
          <w:spacing w:val="-4"/>
          <w:sz w:val="20"/>
        </w:rPr>
        <w:t xml:space="preserve"> </w:t>
      </w:r>
      <w:r>
        <w:rPr>
          <w:sz w:val="20"/>
        </w:rPr>
        <w:t>de</w:t>
      </w:r>
      <w:r>
        <w:rPr>
          <w:spacing w:val="-5"/>
          <w:sz w:val="20"/>
        </w:rPr>
        <w:t xml:space="preserve"> </w:t>
      </w:r>
      <w:r>
        <w:rPr>
          <w:sz w:val="20"/>
        </w:rPr>
        <w:t>Finanţare (CF):</w:t>
      </w:r>
    </w:p>
    <w:p w14:paraId="1D0BE7D4" w14:textId="77777777" w:rsidR="00BD35D5" w:rsidRDefault="00BD35D5">
      <w:pPr>
        <w:pStyle w:val="BodyText"/>
        <w:rPr>
          <w:sz w:val="20"/>
        </w:rPr>
      </w:pPr>
    </w:p>
    <w:p w14:paraId="6CC95FF8" w14:textId="77777777" w:rsidR="00BD35D5" w:rsidRDefault="00BD35D5">
      <w:pPr>
        <w:pStyle w:val="BodyText"/>
        <w:rPr>
          <w:sz w:val="20"/>
        </w:rPr>
      </w:pPr>
    </w:p>
    <w:p w14:paraId="04739087" w14:textId="77777777" w:rsidR="00BD35D5" w:rsidRDefault="00BD35D5">
      <w:pPr>
        <w:pStyle w:val="BodyText"/>
        <w:spacing w:before="8"/>
        <w:rPr>
          <w:sz w:val="20"/>
        </w:rPr>
      </w:pPr>
    </w:p>
    <w:tbl>
      <w:tblPr>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82"/>
        <w:gridCol w:w="1921"/>
        <w:gridCol w:w="216"/>
        <w:gridCol w:w="715"/>
        <w:gridCol w:w="989"/>
        <w:gridCol w:w="1023"/>
      </w:tblGrid>
      <w:tr w:rsidR="00BD35D5" w14:paraId="59AEBC43" w14:textId="77777777">
        <w:trPr>
          <w:trHeight w:val="465"/>
        </w:trPr>
        <w:tc>
          <w:tcPr>
            <w:tcW w:w="6603" w:type="dxa"/>
            <w:gridSpan w:val="2"/>
          </w:tcPr>
          <w:p w14:paraId="607C4004" w14:textId="77777777" w:rsidR="00BD35D5" w:rsidRDefault="00000000">
            <w:pPr>
              <w:pStyle w:val="TableParagraph"/>
              <w:spacing w:before="109"/>
              <w:ind w:left="110"/>
              <w:rPr>
                <w:b/>
                <w:sz w:val="20"/>
              </w:rPr>
            </w:pPr>
            <w:r>
              <w:rPr>
                <w:b/>
                <w:sz w:val="20"/>
              </w:rPr>
              <w:t>Documente</w:t>
            </w:r>
            <w:r>
              <w:rPr>
                <w:b/>
                <w:spacing w:val="-1"/>
                <w:sz w:val="20"/>
              </w:rPr>
              <w:t xml:space="preserve"> </w:t>
            </w:r>
            <w:r>
              <w:rPr>
                <w:b/>
                <w:sz w:val="20"/>
              </w:rPr>
              <w:t>de</w:t>
            </w:r>
            <w:r>
              <w:rPr>
                <w:b/>
                <w:spacing w:val="-5"/>
                <w:sz w:val="20"/>
              </w:rPr>
              <w:t xml:space="preserve"> </w:t>
            </w:r>
            <w:r>
              <w:rPr>
                <w:b/>
                <w:sz w:val="20"/>
              </w:rPr>
              <w:t>verificat</w:t>
            </w:r>
          </w:p>
        </w:tc>
        <w:tc>
          <w:tcPr>
            <w:tcW w:w="931" w:type="dxa"/>
            <w:gridSpan w:val="2"/>
          </w:tcPr>
          <w:p w14:paraId="19B0C368" w14:textId="77777777" w:rsidR="00BD35D5" w:rsidRDefault="00000000">
            <w:pPr>
              <w:pStyle w:val="TableParagraph"/>
              <w:spacing w:before="109"/>
              <w:ind w:left="110"/>
              <w:rPr>
                <w:b/>
                <w:sz w:val="20"/>
              </w:rPr>
            </w:pPr>
            <w:r>
              <w:rPr>
                <w:b/>
                <w:sz w:val="20"/>
              </w:rPr>
              <w:t>DA</w:t>
            </w:r>
          </w:p>
        </w:tc>
        <w:tc>
          <w:tcPr>
            <w:tcW w:w="989" w:type="dxa"/>
          </w:tcPr>
          <w:p w14:paraId="2D451A1D" w14:textId="77777777" w:rsidR="00BD35D5" w:rsidRDefault="00000000">
            <w:pPr>
              <w:pStyle w:val="TableParagraph"/>
              <w:spacing w:before="109"/>
              <w:ind w:left="110"/>
              <w:rPr>
                <w:b/>
                <w:sz w:val="20"/>
              </w:rPr>
            </w:pPr>
            <w:r>
              <w:rPr>
                <w:b/>
                <w:sz w:val="20"/>
              </w:rPr>
              <w:t>NU</w:t>
            </w:r>
          </w:p>
        </w:tc>
        <w:tc>
          <w:tcPr>
            <w:tcW w:w="1023" w:type="dxa"/>
          </w:tcPr>
          <w:p w14:paraId="4F07A041" w14:textId="77777777" w:rsidR="00BD35D5" w:rsidRDefault="00000000">
            <w:pPr>
              <w:pStyle w:val="TableParagraph"/>
              <w:spacing w:line="222" w:lineRule="exact"/>
              <w:ind w:left="110"/>
              <w:rPr>
                <w:b/>
                <w:sz w:val="20"/>
              </w:rPr>
            </w:pPr>
            <w:r>
              <w:rPr>
                <w:b/>
                <w:sz w:val="20"/>
              </w:rPr>
              <w:t>NU</w:t>
            </w:r>
            <w:r>
              <w:rPr>
                <w:b/>
                <w:spacing w:val="1"/>
                <w:sz w:val="20"/>
              </w:rPr>
              <w:t xml:space="preserve"> </w:t>
            </w:r>
            <w:r>
              <w:rPr>
                <w:b/>
                <w:sz w:val="20"/>
              </w:rPr>
              <w:t>este</w:t>
            </w:r>
          </w:p>
          <w:p w14:paraId="729BAFA8" w14:textId="77777777" w:rsidR="00BD35D5" w:rsidRDefault="00000000">
            <w:pPr>
              <w:pStyle w:val="TableParagraph"/>
              <w:spacing w:before="3" w:line="220" w:lineRule="exact"/>
              <w:ind w:left="110"/>
              <w:rPr>
                <w:b/>
                <w:sz w:val="20"/>
              </w:rPr>
            </w:pPr>
            <w:r>
              <w:rPr>
                <w:b/>
                <w:sz w:val="20"/>
              </w:rPr>
              <w:t>cazul</w:t>
            </w:r>
          </w:p>
        </w:tc>
      </w:tr>
      <w:tr w:rsidR="00BD35D5" w14:paraId="2EC14BBC" w14:textId="77777777">
        <w:trPr>
          <w:trHeight w:val="465"/>
        </w:trPr>
        <w:tc>
          <w:tcPr>
            <w:tcW w:w="6603" w:type="dxa"/>
            <w:gridSpan w:val="2"/>
          </w:tcPr>
          <w:p w14:paraId="1F79367A" w14:textId="77777777" w:rsidR="00BD35D5" w:rsidRDefault="00000000">
            <w:pPr>
              <w:pStyle w:val="TableParagraph"/>
              <w:spacing w:line="222" w:lineRule="exact"/>
              <w:ind w:left="110"/>
              <w:rPr>
                <w:b/>
                <w:sz w:val="20"/>
              </w:rPr>
            </w:pPr>
            <w:r>
              <w:rPr>
                <w:b/>
                <w:sz w:val="20"/>
              </w:rPr>
              <w:t>Doc.</w:t>
            </w:r>
            <w:r>
              <w:rPr>
                <w:b/>
                <w:spacing w:val="-6"/>
                <w:sz w:val="20"/>
              </w:rPr>
              <w:t xml:space="preserve"> </w:t>
            </w:r>
            <w:r>
              <w:rPr>
                <w:b/>
                <w:sz w:val="20"/>
              </w:rPr>
              <w:t>7.1.</w:t>
            </w:r>
            <w:r>
              <w:rPr>
                <w:b/>
                <w:spacing w:val="-6"/>
                <w:sz w:val="20"/>
              </w:rPr>
              <w:t xml:space="preserve"> </w:t>
            </w:r>
            <w:r>
              <w:rPr>
                <w:b/>
                <w:sz w:val="20"/>
              </w:rPr>
              <w:t>Certificat</w:t>
            </w:r>
            <w:r>
              <w:rPr>
                <w:b/>
                <w:spacing w:val="-1"/>
                <w:sz w:val="20"/>
              </w:rPr>
              <w:t xml:space="preserve"> </w:t>
            </w:r>
            <w:r>
              <w:rPr>
                <w:b/>
                <w:sz w:val="20"/>
              </w:rPr>
              <w:t>de</w:t>
            </w:r>
            <w:r>
              <w:rPr>
                <w:b/>
                <w:spacing w:val="-4"/>
                <w:sz w:val="20"/>
              </w:rPr>
              <w:t xml:space="preserve"> </w:t>
            </w:r>
            <w:r>
              <w:rPr>
                <w:b/>
                <w:sz w:val="20"/>
              </w:rPr>
              <w:t>cazier</w:t>
            </w:r>
            <w:r>
              <w:rPr>
                <w:b/>
                <w:spacing w:val="1"/>
                <w:sz w:val="20"/>
              </w:rPr>
              <w:t xml:space="preserve"> </w:t>
            </w:r>
            <w:r>
              <w:rPr>
                <w:b/>
                <w:sz w:val="20"/>
              </w:rPr>
              <w:t>judiciar</w:t>
            </w:r>
            <w:r>
              <w:rPr>
                <w:b/>
                <w:spacing w:val="1"/>
                <w:sz w:val="20"/>
              </w:rPr>
              <w:t xml:space="preserve"> </w:t>
            </w:r>
            <w:r>
              <w:rPr>
                <w:b/>
                <w:sz w:val="20"/>
              </w:rPr>
              <w:t>al</w:t>
            </w:r>
            <w:r>
              <w:rPr>
                <w:b/>
                <w:spacing w:val="-1"/>
                <w:sz w:val="20"/>
              </w:rPr>
              <w:t xml:space="preserve"> </w:t>
            </w:r>
            <w:r>
              <w:rPr>
                <w:b/>
                <w:sz w:val="20"/>
              </w:rPr>
              <w:t>solicitantului</w:t>
            </w:r>
            <w:r>
              <w:rPr>
                <w:b/>
                <w:spacing w:val="6"/>
                <w:sz w:val="20"/>
              </w:rPr>
              <w:t xml:space="preserve"> </w:t>
            </w:r>
            <w:r>
              <w:rPr>
                <w:b/>
                <w:sz w:val="20"/>
              </w:rPr>
              <w:t>-</w:t>
            </w:r>
            <w:r>
              <w:rPr>
                <w:b/>
                <w:spacing w:val="-6"/>
                <w:sz w:val="20"/>
              </w:rPr>
              <w:t xml:space="preserve"> </w:t>
            </w:r>
            <w:r>
              <w:rPr>
                <w:b/>
                <w:sz w:val="20"/>
              </w:rPr>
              <w:t>persoană</w:t>
            </w:r>
          </w:p>
          <w:p w14:paraId="082B9B86" w14:textId="77777777" w:rsidR="00BD35D5" w:rsidRDefault="00000000">
            <w:pPr>
              <w:pStyle w:val="TableParagraph"/>
              <w:spacing w:before="3" w:line="220" w:lineRule="exact"/>
              <w:ind w:left="110"/>
              <w:rPr>
                <w:sz w:val="20"/>
              </w:rPr>
            </w:pPr>
            <w:r>
              <w:rPr>
                <w:b/>
                <w:sz w:val="20"/>
              </w:rPr>
              <w:t>juridică</w:t>
            </w:r>
            <w:r>
              <w:rPr>
                <w:b/>
                <w:spacing w:val="-4"/>
                <w:sz w:val="20"/>
              </w:rPr>
              <w:t xml:space="preserve"> </w:t>
            </w:r>
            <w:r>
              <w:rPr>
                <w:sz w:val="20"/>
              </w:rPr>
              <w:t>(fără</w:t>
            </w:r>
            <w:r>
              <w:rPr>
                <w:spacing w:val="-4"/>
                <w:sz w:val="20"/>
              </w:rPr>
              <w:t xml:space="preserve"> </w:t>
            </w:r>
            <w:r>
              <w:rPr>
                <w:sz w:val="20"/>
              </w:rPr>
              <w:t>înscrieri</w:t>
            </w:r>
            <w:r>
              <w:rPr>
                <w:spacing w:val="-4"/>
                <w:sz w:val="20"/>
              </w:rPr>
              <w:t xml:space="preserve"> </w:t>
            </w:r>
            <w:r>
              <w:rPr>
                <w:sz w:val="20"/>
              </w:rPr>
              <w:t>privind</w:t>
            </w:r>
            <w:r>
              <w:rPr>
                <w:spacing w:val="-4"/>
                <w:sz w:val="20"/>
              </w:rPr>
              <w:t xml:space="preserve"> </w:t>
            </w:r>
            <w:r>
              <w:rPr>
                <w:sz w:val="20"/>
              </w:rPr>
              <w:t>sancţiuni</w:t>
            </w:r>
            <w:r>
              <w:rPr>
                <w:spacing w:val="-8"/>
                <w:sz w:val="20"/>
              </w:rPr>
              <w:t xml:space="preserve"> </w:t>
            </w:r>
            <w:r>
              <w:rPr>
                <w:sz w:val="20"/>
              </w:rPr>
              <w:t>economico-financiare)</w:t>
            </w:r>
          </w:p>
        </w:tc>
        <w:tc>
          <w:tcPr>
            <w:tcW w:w="931" w:type="dxa"/>
            <w:gridSpan w:val="2"/>
          </w:tcPr>
          <w:p w14:paraId="0BFA15CF" w14:textId="77777777" w:rsidR="00BD35D5" w:rsidRDefault="00000000">
            <w:pPr>
              <w:pStyle w:val="TableParagraph"/>
              <w:spacing w:before="122"/>
              <w:ind w:left="16"/>
              <w:jc w:val="center"/>
              <w:rPr>
                <w:rFonts w:ascii="Wingdings" w:hAnsi="Wingdings"/>
                <w:sz w:val="20"/>
              </w:rPr>
            </w:pPr>
            <w:r>
              <w:rPr>
                <w:rFonts w:ascii="Wingdings" w:hAnsi="Wingdings"/>
                <w:sz w:val="20"/>
              </w:rPr>
              <w:t></w:t>
            </w:r>
          </w:p>
        </w:tc>
        <w:tc>
          <w:tcPr>
            <w:tcW w:w="989" w:type="dxa"/>
          </w:tcPr>
          <w:p w14:paraId="14236D89" w14:textId="77777777" w:rsidR="00BD35D5" w:rsidRDefault="00000000">
            <w:pPr>
              <w:pStyle w:val="TableParagraph"/>
              <w:spacing w:before="122"/>
              <w:ind w:right="389"/>
              <w:jc w:val="right"/>
              <w:rPr>
                <w:rFonts w:ascii="Wingdings" w:hAnsi="Wingdings"/>
                <w:sz w:val="20"/>
              </w:rPr>
            </w:pPr>
            <w:r>
              <w:rPr>
                <w:rFonts w:ascii="Wingdings" w:hAnsi="Wingdings"/>
                <w:sz w:val="20"/>
              </w:rPr>
              <w:t></w:t>
            </w:r>
          </w:p>
        </w:tc>
        <w:tc>
          <w:tcPr>
            <w:tcW w:w="1023" w:type="dxa"/>
          </w:tcPr>
          <w:p w14:paraId="2E2DD140" w14:textId="77777777" w:rsidR="00BD35D5" w:rsidRDefault="00BD35D5">
            <w:pPr>
              <w:pStyle w:val="TableParagraph"/>
              <w:rPr>
                <w:rFonts w:ascii="Times New Roman"/>
                <w:sz w:val="20"/>
              </w:rPr>
            </w:pPr>
          </w:p>
        </w:tc>
      </w:tr>
      <w:tr w:rsidR="00BD35D5" w14:paraId="32856C8B" w14:textId="77777777">
        <w:trPr>
          <w:trHeight w:val="465"/>
        </w:trPr>
        <w:tc>
          <w:tcPr>
            <w:tcW w:w="6603" w:type="dxa"/>
            <w:gridSpan w:val="2"/>
          </w:tcPr>
          <w:p w14:paraId="488329B6" w14:textId="77777777" w:rsidR="00BD35D5" w:rsidRDefault="00000000">
            <w:pPr>
              <w:pStyle w:val="TableParagraph"/>
              <w:spacing w:line="221" w:lineRule="exact"/>
              <w:ind w:left="110"/>
              <w:rPr>
                <w:b/>
                <w:sz w:val="20"/>
              </w:rPr>
            </w:pPr>
            <w:r>
              <w:rPr>
                <w:b/>
                <w:sz w:val="20"/>
              </w:rPr>
              <w:t>Doc.</w:t>
            </w:r>
            <w:r>
              <w:rPr>
                <w:b/>
                <w:spacing w:val="55"/>
                <w:sz w:val="20"/>
              </w:rPr>
              <w:t xml:space="preserve"> </w:t>
            </w:r>
            <w:r>
              <w:rPr>
                <w:b/>
                <w:sz w:val="20"/>
              </w:rPr>
              <w:t>7.2</w:t>
            </w:r>
            <w:r>
              <w:rPr>
                <w:b/>
                <w:spacing w:val="59"/>
                <w:sz w:val="20"/>
              </w:rPr>
              <w:t xml:space="preserve"> </w:t>
            </w:r>
            <w:r>
              <w:rPr>
                <w:b/>
                <w:sz w:val="20"/>
              </w:rPr>
              <w:t>Certificat</w:t>
            </w:r>
            <w:r>
              <w:rPr>
                <w:b/>
                <w:spacing w:val="59"/>
                <w:sz w:val="20"/>
              </w:rPr>
              <w:t xml:space="preserve"> </w:t>
            </w:r>
            <w:r>
              <w:rPr>
                <w:b/>
                <w:sz w:val="20"/>
              </w:rPr>
              <w:t>de</w:t>
            </w:r>
            <w:r>
              <w:rPr>
                <w:b/>
                <w:spacing w:val="56"/>
                <w:sz w:val="20"/>
              </w:rPr>
              <w:t xml:space="preserve"> </w:t>
            </w:r>
            <w:r>
              <w:rPr>
                <w:b/>
                <w:sz w:val="20"/>
              </w:rPr>
              <w:t>cazier</w:t>
            </w:r>
            <w:r>
              <w:rPr>
                <w:b/>
                <w:spacing w:val="3"/>
                <w:sz w:val="20"/>
              </w:rPr>
              <w:t xml:space="preserve"> </w:t>
            </w:r>
            <w:r>
              <w:rPr>
                <w:b/>
                <w:sz w:val="20"/>
              </w:rPr>
              <w:t>judiciar</w:t>
            </w:r>
            <w:r>
              <w:rPr>
                <w:b/>
                <w:spacing w:val="58"/>
                <w:sz w:val="20"/>
              </w:rPr>
              <w:t xml:space="preserve"> </w:t>
            </w:r>
            <w:r>
              <w:rPr>
                <w:b/>
                <w:sz w:val="20"/>
              </w:rPr>
              <w:t>al</w:t>
            </w:r>
            <w:r>
              <w:rPr>
                <w:b/>
                <w:spacing w:val="61"/>
                <w:sz w:val="20"/>
              </w:rPr>
              <w:t xml:space="preserve"> </w:t>
            </w:r>
            <w:r>
              <w:rPr>
                <w:b/>
                <w:sz w:val="20"/>
              </w:rPr>
              <w:t>reprezentantului</w:t>
            </w:r>
            <w:r>
              <w:rPr>
                <w:b/>
                <w:spacing w:val="64"/>
                <w:sz w:val="20"/>
              </w:rPr>
              <w:t xml:space="preserve"> </w:t>
            </w:r>
            <w:r>
              <w:rPr>
                <w:b/>
                <w:sz w:val="20"/>
              </w:rPr>
              <w:t>legal-</w:t>
            </w:r>
          </w:p>
          <w:p w14:paraId="6AE410B8" w14:textId="77777777" w:rsidR="00BD35D5" w:rsidRDefault="00000000">
            <w:pPr>
              <w:pStyle w:val="TableParagraph"/>
              <w:spacing w:line="224" w:lineRule="exact"/>
              <w:ind w:left="110"/>
              <w:rPr>
                <w:sz w:val="20"/>
              </w:rPr>
            </w:pPr>
            <w:r>
              <w:rPr>
                <w:b/>
                <w:sz w:val="20"/>
              </w:rPr>
              <w:t>persoană</w:t>
            </w:r>
            <w:r>
              <w:rPr>
                <w:b/>
                <w:spacing w:val="-7"/>
                <w:sz w:val="20"/>
              </w:rPr>
              <w:t xml:space="preserve"> </w:t>
            </w:r>
            <w:r>
              <w:rPr>
                <w:b/>
                <w:sz w:val="20"/>
              </w:rPr>
              <w:t>fizică</w:t>
            </w:r>
            <w:r>
              <w:rPr>
                <w:b/>
                <w:spacing w:val="-4"/>
                <w:sz w:val="20"/>
              </w:rPr>
              <w:t xml:space="preserve"> </w:t>
            </w:r>
            <w:r>
              <w:rPr>
                <w:sz w:val="20"/>
              </w:rPr>
              <w:t>(fără</w:t>
            </w:r>
            <w:r>
              <w:rPr>
                <w:spacing w:val="-5"/>
                <w:sz w:val="20"/>
              </w:rPr>
              <w:t xml:space="preserve"> </w:t>
            </w:r>
            <w:r>
              <w:rPr>
                <w:sz w:val="20"/>
              </w:rPr>
              <w:t>înscrieri</w:t>
            </w:r>
            <w:r>
              <w:rPr>
                <w:spacing w:val="-4"/>
                <w:sz w:val="20"/>
              </w:rPr>
              <w:t xml:space="preserve"> </w:t>
            </w:r>
            <w:r>
              <w:rPr>
                <w:sz w:val="20"/>
              </w:rPr>
              <w:t>privind</w:t>
            </w:r>
            <w:r>
              <w:rPr>
                <w:spacing w:val="-2"/>
                <w:sz w:val="20"/>
              </w:rPr>
              <w:t xml:space="preserve"> </w:t>
            </w:r>
            <w:r>
              <w:rPr>
                <w:sz w:val="20"/>
              </w:rPr>
              <w:t>sancţiuni</w:t>
            </w:r>
            <w:r>
              <w:rPr>
                <w:spacing w:val="-4"/>
                <w:sz w:val="20"/>
              </w:rPr>
              <w:t xml:space="preserve"> </w:t>
            </w:r>
            <w:r>
              <w:rPr>
                <w:sz w:val="20"/>
              </w:rPr>
              <w:t>economico-financiare)</w:t>
            </w:r>
          </w:p>
        </w:tc>
        <w:tc>
          <w:tcPr>
            <w:tcW w:w="931" w:type="dxa"/>
            <w:gridSpan w:val="2"/>
          </w:tcPr>
          <w:p w14:paraId="4A62485F" w14:textId="77777777" w:rsidR="00BD35D5" w:rsidRDefault="00000000">
            <w:pPr>
              <w:pStyle w:val="TableParagraph"/>
              <w:spacing w:before="118"/>
              <w:ind w:left="16"/>
              <w:jc w:val="center"/>
              <w:rPr>
                <w:rFonts w:ascii="Wingdings" w:hAnsi="Wingdings"/>
                <w:sz w:val="20"/>
              </w:rPr>
            </w:pPr>
            <w:r>
              <w:rPr>
                <w:rFonts w:ascii="Wingdings" w:hAnsi="Wingdings"/>
                <w:sz w:val="20"/>
              </w:rPr>
              <w:t></w:t>
            </w:r>
          </w:p>
        </w:tc>
        <w:tc>
          <w:tcPr>
            <w:tcW w:w="989" w:type="dxa"/>
          </w:tcPr>
          <w:p w14:paraId="377F4326" w14:textId="77777777" w:rsidR="00BD35D5" w:rsidRDefault="00000000">
            <w:pPr>
              <w:pStyle w:val="TableParagraph"/>
              <w:spacing w:before="118"/>
              <w:ind w:right="389"/>
              <w:jc w:val="right"/>
              <w:rPr>
                <w:rFonts w:ascii="Wingdings" w:hAnsi="Wingdings"/>
                <w:sz w:val="20"/>
              </w:rPr>
            </w:pPr>
            <w:r>
              <w:rPr>
                <w:rFonts w:ascii="Wingdings" w:hAnsi="Wingdings"/>
                <w:sz w:val="20"/>
              </w:rPr>
              <w:t></w:t>
            </w:r>
          </w:p>
        </w:tc>
        <w:tc>
          <w:tcPr>
            <w:tcW w:w="1023" w:type="dxa"/>
          </w:tcPr>
          <w:p w14:paraId="283FCC18" w14:textId="77777777" w:rsidR="00BD35D5" w:rsidRDefault="00BD35D5">
            <w:pPr>
              <w:pStyle w:val="TableParagraph"/>
              <w:rPr>
                <w:rFonts w:ascii="Times New Roman"/>
                <w:sz w:val="20"/>
              </w:rPr>
            </w:pPr>
          </w:p>
        </w:tc>
      </w:tr>
      <w:tr w:rsidR="00BD35D5" w14:paraId="06894BDF" w14:textId="77777777">
        <w:trPr>
          <w:trHeight w:val="230"/>
        </w:trPr>
        <w:tc>
          <w:tcPr>
            <w:tcW w:w="6603" w:type="dxa"/>
            <w:gridSpan w:val="2"/>
          </w:tcPr>
          <w:p w14:paraId="43A1D056" w14:textId="77777777" w:rsidR="00BD35D5" w:rsidRDefault="00000000">
            <w:pPr>
              <w:pStyle w:val="TableParagraph"/>
              <w:spacing w:line="210" w:lineRule="exact"/>
              <w:ind w:left="110"/>
              <w:rPr>
                <w:b/>
                <w:sz w:val="20"/>
              </w:rPr>
            </w:pPr>
            <w:r>
              <w:rPr>
                <w:b/>
                <w:sz w:val="20"/>
              </w:rPr>
              <w:t>Doc.</w:t>
            </w:r>
            <w:r>
              <w:rPr>
                <w:b/>
                <w:spacing w:val="-7"/>
                <w:sz w:val="20"/>
              </w:rPr>
              <w:t xml:space="preserve"> </w:t>
            </w:r>
            <w:r>
              <w:rPr>
                <w:b/>
                <w:sz w:val="20"/>
              </w:rPr>
              <w:t>8.1</w:t>
            </w:r>
            <w:r>
              <w:rPr>
                <w:b/>
                <w:spacing w:val="-2"/>
                <w:sz w:val="20"/>
              </w:rPr>
              <w:t xml:space="preserve"> </w:t>
            </w:r>
            <w:r>
              <w:rPr>
                <w:b/>
                <w:sz w:val="20"/>
              </w:rPr>
              <w:t>Certificat</w:t>
            </w:r>
            <w:r>
              <w:rPr>
                <w:b/>
                <w:spacing w:val="2"/>
                <w:sz w:val="20"/>
              </w:rPr>
              <w:t xml:space="preserve"> </w:t>
            </w:r>
            <w:r>
              <w:rPr>
                <w:b/>
                <w:sz w:val="20"/>
              </w:rPr>
              <w:t>de</w:t>
            </w:r>
            <w:r>
              <w:rPr>
                <w:b/>
                <w:spacing w:val="-5"/>
                <w:sz w:val="20"/>
              </w:rPr>
              <w:t xml:space="preserve"> </w:t>
            </w:r>
            <w:r>
              <w:rPr>
                <w:b/>
                <w:sz w:val="20"/>
              </w:rPr>
              <w:t>atestare</w:t>
            </w:r>
            <w:r>
              <w:rPr>
                <w:b/>
                <w:spacing w:val="-6"/>
                <w:sz w:val="20"/>
              </w:rPr>
              <w:t xml:space="preserve"> </w:t>
            </w:r>
            <w:r>
              <w:rPr>
                <w:b/>
                <w:sz w:val="20"/>
              </w:rPr>
              <w:t>fiscală</w:t>
            </w:r>
            <w:r>
              <w:rPr>
                <w:b/>
                <w:spacing w:val="-1"/>
                <w:sz w:val="20"/>
              </w:rPr>
              <w:t xml:space="preserve"> </w:t>
            </w:r>
            <w:r>
              <w:rPr>
                <w:b/>
                <w:sz w:val="20"/>
              </w:rPr>
              <w:t>pentru</w:t>
            </w:r>
            <w:r>
              <w:rPr>
                <w:b/>
                <w:spacing w:val="-3"/>
                <w:sz w:val="20"/>
              </w:rPr>
              <w:t xml:space="preserve"> </w:t>
            </w:r>
            <w:r>
              <w:rPr>
                <w:b/>
                <w:sz w:val="20"/>
              </w:rPr>
              <w:t>întreprindere</w:t>
            </w:r>
          </w:p>
        </w:tc>
        <w:tc>
          <w:tcPr>
            <w:tcW w:w="931" w:type="dxa"/>
            <w:gridSpan w:val="2"/>
          </w:tcPr>
          <w:p w14:paraId="31C243CB" w14:textId="77777777" w:rsidR="00BD35D5" w:rsidRDefault="00000000">
            <w:pPr>
              <w:pStyle w:val="TableParagraph"/>
              <w:spacing w:before="2" w:line="208" w:lineRule="exact"/>
              <w:ind w:left="16"/>
              <w:jc w:val="center"/>
              <w:rPr>
                <w:rFonts w:ascii="Wingdings" w:hAnsi="Wingdings"/>
                <w:sz w:val="20"/>
              </w:rPr>
            </w:pPr>
            <w:r>
              <w:rPr>
                <w:rFonts w:ascii="Wingdings" w:hAnsi="Wingdings"/>
                <w:sz w:val="20"/>
              </w:rPr>
              <w:t></w:t>
            </w:r>
          </w:p>
        </w:tc>
        <w:tc>
          <w:tcPr>
            <w:tcW w:w="989" w:type="dxa"/>
          </w:tcPr>
          <w:p w14:paraId="04AF8057" w14:textId="77777777" w:rsidR="00BD35D5" w:rsidRDefault="00000000">
            <w:pPr>
              <w:pStyle w:val="TableParagraph"/>
              <w:spacing w:before="2" w:line="208" w:lineRule="exact"/>
              <w:ind w:right="389"/>
              <w:jc w:val="right"/>
              <w:rPr>
                <w:rFonts w:ascii="Wingdings" w:hAnsi="Wingdings"/>
                <w:sz w:val="20"/>
              </w:rPr>
            </w:pPr>
            <w:r>
              <w:rPr>
                <w:rFonts w:ascii="Wingdings" w:hAnsi="Wingdings"/>
                <w:sz w:val="20"/>
              </w:rPr>
              <w:t></w:t>
            </w:r>
          </w:p>
        </w:tc>
        <w:tc>
          <w:tcPr>
            <w:tcW w:w="1023" w:type="dxa"/>
          </w:tcPr>
          <w:p w14:paraId="5BDB48EB" w14:textId="77777777" w:rsidR="00BD35D5" w:rsidRDefault="00BD35D5">
            <w:pPr>
              <w:pStyle w:val="TableParagraph"/>
              <w:rPr>
                <w:rFonts w:ascii="Times New Roman"/>
                <w:sz w:val="16"/>
              </w:rPr>
            </w:pPr>
          </w:p>
        </w:tc>
      </w:tr>
      <w:tr w:rsidR="00BD35D5" w14:paraId="3494A7B4" w14:textId="77777777">
        <w:trPr>
          <w:trHeight w:val="234"/>
        </w:trPr>
        <w:tc>
          <w:tcPr>
            <w:tcW w:w="6603" w:type="dxa"/>
            <w:gridSpan w:val="2"/>
          </w:tcPr>
          <w:p w14:paraId="5C305E16" w14:textId="77777777" w:rsidR="00BD35D5" w:rsidRDefault="00000000">
            <w:pPr>
              <w:pStyle w:val="TableParagraph"/>
              <w:spacing w:line="215" w:lineRule="exact"/>
              <w:ind w:left="110"/>
              <w:rPr>
                <w:b/>
                <w:sz w:val="20"/>
              </w:rPr>
            </w:pPr>
            <w:r>
              <w:rPr>
                <w:b/>
                <w:sz w:val="20"/>
              </w:rPr>
              <w:t>Doc.</w:t>
            </w:r>
            <w:r>
              <w:rPr>
                <w:b/>
                <w:spacing w:val="-7"/>
                <w:sz w:val="20"/>
              </w:rPr>
              <w:t xml:space="preserve"> </w:t>
            </w:r>
            <w:r>
              <w:rPr>
                <w:b/>
                <w:sz w:val="20"/>
              </w:rPr>
              <w:t>8.2</w:t>
            </w:r>
            <w:r>
              <w:rPr>
                <w:b/>
                <w:spacing w:val="-3"/>
                <w:sz w:val="20"/>
              </w:rPr>
              <w:t xml:space="preserve"> </w:t>
            </w:r>
            <w:r>
              <w:rPr>
                <w:b/>
                <w:sz w:val="20"/>
              </w:rPr>
              <w:t>Certificat</w:t>
            </w:r>
            <w:r>
              <w:rPr>
                <w:b/>
                <w:spacing w:val="2"/>
                <w:sz w:val="20"/>
              </w:rPr>
              <w:t xml:space="preserve"> </w:t>
            </w:r>
            <w:r>
              <w:rPr>
                <w:b/>
                <w:sz w:val="20"/>
              </w:rPr>
              <w:t>de</w:t>
            </w:r>
            <w:r>
              <w:rPr>
                <w:b/>
                <w:spacing w:val="-3"/>
                <w:sz w:val="20"/>
              </w:rPr>
              <w:t xml:space="preserve"> </w:t>
            </w:r>
            <w:r>
              <w:rPr>
                <w:b/>
                <w:sz w:val="20"/>
              </w:rPr>
              <w:t>atestare</w:t>
            </w:r>
            <w:r>
              <w:rPr>
                <w:b/>
                <w:spacing w:val="-5"/>
                <w:sz w:val="20"/>
              </w:rPr>
              <w:t xml:space="preserve"> </w:t>
            </w:r>
            <w:r>
              <w:rPr>
                <w:b/>
                <w:sz w:val="20"/>
              </w:rPr>
              <w:t>fiscală</w:t>
            </w:r>
            <w:r>
              <w:rPr>
                <w:b/>
                <w:spacing w:val="-2"/>
                <w:sz w:val="20"/>
              </w:rPr>
              <w:t xml:space="preserve"> </w:t>
            </w:r>
            <w:r>
              <w:rPr>
                <w:b/>
                <w:sz w:val="20"/>
              </w:rPr>
              <w:t>pentru</w:t>
            </w:r>
            <w:r>
              <w:rPr>
                <w:b/>
                <w:spacing w:val="-4"/>
                <w:sz w:val="20"/>
              </w:rPr>
              <w:t xml:space="preserve"> </w:t>
            </w:r>
            <w:r>
              <w:rPr>
                <w:b/>
                <w:sz w:val="20"/>
              </w:rPr>
              <w:t>reprezentantul</w:t>
            </w:r>
            <w:r>
              <w:rPr>
                <w:b/>
                <w:spacing w:val="-1"/>
                <w:sz w:val="20"/>
              </w:rPr>
              <w:t xml:space="preserve"> </w:t>
            </w:r>
            <w:r>
              <w:rPr>
                <w:b/>
                <w:sz w:val="20"/>
              </w:rPr>
              <w:t>legal</w:t>
            </w:r>
          </w:p>
        </w:tc>
        <w:tc>
          <w:tcPr>
            <w:tcW w:w="931" w:type="dxa"/>
            <w:gridSpan w:val="2"/>
          </w:tcPr>
          <w:p w14:paraId="4696550C" w14:textId="77777777" w:rsidR="00BD35D5" w:rsidRDefault="00BD35D5">
            <w:pPr>
              <w:pStyle w:val="TableParagraph"/>
              <w:rPr>
                <w:rFonts w:ascii="Times New Roman"/>
                <w:sz w:val="16"/>
              </w:rPr>
            </w:pPr>
          </w:p>
        </w:tc>
        <w:tc>
          <w:tcPr>
            <w:tcW w:w="989" w:type="dxa"/>
          </w:tcPr>
          <w:p w14:paraId="10498C26" w14:textId="77777777" w:rsidR="00BD35D5" w:rsidRDefault="00BD35D5">
            <w:pPr>
              <w:pStyle w:val="TableParagraph"/>
              <w:rPr>
                <w:rFonts w:ascii="Times New Roman"/>
                <w:sz w:val="16"/>
              </w:rPr>
            </w:pPr>
          </w:p>
        </w:tc>
        <w:tc>
          <w:tcPr>
            <w:tcW w:w="1023" w:type="dxa"/>
          </w:tcPr>
          <w:p w14:paraId="709238A9" w14:textId="77777777" w:rsidR="00BD35D5" w:rsidRDefault="00BD35D5">
            <w:pPr>
              <w:pStyle w:val="TableParagraph"/>
              <w:rPr>
                <w:rFonts w:ascii="Times New Roman"/>
                <w:sz w:val="16"/>
              </w:rPr>
            </w:pPr>
          </w:p>
        </w:tc>
      </w:tr>
      <w:tr w:rsidR="00BD35D5" w14:paraId="62B6BEF3" w14:textId="77777777">
        <w:trPr>
          <w:trHeight w:val="465"/>
        </w:trPr>
        <w:tc>
          <w:tcPr>
            <w:tcW w:w="6603" w:type="dxa"/>
            <w:gridSpan w:val="2"/>
          </w:tcPr>
          <w:p w14:paraId="45F2650E" w14:textId="77777777" w:rsidR="00BD35D5" w:rsidRDefault="00000000">
            <w:pPr>
              <w:pStyle w:val="TableParagraph"/>
              <w:spacing w:line="221" w:lineRule="exact"/>
              <w:ind w:left="110"/>
              <w:rPr>
                <w:b/>
                <w:sz w:val="20"/>
              </w:rPr>
            </w:pPr>
            <w:r>
              <w:rPr>
                <w:b/>
                <w:sz w:val="20"/>
              </w:rPr>
              <w:t>Doc</w:t>
            </w:r>
            <w:r>
              <w:rPr>
                <w:b/>
                <w:spacing w:val="5"/>
                <w:sz w:val="20"/>
              </w:rPr>
              <w:t xml:space="preserve"> </w:t>
            </w:r>
            <w:r>
              <w:rPr>
                <w:b/>
                <w:sz w:val="20"/>
              </w:rPr>
              <w:t>9</w:t>
            </w:r>
            <w:r>
              <w:rPr>
                <w:b/>
                <w:spacing w:val="9"/>
                <w:sz w:val="20"/>
              </w:rPr>
              <w:t xml:space="preserve"> </w:t>
            </w:r>
            <w:r>
              <w:rPr>
                <w:b/>
                <w:sz w:val="20"/>
              </w:rPr>
              <w:t>Document</w:t>
            </w:r>
            <w:r>
              <w:rPr>
                <w:b/>
                <w:spacing w:val="9"/>
                <w:sz w:val="20"/>
              </w:rPr>
              <w:t xml:space="preserve"> </w:t>
            </w:r>
            <w:r>
              <w:rPr>
                <w:b/>
                <w:sz w:val="20"/>
              </w:rPr>
              <w:t>emis</w:t>
            </w:r>
            <w:r>
              <w:rPr>
                <w:b/>
                <w:spacing w:val="8"/>
                <w:sz w:val="20"/>
              </w:rPr>
              <w:t xml:space="preserve"> </w:t>
            </w:r>
            <w:r>
              <w:rPr>
                <w:b/>
                <w:sz w:val="20"/>
              </w:rPr>
              <w:t>de</w:t>
            </w:r>
            <w:r>
              <w:rPr>
                <w:b/>
                <w:spacing w:val="2"/>
                <w:sz w:val="20"/>
              </w:rPr>
              <w:t xml:space="preserve"> </w:t>
            </w:r>
            <w:r>
              <w:rPr>
                <w:b/>
                <w:sz w:val="20"/>
              </w:rPr>
              <w:t>AJPM,</w:t>
            </w:r>
            <w:r>
              <w:rPr>
                <w:b/>
                <w:spacing w:val="5"/>
                <w:sz w:val="20"/>
              </w:rPr>
              <w:t xml:space="preserve"> </w:t>
            </w:r>
            <w:r>
              <w:rPr>
                <w:b/>
                <w:sz w:val="20"/>
              </w:rPr>
              <w:t>în</w:t>
            </w:r>
            <w:r>
              <w:rPr>
                <w:b/>
                <w:spacing w:val="3"/>
                <w:sz w:val="20"/>
              </w:rPr>
              <w:t xml:space="preserve"> </w:t>
            </w:r>
            <w:r>
              <w:rPr>
                <w:b/>
                <w:sz w:val="20"/>
              </w:rPr>
              <w:t>conformitate</w:t>
            </w:r>
            <w:r>
              <w:rPr>
                <w:b/>
                <w:spacing w:val="3"/>
                <w:sz w:val="20"/>
              </w:rPr>
              <w:t xml:space="preserve"> </w:t>
            </w:r>
            <w:r>
              <w:rPr>
                <w:b/>
                <w:sz w:val="20"/>
              </w:rPr>
              <w:t>cu</w:t>
            </w:r>
            <w:r>
              <w:rPr>
                <w:b/>
                <w:spacing w:val="-1"/>
                <w:sz w:val="20"/>
              </w:rPr>
              <w:t xml:space="preserve"> </w:t>
            </w:r>
            <w:r>
              <w:rPr>
                <w:b/>
                <w:sz w:val="20"/>
              </w:rPr>
              <w:t>Protocolul</w:t>
            </w:r>
            <w:r>
              <w:rPr>
                <w:b/>
                <w:spacing w:val="1"/>
                <w:sz w:val="20"/>
              </w:rPr>
              <w:t xml:space="preserve"> </w:t>
            </w:r>
            <w:r>
              <w:rPr>
                <w:b/>
                <w:sz w:val="20"/>
              </w:rPr>
              <w:t>AFIR-</w:t>
            </w:r>
          </w:p>
          <w:p w14:paraId="7F1B9A8E" w14:textId="77777777" w:rsidR="00BD35D5" w:rsidRDefault="00000000">
            <w:pPr>
              <w:pStyle w:val="TableParagraph"/>
              <w:spacing w:line="224" w:lineRule="exact"/>
              <w:ind w:left="110"/>
              <w:rPr>
                <w:b/>
                <w:sz w:val="20"/>
              </w:rPr>
            </w:pPr>
            <w:r>
              <w:rPr>
                <w:b/>
                <w:sz w:val="20"/>
              </w:rPr>
              <w:t>ANPM-GNM.</w:t>
            </w:r>
          </w:p>
        </w:tc>
        <w:tc>
          <w:tcPr>
            <w:tcW w:w="931" w:type="dxa"/>
            <w:gridSpan w:val="2"/>
          </w:tcPr>
          <w:p w14:paraId="61053CEF" w14:textId="77777777" w:rsidR="00BD35D5" w:rsidRDefault="00000000">
            <w:pPr>
              <w:pStyle w:val="TableParagraph"/>
              <w:spacing w:before="117"/>
              <w:ind w:left="16"/>
              <w:jc w:val="center"/>
              <w:rPr>
                <w:rFonts w:ascii="Wingdings" w:hAnsi="Wingdings"/>
                <w:sz w:val="20"/>
              </w:rPr>
            </w:pPr>
            <w:r>
              <w:rPr>
                <w:rFonts w:ascii="Wingdings" w:hAnsi="Wingdings"/>
                <w:sz w:val="20"/>
              </w:rPr>
              <w:t></w:t>
            </w:r>
          </w:p>
        </w:tc>
        <w:tc>
          <w:tcPr>
            <w:tcW w:w="989" w:type="dxa"/>
          </w:tcPr>
          <w:p w14:paraId="20FF86B3" w14:textId="77777777" w:rsidR="00BD35D5" w:rsidRDefault="00000000">
            <w:pPr>
              <w:pStyle w:val="TableParagraph"/>
              <w:spacing w:before="117"/>
              <w:ind w:right="389"/>
              <w:jc w:val="right"/>
              <w:rPr>
                <w:rFonts w:ascii="Wingdings" w:hAnsi="Wingdings"/>
                <w:sz w:val="20"/>
              </w:rPr>
            </w:pPr>
            <w:r>
              <w:rPr>
                <w:rFonts w:ascii="Wingdings" w:hAnsi="Wingdings"/>
                <w:sz w:val="20"/>
              </w:rPr>
              <w:t></w:t>
            </w:r>
          </w:p>
        </w:tc>
        <w:tc>
          <w:tcPr>
            <w:tcW w:w="1023" w:type="dxa"/>
          </w:tcPr>
          <w:p w14:paraId="05DF4DC2" w14:textId="77777777" w:rsidR="00BD35D5" w:rsidRDefault="00BD35D5">
            <w:pPr>
              <w:pStyle w:val="TableParagraph"/>
              <w:rPr>
                <w:rFonts w:ascii="Times New Roman"/>
                <w:sz w:val="20"/>
              </w:rPr>
            </w:pPr>
          </w:p>
        </w:tc>
      </w:tr>
      <w:tr w:rsidR="00BD35D5" w14:paraId="0C6700BA" w14:textId="77777777">
        <w:trPr>
          <w:trHeight w:val="2323"/>
        </w:trPr>
        <w:tc>
          <w:tcPr>
            <w:tcW w:w="6603" w:type="dxa"/>
            <w:gridSpan w:val="2"/>
          </w:tcPr>
          <w:p w14:paraId="17C86851" w14:textId="77777777" w:rsidR="00BD35D5" w:rsidRDefault="00000000">
            <w:pPr>
              <w:pStyle w:val="TableParagraph"/>
              <w:ind w:left="110" w:right="94"/>
              <w:jc w:val="both"/>
              <w:rPr>
                <w:sz w:val="20"/>
              </w:rPr>
            </w:pPr>
            <w:r>
              <w:rPr>
                <w:b/>
                <w:sz w:val="20"/>
              </w:rPr>
              <w:t>Doc.</w:t>
            </w:r>
            <w:r>
              <w:rPr>
                <w:b/>
                <w:spacing w:val="1"/>
                <w:sz w:val="20"/>
              </w:rPr>
              <w:t xml:space="preserve"> </w:t>
            </w:r>
            <w:r>
              <w:rPr>
                <w:b/>
                <w:sz w:val="20"/>
              </w:rPr>
              <w:t>12</w:t>
            </w:r>
            <w:r>
              <w:rPr>
                <w:b/>
                <w:spacing w:val="1"/>
                <w:sz w:val="20"/>
              </w:rPr>
              <w:t xml:space="preserve"> </w:t>
            </w:r>
            <w:r>
              <w:rPr>
                <w:b/>
                <w:sz w:val="20"/>
              </w:rPr>
              <w:t>Documentul/</w:t>
            </w:r>
            <w:r>
              <w:rPr>
                <w:b/>
                <w:spacing w:val="1"/>
                <w:sz w:val="20"/>
              </w:rPr>
              <w:t xml:space="preserve"> </w:t>
            </w:r>
            <w:r>
              <w:rPr>
                <w:b/>
                <w:sz w:val="20"/>
              </w:rPr>
              <w:t>documentele</w:t>
            </w:r>
            <w:r>
              <w:rPr>
                <w:b/>
                <w:spacing w:val="1"/>
                <w:sz w:val="20"/>
              </w:rPr>
              <w:t xml:space="preserve"> </w:t>
            </w:r>
            <w:r>
              <w:rPr>
                <w:b/>
                <w:sz w:val="20"/>
              </w:rPr>
              <w:t>în</w:t>
            </w:r>
            <w:r>
              <w:rPr>
                <w:b/>
                <w:spacing w:val="1"/>
                <w:sz w:val="20"/>
              </w:rPr>
              <w:t xml:space="preserve"> </w:t>
            </w:r>
            <w:r>
              <w:rPr>
                <w:b/>
                <w:sz w:val="20"/>
              </w:rPr>
              <w:t>original,</w:t>
            </w:r>
            <w:r>
              <w:rPr>
                <w:b/>
                <w:spacing w:val="1"/>
                <w:sz w:val="20"/>
              </w:rPr>
              <w:t xml:space="preserve"> </w:t>
            </w:r>
            <w:r>
              <w:rPr>
                <w:b/>
                <w:sz w:val="20"/>
              </w:rPr>
              <w:t>care</w:t>
            </w:r>
            <w:r>
              <w:rPr>
                <w:b/>
                <w:spacing w:val="1"/>
                <w:sz w:val="20"/>
              </w:rPr>
              <w:t xml:space="preserve"> </w:t>
            </w:r>
            <w:r>
              <w:rPr>
                <w:b/>
                <w:sz w:val="20"/>
              </w:rPr>
              <w:t>dovedesc</w:t>
            </w:r>
            <w:r>
              <w:rPr>
                <w:b/>
                <w:spacing w:val="1"/>
                <w:sz w:val="20"/>
              </w:rPr>
              <w:t xml:space="preserve"> </w:t>
            </w:r>
            <w:r>
              <w:rPr>
                <w:b/>
                <w:sz w:val="20"/>
              </w:rPr>
              <w:t xml:space="preserve">capacitatea şi sursa de cofinanţare privată </w:t>
            </w:r>
            <w:r>
              <w:rPr>
                <w:sz w:val="20"/>
              </w:rPr>
              <w:t>a investiției, prin extras</w:t>
            </w:r>
            <w:r>
              <w:rPr>
                <w:spacing w:val="1"/>
                <w:sz w:val="20"/>
              </w:rPr>
              <w:t xml:space="preserve"> </w:t>
            </w:r>
            <w:r>
              <w:rPr>
                <w:sz w:val="20"/>
              </w:rPr>
              <w:t>de cont și/sau contract de credit acordat în vederea implementării</w:t>
            </w:r>
            <w:r>
              <w:rPr>
                <w:spacing w:val="1"/>
                <w:sz w:val="20"/>
              </w:rPr>
              <w:t xml:space="preserve"> </w:t>
            </w:r>
            <w:r>
              <w:rPr>
                <w:sz w:val="20"/>
              </w:rPr>
              <w:t>proiectului, prin deschiderea unui cont special al proiectului în care se</w:t>
            </w:r>
            <w:r>
              <w:rPr>
                <w:spacing w:val="-58"/>
                <w:sz w:val="20"/>
              </w:rPr>
              <w:t xml:space="preserve"> </w:t>
            </w:r>
            <w:r>
              <w:rPr>
                <w:sz w:val="20"/>
              </w:rPr>
              <w:t>virează/depune minimum</w:t>
            </w:r>
            <w:r>
              <w:rPr>
                <w:spacing w:val="1"/>
                <w:sz w:val="20"/>
              </w:rPr>
              <w:t xml:space="preserve"> </w:t>
            </w:r>
            <w:r>
              <w:rPr>
                <w:sz w:val="20"/>
              </w:rPr>
              <w:t>50%</w:t>
            </w:r>
            <w:r>
              <w:rPr>
                <w:spacing w:val="1"/>
                <w:sz w:val="20"/>
              </w:rPr>
              <w:t xml:space="preserve"> </w:t>
            </w:r>
            <w:r>
              <w:rPr>
                <w:sz w:val="20"/>
              </w:rPr>
              <w:t>din suma reprezentând</w:t>
            </w:r>
            <w:r>
              <w:rPr>
                <w:spacing w:val="1"/>
                <w:sz w:val="20"/>
              </w:rPr>
              <w:t xml:space="preserve"> </w:t>
            </w:r>
            <w:r>
              <w:rPr>
                <w:sz w:val="20"/>
              </w:rPr>
              <w:t>cofinanţarea</w:t>
            </w:r>
            <w:r>
              <w:rPr>
                <w:spacing w:val="1"/>
                <w:sz w:val="20"/>
              </w:rPr>
              <w:t xml:space="preserve"> </w:t>
            </w:r>
            <w:r>
              <w:rPr>
                <w:sz w:val="20"/>
              </w:rPr>
              <w:t>privată.</w:t>
            </w:r>
          </w:p>
          <w:p w14:paraId="7E569E73" w14:textId="77777777" w:rsidR="00BD35D5" w:rsidRDefault="00000000">
            <w:pPr>
              <w:pStyle w:val="TableParagraph"/>
              <w:ind w:left="110" w:right="89"/>
              <w:jc w:val="both"/>
              <w:rPr>
                <w:sz w:val="20"/>
              </w:rPr>
            </w:pPr>
            <w:r>
              <w:rPr>
                <w:sz w:val="20"/>
              </w:rPr>
              <w:t xml:space="preserve">În cazul în care dovada co-finanţării se prezintă </w:t>
            </w:r>
            <w:r>
              <w:rPr>
                <w:b/>
                <w:sz w:val="20"/>
              </w:rPr>
              <w:t>prin extras de cont,</w:t>
            </w:r>
            <w:r>
              <w:rPr>
                <w:b/>
                <w:spacing w:val="1"/>
                <w:sz w:val="20"/>
              </w:rPr>
              <w:t xml:space="preserve"> </w:t>
            </w:r>
            <w:r>
              <w:rPr>
                <w:sz w:val="20"/>
              </w:rPr>
              <w:t>acesta va fi însoțit de Angajamentul   solicitantului (model afișat pe</w:t>
            </w:r>
            <w:r>
              <w:rPr>
                <w:spacing w:val="1"/>
                <w:sz w:val="20"/>
              </w:rPr>
              <w:t xml:space="preserve"> </w:t>
            </w:r>
            <w:r>
              <w:rPr>
                <w:sz w:val="20"/>
              </w:rPr>
              <w:t>site</w:t>
            </w:r>
            <w:r>
              <w:rPr>
                <w:spacing w:val="23"/>
                <w:sz w:val="20"/>
              </w:rPr>
              <w:t xml:space="preserve"> </w:t>
            </w:r>
            <w:r>
              <w:rPr>
                <w:sz w:val="20"/>
              </w:rPr>
              <w:t>www.afir.info)</w:t>
            </w:r>
            <w:r>
              <w:rPr>
                <w:spacing w:val="24"/>
                <w:sz w:val="20"/>
              </w:rPr>
              <w:t xml:space="preserve"> </w:t>
            </w:r>
            <w:r>
              <w:rPr>
                <w:sz w:val="20"/>
              </w:rPr>
              <w:t>că</w:t>
            </w:r>
            <w:r>
              <w:rPr>
                <w:spacing w:val="22"/>
                <w:sz w:val="20"/>
              </w:rPr>
              <w:t xml:space="preserve"> </w:t>
            </w:r>
            <w:r>
              <w:rPr>
                <w:sz w:val="20"/>
              </w:rPr>
              <w:t>minimum</w:t>
            </w:r>
            <w:r>
              <w:rPr>
                <w:spacing w:val="23"/>
                <w:sz w:val="20"/>
              </w:rPr>
              <w:t xml:space="preserve"> </w:t>
            </w:r>
            <w:r>
              <w:rPr>
                <w:sz w:val="20"/>
              </w:rPr>
              <w:t>50%</w:t>
            </w:r>
            <w:r>
              <w:rPr>
                <w:spacing w:val="26"/>
                <w:sz w:val="20"/>
              </w:rPr>
              <w:t xml:space="preserve"> </w:t>
            </w:r>
            <w:r>
              <w:rPr>
                <w:sz w:val="20"/>
              </w:rPr>
              <w:t>din</w:t>
            </w:r>
            <w:r>
              <w:rPr>
                <w:spacing w:val="23"/>
                <w:sz w:val="20"/>
              </w:rPr>
              <w:t xml:space="preserve"> </w:t>
            </w:r>
            <w:r>
              <w:rPr>
                <w:sz w:val="20"/>
              </w:rPr>
              <w:t>disponibilul</w:t>
            </w:r>
            <w:r>
              <w:rPr>
                <w:spacing w:val="21"/>
                <w:sz w:val="20"/>
              </w:rPr>
              <w:t xml:space="preserve"> </w:t>
            </w:r>
            <w:r>
              <w:rPr>
                <w:sz w:val="20"/>
              </w:rPr>
              <w:t>de</w:t>
            </w:r>
            <w:r>
              <w:rPr>
                <w:spacing w:val="23"/>
                <w:sz w:val="20"/>
              </w:rPr>
              <w:t xml:space="preserve"> </w:t>
            </w:r>
            <w:r>
              <w:rPr>
                <w:sz w:val="20"/>
              </w:rPr>
              <w:t>cofinanțarea</w:t>
            </w:r>
          </w:p>
          <w:p w14:paraId="5C09965D" w14:textId="77777777" w:rsidR="00BD35D5" w:rsidRDefault="00000000">
            <w:pPr>
              <w:pStyle w:val="TableParagraph"/>
              <w:spacing w:line="225" w:lineRule="exact"/>
              <w:ind w:left="110"/>
              <w:jc w:val="both"/>
              <w:rPr>
                <w:sz w:val="20"/>
              </w:rPr>
            </w:pPr>
            <w:r>
              <w:rPr>
                <w:sz w:val="20"/>
              </w:rPr>
              <w:t>privată</w:t>
            </w:r>
            <w:r>
              <w:rPr>
                <w:spacing w:val="-6"/>
                <w:sz w:val="20"/>
              </w:rPr>
              <w:t xml:space="preserve"> </w:t>
            </w:r>
            <w:r>
              <w:rPr>
                <w:sz w:val="20"/>
              </w:rPr>
              <w:t>va</w:t>
            </w:r>
            <w:r>
              <w:rPr>
                <w:spacing w:val="-6"/>
                <w:sz w:val="20"/>
              </w:rPr>
              <w:t xml:space="preserve"> </w:t>
            </w:r>
            <w:r>
              <w:rPr>
                <w:sz w:val="20"/>
              </w:rPr>
              <w:t>fi</w:t>
            </w:r>
            <w:r>
              <w:rPr>
                <w:spacing w:val="-5"/>
                <w:sz w:val="20"/>
              </w:rPr>
              <w:t xml:space="preserve"> </w:t>
            </w:r>
            <w:r>
              <w:rPr>
                <w:sz w:val="20"/>
              </w:rPr>
              <w:t>destinat</w:t>
            </w:r>
            <w:r>
              <w:rPr>
                <w:spacing w:val="-3"/>
                <w:sz w:val="20"/>
              </w:rPr>
              <w:t xml:space="preserve"> </w:t>
            </w:r>
            <w:r>
              <w:rPr>
                <w:sz w:val="20"/>
              </w:rPr>
              <w:t>plăților</w:t>
            </w:r>
            <w:r>
              <w:rPr>
                <w:spacing w:val="-7"/>
                <w:sz w:val="20"/>
              </w:rPr>
              <w:t xml:space="preserve"> </w:t>
            </w:r>
            <w:r>
              <w:rPr>
                <w:sz w:val="20"/>
              </w:rPr>
              <w:t>aferente implementării</w:t>
            </w:r>
            <w:r>
              <w:rPr>
                <w:spacing w:val="-10"/>
                <w:sz w:val="20"/>
              </w:rPr>
              <w:t xml:space="preserve"> </w:t>
            </w:r>
            <w:r>
              <w:rPr>
                <w:sz w:val="20"/>
              </w:rPr>
              <w:t>proiectului.</w:t>
            </w:r>
          </w:p>
        </w:tc>
        <w:tc>
          <w:tcPr>
            <w:tcW w:w="931" w:type="dxa"/>
            <w:gridSpan w:val="2"/>
          </w:tcPr>
          <w:p w14:paraId="76DA5FE6" w14:textId="77777777" w:rsidR="00BD35D5" w:rsidRDefault="00BD35D5">
            <w:pPr>
              <w:pStyle w:val="TableParagraph"/>
            </w:pPr>
          </w:p>
          <w:p w14:paraId="329DECE5" w14:textId="77777777" w:rsidR="00BD35D5" w:rsidRDefault="00BD35D5">
            <w:pPr>
              <w:pStyle w:val="TableParagraph"/>
              <w:spacing w:before="8"/>
              <w:rPr>
                <w:sz w:val="18"/>
              </w:rPr>
            </w:pPr>
          </w:p>
          <w:p w14:paraId="6F95EE39" w14:textId="77777777" w:rsidR="00BD35D5" w:rsidRDefault="00000000">
            <w:pPr>
              <w:pStyle w:val="TableParagraph"/>
              <w:spacing w:before="1"/>
              <w:ind w:left="16"/>
              <w:jc w:val="center"/>
              <w:rPr>
                <w:rFonts w:ascii="Wingdings" w:hAnsi="Wingdings"/>
                <w:sz w:val="20"/>
              </w:rPr>
            </w:pPr>
            <w:r>
              <w:rPr>
                <w:rFonts w:ascii="Wingdings" w:hAnsi="Wingdings"/>
                <w:sz w:val="20"/>
              </w:rPr>
              <w:t></w:t>
            </w:r>
          </w:p>
          <w:p w14:paraId="65E0E329" w14:textId="77777777" w:rsidR="00BD35D5" w:rsidRDefault="00BD35D5">
            <w:pPr>
              <w:pStyle w:val="TableParagraph"/>
            </w:pPr>
          </w:p>
          <w:p w14:paraId="7F778FCE" w14:textId="77777777" w:rsidR="00BD35D5" w:rsidRDefault="00BD35D5">
            <w:pPr>
              <w:pStyle w:val="TableParagraph"/>
            </w:pPr>
          </w:p>
          <w:p w14:paraId="28D4D1F7" w14:textId="77777777" w:rsidR="00BD35D5" w:rsidRDefault="00BD35D5">
            <w:pPr>
              <w:pStyle w:val="TableParagraph"/>
            </w:pPr>
          </w:p>
          <w:p w14:paraId="0787BB96" w14:textId="77777777" w:rsidR="00BD35D5" w:rsidRDefault="00000000">
            <w:pPr>
              <w:pStyle w:val="TableParagraph"/>
              <w:spacing w:before="159"/>
              <w:ind w:left="16"/>
              <w:jc w:val="center"/>
              <w:rPr>
                <w:rFonts w:ascii="Wingdings" w:hAnsi="Wingdings"/>
                <w:sz w:val="20"/>
              </w:rPr>
            </w:pPr>
            <w:r>
              <w:rPr>
                <w:rFonts w:ascii="Wingdings" w:hAnsi="Wingdings"/>
                <w:sz w:val="20"/>
              </w:rPr>
              <w:t></w:t>
            </w:r>
          </w:p>
        </w:tc>
        <w:tc>
          <w:tcPr>
            <w:tcW w:w="989" w:type="dxa"/>
          </w:tcPr>
          <w:p w14:paraId="7D342E93" w14:textId="77777777" w:rsidR="00BD35D5" w:rsidRDefault="00BD35D5">
            <w:pPr>
              <w:pStyle w:val="TableParagraph"/>
            </w:pPr>
          </w:p>
          <w:p w14:paraId="55EBA95F" w14:textId="77777777" w:rsidR="00BD35D5" w:rsidRDefault="00BD35D5">
            <w:pPr>
              <w:pStyle w:val="TableParagraph"/>
              <w:spacing w:before="8"/>
              <w:rPr>
                <w:sz w:val="18"/>
              </w:rPr>
            </w:pPr>
          </w:p>
          <w:p w14:paraId="4CCD97F9" w14:textId="77777777" w:rsidR="00BD35D5" w:rsidRDefault="00000000">
            <w:pPr>
              <w:pStyle w:val="TableParagraph"/>
              <w:spacing w:before="1"/>
              <w:ind w:left="17"/>
              <w:jc w:val="center"/>
              <w:rPr>
                <w:rFonts w:ascii="Wingdings" w:hAnsi="Wingdings"/>
                <w:sz w:val="20"/>
              </w:rPr>
            </w:pPr>
            <w:r>
              <w:rPr>
                <w:rFonts w:ascii="Wingdings" w:hAnsi="Wingdings"/>
                <w:sz w:val="20"/>
              </w:rPr>
              <w:t></w:t>
            </w:r>
          </w:p>
          <w:p w14:paraId="064C0BF8" w14:textId="77777777" w:rsidR="00BD35D5" w:rsidRDefault="00BD35D5">
            <w:pPr>
              <w:pStyle w:val="TableParagraph"/>
            </w:pPr>
          </w:p>
          <w:p w14:paraId="2E73DAC6" w14:textId="77777777" w:rsidR="00BD35D5" w:rsidRDefault="00BD35D5">
            <w:pPr>
              <w:pStyle w:val="TableParagraph"/>
            </w:pPr>
          </w:p>
          <w:p w14:paraId="2D9CA1D1" w14:textId="77777777" w:rsidR="00BD35D5" w:rsidRDefault="00BD35D5">
            <w:pPr>
              <w:pStyle w:val="TableParagraph"/>
            </w:pPr>
          </w:p>
          <w:p w14:paraId="6CF89821" w14:textId="77777777" w:rsidR="00BD35D5" w:rsidRDefault="00000000">
            <w:pPr>
              <w:pStyle w:val="TableParagraph"/>
              <w:spacing w:before="159"/>
              <w:ind w:left="17"/>
              <w:jc w:val="center"/>
              <w:rPr>
                <w:rFonts w:ascii="Wingdings" w:hAnsi="Wingdings"/>
                <w:sz w:val="20"/>
              </w:rPr>
            </w:pPr>
            <w:r>
              <w:rPr>
                <w:rFonts w:ascii="Wingdings" w:hAnsi="Wingdings"/>
                <w:sz w:val="20"/>
              </w:rPr>
              <w:t></w:t>
            </w:r>
          </w:p>
        </w:tc>
        <w:tc>
          <w:tcPr>
            <w:tcW w:w="1023" w:type="dxa"/>
          </w:tcPr>
          <w:p w14:paraId="17F11597" w14:textId="77777777" w:rsidR="00BD35D5" w:rsidRDefault="00BD35D5">
            <w:pPr>
              <w:pStyle w:val="TableParagraph"/>
            </w:pPr>
          </w:p>
          <w:p w14:paraId="16D5EF0A" w14:textId="77777777" w:rsidR="00BD35D5" w:rsidRDefault="00BD35D5">
            <w:pPr>
              <w:pStyle w:val="TableParagraph"/>
            </w:pPr>
          </w:p>
          <w:p w14:paraId="28401A6A" w14:textId="77777777" w:rsidR="00BD35D5" w:rsidRDefault="00BD35D5">
            <w:pPr>
              <w:pStyle w:val="TableParagraph"/>
            </w:pPr>
          </w:p>
          <w:p w14:paraId="3E422ECC" w14:textId="77777777" w:rsidR="00BD35D5" w:rsidRDefault="00BD35D5">
            <w:pPr>
              <w:pStyle w:val="TableParagraph"/>
            </w:pPr>
          </w:p>
          <w:p w14:paraId="0C0A1D3B" w14:textId="77777777" w:rsidR="00BD35D5" w:rsidRDefault="00BD35D5">
            <w:pPr>
              <w:pStyle w:val="TableParagraph"/>
            </w:pPr>
          </w:p>
          <w:p w14:paraId="7B102118" w14:textId="77777777" w:rsidR="00BD35D5" w:rsidRDefault="00BD35D5">
            <w:pPr>
              <w:pStyle w:val="TableParagraph"/>
              <w:spacing w:before="11"/>
              <w:rPr>
                <w:sz w:val="29"/>
              </w:rPr>
            </w:pPr>
          </w:p>
          <w:p w14:paraId="34D28C8E" w14:textId="77777777" w:rsidR="00BD35D5" w:rsidRDefault="00000000">
            <w:pPr>
              <w:pStyle w:val="TableParagraph"/>
              <w:ind w:right="408"/>
              <w:jc w:val="right"/>
              <w:rPr>
                <w:rFonts w:ascii="Wingdings" w:hAnsi="Wingdings"/>
                <w:sz w:val="20"/>
              </w:rPr>
            </w:pPr>
            <w:r>
              <w:rPr>
                <w:rFonts w:ascii="Wingdings" w:hAnsi="Wingdings"/>
                <w:sz w:val="20"/>
              </w:rPr>
              <w:t></w:t>
            </w:r>
          </w:p>
        </w:tc>
      </w:tr>
      <w:tr w:rsidR="00BD35D5" w14:paraId="633CAE8D" w14:textId="77777777">
        <w:trPr>
          <w:trHeight w:val="1338"/>
        </w:trPr>
        <w:tc>
          <w:tcPr>
            <w:tcW w:w="6603" w:type="dxa"/>
            <w:gridSpan w:val="2"/>
          </w:tcPr>
          <w:p w14:paraId="66938A94" w14:textId="77777777" w:rsidR="00BD35D5" w:rsidRDefault="00000000">
            <w:pPr>
              <w:pStyle w:val="TableParagraph"/>
              <w:spacing w:line="237" w:lineRule="auto"/>
              <w:ind w:left="110" w:right="96"/>
              <w:jc w:val="both"/>
              <w:rPr>
                <w:rFonts w:ascii="Calibri" w:hAnsi="Calibri"/>
              </w:rPr>
            </w:pPr>
            <w:r>
              <w:rPr>
                <w:rFonts w:ascii="Calibri" w:hAnsi="Calibri"/>
                <w:b/>
              </w:rPr>
              <w:t xml:space="preserve">Doc. 13. Adresă emisă de instituția financiară (bancă/trezorerie) </w:t>
            </w:r>
            <w:r>
              <w:rPr>
                <w:rFonts w:ascii="Calibri" w:hAnsi="Calibri"/>
              </w:rPr>
              <w:t>cu</w:t>
            </w:r>
            <w:r>
              <w:rPr>
                <w:rFonts w:ascii="Calibri" w:hAnsi="Calibri"/>
                <w:spacing w:val="1"/>
              </w:rPr>
              <w:t xml:space="preserve"> </w:t>
            </w:r>
            <w:r>
              <w:rPr>
                <w:rFonts w:ascii="Calibri" w:hAnsi="Calibri"/>
              </w:rPr>
              <w:t>datele</w:t>
            </w:r>
            <w:r>
              <w:rPr>
                <w:rFonts w:ascii="Calibri" w:hAnsi="Calibri"/>
                <w:spacing w:val="1"/>
              </w:rPr>
              <w:t xml:space="preserve"> </w:t>
            </w:r>
            <w:r>
              <w:rPr>
                <w:rFonts w:ascii="Calibri" w:hAnsi="Calibri"/>
              </w:rPr>
              <w:t>de</w:t>
            </w:r>
            <w:r>
              <w:rPr>
                <w:rFonts w:ascii="Calibri" w:hAnsi="Calibri"/>
                <w:spacing w:val="1"/>
              </w:rPr>
              <w:t xml:space="preserve"> </w:t>
            </w:r>
            <w:r>
              <w:rPr>
                <w:rFonts w:ascii="Calibri" w:hAnsi="Calibri"/>
              </w:rPr>
              <w:t>identificare</w:t>
            </w:r>
            <w:r>
              <w:rPr>
                <w:rFonts w:ascii="Calibri" w:hAnsi="Calibri"/>
                <w:spacing w:val="1"/>
              </w:rPr>
              <w:t xml:space="preserve"> </w:t>
            </w:r>
            <w:r>
              <w:rPr>
                <w:rFonts w:ascii="Calibri" w:hAnsi="Calibri"/>
              </w:rPr>
              <w:t>ale</w:t>
            </w:r>
            <w:r>
              <w:rPr>
                <w:rFonts w:ascii="Calibri" w:hAnsi="Calibri"/>
                <w:spacing w:val="1"/>
              </w:rPr>
              <w:t xml:space="preserve"> </w:t>
            </w:r>
            <w:r>
              <w:rPr>
                <w:rFonts w:ascii="Calibri" w:hAnsi="Calibri"/>
              </w:rPr>
              <w:t>băncii</w:t>
            </w:r>
            <w:r>
              <w:rPr>
                <w:rFonts w:ascii="Calibri" w:hAnsi="Calibri"/>
                <w:spacing w:val="1"/>
              </w:rPr>
              <w:t xml:space="preserve"> </w:t>
            </w:r>
            <w:r>
              <w:rPr>
                <w:rFonts w:ascii="Calibri" w:hAnsi="Calibri"/>
              </w:rPr>
              <w:t>şi</w:t>
            </w:r>
            <w:r>
              <w:rPr>
                <w:rFonts w:ascii="Calibri" w:hAnsi="Calibri"/>
                <w:spacing w:val="1"/>
              </w:rPr>
              <w:t xml:space="preserve"> </w:t>
            </w:r>
            <w:r>
              <w:rPr>
                <w:rFonts w:ascii="Calibri" w:hAnsi="Calibri"/>
              </w:rPr>
              <w:t>ale</w:t>
            </w:r>
            <w:r>
              <w:rPr>
                <w:rFonts w:ascii="Calibri" w:hAnsi="Calibri"/>
                <w:spacing w:val="1"/>
              </w:rPr>
              <w:t xml:space="preserve"> </w:t>
            </w:r>
            <w:r>
              <w:rPr>
                <w:rFonts w:ascii="Calibri" w:hAnsi="Calibri"/>
              </w:rPr>
              <w:t>contului</w:t>
            </w:r>
            <w:r>
              <w:rPr>
                <w:rFonts w:ascii="Calibri" w:hAnsi="Calibri"/>
                <w:spacing w:val="1"/>
              </w:rPr>
              <w:t xml:space="preserve"> </w:t>
            </w:r>
            <w:r>
              <w:rPr>
                <w:rFonts w:ascii="Calibri" w:hAnsi="Calibri"/>
              </w:rPr>
              <w:t>aferent</w:t>
            </w:r>
            <w:r>
              <w:rPr>
                <w:rFonts w:ascii="Calibri" w:hAnsi="Calibri"/>
                <w:spacing w:val="1"/>
              </w:rPr>
              <w:t xml:space="preserve"> </w:t>
            </w:r>
            <w:r>
              <w:rPr>
                <w:rFonts w:ascii="Calibri" w:hAnsi="Calibri"/>
              </w:rPr>
              <w:t>proiectului</w:t>
            </w:r>
            <w:r>
              <w:rPr>
                <w:rFonts w:ascii="Calibri" w:hAnsi="Calibri"/>
                <w:spacing w:val="1"/>
              </w:rPr>
              <w:t xml:space="preserve"> </w:t>
            </w:r>
            <w:r>
              <w:rPr>
                <w:rFonts w:ascii="Calibri" w:hAnsi="Calibri"/>
              </w:rPr>
              <w:t>FEADR (denumirea, adresa băncii, codul IBAN al contului în care se</w:t>
            </w:r>
            <w:r>
              <w:rPr>
                <w:rFonts w:ascii="Calibri" w:hAnsi="Calibri"/>
                <w:spacing w:val="1"/>
              </w:rPr>
              <w:t xml:space="preserve"> </w:t>
            </w:r>
            <w:r>
              <w:rPr>
                <w:rFonts w:ascii="Calibri" w:hAnsi="Calibri"/>
              </w:rPr>
              <w:t>derulează</w:t>
            </w:r>
            <w:r>
              <w:rPr>
                <w:rFonts w:ascii="Calibri" w:hAnsi="Calibri"/>
                <w:spacing w:val="20"/>
              </w:rPr>
              <w:t xml:space="preserve"> </w:t>
            </w:r>
            <w:r>
              <w:rPr>
                <w:rFonts w:ascii="Calibri" w:hAnsi="Calibri"/>
              </w:rPr>
              <w:t>operaţiunile</w:t>
            </w:r>
            <w:r>
              <w:rPr>
                <w:rFonts w:ascii="Calibri" w:hAnsi="Calibri"/>
                <w:spacing w:val="22"/>
              </w:rPr>
              <w:t xml:space="preserve"> </w:t>
            </w:r>
            <w:r>
              <w:rPr>
                <w:rFonts w:ascii="Calibri" w:hAnsi="Calibri"/>
              </w:rPr>
              <w:t>cu</w:t>
            </w:r>
            <w:r>
              <w:rPr>
                <w:rFonts w:ascii="Calibri" w:hAnsi="Calibri"/>
                <w:spacing w:val="21"/>
              </w:rPr>
              <w:t xml:space="preserve"> </w:t>
            </w:r>
            <w:r>
              <w:rPr>
                <w:rFonts w:ascii="Calibri" w:hAnsi="Calibri"/>
              </w:rPr>
              <w:t>AFIR).</w:t>
            </w:r>
            <w:r>
              <w:rPr>
                <w:rFonts w:ascii="Calibri" w:hAnsi="Calibri"/>
                <w:spacing w:val="27"/>
              </w:rPr>
              <w:t xml:space="preserve"> </w:t>
            </w:r>
            <w:r>
              <w:rPr>
                <w:rFonts w:ascii="Calibri" w:hAnsi="Calibri"/>
              </w:rPr>
              <w:t>Nu</w:t>
            </w:r>
            <w:r>
              <w:rPr>
                <w:rFonts w:ascii="Calibri" w:hAnsi="Calibri"/>
                <w:spacing w:val="21"/>
              </w:rPr>
              <w:t xml:space="preserve"> </w:t>
            </w:r>
            <w:r>
              <w:rPr>
                <w:rFonts w:ascii="Calibri" w:hAnsi="Calibri"/>
              </w:rPr>
              <w:t>este</w:t>
            </w:r>
            <w:r>
              <w:rPr>
                <w:rFonts w:ascii="Calibri" w:hAnsi="Calibri"/>
                <w:spacing w:val="23"/>
              </w:rPr>
              <w:t xml:space="preserve"> </w:t>
            </w:r>
            <w:r>
              <w:rPr>
                <w:rFonts w:ascii="Calibri" w:hAnsi="Calibri"/>
              </w:rPr>
              <w:t>obligatorie</w:t>
            </w:r>
            <w:r>
              <w:rPr>
                <w:rFonts w:ascii="Calibri" w:hAnsi="Calibri"/>
                <w:spacing w:val="22"/>
              </w:rPr>
              <w:t xml:space="preserve"> </w:t>
            </w:r>
            <w:r>
              <w:rPr>
                <w:rFonts w:ascii="Calibri" w:hAnsi="Calibri"/>
              </w:rPr>
              <w:t>deschiderea</w:t>
            </w:r>
            <w:r>
              <w:rPr>
                <w:rFonts w:ascii="Calibri" w:hAnsi="Calibri"/>
                <w:spacing w:val="22"/>
              </w:rPr>
              <w:t xml:space="preserve"> </w:t>
            </w:r>
            <w:r>
              <w:rPr>
                <w:rFonts w:ascii="Calibri" w:hAnsi="Calibri"/>
              </w:rPr>
              <w:t>unui</w:t>
            </w:r>
          </w:p>
          <w:p w14:paraId="453833A5" w14:textId="77777777" w:rsidR="00BD35D5" w:rsidRDefault="00000000">
            <w:pPr>
              <w:pStyle w:val="TableParagraph"/>
              <w:spacing w:before="3" w:line="252" w:lineRule="exact"/>
              <w:ind w:left="110"/>
              <w:jc w:val="both"/>
              <w:rPr>
                <w:rFonts w:ascii="Calibri"/>
                <w:i/>
              </w:rPr>
            </w:pPr>
            <w:r>
              <w:rPr>
                <w:rFonts w:ascii="Calibri"/>
              </w:rPr>
              <w:t>cont</w:t>
            </w:r>
            <w:r>
              <w:rPr>
                <w:rFonts w:ascii="Calibri"/>
                <w:spacing w:val="-6"/>
              </w:rPr>
              <w:t xml:space="preserve"> </w:t>
            </w:r>
            <w:r>
              <w:rPr>
                <w:rFonts w:ascii="Calibri"/>
              </w:rPr>
              <w:t>separat</w:t>
            </w:r>
            <w:r>
              <w:rPr>
                <w:rFonts w:ascii="Calibri"/>
                <w:spacing w:val="-1"/>
              </w:rPr>
              <w:t xml:space="preserve"> </w:t>
            </w:r>
            <w:r>
              <w:rPr>
                <w:rFonts w:ascii="Calibri"/>
              </w:rPr>
              <w:t>pentru</w:t>
            </w:r>
            <w:r>
              <w:rPr>
                <w:rFonts w:ascii="Calibri"/>
                <w:spacing w:val="1"/>
              </w:rPr>
              <w:t xml:space="preserve"> </w:t>
            </w:r>
            <w:r>
              <w:rPr>
                <w:rFonts w:ascii="Calibri"/>
              </w:rPr>
              <w:t>derularea</w:t>
            </w:r>
            <w:r>
              <w:rPr>
                <w:rFonts w:ascii="Calibri"/>
                <w:spacing w:val="-4"/>
              </w:rPr>
              <w:t xml:space="preserve"> </w:t>
            </w:r>
            <w:r>
              <w:rPr>
                <w:rFonts w:ascii="Calibri"/>
              </w:rPr>
              <w:t>proiectului</w:t>
            </w:r>
            <w:r>
              <w:rPr>
                <w:rFonts w:ascii="Calibri"/>
                <w:i/>
              </w:rPr>
              <w:t>.</w:t>
            </w:r>
          </w:p>
        </w:tc>
        <w:tc>
          <w:tcPr>
            <w:tcW w:w="931" w:type="dxa"/>
            <w:gridSpan w:val="2"/>
          </w:tcPr>
          <w:p w14:paraId="18221FA7" w14:textId="77777777" w:rsidR="00BD35D5" w:rsidRDefault="00BD35D5">
            <w:pPr>
              <w:pStyle w:val="TableParagraph"/>
              <w:rPr>
                <w:sz w:val="24"/>
              </w:rPr>
            </w:pPr>
          </w:p>
          <w:p w14:paraId="702513EB" w14:textId="77777777" w:rsidR="00BD35D5" w:rsidRDefault="00BD35D5">
            <w:pPr>
              <w:pStyle w:val="TableParagraph"/>
              <w:spacing w:before="7"/>
            </w:pPr>
          </w:p>
          <w:p w14:paraId="597A1ECC" w14:textId="77777777" w:rsidR="00BD35D5" w:rsidRDefault="00000000">
            <w:pPr>
              <w:pStyle w:val="TableParagraph"/>
              <w:ind w:left="14"/>
              <w:jc w:val="center"/>
              <w:rPr>
                <w:rFonts w:ascii="Wingdings" w:hAnsi="Wingdings"/>
              </w:rPr>
            </w:pPr>
            <w:r>
              <w:rPr>
                <w:rFonts w:ascii="Wingdings" w:hAnsi="Wingdings"/>
              </w:rPr>
              <w:t></w:t>
            </w:r>
          </w:p>
        </w:tc>
        <w:tc>
          <w:tcPr>
            <w:tcW w:w="989" w:type="dxa"/>
          </w:tcPr>
          <w:p w14:paraId="3CFC5ED6" w14:textId="77777777" w:rsidR="00BD35D5" w:rsidRDefault="00BD35D5">
            <w:pPr>
              <w:pStyle w:val="TableParagraph"/>
              <w:rPr>
                <w:sz w:val="24"/>
              </w:rPr>
            </w:pPr>
          </w:p>
          <w:p w14:paraId="38CF12B5" w14:textId="77777777" w:rsidR="00BD35D5" w:rsidRDefault="00BD35D5">
            <w:pPr>
              <w:pStyle w:val="TableParagraph"/>
              <w:spacing w:before="7"/>
            </w:pPr>
          </w:p>
          <w:p w14:paraId="7B0D70DC" w14:textId="77777777" w:rsidR="00BD35D5" w:rsidRDefault="00000000">
            <w:pPr>
              <w:pStyle w:val="TableParagraph"/>
              <w:ind w:right="381"/>
              <w:jc w:val="right"/>
              <w:rPr>
                <w:rFonts w:ascii="Wingdings" w:hAnsi="Wingdings"/>
              </w:rPr>
            </w:pPr>
            <w:r>
              <w:rPr>
                <w:rFonts w:ascii="Wingdings" w:hAnsi="Wingdings"/>
              </w:rPr>
              <w:t></w:t>
            </w:r>
          </w:p>
        </w:tc>
        <w:tc>
          <w:tcPr>
            <w:tcW w:w="1023" w:type="dxa"/>
          </w:tcPr>
          <w:p w14:paraId="4DAF9039" w14:textId="77777777" w:rsidR="00BD35D5" w:rsidRDefault="00BD35D5">
            <w:pPr>
              <w:pStyle w:val="TableParagraph"/>
              <w:rPr>
                <w:rFonts w:ascii="Times New Roman"/>
                <w:sz w:val="20"/>
              </w:rPr>
            </w:pPr>
          </w:p>
        </w:tc>
      </w:tr>
      <w:tr w:rsidR="00BD35D5" w14:paraId="15B25DB7" w14:textId="77777777">
        <w:trPr>
          <w:trHeight w:val="806"/>
        </w:trPr>
        <w:tc>
          <w:tcPr>
            <w:tcW w:w="6603" w:type="dxa"/>
            <w:gridSpan w:val="2"/>
          </w:tcPr>
          <w:p w14:paraId="2A013AE1" w14:textId="77777777" w:rsidR="00BD35D5" w:rsidRDefault="00000000">
            <w:pPr>
              <w:pStyle w:val="TableParagraph"/>
              <w:spacing w:line="265" w:lineRule="exact"/>
              <w:ind w:left="110"/>
              <w:rPr>
                <w:rFonts w:ascii="Calibri"/>
              </w:rPr>
            </w:pPr>
            <w:r>
              <w:rPr>
                <w:rFonts w:ascii="Calibri"/>
                <w:b/>
              </w:rPr>
              <w:t>Doc.</w:t>
            </w:r>
            <w:r>
              <w:rPr>
                <w:rFonts w:ascii="Calibri"/>
                <w:b/>
                <w:spacing w:val="18"/>
              </w:rPr>
              <w:t xml:space="preserve"> </w:t>
            </w:r>
            <w:r>
              <w:rPr>
                <w:rFonts w:ascii="Calibri"/>
                <w:b/>
              </w:rPr>
              <w:t>20</w:t>
            </w:r>
            <w:r>
              <w:rPr>
                <w:rFonts w:ascii="Calibri"/>
                <w:b/>
                <w:spacing w:val="19"/>
              </w:rPr>
              <w:t xml:space="preserve"> </w:t>
            </w:r>
            <w:r>
              <w:rPr>
                <w:rFonts w:ascii="Calibri"/>
                <w:b/>
              </w:rPr>
              <w:t>Document</w:t>
            </w:r>
            <w:r>
              <w:rPr>
                <w:rFonts w:ascii="Calibri"/>
                <w:b/>
                <w:spacing w:val="21"/>
              </w:rPr>
              <w:t xml:space="preserve"> </w:t>
            </w:r>
            <w:r>
              <w:rPr>
                <w:rFonts w:ascii="Calibri"/>
                <w:b/>
              </w:rPr>
              <w:t>emis</w:t>
            </w:r>
            <w:r>
              <w:rPr>
                <w:rFonts w:ascii="Calibri"/>
                <w:b/>
                <w:spacing w:val="19"/>
              </w:rPr>
              <w:t xml:space="preserve"> </w:t>
            </w:r>
            <w:r>
              <w:rPr>
                <w:rFonts w:ascii="Calibri"/>
                <w:b/>
              </w:rPr>
              <w:t>de</w:t>
            </w:r>
            <w:r>
              <w:rPr>
                <w:rFonts w:ascii="Calibri"/>
                <w:b/>
                <w:spacing w:val="19"/>
              </w:rPr>
              <w:t xml:space="preserve"> </w:t>
            </w:r>
            <w:r>
              <w:rPr>
                <w:rFonts w:ascii="Calibri"/>
                <w:b/>
              </w:rPr>
              <w:t>catre</w:t>
            </w:r>
            <w:r>
              <w:rPr>
                <w:rFonts w:ascii="Calibri"/>
                <w:b/>
                <w:spacing w:val="20"/>
              </w:rPr>
              <w:t xml:space="preserve"> </w:t>
            </w:r>
            <w:r>
              <w:rPr>
                <w:rFonts w:ascii="Calibri"/>
                <w:b/>
              </w:rPr>
              <w:t>DSP</w:t>
            </w:r>
            <w:r>
              <w:rPr>
                <w:rFonts w:ascii="Calibri"/>
                <w:b/>
                <w:spacing w:val="19"/>
              </w:rPr>
              <w:t xml:space="preserve"> </w:t>
            </w:r>
            <w:r>
              <w:rPr>
                <w:rFonts w:ascii="Calibri"/>
              </w:rPr>
              <w:t>judeteana</w:t>
            </w:r>
            <w:r>
              <w:rPr>
                <w:rFonts w:ascii="Calibri"/>
                <w:spacing w:val="15"/>
              </w:rPr>
              <w:t xml:space="preserve"> </w:t>
            </w:r>
            <w:r>
              <w:rPr>
                <w:rFonts w:ascii="Calibri"/>
              </w:rPr>
              <w:t>conform</w:t>
            </w:r>
            <w:r>
              <w:rPr>
                <w:rFonts w:ascii="Calibri"/>
                <w:spacing w:val="16"/>
              </w:rPr>
              <w:t xml:space="preserve"> </w:t>
            </w:r>
            <w:r>
              <w:rPr>
                <w:rFonts w:ascii="Calibri"/>
              </w:rPr>
              <w:t>tipurilor</w:t>
            </w:r>
            <w:r>
              <w:rPr>
                <w:rFonts w:ascii="Calibri"/>
                <w:spacing w:val="15"/>
              </w:rPr>
              <w:t xml:space="preserve"> </w:t>
            </w:r>
            <w:r>
              <w:rPr>
                <w:rFonts w:ascii="Calibri"/>
              </w:rPr>
              <w:t>de</w:t>
            </w:r>
          </w:p>
          <w:p w14:paraId="0C3C938C" w14:textId="77777777" w:rsidR="00BD35D5" w:rsidRDefault="00000000">
            <w:pPr>
              <w:pStyle w:val="TableParagraph"/>
              <w:spacing w:line="270" w:lineRule="atLeast"/>
              <w:ind w:left="110"/>
              <w:rPr>
                <w:rFonts w:ascii="Calibri"/>
              </w:rPr>
            </w:pPr>
            <w:r>
              <w:rPr>
                <w:rFonts w:ascii="Calibri"/>
              </w:rPr>
              <w:t>documente</w:t>
            </w:r>
            <w:r>
              <w:rPr>
                <w:rFonts w:ascii="Calibri"/>
                <w:spacing w:val="15"/>
              </w:rPr>
              <w:t xml:space="preserve"> </w:t>
            </w:r>
            <w:r>
              <w:rPr>
                <w:rFonts w:ascii="Calibri"/>
              </w:rPr>
              <w:t>mentionate</w:t>
            </w:r>
            <w:r>
              <w:rPr>
                <w:rFonts w:ascii="Calibri"/>
                <w:spacing w:val="19"/>
              </w:rPr>
              <w:t xml:space="preserve"> </w:t>
            </w:r>
            <w:r>
              <w:rPr>
                <w:rFonts w:ascii="Calibri"/>
              </w:rPr>
              <w:t>in</w:t>
            </w:r>
            <w:r>
              <w:rPr>
                <w:rFonts w:ascii="Calibri"/>
                <w:spacing w:val="13"/>
              </w:rPr>
              <w:t xml:space="preserve"> </w:t>
            </w:r>
            <w:r>
              <w:rPr>
                <w:rFonts w:ascii="Calibri"/>
              </w:rPr>
              <w:t>protocolul</w:t>
            </w:r>
            <w:r>
              <w:rPr>
                <w:rFonts w:ascii="Calibri"/>
                <w:spacing w:val="16"/>
              </w:rPr>
              <w:t xml:space="preserve"> </w:t>
            </w:r>
            <w:r>
              <w:rPr>
                <w:rFonts w:ascii="Calibri"/>
              </w:rPr>
              <w:t>de</w:t>
            </w:r>
            <w:r>
              <w:rPr>
                <w:rFonts w:ascii="Calibri"/>
                <w:spacing w:val="19"/>
              </w:rPr>
              <w:t xml:space="preserve"> </w:t>
            </w:r>
            <w:r>
              <w:rPr>
                <w:rFonts w:ascii="Calibri"/>
              </w:rPr>
              <w:t>colaborare</w:t>
            </w:r>
            <w:r>
              <w:rPr>
                <w:rFonts w:ascii="Calibri"/>
                <w:spacing w:val="15"/>
              </w:rPr>
              <w:t xml:space="preserve"> </w:t>
            </w:r>
            <w:r>
              <w:rPr>
                <w:rFonts w:ascii="Calibri"/>
              </w:rPr>
              <w:t>dintre</w:t>
            </w:r>
            <w:r>
              <w:rPr>
                <w:rFonts w:ascii="Calibri"/>
                <w:spacing w:val="14"/>
              </w:rPr>
              <w:t xml:space="preserve"> </w:t>
            </w:r>
            <w:r>
              <w:rPr>
                <w:rFonts w:ascii="Calibri"/>
              </w:rPr>
              <w:t>AFIR</w:t>
            </w:r>
            <w:r>
              <w:rPr>
                <w:rFonts w:ascii="Calibri"/>
                <w:spacing w:val="14"/>
              </w:rPr>
              <w:t xml:space="preserve"> </w:t>
            </w:r>
            <w:r>
              <w:rPr>
                <w:rFonts w:ascii="Calibri"/>
              </w:rPr>
              <w:t>si</w:t>
            </w:r>
            <w:r>
              <w:rPr>
                <w:rFonts w:ascii="Calibri"/>
                <w:spacing w:val="-47"/>
              </w:rPr>
              <w:t xml:space="preserve"> </w:t>
            </w:r>
            <w:r>
              <w:rPr>
                <w:rFonts w:ascii="Calibri"/>
              </w:rPr>
              <w:t>Ministerul</w:t>
            </w:r>
            <w:r>
              <w:rPr>
                <w:rFonts w:ascii="Calibri"/>
                <w:spacing w:val="-2"/>
              </w:rPr>
              <w:t xml:space="preserve"> </w:t>
            </w:r>
            <w:r>
              <w:rPr>
                <w:rFonts w:ascii="Calibri"/>
              </w:rPr>
              <w:t>Sanatatii.</w:t>
            </w:r>
          </w:p>
        </w:tc>
        <w:tc>
          <w:tcPr>
            <w:tcW w:w="931" w:type="dxa"/>
            <w:gridSpan w:val="2"/>
          </w:tcPr>
          <w:p w14:paraId="0AF5121E" w14:textId="77777777" w:rsidR="00BD35D5" w:rsidRDefault="00000000">
            <w:pPr>
              <w:pStyle w:val="TableParagraph"/>
              <w:spacing w:before="143"/>
              <w:ind w:left="14"/>
              <w:jc w:val="center"/>
              <w:rPr>
                <w:rFonts w:ascii="Wingdings" w:hAnsi="Wingdings"/>
              </w:rPr>
            </w:pPr>
            <w:r>
              <w:rPr>
                <w:rFonts w:ascii="Wingdings" w:hAnsi="Wingdings"/>
              </w:rPr>
              <w:t></w:t>
            </w:r>
          </w:p>
        </w:tc>
        <w:tc>
          <w:tcPr>
            <w:tcW w:w="989" w:type="dxa"/>
          </w:tcPr>
          <w:p w14:paraId="76C4BB79" w14:textId="77777777" w:rsidR="00BD35D5" w:rsidRDefault="00000000">
            <w:pPr>
              <w:pStyle w:val="TableParagraph"/>
              <w:spacing w:before="143"/>
              <w:ind w:right="381"/>
              <w:jc w:val="right"/>
              <w:rPr>
                <w:rFonts w:ascii="Wingdings" w:hAnsi="Wingdings"/>
              </w:rPr>
            </w:pPr>
            <w:r>
              <w:rPr>
                <w:rFonts w:ascii="Wingdings" w:hAnsi="Wingdings"/>
              </w:rPr>
              <w:t></w:t>
            </w:r>
          </w:p>
        </w:tc>
        <w:tc>
          <w:tcPr>
            <w:tcW w:w="1023" w:type="dxa"/>
          </w:tcPr>
          <w:p w14:paraId="74590219" w14:textId="77777777" w:rsidR="00BD35D5" w:rsidRDefault="00BD35D5">
            <w:pPr>
              <w:pStyle w:val="TableParagraph"/>
              <w:rPr>
                <w:rFonts w:ascii="Times New Roman"/>
                <w:sz w:val="20"/>
              </w:rPr>
            </w:pPr>
          </w:p>
        </w:tc>
      </w:tr>
      <w:tr w:rsidR="00BD35D5" w14:paraId="3E7A88D7" w14:textId="77777777">
        <w:trPr>
          <w:trHeight w:val="806"/>
        </w:trPr>
        <w:tc>
          <w:tcPr>
            <w:tcW w:w="6603" w:type="dxa"/>
            <w:gridSpan w:val="2"/>
          </w:tcPr>
          <w:p w14:paraId="76C1E6DB" w14:textId="77777777" w:rsidR="00BD35D5" w:rsidRDefault="00000000">
            <w:pPr>
              <w:pStyle w:val="TableParagraph"/>
              <w:spacing w:line="265" w:lineRule="exact"/>
              <w:ind w:left="110"/>
              <w:rPr>
                <w:rFonts w:ascii="Calibri"/>
              </w:rPr>
            </w:pPr>
            <w:r>
              <w:rPr>
                <w:rFonts w:ascii="Calibri"/>
                <w:b/>
              </w:rPr>
              <w:t xml:space="preserve">Doc.  </w:t>
            </w:r>
            <w:r>
              <w:rPr>
                <w:rFonts w:ascii="Calibri"/>
                <w:b/>
                <w:spacing w:val="14"/>
              </w:rPr>
              <w:t xml:space="preserve"> </w:t>
            </w:r>
            <w:r>
              <w:rPr>
                <w:rFonts w:ascii="Calibri"/>
                <w:b/>
              </w:rPr>
              <w:t xml:space="preserve">21.  </w:t>
            </w:r>
            <w:r>
              <w:rPr>
                <w:rFonts w:ascii="Calibri"/>
                <w:b/>
                <w:spacing w:val="16"/>
              </w:rPr>
              <w:t xml:space="preserve"> </w:t>
            </w:r>
            <w:r>
              <w:rPr>
                <w:rFonts w:ascii="Calibri"/>
                <w:b/>
              </w:rPr>
              <w:t xml:space="preserve">Document  </w:t>
            </w:r>
            <w:r>
              <w:rPr>
                <w:rFonts w:ascii="Calibri"/>
                <w:b/>
                <w:spacing w:val="16"/>
              </w:rPr>
              <w:t xml:space="preserve"> </w:t>
            </w:r>
            <w:r>
              <w:rPr>
                <w:rFonts w:ascii="Calibri"/>
                <w:b/>
              </w:rPr>
              <w:t xml:space="preserve">emis  </w:t>
            </w:r>
            <w:r>
              <w:rPr>
                <w:rFonts w:ascii="Calibri"/>
                <w:b/>
                <w:spacing w:val="14"/>
              </w:rPr>
              <w:t xml:space="preserve"> </w:t>
            </w:r>
            <w:r>
              <w:rPr>
                <w:rFonts w:ascii="Calibri"/>
                <w:b/>
              </w:rPr>
              <w:t xml:space="preserve">de  </w:t>
            </w:r>
            <w:r>
              <w:rPr>
                <w:rFonts w:ascii="Calibri"/>
                <w:b/>
                <w:spacing w:val="17"/>
              </w:rPr>
              <w:t xml:space="preserve"> </w:t>
            </w:r>
            <w:r>
              <w:rPr>
                <w:rFonts w:ascii="Calibri"/>
                <w:b/>
              </w:rPr>
              <w:t xml:space="preserve">DSVSA,  </w:t>
            </w:r>
            <w:r>
              <w:rPr>
                <w:rFonts w:ascii="Calibri"/>
                <w:b/>
                <w:spacing w:val="18"/>
              </w:rPr>
              <w:t xml:space="preserve"> </w:t>
            </w:r>
            <w:r>
              <w:rPr>
                <w:rFonts w:ascii="Calibri"/>
              </w:rPr>
              <w:t xml:space="preserve">conform  </w:t>
            </w:r>
            <w:r>
              <w:rPr>
                <w:rFonts w:ascii="Calibri"/>
                <w:spacing w:val="17"/>
              </w:rPr>
              <w:t xml:space="preserve"> </w:t>
            </w:r>
            <w:r>
              <w:rPr>
                <w:rFonts w:ascii="Calibri"/>
              </w:rPr>
              <w:t xml:space="preserve">Protocolului  </w:t>
            </w:r>
            <w:r>
              <w:rPr>
                <w:rFonts w:ascii="Calibri"/>
                <w:spacing w:val="13"/>
              </w:rPr>
              <w:t xml:space="preserve"> </w:t>
            </w:r>
            <w:r>
              <w:rPr>
                <w:rFonts w:ascii="Calibri"/>
              </w:rPr>
              <w:t>de</w:t>
            </w:r>
          </w:p>
          <w:p w14:paraId="07C2544D" w14:textId="77777777" w:rsidR="00BD35D5" w:rsidRDefault="00000000">
            <w:pPr>
              <w:pStyle w:val="TableParagraph"/>
              <w:ind w:left="110"/>
              <w:rPr>
                <w:rFonts w:ascii="Calibri" w:hAnsi="Calibri"/>
              </w:rPr>
            </w:pPr>
            <w:r>
              <w:rPr>
                <w:rFonts w:ascii="Calibri" w:hAnsi="Calibri"/>
              </w:rPr>
              <w:t>colaborare</w:t>
            </w:r>
            <w:r>
              <w:rPr>
                <w:rFonts w:ascii="Calibri" w:hAnsi="Calibri"/>
                <w:spacing w:val="72"/>
              </w:rPr>
              <w:t xml:space="preserve"> </w:t>
            </w:r>
            <w:r>
              <w:rPr>
                <w:rFonts w:ascii="Calibri" w:hAnsi="Calibri"/>
              </w:rPr>
              <w:t>dintre</w:t>
            </w:r>
            <w:r>
              <w:rPr>
                <w:rFonts w:ascii="Calibri" w:hAnsi="Calibri"/>
                <w:spacing w:val="72"/>
              </w:rPr>
              <w:t xml:space="preserve"> </w:t>
            </w:r>
            <w:r>
              <w:rPr>
                <w:rFonts w:ascii="Calibri" w:hAnsi="Calibri"/>
              </w:rPr>
              <w:t>AFIR</w:t>
            </w:r>
            <w:r>
              <w:rPr>
                <w:rFonts w:ascii="Calibri" w:hAnsi="Calibri"/>
                <w:spacing w:val="73"/>
              </w:rPr>
              <w:t xml:space="preserve"> </w:t>
            </w:r>
            <w:r>
              <w:rPr>
                <w:rFonts w:ascii="Calibri" w:hAnsi="Calibri"/>
              </w:rPr>
              <w:t>şi</w:t>
            </w:r>
            <w:r>
              <w:rPr>
                <w:rFonts w:ascii="Calibri" w:hAnsi="Calibri"/>
                <w:spacing w:val="74"/>
              </w:rPr>
              <w:t xml:space="preserve"> </w:t>
            </w:r>
            <w:r>
              <w:rPr>
                <w:rFonts w:ascii="Calibri" w:hAnsi="Calibri"/>
              </w:rPr>
              <w:t>ANSVSA</w:t>
            </w:r>
            <w:r>
              <w:rPr>
                <w:rFonts w:ascii="Calibri" w:hAnsi="Calibri"/>
                <w:spacing w:val="73"/>
              </w:rPr>
              <w:t xml:space="preserve"> </w:t>
            </w:r>
            <w:r>
              <w:rPr>
                <w:rFonts w:ascii="Calibri" w:hAnsi="Calibri"/>
              </w:rPr>
              <w:t>publicat</w:t>
            </w:r>
            <w:r>
              <w:rPr>
                <w:rFonts w:ascii="Calibri" w:hAnsi="Calibri"/>
                <w:spacing w:val="70"/>
              </w:rPr>
              <w:t xml:space="preserve"> </w:t>
            </w:r>
            <w:r>
              <w:rPr>
                <w:rFonts w:ascii="Calibri" w:hAnsi="Calibri"/>
              </w:rPr>
              <w:t>pe</w:t>
            </w:r>
            <w:r>
              <w:rPr>
                <w:rFonts w:ascii="Calibri" w:hAnsi="Calibri"/>
                <w:spacing w:val="72"/>
              </w:rPr>
              <w:t xml:space="preserve"> </w:t>
            </w:r>
            <w:r>
              <w:rPr>
                <w:rFonts w:ascii="Calibri" w:hAnsi="Calibri"/>
              </w:rPr>
              <w:t>pagina</w:t>
            </w:r>
            <w:r>
              <w:rPr>
                <w:rFonts w:ascii="Calibri" w:hAnsi="Calibri"/>
                <w:spacing w:val="72"/>
              </w:rPr>
              <w:t xml:space="preserve"> </w:t>
            </w:r>
            <w:r>
              <w:rPr>
                <w:rFonts w:ascii="Calibri" w:hAnsi="Calibri"/>
              </w:rPr>
              <w:t>de</w:t>
            </w:r>
            <w:r>
              <w:rPr>
                <w:rFonts w:ascii="Calibri" w:hAnsi="Calibri"/>
                <w:spacing w:val="72"/>
              </w:rPr>
              <w:t xml:space="preserve"> </w:t>
            </w:r>
            <w:r>
              <w:rPr>
                <w:rFonts w:ascii="Calibri" w:hAnsi="Calibri"/>
              </w:rPr>
              <w:t>internet</w:t>
            </w:r>
          </w:p>
          <w:p w14:paraId="4528C173" w14:textId="77777777" w:rsidR="00BD35D5" w:rsidRDefault="00000000">
            <w:pPr>
              <w:pStyle w:val="TableParagraph"/>
              <w:spacing w:line="252" w:lineRule="exact"/>
              <w:ind w:left="110"/>
              <w:rPr>
                <w:rFonts w:ascii="Calibri"/>
              </w:rPr>
            </w:pPr>
            <w:hyperlink r:id="rId57">
              <w:r>
                <w:rPr>
                  <w:rFonts w:ascii="Calibri"/>
                </w:rPr>
                <w:t>www.afir.info</w:t>
              </w:r>
            </w:hyperlink>
          </w:p>
        </w:tc>
        <w:tc>
          <w:tcPr>
            <w:tcW w:w="931" w:type="dxa"/>
            <w:gridSpan w:val="2"/>
          </w:tcPr>
          <w:p w14:paraId="47922A73" w14:textId="77777777" w:rsidR="00BD35D5" w:rsidRDefault="00BD35D5">
            <w:pPr>
              <w:pStyle w:val="TableParagraph"/>
              <w:spacing w:before="10"/>
              <w:rPr>
                <w:sz w:val="23"/>
              </w:rPr>
            </w:pPr>
          </w:p>
          <w:p w14:paraId="4D73572B" w14:textId="77777777" w:rsidR="00BD35D5" w:rsidRDefault="00000000">
            <w:pPr>
              <w:pStyle w:val="TableParagraph"/>
              <w:ind w:left="14"/>
              <w:jc w:val="center"/>
              <w:rPr>
                <w:rFonts w:ascii="Wingdings" w:hAnsi="Wingdings"/>
              </w:rPr>
            </w:pPr>
            <w:r>
              <w:rPr>
                <w:rFonts w:ascii="Wingdings" w:hAnsi="Wingdings"/>
              </w:rPr>
              <w:t></w:t>
            </w:r>
          </w:p>
        </w:tc>
        <w:tc>
          <w:tcPr>
            <w:tcW w:w="989" w:type="dxa"/>
          </w:tcPr>
          <w:p w14:paraId="5CE3DAD8" w14:textId="77777777" w:rsidR="00BD35D5" w:rsidRDefault="00BD35D5">
            <w:pPr>
              <w:pStyle w:val="TableParagraph"/>
              <w:spacing w:before="10"/>
              <w:rPr>
                <w:sz w:val="23"/>
              </w:rPr>
            </w:pPr>
          </w:p>
          <w:p w14:paraId="2C4F8296" w14:textId="77777777" w:rsidR="00BD35D5" w:rsidRDefault="00000000">
            <w:pPr>
              <w:pStyle w:val="TableParagraph"/>
              <w:ind w:right="381"/>
              <w:jc w:val="right"/>
              <w:rPr>
                <w:rFonts w:ascii="Wingdings" w:hAnsi="Wingdings"/>
              </w:rPr>
            </w:pPr>
            <w:r>
              <w:rPr>
                <w:rFonts w:ascii="Wingdings" w:hAnsi="Wingdings"/>
              </w:rPr>
              <w:t></w:t>
            </w:r>
          </w:p>
        </w:tc>
        <w:tc>
          <w:tcPr>
            <w:tcW w:w="1023" w:type="dxa"/>
          </w:tcPr>
          <w:p w14:paraId="01518079" w14:textId="77777777" w:rsidR="00BD35D5" w:rsidRDefault="00BD35D5">
            <w:pPr>
              <w:pStyle w:val="TableParagraph"/>
              <w:spacing w:before="10"/>
              <w:rPr>
                <w:sz w:val="23"/>
              </w:rPr>
            </w:pPr>
          </w:p>
          <w:p w14:paraId="2EBA5C7A" w14:textId="77777777" w:rsidR="00BD35D5" w:rsidRDefault="00000000">
            <w:pPr>
              <w:pStyle w:val="TableParagraph"/>
              <w:ind w:right="400"/>
              <w:jc w:val="right"/>
              <w:rPr>
                <w:rFonts w:ascii="Wingdings" w:hAnsi="Wingdings"/>
              </w:rPr>
            </w:pPr>
            <w:r>
              <w:rPr>
                <w:rFonts w:ascii="Wingdings" w:hAnsi="Wingdings"/>
              </w:rPr>
              <w:t></w:t>
            </w:r>
          </w:p>
        </w:tc>
      </w:tr>
      <w:tr w:rsidR="00BD35D5" w14:paraId="415D3DA1" w14:textId="77777777">
        <w:trPr>
          <w:trHeight w:val="537"/>
        </w:trPr>
        <w:tc>
          <w:tcPr>
            <w:tcW w:w="6603" w:type="dxa"/>
            <w:gridSpan w:val="2"/>
          </w:tcPr>
          <w:p w14:paraId="7DE0813F" w14:textId="77777777" w:rsidR="00BD35D5" w:rsidRDefault="00000000">
            <w:pPr>
              <w:pStyle w:val="TableParagraph"/>
              <w:spacing w:line="265" w:lineRule="exact"/>
              <w:ind w:left="158"/>
              <w:rPr>
                <w:rFonts w:ascii="Calibri"/>
              </w:rPr>
            </w:pPr>
            <w:r>
              <w:rPr>
                <w:rFonts w:ascii="Calibri"/>
                <w:b/>
              </w:rPr>
              <w:t>Doc.</w:t>
            </w:r>
            <w:r>
              <w:rPr>
                <w:rFonts w:ascii="Calibri"/>
                <w:b/>
                <w:spacing w:val="-5"/>
              </w:rPr>
              <w:t xml:space="preserve"> </w:t>
            </w:r>
            <w:r>
              <w:rPr>
                <w:rFonts w:ascii="Calibri"/>
                <w:b/>
              </w:rPr>
              <w:t>22. Certificat</w:t>
            </w:r>
            <w:r>
              <w:rPr>
                <w:rFonts w:ascii="Calibri"/>
                <w:b/>
                <w:spacing w:val="-4"/>
              </w:rPr>
              <w:t xml:space="preserve"> </w:t>
            </w:r>
            <w:r>
              <w:rPr>
                <w:rFonts w:ascii="Calibri"/>
                <w:b/>
              </w:rPr>
              <w:t>de</w:t>
            </w:r>
            <w:r>
              <w:rPr>
                <w:rFonts w:ascii="Calibri"/>
                <w:b/>
                <w:spacing w:val="-4"/>
              </w:rPr>
              <w:t xml:space="preserve"> </w:t>
            </w:r>
            <w:r>
              <w:rPr>
                <w:rFonts w:ascii="Calibri"/>
                <w:b/>
              </w:rPr>
              <w:t>cazier</w:t>
            </w:r>
            <w:r>
              <w:rPr>
                <w:rFonts w:ascii="Calibri"/>
                <w:b/>
                <w:spacing w:val="-5"/>
              </w:rPr>
              <w:t xml:space="preserve"> </w:t>
            </w:r>
            <w:r>
              <w:rPr>
                <w:rFonts w:ascii="Calibri"/>
              </w:rPr>
              <w:t>fiscal</w:t>
            </w:r>
            <w:r>
              <w:rPr>
                <w:rFonts w:ascii="Calibri"/>
                <w:spacing w:val="-2"/>
              </w:rPr>
              <w:t xml:space="preserve"> </w:t>
            </w:r>
            <w:r>
              <w:rPr>
                <w:rFonts w:ascii="Calibri"/>
              </w:rPr>
              <w:t>al</w:t>
            </w:r>
            <w:r>
              <w:rPr>
                <w:rFonts w:ascii="Calibri"/>
                <w:spacing w:val="-3"/>
              </w:rPr>
              <w:t xml:space="preserve"> </w:t>
            </w:r>
            <w:r>
              <w:rPr>
                <w:rFonts w:ascii="Calibri"/>
              </w:rPr>
              <w:t>solicitantului</w:t>
            </w:r>
          </w:p>
        </w:tc>
        <w:tc>
          <w:tcPr>
            <w:tcW w:w="931" w:type="dxa"/>
            <w:gridSpan w:val="2"/>
          </w:tcPr>
          <w:p w14:paraId="28CB4E04" w14:textId="77777777" w:rsidR="00BD35D5" w:rsidRDefault="00000000">
            <w:pPr>
              <w:pStyle w:val="TableParagraph"/>
              <w:spacing w:before="143"/>
              <w:ind w:left="14"/>
              <w:jc w:val="center"/>
              <w:rPr>
                <w:rFonts w:ascii="Wingdings" w:hAnsi="Wingdings"/>
              </w:rPr>
            </w:pPr>
            <w:r>
              <w:rPr>
                <w:rFonts w:ascii="Wingdings" w:hAnsi="Wingdings"/>
              </w:rPr>
              <w:t></w:t>
            </w:r>
          </w:p>
        </w:tc>
        <w:tc>
          <w:tcPr>
            <w:tcW w:w="989" w:type="dxa"/>
          </w:tcPr>
          <w:p w14:paraId="1A7CBA4F" w14:textId="77777777" w:rsidR="00BD35D5" w:rsidRDefault="00000000">
            <w:pPr>
              <w:pStyle w:val="TableParagraph"/>
              <w:spacing w:before="143"/>
              <w:ind w:right="381"/>
              <w:jc w:val="right"/>
              <w:rPr>
                <w:rFonts w:ascii="Wingdings" w:hAnsi="Wingdings"/>
              </w:rPr>
            </w:pPr>
            <w:r>
              <w:rPr>
                <w:rFonts w:ascii="Wingdings" w:hAnsi="Wingdings"/>
              </w:rPr>
              <w:t></w:t>
            </w:r>
          </w:p>
        </w:tc>
        <w:tc>
          <w:tcPr>
            <w:tcW w:w="1023" w:type="dxa"/>
          </w:tcPr>
          <w:p w14:paraId="3E042DC9" w14:textId="77777777" w:rsidR="00BD35D5" w:rsidRDefault="00BD35D5">
            <w:pPr>
              <w:pStyle w:val="TableParagraph"/>
              <w:rPr>
                <w:rFonts w:ascii="Times New Roman"/>
                <w:sz w:val="20"/>
              </w:rPr>
            </w:pPr>
          </w:p>
        </w:tc>
      </w:tr>
      <w:tr w:rsidR="00BD35D5" w14:paraId="555081AD" w14:textId="77777777">
        <w:trPr>
          <w:trHeight w:val="268"/>
        </w:trPr>
        <w:tc>
          <w:tcPr>
            <w:tcW w:w="4682" w:type="dxa"/>
            <w:vMerge w:val="restart"/>
          </w:tcPr>
          <w:p w14:paraId="31121983" w14:textId="77777777" w:rsidR="00BD35D5" w:rsidRDefault="00000000">
            <w:pPr>
              <w:pStyle w:val="TableParagraph"/>
              <w:spacing w:line="265" w:lineRule="exact"/>
              <w:ind w:left="110"/>
              <w:rPr>
                <w:rFonts w:ascii="Calibri"/>
                <w:b/>
              </w:rPr>
            </w:pPr>
            <w:r>
              <w:rPr>
                <w:rFonts w:ascii="Calibri"/>
                <w:b/>
              </w:rPr>
              <w:t>Cererea</w:t>
            </w:r>
            <w:r>
              <w:rPr>
                <w:rFonts w:ascii="Calibri"/>
                <w:b/>
                <w:spacing w:val="-3"/>
              </w:rPr>
              <w:t xml:space="preserve"> </w:t>
            </w:r>
            <w:r>
              <w:rPr>
                <w:rFonts w:ascii="Calibri"/>
                <w:b/>
              </w:rPr>
              <w:t>de</w:t>
            </w:r>
            <w:r>
              <w:rPr>
                <w:rFonts w:ascii="Calibri"/>
                <w:b/>
                <w:spacing w:val="-4"/>
              </w:rPr>
              <w:t xml:space="preserve"> </w:t>
            </w:r>
            <w:r>
              <w:rPr>
                <w:rFonts w:ascii="Calibri"/>
                <w:b/>
              </w:rPr>
              <w:t>finantare</w:t>
            </w:r>
            <w:r>
              <w:rPr>
                <w:rFonts w:ascii="Calibri"/>
                <w:b/>
                <w:spacing w:val="-5"/>
              </w:rPr>
              <w:t xml:space="preserve"> </w:t>
            </w:r>
            <w:r>
              <w:rPr>
                <w:rFonts w:ascii="Calibri"/>
                <w:b/>
              </w:rPr>
              <w:t>este</w:t>
            </w:r>
            <w:r>
              <w:rPr>
                <w:rFonts w:ascii="Calibri"/>
                <w:b/>
                <w:spacing w:val="-4"/>
              </w:rPr>
              <w:t xml:space="preserve"> </w:t>
            </w:r>
            <w:r>
              <w:rPr>
                <w:rFonts w:ascii="Calibri"/>
                <w:b/>
              </w:rPr>
              <w:t>eligibila</w:t>
            </w:r>
            <w:r>
              <w:rPr>
                <w:rFonts w:ascii="Calibri"/>
                <w:b/>
                <w:spacing w:val="1"/>
              </w:rPr>
              <w:t xml:space="preserve"> </w:t>
            </w:r>
            <w:r>
              <w:rPr>
                <w:rFonts w:ascii="Calibri"/>
                <w:b/>
              </w:rPr>
              <w:t>?</w:t>
            </w:r>
          </w:p>
        </w:tc>
        <w:tc>
          <w:tcPr>
            <w:tcW w:w="2137" w:type="dxa"/>
            <w:gridSpan w:val="2"/>
          </w:tcPr>
          <w:p w14:paraId="1E699022" w14:textId="77777777" w:rsidR="00BD35D5" w:rsidRDefault="00000000">
            <w:pPr>
              <w:pStyle w:val="TableParagraph"/>
              <w:spacing w:line="248" w:lineRule="exact"/>
              <w:ind w:left="911" w:right="903"/>
              <w:jc w:val="center"/>
              <w:rPr>
                <w:rFonts w:ascii="Calibri"/>
                <w:b/>
                <w:i/>
              </w:rPr>
            </w:pPr>
            <w:r>
              <w:rPr>
                <w:rFonts w:ascii="Calibri"/>
                <w:b/>
                <w:i/>
              </w:rPr>
              <w:t>DA</w:t>
            </w:r>
          </w:p>
        </w:tc>
        <w:tc>
          <w:tcPr>
            <w:tcW w:w="2727" w:type="dxa"/>
            <w:gridSpan w:val="3"/>
          </w:tcPr>
          <w:p w14:paraId="52CB1E26" w14:textId="77777777" w:rsidR="00BD35D5" w:rsidRDefault="00000000">
            <w:pPr>
              <w:pStyle w:val="TableParagraph"/>
              <w:spacing w:line="248" w:lineRule="exact"/>
              <w:ind w:left="1199" w:right="1190"/>
              <w:jc w:val="center"/>
              <w:rPr>
                <w:rFonts w:ascii="Calibri"/>
                <w:b/>
                <w:i/>
              </w:rPr>
            </w:pPr>
            <w:r>
              <w:rPr>
                <w:rFonts w:ascii="Calibri"/>
                <w:b/>
                <w:i/>
              </w:rPr>
              <w:t>NU</w:t>
            </w:r>
          </w:p>
        </w:tc>
      </w:tr>
      <w:tr w:rsidR="00BD35D5" w14:paraId="2E4E825F" w14:textId="77777777">
        <w:trPr>
          <w:trHeight w:val="244"/>
        </w:trPr>
        <w:tc>
          <w:tcPr>
            <w:tcW w:w="4682" w:type="dxa"/>
            <w:vMerge/>
            <w:tcBorders>
              <w:top w:val="nil"/>
            </w:tcBorders>
          </w:tcPr>
          <w:p w14:paraId="0C8BBCF1" w14:textId="77777777" w:rsidR="00BD35D5" w:rsidRDefault="00BD35D5">
            <w:pPr>
              <w:rPr>
                <w:sz w:val="2"/>
                <w:szCs w:val="2"/>
              </w:rPr>
            </w:pPr>
          </w:p>
        </w:tc>
        <w:tc>
          <w:tcPr>
            <w:tcW w:w="2137" w:type="dxa"/>
            <w:gridSpan w:val="2"/>
          </w:tcPr>
          <w:p w14:paraId="67DC1D06" w14:textId="77777777" w:rsidR="00BD35D5" w:rsidRDefault="00000000">
            <w:pPr>
              <w:pStyle w:val="TableParagraph"/>
              <w:spacing w:line="224" w:lineRule="exact"/>
              <w:ind w:left="9"/>
              <w:jc w:val="center"/>
              <w:rPr>
                <w:rFonts w:ascii="Wingdings" w:hAnsi="Wingdings"/>
                <w:sz w:val="23"/>
              </w:rPr>
            </w:pPr>
            <w:r>
              <w:rPr>
                <w:rFonts w:ascii="Wingdings" w:hAnsi="Wingdings"/>
                <w:w w:val="96"/>
                <w:sz w:val="23"/>
              </w:rPr>
              <w:t></w:t>
            </w:r>
          </w:p>
        </w:tc>
        <w:tc>
          <w:tcPr>
            <w:tcW w:w="2727" w:type="dxa"/>
            <w:gridSpan w:val="3"/>
          </w:tcPr>
          <w:p w14:paraId="02526738" w14:textId="77777777" w:rsidR="00BD35D5" w:rsidRDefault="00000000">
            <w:pPr>
              <w:pStyle w:val="TableParagraph"/>
              <w:spacing w:line="224" w:lineRule="exact"/>
              <w:ind w:left="4"/>
              <w:jc w:val="center"/>
              <w:rPr>
                <w:rFonts w:ascii="Wingdings" w:hAnsi="Wingdings"/>
                <w:sz w:val="23"/>
              </w:rPr>
            </w:pPr>
            <w:r>
              <w:rPr>
                <w:rFonts w:ascii="Wingdings" w:hAnsi="Wingdings"/>
                <w:w w:val="96"/>
                <w:sz w:val="23"/>
              </w:rPr>
              <w:t></w:t>
            </w:r>
          </w:p>
        </w:tc>
      </w:tr>
    </w:tbl>
    <w:p w14:paraId="14EC44BE" w14:textId="77777777" w:rsidR="00BD35D5" w:rsidRDefault="00BD35D5">
      <w:pPr>
        <w:pStyle w:val="BodyText"/>
        <w:rPr>
          <w:sz w:val="13"/>
        </w:rPr>
      </w:pPr>
    </w:p>
    <w:p w14:paraId="4715E96A" w14:textId="77777777" w:rsidR="00BD35D5" w:rsidRDefault="00000000">
      <w:pPr>
        <w:spacing w:before="102"/>
        <w:ind w:left="318"/>
        <w:rPr>
          <w:b/>
          <w:sz w:val="18"/>
        </w:rPr>
      </w:pPr>
      <w:r>
        <w:rPr>
          <w:b/>
          <w:sz w:val="18"/>
        </w:rPr>
        <w:t>Observaţii</w:t>
      </w:r>
    </w:p>
    <w:p w14:paraId="2EA870C9" w14:textId="77777777" w:rsidR="00BD35D5" w:rsidRDefault="00000000">
      <w:pPr>
        <w:spacing w:before="2" w:line="208" w:lineRule="exact"/>
        <w:ind w:left="318"/>
        <w:rPr>
          <w:sz w:val="18"/>
        </w:rPr>
      </w:pPr>
      <w:r>
        <w:rPr>
          <w:b/>
          <w:sz w:val="18"/>
        </w:rPr>
        <w:t>.</w:t>
      </w:r>
      <w:r>
        <w:rPr>
          <w:sz w:val="18"/>
        </w:rPr>
        <w:t>............................................................................................................................................</w:t>
      </w:r>
    </w:p>
    <w:p w14:paraId="0EFB8A5E" w14:textId="77777777" w:rsidR="00BD35D5" w:rsidRDefault="00000000">
      <w:pPr>
        <w:spacing w:line="208" w:lineRule="exact"/>
        <w:ind w:left="337"/>
        <w:rPr>
          <w:sz w:val="18"/>
        </w:rPr>
      </w:pPr>
      <w:r>
        <w:rPr>
          <w:sz w:val="18"/>
        </w:rPr>
        <w:t>.............................................................................................................................................</w:t>
      </w:r>
    </w:p>
    <w:p w14:paraId="62F7E63A" w14:textId="77777777" w:rsidR="00BD35D5" w:rsidRDefault="00000000">
      <w:pPr>
        <w:spacing w:before="3"/>
        <w:ind w:left="337"/>
        <w:rPr>
          <w:sz w:val="18"/>
        </w:rPr>
      </w:pPr>
      <w:r>
        <w:rPr>
          <w:sz w:val="18"/>
        </w:rPr>
        <w:t>.............................................................................................................................................</w:t>
      </w:r>
    </w:p>
    <w:p w14:paraId="5B48341B" w14:textId="77777777" w:rsidR="00BD35D5" w:rsidRDefault="00BD35D5">
      <w:pPr>
        <w:rPr>
          <w:sz w:val="18"/>
        </w:rPr>
        <w:sectPr w:rsidR="00BD35D5">
          <w:headerReference w:type="default" r:id="rId58"/>
          <w:pgSz w:w="11910" w:h="16840"/>
          <w:pgMar w:top="680" w:right="300" w:bottom="280" w:left="820" w:header="0" w:footer="0" w:gutter="0"/>
          <w:cols w:space="720"/>
        </w:sectPr>
      </w:pPr>
    </w:p>
    <w:p w14:paraId="7C03E55E" w14:textId="77777777" w:rsidR="00BD35D5" w:rsidRDefault="00BD35D5">
      <w:pPr>
        <w:pStyle w:val="BodyText"/>
        <w:rPr>
          <w:sz w:val="20"/>
        </w:rPr>
      </w:pPr>
    </w:p>
    <w:p w14:paraId="3C834720" w14:textId="77777777" w:rsidR="00BD35D5" w:rsidRDefault="00BD35D5">
      <w:pPr>
        <w:pStyle w:val="BodyText"/>
        <w:spacing w:before="8"/>
        <w:rPr>
          <w:sz w:val="16"/>
        </w:rPr>
      </w:pPr>
    </w:p>
    <w:p w14:paraId="134C79C2" w14:textId="77777777" w:rsidR="00BD35D5" w:rsidRDefault="00000000">
      <w:pPr>
        <w:spacing w:before="102" w:line="231" w:lineRule="exact"/>
        <w:ind w:left="591"/>
        <w:rPr>
          <w:b/>
          <w:sz w:val="20"/>
        </w:rPr>
      </w:pPr>
      <w:r>
        <w:rPr>
          <w:b/>
          <w:sz w:val="20"/>
        </w:rPr>
        <w:t>C.</w:t>
      </w:r>
      <w:r>
        <w:rPr>
          <w:b/>
          <w:spacing w:val="-3"/>
          <w:sz w:val="20"/>
        </w:rPr>
        <w:t xml:space="preserve"> </w:t>
      </w:r>
      <w:r>
        <w:rPr>
          <w:b/>
          <w:sz w:val="20"/>
        </w:rPr>
        <w:t>Metodologia</w:t>
      </w:r>
      <w:r>
        <w:rPr>
          <w:b/>
          <w:spacing w:val="-3"/>
          <w:sz w:val="20"/>
        </w:rPr>
        <w:t xml:space="preserve"> </w:t>
      </w:r>
      <w:r>
        <w:rPr>
          <w:b/>
          <w:sz w:val="20"/>
        </w:rPr>
        <w:t>de</w:t>
      </w:r>
      <w:r>
        <w:rPr>
          <w:b/>
          <w:spacing w:val="-2"/>
          <w:sz w:val="20"/>
        </w:rPr>
        <w:t xml:space="preserve"> </w:t>
      </w:r>
      <w:r>
        <w:rPr>
          <w:b/>
          <w:sz w:val="20"/>
        </w:rPr>
        <w:t>verificare</w:t>
      </w:r>
      <w:r>
        <w:rPr>
          <w:b/>
          <w:spacing w:val="-2"/>
          <w:sz w:val="20"/>
        </w:rPr>
        <w:t xml:space="preserve"> </w:t>
      </w:r>
      <w:r>
        <w:rPr>
          <w:b/>
          <w:sz w:val="20"/>
        </w:rPr>
        <w:t>pentru</w:t>
      </w:r>
      <w:r>
        <w:rPr>
          <w:b/>
          <w:spacing w:val="-1"/>
          <w:sz w:val="20"/>
        </w:rPr>
        <w:t xml:space="preserve"> </w:t>
      </w:r>
      <w:r>
        <w:rPr>
          <w:b/>
          <w:sz w:val="20"/>
        </w:rPr>
        <w:t>documentele</w:t>
      </w:r>
      <w:r>
        <w:rPr>
          <w:b/>
          <w:spacing w:val="-2"/>
          <w:sz w:val="20"/>
        </w:rPr>
        <w:t xml:space="preserve"> </w:t>
      </w:r>
      <w:r>
        <w:rPr>
          <w:b/>
          <w:sz w:val="20"/>
        </w:rPr>
        <w:t>prezentate</w:t>
      </w:r>
      <w:r>
        <w:rPr>
          <w:b/>
          <w:spacing w:val="-7"/>
          <w:sz w:val="20"/>
        </w:rPr>
        <w:t xml:space="preserve"> </w:t>
      </w:r>
      <w:r>
        <w:rPr>
          <w:b/>
          <w:sz w:val="20"/>
        </w:rPr>
        <w:t>in</w:t>
      </w:r>
      <w:r>
        <w:rPr>
          <w:b/>
          <w:spacing w:val="-1"/>
          <w:sz w:val="20"/>
        </w:rPr>
        <w:t xml:space="preserve"> </w:t>
      </w:r>
      <w:r>
        <w:rPr>
          <w:b/>
          <w:sz w:val="20"/>
        </w:rPr>
        <w:t>vederea</w:t>
      </w:r>
      <w:r>
        <w:rPr>
          <w:b/>
          <w:spacing w:val="-8"/>
          <w:sz w:val="20"/>
        </w:rPr>
        <w:t xml:space="preserve"> </w:t>
      </w:r>
      <w:r>
        <w:rPr>
          <w:b/>
          <w:sz w:val="20"/>
        </w:rPr>
        <w:t>contractarii</w:t>
      </w:r>
    </w:p>
    <w:p w14:paraId="77E7C6DD" w14:textId="77777777" w:rsidR="00BD35D5" w:rsidRDefault="00000000">
      <w:pPr>
        <w:ind w:left="591" w:right="485"/>
        <w:rPr>
          <w:b/>
          <w:sz w:val="20"/>
        </w:rPr>
      </w:pPr>
      <w:r>
        <w:rPr>
          <w:b/>
          <w:sz w:val="20"/>
        </w:rPr>
        <w:t>In</w:t>
      </w:r>
      <w:r>
        <w:rPr>
          <w:b/>
          <w:spacing w:val="2"/>
          <w:sz w:val="20"/>
        </w:rPr>
        <w:t xml:space="preserve"> </w:t>
      </w:r>
      <w:r>
        <w:rPr>
          <w:b/>
          <w:sz w:val="20"/>
        </w:rPr>
        <w:t>cazul</w:t>
      </w:r>
      <w:r>
        <w:rPr>
          <w:b/>
          <w:spacing w:val="-1"/>
          <w:sz w:val="20"/>
        </w:rPr>
        <w:t xml:space="preserve"> </w:t>
      </w:r>
      <w:r>
        <w:rPr>
          <w:b/>
          <w:sz w:val="20"/>
        </w:rPr>
        <w:t>in</w:t>
      </w:r>
      <w:r>
        <w:rPr>
          <w:b/>
          <w:spacing w:val="1"/>
          <w:sz w:val="20"/>
        </w:rPr>
        <w:t xml:space="preserve"> </w:t>
      </w:r>
      <w:r>
        <w:rPr>
          <w:b/>
          <w:sz w:val="20"/>
        </w:rPr>
        <w:t>care se</w:t>
      </w:r>
      <w:r>
        <w:rPr>
          <w:b/>
          <w:spacing w:val="-5"/>
          <w:sz w:val="20"/>
        </w:rPr>
        <w:t xml:space="preserve"> </w:t>
      </w:r>
      <w:r>
        <w:rPr>
          <w:b/>
          <w:sz w:val="20"/>
        </w:rPr>
        <w:t>constata modificari</w:t>
      </w:r>
      <w:r>
        <w:rPr>
          <w:b/>
          <w:spacing w:val="3"/>
          <w:sz w:val="20"/>
        </w:rPr>
        <w:t xml:space="preserve"> </w:t>
      </w:r>
      <w:r>
        <w:rPr>
          <w:b/>
          <w:sz w:val="20"/>
        </w:rPr>
        <w:t>aduse</w:t>
      </w:r>
      <w:r>
        <w:rPr>
          <w:b/>
          <w:spacing w:val="-1"/>
          <w:sz w:val="20"/>
        </w:rPr>
        <w:t xml:space="preserve"> </w:t>
      </w:r>
      <w:r>
        <w:rPr>
          <w:b/>
          <w:sz w:val="20"/>
        </w:rPr>
        <w:t>documentelor</w:t>
      </w:r>
      <w:r>
        <w:rPr>
          <w:b/>
          <w:spacing w:val="1"/>
          <w:sz w:val="20"/>
        </w:rPr>
        <w:t xml:space="preserve"> </w:t>
      </w:r>
      <w:r>
        <w:rPr>
          <w:b/>
          <w:sz w:val="20"/>
        </w:rPr>
        <w:t>scanate</w:t>
      </w:r>
      <w:r>
        <w:rPr>
          <w:b/>
          <w:spacing w:val="-5"/>
          <w:sz w:val="20"/>
        </w:rPr>
        <w:t xml:space="preserve"> </w:t>
      </w:r>
      <w:r>
        <w:rPr>
          <w:b/>
          <w:sz w:val="20"/>
        </w:rPr>
        <w:t>in</w:t>
      </w:r>
      <w:r>
        <w:rPr>
          <w:b/>
          <w:spacing w:val="-3"/>
          <w:sz w:val="20"/>
        </w:rPr>
        <w:t xml:space="preserve"> </w:t>
      </w:r>
      <w:r>
        <w:rPr>
          <w:b/>
          <w:sz w:val="20"/>
        </w:rPr>
        <w:t>format</w:t>
      </w:r>
      <w:r>
        <w:rPr>
          <w:b/>
          <w:spacing w:val="8"/>
          <w:sz w:val="20"/>
        </w:rPr>
        <w:t xml:space="preserve"> </w:t>
      </w:r>
      <w:r>
        <w:rPr>
          <w:b/>
          <w:sz w:val="20"/>
        </w:rPr>
        <w:t>electronic</w:t>
      </w:r>
      <w:r>
        <w:rPr>
          <w:b/>
          <w:spacing w:val="3"/>
          <w:sz w:val="20"/>
        </w:rPr>
        <w:t xml:space="preserve"> </w:t>
      </w:r>
      <w:r>
        <w:rPr>
          <w:b/>
          <w:sz w:val="20"/>
        </w:rPr>
        <w:t>cererea</w:t>
      </w:r>
      <w:r>
        <w:rPr>
          <w:b/>
          <w:spacing w:val="3"/>
          <w:sz w:val="20"/>
        </w:rPr>
        <w:t xml:space="preserve"> </w:t>
      </w:r>
      <w:r>
        <w:rPr>
          <w:b/>
          <w:sz w:val="20"/>
        </w:rPr>
        <w:t>de</w:t>
      </w:r>
      <w:r>
        <w:rPr>
          <w:b/>
          <w:spacing w:val="-57"/>
          <w:sz w:val="20"/>
        </w:rPr>
        <w:t xml:space="preserve"> </w:t>
      </w:r>
      <w:r>
        <w:rPr>
          <w:b/>
          <w:sz w:val="20"/>
        </w:rPr>
        <w:t>finantare</w:t>
      </w:r>
      <w:r>
        <w:rPr>
          <w:b/>
          <w:spacing w:val="-5"/>
          <w:sz w:val="20"/>
        </w:rPr>
        <w:t xml:space="preserve"> </w:t>
      </w:r>
      <w:r>
        <w:rPr>
          <w:b/>
          <w:sz w:val="20"/>
        </w:rPr>
        <w:t>este</w:t>
      </w:r>
      <w:r>
        <w:rPr>
          <w:b/>
          <w:spacing w:val="-8"/>
          <w:sz w:val="20"/>
        </w:rPr>
        <w:t xml:space="preserve"> </w:t>
      </w:r>
      <w:r>
        <w:rPr>
          <w:b/>
          <w:sz w:val="20"/>
        </w:rPr>
        <w:t>considerta neeligibila si</w:t>
      </w:r>
      <w:r>
        <w:rPr>
          <w:b/>
          <w:spacing w:val="-2"/>
          <w:sz w:val="20"/>
        </w:rPr>
        <w:t xml:space="preserve"> </w:t>
      </w:r>
      <w:r>
        <w:rPr>
          <w:b/>
          <w:sz w:val="20"/>
        </w:rPr>
        <w:t>nu</w:t>
      </w:r>
      <w:r>
        <w:rPr>
          <w:b/>
          <w:spacing w:val="-2"/>
          <w:sz w:val="20"/>
        </w:rPr>
        <w:t xml:space="preserve"> </w:t>
      </w:r>
      <w:r>
        <w:rPr>
          <w:b/>
          <w:sz w:val="20"/>
        </w:rPr>
        <w:t>se</w:t>
      </w:r>
      <w:r>
        <w:rPr>
          <w:b/>
          <w:spacing w:val="-4"/>
          <w:sz w:val="20"/>
        </w:rPr>
        <w:t xml:space="preserve"> </w:t>
      </w:r>
      <w:r>
        <w:rPr>
          <w:b/>
          <w:sz w:val="20"/>
        </w:rPr>
        <w:t>va</w:t>
      </w:r>
      <w:r>
        <w:rPr>
          <w:b/>
          <w:spacing w:val="5"/>
          <w:sz w:val="20"/>
        </w:rPr>
        <w:t xml:space="preserve"> </w:t>
      </w:r>
      <w:r>
        <w:rPr>
          <w:b/>
          <w:sz w:val="20"/>
        </w:rPr>
        <w:t>incheia Contractul</w:t>
      </w:r>
      <w:r>
        <w:rPr>
          <w:b/>
          <w:spacing w:val="-1"/>
          <w:sz w:val="20"/>
        </w:rPr>
        <w:t xml:space="preserve"> </w:t>
      </w:r>
      <w:r>
        <w:rPr>
          <w:b/>
          <w:sz w:val="20"/>
        </w:rPr>
        <w:t>de</w:t>
      </w:r>
      <w:r>
        <w:rPr>
          <w:b/>
          <w:spacing w:val="-4"/>
          <w:sz w:val="20"/>
        </w:rPr>
        <w:t xml:space="preserve"> </w:t>
      </w:r>
      <w:r>
        <w:rPr>
          <w:b/>
          <w:sz w:val="20"/>
        </w:rPr>
        <w:t>Finantare.</w:t>
      </w:r>
    </w:p>
    <w:p w14:paraId="11C4FFC1" w14:textId="77777777" w:rsidR="00BD35D5" w:rsidRDefault="00BD35D5">
      <w:pPr>
        <w:pStyle w:val="BodyText"/>
        <w:spacing w:before="1"/>
        <w:rPr>
          <w:b/>
          <w:sz w:val="24"/>
        </w:rPr>
      </w:pPr>
    </w:p>
    <w:tbl>
      <w:tblPr>
        <w:tblW w:w="0" w:type="auto"/>
        <w:tblInd w:w="4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92"/>
        <w:gridCol w:w="4466"/>
      </w:tblGrid>
      <w:tr w:rsidR="00BD35D5" w14:paraId="32A2BA01" w14:textId="77777777">
        <w:trPr>
          <w:trHeight w:val="561"/>
        </w:trPr>
        <w:tc>
          <w:tcPr>
            <w:tcW w:w="4792" w:type="dxa"/>
          </w:tcPr>
          <w:p w14:paraId="4D943F24" w14:textId="77777777" w:rsidR="00BD35D5" w:rsidRDefault="00BD35D5">
            <w:pPr>
              <w:pStyle w:val="TableParagraph"/>
              <w:spacing w:before="11"/>
              <w:rPr>
                <w:b/>
                <w:sz w:val="18"/>
              </w:rPr>
            </w:pPr>
          </w:p>
          <w:p w14:paraId="4B47327A" w14:textId="77777777" w:rsidR="00BD35D5" w:rsidRDefault="00000000">
            <w:pPr>
              <w:pStyle w:val="TableParagraph"/>
              <w:ind w:left="110"/>
              <w:rPr>
                <w:b/>
                <w:sz w:val="20"/>
              </w:rPr>
            </w:pPr>
            <w:r>
              <w:rPr>
                <w:b/>
                <w:color w:val="585858"/>
                <w:sz w:val="20"/>
              </w:rPr>
              <w:t>DOCUMENTE</w:t>
            </w:r>
            <w:r>
              <w:rPr>
                <w:b/>
                <w:color w:val="585858"/>
                <w:spacing w:val="58"/>
                <w:sz w:val="20"/>
              </w:rPr>
              <w:t xml:space="preserve"> </w:t>
            </w:r>
            <w:r>
              <w:rPr>
                <w:b/>
                <w:color w:val="585858"/>
                <w:sz w:val="20"/>
              </w:rPr>
              <w:t>DE</w:t>
            </w:r>
            <w:r>
              <w:rPr>
                <w:b/>
                <w:color w:val="585858"/>
                <w:spacing w:val="117"/>
                <w:sz w:val="20"/>
              </w:rPr>
              <w:t xml:space="preserve"> </w:t>
            </w:r>
            <w:r>
              <w:rPr>
                <w:b/>
                <w:color w:val="585858"/>
                <w:sz w:val="20"/>
              </w:rPr>
              <w:t>PREZENTAT</w:t>
            </w:r>
          </w:p>
        </w:tc>
        <w:tc>
          <w:tcPr>
            <w:tcW w:w="4466" w:type="dxa"/>
          </w:tcPr>
          <w:p w14:paraId="05684977" w14:textId="77777777" w:rsidR="00BD35D5" w:rsidRDefault="00BD35D5">
            <w:pPr>
              <w:pStyle w:val="TableParagraph"/>
              <w:spacing w:before="11"/>
              <w:rPr>
                <w:b/>
                <w:sz w:val="18"/>
              </w:rPr>
            </w:pPr>
          </w:p>
          <w:p w14:paraId="0CD7173A" w14:textId="77777777" w:rsidR="00BD35D5" w:rsidRDefault="00000000">
            <w:pPr>
              <w:pStyle w:val="TableParagraph"/>
              <w:ind w:left="105"/>
              <w:rPr>
                <w:b/>
                <w:sz w:val="20"/>
              </w:rPr>
            </w:pPr>
            <w:r>
              <w:rPr>
                <w:b/>
                <w:color w:val="585858"/>
                <w:sz w:val="20"/>
              </w:rPr>
              <w:t>PUNCTE</w:t>
            </w:r>
            <w:r>
              <w:rPr>
                <w:b/>
                <w:color w:val="585858"/>
                <w:spacing w:val="-4"/>
                <w:sz w:val="20"/>
              </w:rPr>
              <w:t xml:space="preserve"> </w:t>
            </w:r>
            <w:r>
              <w:rPr>
                <w:b/>
                <w:color w:val="585858"/>
                <w:sz w:val="20"/>
              </w:rPr>
              <w:t>DE</w:t>
            </w:r>
            <w:r>
              <w:rPr>
                <w:b/>
                <w:color w:val="585858"/>
                <w:spacing w:val="1"/>
                <w:sz w:val="20"/>
              </w:rPr>
              <w:t xml:space="preserve"> </w:t>
            </w:r>
            <w:r>
              <w:rPr>
                <w:b/>
                <w:color w:val="585858"/>
                <w:sz w:val="20"/>
              </w:rPr>
              <w:t>VERIFICAT</w:t>
            </w:r>
            <w:r>
              <w:rPr>
                <w:b/>
                <w:color w:val="585858"/>
                <w:spacing w:val="-3"/>
                <w:sz w:val="20"/>
              </w:rPr>
              <w:t xml:space="preserve"> </w:t>
            </w:r>
            <w:r>
              <w:rPr>
                <w:b/>
                <w:color w:val="585858"/>
                <w:sz w:val="20"/>
              </w:rPr>
              <w:t>IN</w:t>
            </w:r>
            <w:r>
              <w:rPr>
                <w:b/>
                <w:color w:val="585858"/>
                <w:spacing w:val="-3"/>
                <w:sz w:val="20"/>
              </w:rPr>
              <w:t xml:space="preserve"> </w:t>
            </w:r>
            <w:r>
              <w:rPr>
                <w:b/>
                <w:color w:val="585858"/>
                <w:sz w:val="20"/>
              </w:rPr>
              <w:t>DOCUMENTE</w:t>
            </w:r>
          </w:p>
        </w:tc>
      </w:tr>
      <w:tr w:rsidR="00BD35D5" w14:paraId="124AC29E" w14:textId="77777777">
        <w:trPr>
          <w:trHeight w:val="1857"/>
        </w:trPr>
        <w:tc>
          <w:tcPr>
            <w:tcW w:w="4792" w:type="dxa"/>
          </w:tcPr>
          <w:p w14:paraId="27C6791A" w14:textId="77777777" w:rsidR="00BD35D5" w:rsidRDefault="00000000">
            <w:pPr>
              <w:pStyle w:val="TableParagraph"/>
              <w:tabs>
                <w:tab w:val="left" w:pos="2395"/>
                <w:tab w:val="left" w:pos="3599"/>
                <w:tab w:val="left" w:pos="4520"/>
              </w:tabs>
              <w:spacing w:line="237" w:lineRule="auto"/>
              <w:ind w:left="110" w:right="94"/>
              <w:rPr>
                <w:b/>
                <w:sz w:val="20"/>
              </w:rPr>
            </w:pPr>
            <w:r>
              <w:rPr>
                <w:b/>
                <w:sz w:val="20"/>
              </w:rPr>
              <w:t xml:space="preserve">Doc.  </w:t>
            </w:r>
            <w:r>
              <w:rPr>
                <w:b/>
                <w:spacing w:val="13"/>
                <w:sz w:val="20"/>
              </w:rPr>
              <w:t xml:space="preserve"> </w:t>
            </w:r>
            <w:r>
              <w:rPr>
                <w:b/>
                <w:sz w:val="20"/>
              </w:rPr>
              <w:t xml:space="preserve">7.1.  </w:t>
            </w:r>
            <w:r>
              <w:rPr>
                <w:b/>
                <w:spacing w:val="16"/>
                <w:sz w:val="20"/>
              </w:rPr>
              <w:t xml:space="preserve"> </w:t>
            </w:r>
            <w:r>
              <w:rPr>
                <w:b/>
                <w:sz w:val="20"/>
              </w:rPr>
              <w:t>Certificat</w:t>
            </w:r>
            <w:r>
              <w:rPr>
                <w:b/>
                <w:sz w:val="20"/>
              </w:rPr>
              <w:tab/>
              <w:t xml:space="preserve">de  </w:t>
            </w:r>
            <w:r>
              <w:rPr>
                <w:b/>
                <w:spacing w:val="15"/>
                <w:sz w:val="20"/>
              </w:rPr>
              <w:t xml:space="preserve"> </w:t>
            </w:r>
            <w:r>
              <w:rPr>
                <w:b/>
                <w:sz w:val="20"/>
              </w:rPr>
              <w:t>cazier</w:t>
            </w:r>
            <w:r>
              <w:rPr>
                <w:b/>
                <w:sz w:val="20"/>
              </w:rPr>
              <w:tab/>
              <w:t>judiciar</w:t>
            </w:r>
            <w:r>
              <w:rPr>
                <w:b/>
                <w:sz w:val="20"/>
              </w:rPr>
              <w:tab/>
            </w:r>
            <w:r>
              <w:rPr>
                <w:b/>
                <w:spacing w:val="-3"/>
                <w:sz w:val="20"/>
              </w:rPr>
              <w:t>al</w:t>
            </w:r>
            <w:r>
              <w:rPr>
                <w:b/>
                <w:spacing w:val="-57"/>
                <w:sz w:val="20"/>
              </w:rPr>
              <w:t xml:space="preserve"> </w:t>
            </w:r>
            <w:r>
              <w:rPr>
                <w:b/>
                <w:sz w:val="20"/>
              </w:rPr>
              <w:t>solicitantului - persoană</w:t>
            </w:r>
            <w:r>
              <w:rPr>
                <w:b/>
                <w:spacing w:val="-1"/>
                <w:sz w:val="20"/>
              </w:rPr>
              <w:t xml:space="preserve"> </w:t>
            </w:r>
            <w:r>
              <w:rPr>
                <w:b/>
                <w:sz w:val="20"/>
              </w:rPr>
              <w:t>juridică</w:t>
            </w:r>
          </w:p>
        </w:tc>
        <w:tc>
          <w:tcPr>
            <w:tcW w:w="4466" w:type="dxa"/>
          </w:tcPr>
          <w:p w14:paraId="0420B1E4" w14:textId="77777777" w:rsidR="00BD35D5" w:rsidRDefault="00000000">
            <w:pPr>
              <w:pStyle w:val="TableParagraph"/>
              <w:ind w:left="105" w:right="93"/>
              <w:jc w:val="both"/>
              <w:rPr>
                <w:sz w:val="20"/>
              </w:rPr>
            </w:pPr>
            <w:r>
              <w:rPr>
                <w:sz w:val="20"/>
              </w:rPr>
              <w:t>Expertul verifica daca solicitantul are înscrieri</w:t>
            </w:r>
            <w:r>
              <w:rPr>
                <w:spacing w:val="1"/>
                <w:sz w:val="20"/>
              </w:rPr>
              <w:t xml:space="preserve"> </w:t>
            </w:r>
            <w:r>
              <w:rPr>
                <w:sz w:val="20"/>
              </w:rPr>
              <w:t>privind</w:t>
            </w:r>
            <w:r>
              <w:rPr>
                <w:spacing w:val="1"/>
                <w:sz w:val="20"/>
              </w:rPr>
              <w:t xml:space="preserve"> </w:t>
            </w:r>
            <w:r>
              <w:rPr>
                <w:sz w:val="20"/>
              </w:rPr>
              <w:t>sancţiuni</w:t>
            </w:r>
            <w:r>
              <w:rPr>
                <w:spacing w:val="1"/>
                <w:sz w:val="20"/>
              </w:rPr>
              <w:t xml:space="preserve"> </w:t>
            </w:r>
            <w:r>
              <w:rPr>
                <w:sz w:val="20"/>
              </w:rPr>
              <w:t>economico-financiare</w:t>
            </w:r>
            <w:r>
              <w:rPr>
                <w:spacing w:val="1"/>
                <w:sz w:val="20"/>
              </w:rPr>
              <w:t xml:space="preserve"> </w:t>
            </w:r>
            <w:r>
              <w:rPr>
                <w:sz w:val="20"/>
              </w:rPr>
              <w:t>in</w:t>
            </w:r>
            <w:r>
              <w:rPr>
                <w:spacing w:val="1"/>
                <w:sz w:val="20"/>
              </w:rPr>
              <w:t xml:space="preserve"> </w:t>
            </w:r>
            <w:r>
              <w:rPr>
                <w:sz w:val="20"/>
              </w:rPr>
              <w:t>cazierul judiciar şi dacă documentul este în</w:t>
            </w:r>
            <w:r>
              <w:rPr>
                <w:spacing w:val="1"/>
                <w:sz w:val="20"/>
              </w:rPr>
              <w:t xml:space="preserve"> </w:t>
            </w:r>
            <w:r>
              <w:rPr>
                <w:sz w:val="20"/>
              </w:rPr>
              <w:t>termen</w:t>
            </w:r>
            <w:r>
              <w:rPr>
                <w:spacing w:val="1"/>
                <w:sz w:val="20"/>
              </w:rPr>
              <w:t xml:space="preserve"> </w:t>
            </w:r>
            <w:r>
              <w:rPr>
                <w:sz w:val="20"/>
              </w:rPr>
              <w:t>de</w:t>
            </w:r>
            <w:r>
              <w:rPr>
                <w:spacing w:val="1"/>
                <w:sz w:val="20"/>
              </w:rPr>
              <w:t xml:space="preserve"> </w:t>
            </w:r>
            <w:r>
              <w:rPr>
                <w:sz w:val="20"/>
              </w:rPr>
              <w:t>valabilitate.</w:t>
            </w:r>
            <w:r>
              <w:rPr>
                <w:spacing w:val="1"/>
                <w:sz w:val="20"/>
              </w:rPr>
              <w:t xml:space="preserve"> </w:t>
            </w:r>
            <w:r>
              <w:rPr>
                <w:sz w:val="20"/>
              </w:rPr>
              <w:t>În</w:t>
            </w:r>
            <w:r>
              <w:rPr>
                <w:spacing w:val="1"/>
                <w:sz w:val="20"/>
              </w:rPr>
              <w:t xml:space="preserve"> </w:t>
            </w:r>
            <w:r>
              <w:rPr>
                <w:sz w:val="20"/>
              </w:rPr>
              <w:t>cazul</w:t>
            </w:r>
            <w:r>
              <w:rPr>
                <w:spacing w:val="1"/>
                <w:sz w:val="20"/>
              </w:rPr>
              <w:t xml:space="preserve"> </w:t>
            </w:r>
            <w:r>
              <w:rPr>
                <w:sz w:val="20"/>
              </w:rPr>
              <w:t>în</w:t>
            </w:r>
            <w:r>
              <w:rPr>
                <w:spacing w:val="1"/>
                <w:sz w:val="20"/>
              </w:rPr>
              <w:t xml:space="preserve"> </w:t>
            </w:r>
            <w:r>
              <w:rPr>
                <w:sz w:val="20"/>
              </w:rPr>
              <w:t>care</w:t>
            </w:r>
            <w:r>
              <w:rPr>
                <w:spacing w:val="1"/>
                <w:sz w:val="20"/>
              </w:rPr>
              <w:t xml:space="preserve"> </w:t>
            </w:r>
            <w:r>
              <w:rPr>
                <w:sz w:val="20"/>
              </w:rPr>
              <w:t>nu</w:t>
            </w:r>
            <w:r>
              <w:rPr>
                <w:spacing w:val="-58"/>
                <w:sz w:val="20"/>
              </w:rPr>
              <w:t xml:space="preserve"> </w:t>
            </w:r>
            <w:r>
              <w:rPr>
                <w:sz w:val="20"/>
              </w:rPr>
              <w:t>există înscrieri în cazierul judiciar, expertul</w:t>
            </w:r>
            <w:r>
              <w:rPr>
                <w:spacing w:val="1"/>
                <w:sz w:val="20"/>
              </w:rPr>
              <w:t xml:space="preserve"> </w:t>
            </w:r>
            <w:r>
              <w:rPr>
                <w:sz w:val="20"/>
              </w:rPr>
              <w:t>bifează</w:t>
            </w:r>
            <w:r>
              <w:rPr>
                <w:spacing w:val="-3"/>
                <w:sz w:val="20"/>
              </w:rPr>
              <w:t xml:space="preserve"> </w:t>
            </w:r>
            <w:r>
              <w:rPr>
                <w:sz w:val="20"/>
              </w:rPr>
              <w:t>DA.</w:t>
            </w:r>
          </w:p>
          <w:p w14:paraId="75552A54" w14:textId="77777777" w:rsidR="00BD35D5" w:rsidRDefault="00000000">
            <w:pPr>
              <w:pStyle w:val="TableParagraph"/>
              <w:spacing w:line="231" w:lineRule="exact"/>
              <w:ind w:left="105"/>
              <w:jc w:val="both"/>
              <w:rPr>
                <w:sz w:val="20"/>
              </w:rPr>
            </w:pPr>
            <w:r>
              <w:rPr>
                <w:sz w:val="20"/>
              </w:rPr>
              <w:t>In</w:t>
            </w:r>
            <w:r>
              <w:rPr>
                <w:spacing w:val="28"/>
                <w:sz w:val="20"/>
              </w:rPr>
              <w:t xml:space="preserve"> </w:t>
            </w:r>
            <w:r>
              <w:rPr>
                <w:sz w:val="20"/>
              </w:rPr>
              <w:t>caz</w:t>
            </w:r>
            <w:r>
              <w:rPr>
                <w:spacing w:val="23"/>
                <w:sz w:val="20"/>
              </w:rPr>
              <w:t xml:space="preserve"> </w:t>
            </w:r>
            <w:r>
              <w:rPr>
                <w:sz w:val="20"/>
              </w:rPr>
              <w:t>contrar</w:t>
            </w:r>
            <w:r>
              <w:rPr>
                <w:spacing w:val="26"/>
                <w:sz w:val="20"/>
              </w:rPr>
              <w:t xml:space="preserve"> </w:t>
            </w:r>
            <w:r>
              <w:rPr>
                <w:sz w:val="20"/>
              </w:rPr>
              <w:t>expertul</w:t>
            </w:r>
            <w:r>
              <w:rPr>
                <w:spacing w:val="32"/>
                <w:sz w:val="20"/>
              </w:rPr>
              <w:t xml:space="preserve"> </w:t>
            </w:r>
            <w:r>
              <w:rPr>
                <w:sz w:val="20"/>
              </w:rPr>
              <w:t>bifeaza</w:t>
            </w:r>
            <w:r>
              <w:rPr>
                <w:spacing w:val="28"/>
                <w:sz w:val="20"/>
              </w:rPr>
              <w:t xml:space="preserve"> </w:t>
            </w:r>
            <w:r>
              <w:rPr>
                <w:sz w:val="20"/>
              </w:rPr>
              <w:t>caseta</w:t>
            </w:r>
            <w:r>
              <w:rPr>
                <w:spacing w:val="29"/>
                <w:sz w:val="20"/>
              </w:rPr>
              <w:t xml:space="preserve"> </w:t>
            </w:r>
            <w:r>
              <w:rPr>
                <w:sz w:val="20"/>
              </w:rPr>
              <w:t>NU</w:t>
            </w:r>
            <w:r>
              <w:rPr>
                <w:spacing w:val="27"/>
                <w:sz w:val="20"/>
              </w:rPr>
              <w:t xml:space="preserve"> </w:t>
            </w:r>
            <w:r>
              <w:rPr>
                <w:sz w:val="20"/>
              </w:rPr>
              <w:t>iar</w:t>
            </w:r>
          </w:p>
          <w:p w14:paraId="5F45C2B0" w14:textId="77777777" w:rsidR="00BD35D5" w:rsidRDefault="00000000">
            <w:pPr>
              <w:pStyle w:val="TableParagraph"/>
              <w:spacing w:line="220" w:lineRule="exact"/>
              <w:ind w:left="105"/>
              <w:jc w:val="both"/>
              <w:rPr>
                <w:sz w:val="20"/>
              </w:rPr>
            </w:pPr>
            <w:r>
              <w:rPr>
                <w:sz w:val="20"/>
              </w:rPr>
              <w:t>cererea</w:t>
            </w:r>
            <w:r>
              <w:rPr>
                <w:spacing w:val="-5"/>
                <w:sz w:val="20"/>
              </w:rPr>
              <w:t xml:space="preserve"> </w:t>
            </w:r>
            <w:r>
              <w:rPr>
                <w:sz w:val="20"/>
              </w:rPr>
              <w:t>devine</w:t>
            </w:r>
            <w:r>
              <w:rPr>
                <w:spacing w:val="-4"/>
                <w:sz w:val="20"/>
              </w:rPr>
              <w:t xml:space="preserve"> </w:t>
            </w:r>
            <w:r>
              <w:rPr>
                <w:sz w:val="20"/>
              </w:rPr>
              <w:t>neeligibila.</w:t>
            </w:r>
          </w:p>
        </w:tc>
      </w:tr>
      <w:tr w:rsidR="00BD35D5" w14:paraId="5FE447B5" w14:textId="77777777">
        <w:trPr>
          <w:trHeight w:val="2554"/>
        </w:trPr>
        <w:tc>
          <w:tcPr>
            <w:tcW w:w="4792" w:type="dxa"/>
          </w:tcPr>
          <w:p w14:paraId="5918D15B" w14:textId="77777777" w:rsidR="00BD35D5" w:rsidRDefault="00000000">
            <w:pPr>
              <w:pStyle w:val="TableParagraph"/>
              <w:tabs>
                <w:tab w:val="left" w:pos="738"/>
                <w:tab w:val="left" w:pos="1260"/>
                <w:tab w:val="left" w:pos="2357"/>
                <w:tab w:val="left" w:pos="2798"/>
                <w:tab w:val="left" w:pos="3585"/>
                <w:tab w:val="left" w:pos="4520"/>
              </w:tabs>
              <w:spacing w:line="237" w:lineRule="auto"/>
              <w:ind w:left="110" w:right="94"/>
              <w:rPr>
                <w:b/>
                <w:sz w:val="20"/>
              </w:rPr>
            </w:pPr>
            <w:r>
              <w:rPr>
                <w:b/>
                <w:sz w:val="20"/>
              </w:rPr>
              <w:t>Doc.</w:t>
            </w:r>
            <w:r>
              <w:rPr>
                <w:b/>
                <w:sz w:val="20"/>
              </w:rPr>
              <w:tab/>
              <w:t>7.2</w:t>
            </w:r>
            <w:r>
              <w:rPr>
                <w:b/>
                <w:sz w:val="20"/>
              </w:rPr>
              <w:tab/>
              <w:t>Certificat</w:t>
            </w:r>
            <w:r>
              <w:rPr>
                <w:b/>
                <w:sz w:val="20"/>
              </w:rPr>
              <w:tab/>
              <w:t>de</w:t>
            </w:r>
            <w:r>
              <w:rPr>
                <w:b/>
                <w:sz w:val="20"/>
              </w:rPr>
              <w:tab/>
              <w:t>cazier</w:t>
            </w:r>
            <w:r>
              <w:rPr>
                <w:b/>
                <w:sz w:val="20"/>
              </w:rPr>
              <w:tab/>
              <w:t>judiciar</w:t>
            </w:r>
            <w:r>
              <w:rPr>
                <w:b/>
                <w:sz w:val="20"/>
              </w:rPr>
              <w:tab/>
            </w:r>
            <w:r>
              <w:rPr>
                <w:b/>
                <w:spacing w:val="-3"/>
                <w:sz w:val="20"/>
              </w:rPr>
              <w:t>al</w:t>
            </w:r>
            <w:r>
              <w:rPr>
                <w:b/>
                <w:spacing w:val="-58"/>
                <w:sz w:val="20"/>
              </w:rPr>
              <w:t xml:space="preserve"> </w:t>
            </w:r>
            <w:r>
              <w:rPr>
                <w:b/>
                <w:sz w:val="20"/>
              </w:rPr>
              <w:t>reprezentantului</w:t>
            </w:r>
            <w:r>
              <w:rPr>
                <w:b/>
                <w:spacing w:val="3"/>
                <w:sz w:val="20"/>
              </w:rPr>
              <w:t xml:space="preserve"> </w:t>
            </w:r>
            <w:r>
              <w:rPr>
                <w:b/>
                <w:sz w:val="20"/>
              </w:rPr>
              <w:t>legal-persoană</w:t>
            </w:r>
            <w:r>
              <w:rPr>
                <w:b/>
                <w:spacing w:val="-6"/>
                <w:sz w:val="20"/>
              </w:rPr>
              <w:t xml:space="preserve"> </w:t>
            </w:r>
            <w:r>
              <w:rPr>
                <w:b/>
                <w:sz w:val="20"/>
              </w:rPr>
              <w:t>fizică</w:t>
            </w:r>
          </w:p>
        </w:tc>
        <w:tc>
          <w:tcPr>
            <w:tcW w:w="4466" w:type="dxa"/>
          </w:tcPr>
          <w:p w14:paraId="28248579" w14:textId="77777777" w:rsidR="00BD35D5" w:rsidRDefault="00000000">
            <w:pPr>
              <w:pStyle w:val="TableParagraph"/>
              <w:ind w:left="105" w:right="95"/>
              <w:jc w:val="both"/>
              <w:rPr>
                <w:sz w:val="20"/>
              </w:rPr>
            </w:pPr>
            <w:r>
              <w:rPr>
                <w:sz w:val="20"/>
              </w:rPr>
              <w:t>Expertul verifică dacă documentul prezentat</w:t>
            </w:r>
            <w:r>
              <w:rPr>
                <w:spacing w:val="1"/>
                <w:sz w:val="20"/>
              </w:rPr>
              <w:t xml:space="preserve"> </w:t>
            </w:r>
            <w:r>
              <w:rPr>
                <w:sz w:val="20"/>
              </w:rPr>
              <w:t>este</w:t>
            </w:r>
            <w:r>
              <w:rPr>
                <w:spacing w:val="1"/>
                <w:sz w:val="20"/>
              </w:rPr>
              <w:t xml:space="preserve"> </w:t>
            </w:r>
            <w:r>
              <w:rPr>
                <w:sz w:val="20"/>
              </w:rPr>
              <w:t>emis</w:t>
            </w:r>
            <w:r>
              <w:rPr>
                <w:spacing w:val="1"/>
                <w:sz w:val="20"/>
              </w:rPr>
              <w:t xml:space="preserve"> </w:t>
            </w:r>
            <w:r>
              <w:rPr>
                <w:sz w:val="20"/>
              </w:rPr>
              <w:t>pentru</w:t>
            </w:r>
            <w:r>
              <w:rPr>
                <w:spacing w:val="1"/>
                <w:sz w:val="20"/>
              </w:rPr>
              <w:t xml:space="preserve"> </w:t>
            </w:r>
            <w:r>
              <w:rPr>
                <w:sz w:val="20"/>
              </w:rPr>
              <w:t>persoana</w:t>
            </w:r>
            <w:r>
              <w:rPr>
                <w:spacing w:val="1"/>
                <w:sz w:val="20"/>
              </w:rPr>
              <w:t xml:space="preserve"> </w:t>
            </w:r>
            <w:r>
              <w:rPr>
                <w:sz w:val="20"/>
              </w:rPr>
              <w:t>precizată</w:t>
            </w:r>
            <w:r>
              <w:rPr>
                <w:spacing w:val="61"/>
                <w:sz w:val="20"/>
              </w:rPr>
              <w:t xml:space="preserve"> </w:t>
            </w:r>
            <w:r>
              <w:rPr>
                <w:sz w:val="20"/>
              </w:rPr>
              <w:t>în</w:t>
            </w:r>
            <w:r>
              <w:rPr>
                <w:spacing w:val="1"/>
                <w:sz w:val="20"/>
              </w:rPr>
              <w:t xml:space="preserve"> </w:t>
            </w:r>
            <w:r>
              <w:rPr>
                <w:sz w:val="20"/>
              </w:rPr>
              <w:t>Cererea</w:t>
            </w:r>
            <w:r>
              <w:rPr>
                <w:spacing w:val="1"/>
                <w:sz w:val="20"/>
              </w:rPr>
              <w:t xml:space="preserve"> </w:t>
            </w:r>
            <w:r>
              <w:rPr>
                <w:sz w:val="20"/>
              </w:rPr>
              <w:t>de</w:t>
            </w:r>
            <w:r>
              <w:rPr>
                <w:spacing w:val="1"/>
                <w:sz w:val="20"/>
              </w:rPr>
              <w:t xml:space="preserve"> </w:t>
            </w:r>
            <w:r>
              <w:rPr>
                <w:sz w:val="20"/>
              </w:rPr>
              <w:t>finanţare</w:t>
            </w:r>
            <w:r>
              <w:rPr>
                <w:spacing w:val="1"/>
                <w:sz w:val="20"/>
              </w:rPr>
              <w:t xml:space="preserve"> </w:t>
            </w:r>
            <w:r>
              <w:rPr>
                <w:sz w:val="20"/>
              </w:rPr>
              <w:t>ca</w:t>
            </w:r>
            <w:r>
              <w:rPr>
                <w:spacing w:val="1"/>
                <w:sz w:val="20"/>
              </w:rPr>
              <w:t xml:space="preserve"> </w:t>
            </w:r>
            <w:r>
              <w:rPr>
                <w:sz w:val="20"/>
              </w:rPr>
              <w:t>fiind</w:t>
            </w:r>
            <w:r>
              <w:rPr>
                <w:spacing w:val="1"/>
                <w:sz w:val="20"/>
              </w:rPr>
              <w:t xml:space="preserve"> </w:t>
            </w:r>
            <w:r>
              <w:rPr>
                <w:sz w:val="20"/>
              </w:rPr>
              <w:t>responsabilul</w:t>
            </w:r>
            <w:r>
              <w:rPr>
                <w:spacing w:val="1"/>
                <w:sz w:val="20"/>
              </w:rPr>
              <w:t xml:space="preserve"> </w:t>
            </w:r>
            <w:r>
              <w:rPr>
                <w:sz w:val="20"/>
              </w:rPr>
              <w:t>legal</w:t>
            </w:r>
            <w:r>
              <w:rPr>
                <w:spacing w:val="1"/>
                <w:sz w:val="20"/>
              </w:rPr>
              <w:t xml:space="preserve"> </w:t>
            </w:r>
            <w:r>
              <w:rPr>
                <w:sz w:val="20"/>
              </w:rPr>
              <w:t>al</w:t>
            </w:r>
            <w:r>
              <w:rPr>
                <w:spacing w:val="1"/>
                <w:sz w:val="20"/>
              </w:rPr>
              <w:t xml:space="preserve"> </w:t>
            </w:r>
            <w:r>
              <w:rPr>
                <w:sz w:val="20"/>
              </w:rPr>
              <w:t>proiectului.</w:t>
            </w:r>
            <w:r>
              <w:rPr>
                <w:spacing w:val="1"/>
                <w:sz w:val="20"/>
              </w:rPr>
              <w:t xml:space="preserve"> </w:t>
            </w:r>
            <w:r>
              <w:rPr>
                <w:sz w:val="20"/>
              </w:rPr>
              <w:t>Expertul</w:t>
            </w:r>
            <w:r>
              <w:rPr>
                <w:spacing w:val="1"/>
                <w:sz w:val="20"/>
              </w:rPr>
              <w:t xml:space="preserve"> </w:t>
            </w:r>
            <w:r>
              <w:rPr>
                <w:sz w:val="20"/>
              </w:rPr>
              <w:t>verifica</w:t>
            </w:r>
            <w:r>
              <w:rPr>
                <w:spacing w:val="1"/>
                <w:sz w:val="20"/>
              </w:rPr>
              <w:t xml:space="preserve"> </w:t>
            </w:r>
            <w:r>
              <w:rPr>
                <w:sz w:val="20"/>
              </w:rPr>
              <w:t>daca</w:t>
            </w:r>
            <w:r>
              <w:rPr>
                <w:spacing w:val="1"/>
                <w:sz w:val="20"/>
              </w:rPr>
              <w:t xml:space="preserve"> </w:t>
            </w:r>
            <w:r>
              <w:rPr>
                <w:sz w:val="20"/>
              </w:rPr>
              <w:t>reprezentantul</w:t>
            </w:r>
            <w:r>
              <w:rPr>
                <w:spacing w:val="1"/>
                <w:sz w:val="20"/>
              </w:rPr>
              <w:t xml:space="preserve"> </w:t>
            </w:r>
            <w:r>
              <w:rPr>
                <w:sz w:val="20"/>
              </w:rPr>
              <w:t>legal</w:t>
            </w:r>
            <w:r>
              <w:rPr>
                <w:spacing w:val="1"/>
                <w:sz w:val="20"/>
              </w:rPr>
              <w:t xml:space="preserve"> </w:t>
            </w:r>
            <w:r>
              <w:rPr>
                <w:sz w:val="20"/>
              </w:rPr>
              <w:t>are</w:t>
            </w:r>
            <w:r>
              <w:rPr>
                <w:spacing w:val="1"/>
                <w:sz w:val="20"/>
              </w:rPr>
              <w:t xml:space="preserve"> </w:t>
            </w:r>
            <w:r>
              <w:rPr>
                <w:sz w:val="20"/>
              </w:rPr>
              <w:t>înscrieri</w:t>
            </w:r>
            <w:r>
              <w:rPr>
                <w:spacing w:val="1"/>
                <w:sz w:val="20"/>
              </w:rPr>
              <w:t xml:space="preserve"> </w:t>
            </w:r>
            <w:r>
              <w:rPr>
                <w:sz w:val="20"/>
              </w:rPr>
              <w:t>privind</w:t>
            </w:r>
            <w:r>
              <w:rPr>
                <w:spacing w:val="1"/>
                <w:sz w:val="20"/>
              </w:rPr>
              <w:t xml:space="preserve"> </w:t>
            </w:r>
            <w:r>
              <w:rPr>
                <w:sz w:val="20"/>
              </w:rPr>
              <w:t>sancţiuni</w:t>
            </w:r>
            <w:r>
              <w:rPr>
                <w:spacing w:val="1"/>
                <w:sz w:val="20"/>
              </w:rPr>
              <w:t xml:space="preserve"> </w:t>
            </w:r>
            <w:r>
              <w:rPr>
                <w:sz w:val="20"/>
              </w:rPr>
              <w:t>economico-financiare</w:t>
            </w:r>
            <w:r>
              <w:rPr>
                <w:spacing w:val="1"/>
                <w:sz w:val="20"/>
              </w:rPr>
              <w:t xml:space="preserve"> </w:t>
            </w:r>
            <w:r>
              <w:rPr>
                <w:sz w:val="20"/>
              </w:rPr>
              <w:t>in</w:t>
            </w:r>
            <w:r>
              <w:rPr>
                <w:spacing w:val="1"/>
                <w:sz w:val="20"/>
              </w:rPr>
              <w:t xml:space="preserve"> </w:t>
            </w:r>
            <w:r>
              <w:rPr>
                <w:sz w:val="20"/>
              </w:rPr>
              <w:t>cazierul</w:t>
            </w:r>
            <w:r>
              <w:rPr>
                <w:spacing w:val="1"/>
                <w:sz w:val="20"/>
              </w:rPr>
              <w:t xml:space="preserve"> </w:t>
            </w:r>
            <w:r>
              <w:rPr>
                <w:sz w:val="20"/>
              </w:rPr>
              <w:t>judiciar şi dacă documentul este în termen de</w:t>
            </w:r>
            <w:r>
              <w:rPr>
                <w:spacing w:val="1"/>
                <w:sz w:val="20"/>
              </w:rPr>
              <w:t xml:space="preserve"> </w:t>
            </w:r>
            <w:r>
              <w:rPr>
                <w:sz w:val="20"/>
              </w:rPr>
              <w:t>valabilitate. În cazul în care nu există înscrieri</w:t>
            </w:r>
            <w:r>
              <w:rPr>
                <w:spacing w:val="1"/>
                <w:sz w:val="20"/>
              </w:rPr>
              <w:t xml:space="preserve"> </w:t>
            </w:r>
            <w:r>
              <w:rPr>
                <w:sz w:val="20"/>
              </w:rPr>
              <w:t>în cazierul</w:t>
            </w:r>
            <w:r>
              <w:rPr>
                <w:spacing w:val="-1"/>
                <w:sz w:val="20"/>
              </w:rPr>
              <w:t xml:space="preserve"> </w:t>
            </w:r>
            <w:r>
              <w:rPr>
                <w:sz w:val="20"/>
              </w:rPr>
              <w:t>judiciar,</w:t>
            </w:r>
            <w:r>
              <w:rPr>
                <w:spacing w:val="-2"/>
                <w:sz w:val="20"/>
              </w:rPr>
              <w:t xml:space="preserve"> </w:t>
            </w:r>
            <w:r>
              <w:rPr>
                <w:sz w:val="20"/>
              </w:rPr>
              <w:t>expertul</w:t>
            </w:r>
            <w:r>
              <w:rPr>
                <w:spacing w:val="-1"/>
                <w:sz w:val="20"/>
              </w:rPr>
              <w:t xml:space="preserve"> </w:t>
            </w:r>
            <w:r>
              <w:rPr>
                <w:sz w:val="20"/>
              </w:rPr>
              <w:t>bifează</w:t>
            </w:r>
            <w:r>
              <w:rPr>
                <w:spacing w:val="-4"/>
                <w:sz w:val="20"/>
              </w:rPr>
              <w:t xml:space="preserve"> </w:t>
            </w:r>
            <w:r>
              <w:rPr>
                <w:sz w:val="20"/>
              </w:rPr>
              <w:t>DA.</w:t>
            </w:r>
          </w:p>
          <w:p w14:paraId="1C213EA3" w14:textId="77777777" w:rsidR="00BD35D5" w:rsidRDefault="00000000">
            <w:pPr>
              <w:pStyle w:val="TableParagraph"/>
              <w:spacing w:line="231" w:lineRule="exact"/>
              <w:ind w:left="105"/>
              <w:jc w:val="both"/>
              <w:rPr>
                <w:sz w:val="20"/>
              </w:rPr>
            </w:pPr>
            <w:r>
              <w:rPr>
                <w:sz w:val="20"/>
              </w:rPr>
              <w:t>In</w:t>
            </w:r>
            <w:r>
              <w:rPr>
                <w:spacing w:val="28"/>
                <w:sz w:val="20"/>
              </w:rPr>
              <w:t xml:space="preserve"> </w:t>
            </w:r>
            <w:r>
              <w:rPr>
                <w:sz w:val="20"/>
              </w:rPr>
              <w:t>caz</w:t>
            </w:r>
            <w:r>
              <w:rPr>
                <w:spacing w:val="23"/>
                <w:sz w:val="20"/>
              </w:rPr>
              <w:t xml:space="preserve"> </w:t>
            </w:r>
            <w:r>
              <w:rPr>
                <w:sz w:val="20"/>
              </w:rPr>
              <w:t>contrar</w:t>
            </w:r>
            <w:r>
              <w:rPr>
                <w:spacing w:val="26"/>
                <w:sz w:val="20"/>
              </w:rPr>
              <w:t xml:space="preserve"> </w:t>
            </w:r>
            <w:r>
              <w:rPr>
                <w:sz w:val="20"/>
              </w:rPr>
              <w:t>expertul</w:t>
            </w:r>
            <w:r>
              <w:rPr>
                <w:spacing w:val="32"/>
                <w:sz w:val="20"/>
              </w:rPr>
              <w:t xml:space="preserve"> </w:t>
            </w:r>
            <w:r>
              <w:rPr>
                <w:sz w:val="20"/>
              </w:rPr>
              <w:t>bifeaza</w:t>
            </w:r>
            <w:r>
              <w:rPr>
                <w:spacing w:val="28"/>
                <w:sz w:val="20"/>
              </w:rPr>
              <w:t xml:space="preserve"> </w:t>
            </w:r>
            <w:r>
              <w:rPr>
                <w:sz w:val="20"/>
              </w:rPr>
              <w:t>caseta</w:t>
            </w:r>
            <w:r>
              <w:rPr>
                <w:spacing w:val="29"/>
                <w:sz w:val="20"/>
              </w:rPr>
              <w:t xml:space="preserve"> </w:t>
            </w:r>
            <w:r>
              <w:rPr>
                <w:sz w:val="20"/>
              </w:rPr>
              <w:t>NU</w:t>
            </w:r>
            <w:r>
              <w:rPr>
                <w:spacing w:val="27"/>
                <w:sz w:val="20"/>
              </w:rPr>
              <w:t xml:space="preserve"> </w:t>
            </w:r>
            <w:r>
              <w:rPr>
                <w:sz w:val="20"/>
              </w:rPr>
              <w:t>iar</w:t>
            </w:r>
          </w:p>
          <w:p w14:paraId="426CB839" w14:textId="77777777" w:rsidR="00BD35D5" w:rsidRDefault="00000000">
            <w:pPr>
              <w:pStyle w:val="TableParagraph"/>
              <w:spacing w:line="220" w:lineRule="exact"/>
              <w:ind w:left="105"/>
              <w:jc w:val="both"/>
              <w:rPr>
                <w:sz w:val="20"/>
              </w:rPr>
            </w:pPr>
            <w:r>
              <w:rPr>
                <w:sz w:val="20"/>
              </w:rPr>
              <w:t>cererea</w:t>
            </w:r>
            <w:r>
              <w:rPr>
                <w:spacing w:val="-5"/>
                <w:sz w:val="20"/>
              </w:rPr>
              <w:t xml:space="preserve"> </w:t>
            </w:r>
            <w:r>
              <w:rPr>
                <w:sz w:val="20"/>
              </w:rPr>
              <w:t>devine</w:t>
            </w:r>
            <w:r>
              <w:rPr>
                <w:spacing w:val="-4"/>
                <w:sz w:val="20"/>
              </w:rPr>
              <w:t xml:space="preserve"> </w:t>
            </w:r>
            <w:r>
              <w:rPr>
                <w:sz w:val="20"/>
              </w:rPr>
              <w:t>neeligibila.</w:t>
            </w:r>
          </w:p>
        </w:tc>
      </w:tr>
      <w:tr w:rsidR="00BD35D5" w14:paraId="7E68B858" w14:textId="77777777">
        <w:trPr>
          <w:trHeight w:val="4181"/>
        </w:trPr>
        <w:tc>
          <w:tcPr>
            <w:tcW w:w="4792" w:type="dxa"/>
          </w:tcPr>
          <w:p w14:paraId="539FE543" w14:textId="77777777" w:rsidR="00BD35D5" w:rsidRDefault="00000000">
            <w:pPr>
              <w:pStyle w:val="TableParagraph"/>
              <w:spacing w:line="242" w:lineRule="auto"/>
              <w:ind w:left="110"/>
              <w:rPr>
                <w:b/>
                <w:sz w:val="20"/>
              </w:rPr>
            </w:pPr>
            <w:r>
              <w:rPr>
                <w:b/>
                <w:sz w:val="20"/>
              </w:rPr>
              <w:t>Doc.</w:t>
            </w:r>
            <w:r>
              <w:rPr>
                <w:b/>
                <w:spacing w:val="1"/>
                <w:sz w:val="20"/>
              </w:rPr>
              <w:t xml:space="preserve"> </w:t>
            </w:r>
            <w:r>
              <w:rPr>
                <w:b/>
                <w:sz w:val="20"/>
              </w:rPr>
              <w:t>8.1</w:t>
            </w:r>
            <w:r>
              <w:rPr>
                <w:b/>
                <w:spacing w:val="1"/>
                <w:sz w:val="20"/>
              </w:rPr>
              <w:t xml:space="preserve"> </w:t>
            </w:r>
            <w:r>
              <w:rPr>
                <w:b/>
                <w:sz w:val="20"/>
              </w:rPr>
              <w:t>Certificat</w:t>
            </w:r>
            <w:r>
              <w:rPr>
                <w:b/>
                <w:spacing w:val="1"/>
                <w:sz w:val="20"/>
              </w:rPr>
              <w:t xml:space="preserve"> </w:t>
            </w:r>
            <w:r>
              <w:rPr>
                <w:b/>
                <w:sz w:val="20"/>
              </w:rPr>
              <w:t>de</w:t>
            </w:r>
            <w:r>
              <w:rPr>
                <w:b/>
                <w:spacing w:val="1"/>
                <w:sz w:val="20"/>
              </w:rPr>
              <w:t xml:space="preserve"> </w:t>
            </w:r>
            <w:r>
              <w:rPr>
                <w:b/>
                <w:sz w:val="20"/>
              </w:rPr>
              <w:t>atestare</w:t>
            </w:r>
            <w:r>
              <w:rPr>
                <w:b/>
                <w:spacing w:val="1"/>
                <w:sz w:val="20"/>
              </w:rPr>
              <w:t xml:space="preserve"> </w:t>
            </w:r>
            <w:r>
              <w:rPr>
                <w:b/>
                <w:sz w:val="20"/>
              </w:rPr>
              <w:t>fiscală</w:t>
            </w:r>
            <w:r>
              <w:rPr>
                <w:b/>
                <w:spacing w:val="1"/>
                <w:sz w:val="20"/>
              </w:rPr>
              <w:t xml:space="preserve"> </w:t>
            </w:r>
            <w:r>
              <w:rPr>
                <w:b/>
                <w:sz w:val="20"/>
              </w:rPr>
              <w:t>pentru</w:t>
            </w:r>
            <w:r>
              <w:rPr>
                <w:b/>
                <w:spacing w:val="-58"/>
                <w:sz w:val="20"/>
              </w:rPr>
              <w:t xml:space="preserve"> </w:t>
            </w:r>
            <w:r>
              <w:rPr>
                <w:b/>
                <w:sz w:val="20"/>
              </w:rPr>
              <w:t>întreprindere</w:t>
            </w:r>
          </w:p>
        </w:tc>
        <w:tc>
          <w:tcPr>
            <w:tcW w:w="4466" w:type="dxa"/>
          </w:tcPr>
          <w:p w14:paraId="382B1481" w14:textId="77777777" w:rsidR="00BD35D5" w:rsidRDefault="00000000">
            <w:pPr>
              <w:pStyle w:val="TableParagraph"/>
              <w:ind w:left="105" w:right="98"/>
              <w:jc w:val="both"/>
              <w:rPr>
                <w:b/>
                <w:sz w:val="20"/>
              </w:rPr>
            </w:pPr>
            <w:r>
              <w:rPr>
                <w:b/>
                <w:sz w:val="20"/>
              </w:rPr>
              <w:t>Expertul</w:t>
            </w:r>
            <w:r>
              <w:rPr>
                <w:b/>
                <w:spacing w:val="1"/>
                <w:sz w:val="20"/>
              </w:rPr>
              <w:t xml:space="preserve"> </w:t>
            </w:r>
            <w:r>
              <w:rPr>
                <w:b/>
                <w:sz w:val="20"/>
              </w:rPr>
              <w:t>verifica</w:t>
            </w:r>
            <w:r>
              <w:rPr>
                <w:b/>
                <w:spacing w:val="1"/>
                <w:sz w:val="20"/>
              </w:rPr>
              <w:t xml:space="preserve"> </w:t>
            </w:r>
            <w:r>
              <w:rPr>
                <w:b/>
                <w:sz w:val="20"/>
              </w:rPr>
              <w:t>daca</w:t>
            </w:r>
            <w:r>
              <w:rPr>
                <w:b/>
                <w:spacing w:val="1"/>
                <w:sz w:val="20"/>
              </w:rPr>
              <w:t xml:space="preserve"> </w:t>
            </w:r>
            <w:r>
              <w:rPr>
                <w:b/>
                <w:sz w:val="20"/>
              </w:rPr>
              <w:t>solicitantul</w:t>
            </w:r>
            <w:r>
              <w:rPr>
                <w:b/>
                <w:spacing w:val="61"/>
                <w:sz w:val="20"/>
              </w:rPr>
              <w:t xml:space="preserve"> </w:t>
            </w:r>
            <w:r>
              <w:rPr>
                <w:b/>
                <w:sz w:val="20"/>
              </w:rPr>
              <w:t>a</w:t>
            </w:r>
            <w:r>
              <w:rPr>
                <w:b/>
                <w:spacing w:val="1"/>
                <w:sz w:val="20"/>
              </w:rPr>
              <w:t xml:space="preserve"> </w:t>
            </w:r>
            <w:r>
              <w:rPr>
                <w:b/>
                <w:sz w:val="20"/>
              </w:rPr>
              <w:t>prezentat</w:t>
            </w:r>
            <w:r>
              <w:rPr>
                <w:b/>
                <w:spacing w:val="1"/>
                <w:sz w:val="20"/>
              </w:rPr>
              <w:t xml:space="preserve"> </w:t>
            </w:r>
            <w:r>
              <w:rPr>
                <w:b/>
                <w:sz w:val="20"/>
              </w:rPr>
              <w:t>in</w:t>
            </w:r>
            <w:r>
              <w:rPr>
                <w:b/>
                <w:spacing w:val="1"/>
                <w:sz w:val="20"/>
              </w:rPr>
              <w:t xml:space="preserve"> </w:t>
            </w:r>
            <w:r>
              <w:rPr>
                <w:b/>
                <w:sz w:val="20"/>
              </w:rPr>
              <w:t>vederea</w:t>
            </w:r>
            <w:r>
              <w:rPr>
                <w:b/>
                <w:spacing w:val="1"/>
                <w:sz w:val="20"/>
              </w:rPr>
              <w:t xml:space="preserve"> </w:t>
            </w:r>
            <w:r>
              <w:rPr>
                <w:b/>
                <w:sz w:val="20"/>
              </w:rPr>
              <w:t>contractarii</w:t>
            </w:r>
            <w:r>
              <w:rPr>
                <w:b/>
                <w:spacing w:val="-58"/>
                <w:sz w:val="20"/>
              </w:rPr>
              <w:t xml:space="preserve"> </w:t>
            </w:r>
            <w:r>
              <w:rPr>
                <w:b/>
                <w:sz w:val="20"/>
              </w:rPr>
              <w:t>urmatoarele documente:</w:t>
            </w:r>
          </w:p>
          <w:p w14:paraId="67BE788B" w14:textId="77777777" w:rsidR="00BD35D5" w:rsidRDefault="00000000">
            <w:pPr>
              <w:pStyle w:val="TableParagraph"/>
              <w:ind w:left="105" w:right="94"/>
              <w:jc w:val="both"/>
              <w:rPr>
                <w:sz w:val="20"/>
              </w:rPr>
            </w:pPr>
            <w:r>
              <w:rPr>
                <w:b/>
                <w:sz w:val="20"/>
              </w:rPr>
              <w:t>-</w:t>
            </w:r>
            <w:r>
              <w:rPr>
                <w:b/>
                <w:spacing w:val="1"/>
                <w:sz w:val="20"/>
              </w:rPr>
              <w:t xml:space="preserve"> </w:t>
            </w:r>
            <w:r>
              <w:rPr>
                <w:sz w:val="20"/>
              </w:rPr>
              <w:t>Certificat</w:t>
            </w:r>
            <w:r>
              <w:rPr>
                <w:spacing w:val="1"/>
                <w:sz w:val="20"/>
              </w:rPr>
              <w:t xml:space="preserve"> </w:t>
            </w:r>
            <w:r>
              <w:rPr>
                <w:sz w:val="20"/>
              </w:rPr>
              <w:t>care</w:t>
            </w:r>
            <w:r>
              <w:rPr>
                <w:spacing w:val="1"/>
                <w:sz w:val="20"/>
              </w:rPr>
              <w:t xml:space="preserve"> </w:t>
            </w:r>
            <w:r>
              <w:rPr>
                <w:sz w:val="20"/>
              </w:rPr>
              <w:t>să</w:t>
            </w:r>
            <w:r>
              <w:rPr>
                <w:spacing w:val="1"/>
                <w:sz w:val="20"/>
              </w:rPr>
              <w:t xml:space="preserve"> </w:t>
            </w:r>
            <w:r>
              <w:rPr>
                <w:sz w:val="20"/>
              </w:rPr>
              <w:t>ateste</w:t>
            </w:r>
            <w:r>
              <w:rPr>
                <w:spacing w:val="1"/>
                <w:sz w:val="20"/>
              </w:rPr>
              <w:t xml:space="preserve"> </w:t>
            </w:r>
            <w:r>
              <w:rPr>
                <w:sz w:val="20"/>
              </w:rPr>
              <w:t>lipsa</w:t>
            </w:r>
            <w:r>
              <w:rPr>
                <w:spacing w:val="1"/>
                <w:sz w:val="20"/>
              </w:rPr>
              <w:t xml:space="preserve"> </w:t>
            </w:r>
            <w:r>
              <w:rPr>
                <w:sz w:val="20"/>
              </w:rPr>
              <w:t>datoriilor</w:t>
            </w:r>
            <w:r>
              <w:rPr>
                <w:spacing w:val="1"/>
                <w:sz w:val="20"/>
              </w:rPr>
              <w:t xml:space="preserve"> </w:t>
            </w:r>
            <w:r>
              <w:rPr>
                <w:sz w:val="20"/>
              </w:rPr>
              <w:t>fiscale.</w:t>
            </w:r>
            <w:r>
              <w:rPr>
                <w:spacing w:val="1"/>
                <w:sz w:val="20"/>
              </w:rPr>
              <w:t xml:space="preserve"> </w:t>
            </w:r>
            <w:r>
              <w:rPr>
                <w:sz w:val="20"/>
              </w:rPr>
              <w:t>Certificatele</w:t>
            </w:r>
            <w:r>
              <w:rPr>
                <w:spacing w:val="1"/>
                <w:sz w:val="20"/>
              </w:rPr>
              <w:t xml:space="preserve"> </w:t>
            </w:r>
            <w:r>
              <w:rPr>
                <w:sz w:val="20"/>
              </w:rPr>
              <w:t>trebuie</w:t>
            </w:r>
            <w:r>
              <w:rPr>
                <w:spacing w:val="1"/>
                <w:sz w:val="20"/>
              </w:rPr>
              <w:t xml:space="preserve"> </w:t>
            </w:r>
            <w:r>
              <w:rPr>
                <w:sz w:val="20"/>
              </w:rPr>
              <w:t>sa</w:t>
            </w:r>
            <w:r>
              <w:rPr>
                <w:spacing w:val="1"/>
                <w:sz w:val="20"/>
              </w:rPr>
              <w:t xml:space="preserve"> </w:t>
            </w:r>
            <w:r>
              <w:rPr>
                <w:sz w:val="20"/>
              </w:rPr>
              <w:t>mentioneze</w:t>
            </w:r>
            <w:r>
              <w:rPr>
                <w:spacing w:val="1"/>
                <w:sz w:val="20"/>
              </w:rPr>
              <w:t xml:space="preserve"> </w:t>
            </w:r>
            <w:r>
              <w:rPr>
                <w:sz w:val="20"/>
              </w:rPr>
              <w:t>clar</w:t>
            </w:r>
            <w:r>
              <w:rPr>
                <w:spacing w:val="1"/>
                <w:sz w:val="20"/>
              </w:rPr>
              <w:t xml:space="preserve"> </w:t>
            </w:r>
            <w:r>
              <w:rPr>
                <w:sz w:val="20"/>
              </w:rPr>
              <w:t>lipsa</w:t>
            </w:r>
            <w:r>
              <w:rPr>
                <w:spacing w:val="1"/>
                <w:sz w:val="20"/>
              </w:rPr>
              <w:t xml:space="preserve"> </w:t>
            </w:r>
            <w:r>
              <w:rPr>
                <w:sz w:val="20"/>
              </w:rPr>
              <w:t>datoriilor</w:t>
            </w:r>
            <w:r>
              <w:rPr>
                <w:spacing w:val="1"/>
                <w:sz w:val="20"/>
              </w:rPr>
              <w:t xml:space="preserve"> </w:t>
            </w:r>
            <w:r>
              <w:rPr>
                <w:sz w:val="20"/>
              </w:rPr>
              <w:t>prin</w:t>
            </w:r>
            <w:r>
              <w:rPr>
                <w:spacing w:val="1"/>
                <w:sz w:val="20"/>
              </w:rPr>
              <w:t xml:space="preserve"> </w:t>
            </w:r>
            <w:r>
              <w:rPr>
                <w:sz w:val="20"/>
              </w:rPr>
              <w:t>mentiunea</w:t>
            </w:r>
            <w:r>
              <w:rPr>
                <w:spacing w:val="1"/>
                <w:sz w:val="20"/>
              </w:rPr>
              <w:t xml:space="preserve"> </w:t>
            </w:r>
            <w:r>
              <w:rPr>
                <w:sz w:val="20"/>
              </w:rPr>
              <w:t>“nu</w:t>
            </w:r>
            <w:r>
              <w:rPr>
                <w:spacing w:val="1"/>
                <w:sz w:val="20"/>
              </w:rPr>
              <w:t xml:space="preserve"> </w:t>
            </w:r>
            <w:r>
              <w:rPr>
                <w:sz w:val="20"/>
              </w:rPr>
              <w:t>are</w:t>
            </w:r>
            <w:r>
              <w:rPr>
                <w:spacing w:val="-58"/>
                <w:sz w:val="20"/>
              </w:rPr>
              <w:t xml:space="preserve"> </w:t>
            </w:r>
            <w:r>
              <w:rPr>
                <w:sz w:val="20"/>
              </w:rPr>
              <w:t>datorii” sau bararea liniei in care ar trebui sa</w:t>
            </w:r>
            <w:r>
              <w:rPr>
                <w:spacing w:val="1"/>
                <w:sz w:val="20"/>
              </w:rPr>
              <w:t xml:space="preserve"> </w:t>
            </w:r>
            <w:r>
              <w:rPr>
                <w:sz w:val="20"/>
              </w:rPr>
              <w:t>fie</w:t>
            </w:r>
            <w:r>
              <w:rPr>
                <w:spacing w:val="-4"/>
                <w:sz w:val="20"/>
              </w:rPr>
              <w:t xml:space="preserve"> </w:t>
            </w:r>
            <w:r>
              <w:rPr>
                <w:sz w:val="20"/>
              </w:rPr>
              <w:t>mentionte</w:t>
            </w:r>
          </w:p>
          <w:p w14:paraId="11236AFA" w14:textId="77777777" w:rsidR="00BD35D5" w:rsidRDefault="00000000">
            <w:pPr>
              <w:pStyle w:val="TableParagraph"/>
              <w:ind w:left="105" w:right="97"/>
              <w:jc w:val="both"/>
              <w:rPr>
                <w:sz w:val="20"/>
              </w:rPr>
            </w:pPr>
            <w:r>
              <w:rPr>
                <w:sz w:val="20"/>
              </w:rPr>
              <w:t>sau,</w:t>
            </w:r>
            <w:r>
              <w:rPr>
                <w:spacing w:val="1"/>
                <w:sz w:val="20"/>
              </w:rPr>
              <w:t xml:space="preserve"> </w:t>
            </w:r>
            <w:r>
              <w:rPr>
                <w:sz w:val="20"/>
              </w:rPr>
              <w:t>dupa</w:t>
            </w:r>
            <w:r>
              <w:rPr>
                <w:spacing w:val="1"/>
                <w:sz w:val="20"/>
              </w:rPr>
              <w:t xml:space="preserve"> </w:t>
            </w:r>
            <w:r>
              <w:rPr>
                <w:sz w:val="20"/>
              </w:rPr>
              <w:t>caz,</w:t>
            </w:r>
            <w:r>
              <w:rPr>
                <w:spacing w:val="1"/>
                <w:sz w:val="20"/>
              </w:rPr>
              <w:t xml:space="preserve"> </w:t>
            </w:r>
            <w:r>
              <w:rPr>
                <w:sz w:val="20"/>
              </w:rPr>
              <w:t>graficul</w:t>
            </w:r>
            <w:r>
              <w:rPr>
                <w:spacing w:val="1"/>
                <w:sz w:val="20"/>
              </w:rPr>
              <w:t xml:space="preserve"> </w:t>
            </w:r>
            <w:r>
              <w:rPr>
                <w:sz w:val="20"/>
              </w:rPr>
              <w:t>de</w:t>
            </w:r>
            <w:r>
              <w:rPr>
                <w:spacing w:val="1"/>
                <w:sz w:val="20"/>
              </w:rPr>
              <w:t xml:space="preserve"> </w:t>
            </w:r>
            <w:r>
              <w:rPr>
                <w:sz w:val="20"/>
              </w:rPr>
              <w:t>esalonare</w:t>
            </w:r>
            <w:r>
              <w:rPr>
                <w:spacing w:val="61"/>
                <w:sz w:val="20"/>
              </w:rPr>
              <w:t xml:space="preserve"> </w:t>
            </w:r>
            <w:r>
              <w:rPr>
                <w:sz w:val="20"/>
              </w:rPr>
              <w:t>a</w:t>
            </w:r>
            <w:r>
              <w:rPr>
                <w:spacing w:val="1"/>
                <w:sz w:val="20"/>
              </w:rPr>
              <w:t xml:space="preserve"> </w:t>
            </w:r>
            <w:r>
              <w:rPr>
                <w:sz w:val="20"/>
              </w:rPr>
              <w:t>datoriilor</w:t>
            </w:r>
            <w:r>
              <w:rPr>
                <w:spacing w:val="1"/>
                <w:sz w:val="20"/>
              </w:rPr>
              <w:t xml:space="preserve"> </w:t>
            </w:r>
            <w:r>
              <w:rPr>
                <w:sz w:val="20"/>
              </w:rPr>
              <w:t>in</w:t>
            </w:r>
            <w:r>
              <w:rPr>
                <w:spacing w:val="1"/>
                <w:sz w:val="20"/>
              </w:rPr>
              <w:t xml:space="preserve"> </w:t>
            </w:r>
            <w:r>
              <w:rPr>
                <w:sz w:val="20"/>
              </w:rPr>
              <w:t>cazul</w:t>
            </w:r>
            <w:r>
              <w:rPr>
                <w:spacing w:val="1"/>
                <w:sz w:val="20"/>
              </w:rPr>
              <w:t xml:space="preserve"> </w:t>
            </w:r>
            <w:r>
              <w:rPr>
                <w:sz w:val="20"/>
              </w:rPr>
              <w:t>in</w:t>
            </w:r>
            <w:r>
              <w:rPr>
                <w:spacing w:val="1"/>
                <w:sz w:val="20"/>
              </w:rPr>
              <w:t xml:space="preserve"> </w:t>
            </w:r>
            <w:r>
              <w:rPr>
                <w:sz w:val="20"/>
              </w:rPr>
              <w:t>care</w:t>
            </w:r>
            <w:r>
              <w:rPr>
                <w:spacing w:val="1"/>
                <w:sz w:val="20"/>
              </w:rPr>
              <w:t xml:space="preserve"> </w:t>
            </w:r>
            <w:r>
              <w:rPr>
                <w:sz w:val="20"/>
              </w:rPr>
              <w:t>ANAF</w:t>
            </w:r>
            <w:r>
              <w:rPr>
                <w:spacing w:val="1"/>
                <w:sz w:val="20"/>
              </w:rPr>
              <w:t xml:space="preserve"> </w:t>
            </w:r>
            <w:r>
              <w:rPr>
                <w:sz w:val="20"/>
              </w:rPr>
              <w:t>a</w:t>
            </w:r>
            <w:r>
              <w:rPr>
                <w:spacing w:val="1"/>
                <w:sz w:val="20"/>
              </w:rPr>
              <w:t xml:space="preserve"> </w:t>
            </w:r>
            <w:r>
              <w:rPr>
                <w:sz w:val="20"/>
              </w:rPr>
              <w:t>permis</w:t>
            </w:r>
            <w:r>
              <w:rPr>
                <w:spacing w:val="1"/>
                <w:sz w:val="20"/>
              </w:rPr>
              <w:t xml:space="preserve"> </w:t>
            </w:r>
            <w:r>
              <w:rPr>
                <w:sz w:val="20"/>
              </w:rPr>
              <w:t>esalonarea</w:t>
            </w:r>
            <w:r>
              <w:rPr>
                <w:spacing w:val="1"/>
                <w:sz w:val="20"/>
              </w:rPr>
              <w:t xml:space="preserve"> </w:t>
            </w:r>
            <w:r>
              <w:rPr>
                <w:sz w:val="20"/>
              </w:rPr>
              <w:t>acestora</w:t>
            </w:r>
            <w:r>
              <w:rPr>
                <w:spacing w:val="1"/>
                <w:sz w:val="20"/>
              </w:rPr>
              <w:t xml:space="preserve"> </w:t>
            </w:r>
            <w:r>
              <w:rPr>
                <w:sz w:val="20"/>
              </w:rPr>
              <w:t>in</w:t>
            </w:r>
            <w:r>
              <w:rPr>
                <w:spacing w:val="1"/>
                <w:sz w:val="20"/>
              </w:rPr>
              <w:t xml:space="preserve"> </w:t>
            </w:r>
            <w:r>
              <w:rPr>
                <w:sz w:val="20"/>
              </w:rPr>
              <w:t>urma</w:t>
            </w:r>
            <w:r>
              <w:rPr>
                <w:spacing w:val="1"/>
                <w:sz w:val="20"/>
              </w:rPr>
              <w:t xml:space="preserve"> </w:t>
            </w:r>
            <w:r>
              <w:rPr>
                <w:sz w:val="20"/>
              </w:rPr>
              <w:t>efectuarii</w:t>
            </w:r>
            <w:r>
              <w:rPr>
                <w:spacing w:val="1"/>
                <w:sz w:val="20"/>
              </w:rPr>
              <w:t xml:space="preserve"> </w:t>
            </w:r>
            <w:r>
              <w:rPr>
                <w:sz w:val="20"/>
              </w:rPr>
              <w:t>unui</w:t>
            </w:r>
            <w:r>
              <w:rPr>
                <w:spacing w:val="-58"/>
                <w:sz w:val="20"/>
              </w:rPr>
              <w:t xml:space="preserve"> </w:t>
            </w:r>
            <w:r>
              <w:rPr>
                <w:sz w:val="20"/>
              </w:rPr>
              <w:t>control.</w:t>
            </w:r>
          </w:p>
          <w:p w14:paraId="16CBC3AD" w14:textId="77777777" w:rsidR="00BD35D5" w:rsidRDefault="00000000">
            <w:pPr>
              <w:pStyle w:val="TableParagraph"/>
              <w:ind w:left="105" w:right="98"/>
              <w:jc w:val="both"/>
              <w:rPr>
                <w:sz w:val="20"/>
              </w:rPr>
            </w:pPr>
            <w:r>
              <w:rPr>
                <w:sz w:val="20"/>
              </w:rPr>
              <w:t>-Certificat de la</w:t>
            </w:r>
            <w:r>
              <w:rPr>
                <w:spacing w:val="60"/>
                <w:sz w:val="20"/>
              </w:rPr>
              <w:t xml:space="preserve"> </w:t>
            </w:r>
            <w:r>
              <w:rPr>
                <w:sz w:val="20"/>
              </w:rPr>
              <w:t>Primariile pe raza carora isi</w:t>
            </w:r>
            <w:r>
              <w:rPr>
                <w:spacing w:val="1"/>
                <w:sz w:val="20"/>
              </w:rPr>
              <w:t xml:space="preserve"> </w:t>
            </w:r>
            <w:r>
              <w:rPr>
                <w:sz w:val="20"/>
              </w:rPr>
              <w:t>au</w:t>
            </w:r>
            <w:r>
              <w:rPr>
                <w:spacing w:val="1"/>
                <w:sz w:val="20"/>
              </w:rPr>
              <w:t xml:space="preserve"> </w:t>
            </w:r>
            <w:r>
              <w:rPr>
                <w:sz w:val="20"/>
              </w:rPr>
              <w:t>sediul</w:t>
            </w:r>
            <w:r>
              <w:rPr>
                <w:spacing w:val="-5"/>
                <w:sz w:val="20"/>
              </w:rPr>
              <w:t xml:space="preserve"> </w:t>
            </w:r>
            <w:r>
              <w:rPr>
                <w:sz w:val="20"/>
              </w:rPr>
              <w:t>si/sau</w:t>
            </w:r>
            <w:r>
              <w:rPr>
                <w:spacing w:val="-3"/>
                <w:sz w:val="20"/>
              </w:rPr>
              <w:t xml:space="preserve"> </w:t>
            </w:r>
            <w:r>
              <w:rPr>
                <w:sz w:val="20"/>
              </w:rPr>
              <w:t>punctul de</w:t>
            </w:r>
            <w:r>
              <w:rPr>
                <w:spacing w:val="-3"/>
                <w:sz w:val="20"/>
              </w:rPr>
              <w:t xml:space="preserve"> </w:t>
            </w:r>
            <w:r>
              <w:rPr>
                <w:sz w:val="20"/>
              </w:rPr>
              <w:t>lucru.</w:t>
            </w:r>
          </w:p>
          <w:p w14:paraId="221E88EF" w14:textId="77777777" w:rsidR="00BD35D5" w:rsidRDefault="00000000">
            <w:pPr>
              <w:pStyle w:val="TableParagraph"/>
              <w:ind w:left="105" w:right="95"/>
              <w:jc w:val="both"/>
              <w:rPr>
                <w:sz w:val="20"/>
              </w:rPr>
            </w:pPr>
            <w:r>
              <w:rPr>
                <w:sz w:val="20"/>
              </w:rPr>
              <w:t>Daca</w:t>
            </w:r>
            <w:r>
              <w:rPr>
                <w:spacing w:val="1"/>
                <w:sz w:val="20"/>
              </w:rPr>
              <w:t xml:space="preserve"> </w:t>
            </w:r>
            <w:r>
              <w:rPr>
                <w:sz w:val="20"/>
              </w:rPr>
              <w:t>solicitantul</w:t>
            </w:r>
            <w:r>
              <w:rPr>
                <w:spacing w:val="1"/>
                <w:sz w:val="20"/>
              </w:rPr>
              <w:t xml:space="preserve"> </w:t>
            </w:r>
            <w:r>
              <w:rPr>
                <w:sz w:val="20"/>
              </w:rPr>
              <w:t>are</w:t>
            </w:r>
            <w:r>
              <w:rPr>
                <w:spacing w:val="1"/>
                <w:sz w:val="20"/>
              </w:rPr>
              <w:t xml:space="preserve"> </w:t>
            </w:r>
            <w:r>
              <w:rPr>
                <w:sz w:val="20"/>
              </w:rPr>
              <w:t>datorii</w:t>
            </w:r>
            <w:r>
              <w:rPr>
                <w:spacing w:val="1"/>
                <w:sz w:val="20"/>
              </w:rPr>
              <w:t xml:space="preserve"> </w:t>
            </w:r>
            <w:r>
              <w:rPr>
                <w:sz w:val="20"/>
              </w:rPr>
              <w:t>catre</w:t>
            </w:r>
            <w:r>
              <w:rPr>
                <w:spacing w:val="1"/>
                <w:sz w:val="20"/>
              </w:rPr>
              <w:t xml:space="preserve"> </w:t>
            </w:r>
            <w:r>
              <w:rPr>
                <w:sz w:val="20"/>
              </w:rPr>
              <w:t>ANAF</w:t>
            </w:r>
            <w:r>
              <w:rPr>
                <w:spacing w:val="1"/>
                <w:sz w:val="20"/>
              </w:rPr>
              <w:t xml:space="preserve"> </w:t>
            </w:r>
            <w:r>
              <w:rPr>
                <w:sz w:val="20"/>
              </w:rPr>
              <w:t>/</w:t>
            </w:r>
            <w:r>
              <w:rPr>
                <w:spacing w:val="1"/>
                <w:sz w:val="20"/>
              </w:rPr>
              <w:t xml:space="preserve"> </w:t>
            </w:r>
            <w:r>
              <w:rPr>
                <w:sz w:val="20"/>
              </w:rPr>
              <w:t>primărie,</w:t>
            </w:r>
            <w:r>
              <w:rPr>
                <w:spacing w:val="1"/>
                <w:sz w:val="20"/>
              </w:rPr>
              <w:t xml:space="preserve"> </w:t>
            </w:r>
            <w:r>
              <w:rPr>
                <w:sz w:val="20"/>
              </w:rPr>
              <w:t>acesta</w:t>
            </w:r>
            <w:r>
              <w:rPr>
                <w:spacing w:val="1"/>
                <w:sz w:val="20"/>
              </w:rPr>
              <w:t xml:space="preserve"> </w:t>
            </w:r>
            <w:r>
              <w:rPr>
                <w:sz w:val="20"/>
              </w:rPr>
              <w:t>devine</w:t>
            </w:r>
            <w:r>
              <w:rPr>
                <w:spacing w:val="1"/>
                <w:sz w:val="20"/>
              </w:rPr>
              <w:t xml:space="preserve"> </w:t>
            </w:r>
            <w:r>
              <w:rPr>
                <w:sz w:val="20"/>
              </w:rPr>
              <w:t>neeligibil</w:t>
            </w:r>
            <w:r>
              <w:rPr>
                <w:spacing w:val="1"/>
                <w:sz w:val="20"/>
              </w:rPr>
              <w:t xml:space="preserve"> </w:t>
            </w:r>
            <w:r>
              <w:rPr>
                <w:sz w:val="20"/>
              </w:rPr>
              <w:t>pentru</w:t>
            </w:r>
            <w:r>
              <w:rPr>
                <w:spacing w:val="1"/>
                <w:sz w:val="20"/>
              </w:rPr>
              <w:t xml:space="preserve"> </w:t>
            </w:r>
            <w:r>
              <w:rPr>
                <w:sz w:val="20"/>
              </w:rPr>
              <w:t>sprijin,</w:t>
            </w:r>
            <w:r>
              <w:rPr>
                <w:spacing w:val="4"/>
                <w:sz w:val="20"/>
              </w:rPr>
              <w:t xml:space="preserve"> </w:t>
            </w:r>
            <w:r>
              <w:rPr>
                <w:sz w:val="20"/>
              </w:rPr>
              <w:t>iar</w:t>
            </w:r>
            <w:r>
              <w:rPr>
                <w:spacing w:val="4"/>
                <w:sz w:val="20"/>
              </w:rPr>
              <w:t xml:space="preserve"> </w:t>
            </w:r>
            <w:r>
              <w:rPr>
                <w:sz w:val="20"/>
              </w:rPr>
              <w:t>expertul</w:t>
            </w:r>
            <w:r>
              <w:rPr>
                <w:spacing w:val="4"/>
                <w:sz w:val="20"/>
              </w:rPr>
              <w:t xml:space="preserve"> </w:t>
            </w:r>
            <w:r>
              <w:rPr>
                <w:sz w:val="20"/>
              </w:rPr>
              <w:t>va</w:t>
            </w:r>
            <w:r>
              <w:rPr>
                <w:spacing w:val="6"/>
                <w:sz w:val="20"/>
              </w:rPr>
              <w:t xml:space="preserve"> </w:t>
            </w:r>
            <w:r>
              <w:rPr>
                <w:sz w:val="20"/>
              </w:rPr>
              <w:t>bifa</w:t>
            </w:r>
            <w:r>
              <w:rPr>
                <w:spacing w:val="6"/>
                <w:sz w:val="20"/>
              </w:rPr>
              <w:t xml:space="preserve"> </w:t>
            </w:r>
            <w:r>
              <w:rPr>
                <w:sz w:val="20"/>
              </w:rPr>
              <w:t>NU.</w:t>
            </w:r>
            <w:r>
              <w:rPr>
                <w:spacing w:val="9"/>
                <w:sz w:val="20"/>
              </w:rPr>
              <w:t xml:space="preserve"> </w:t>
            </w:r>
            <w:r>
              <w:rPr>
                <w:sz w:val="20"/>
              </w:rPr>
              <w:t>In</w:t>
            </w:r>
            <w:r>
              <w:rPr>
                <w:spacing w:val="1"/>
                <w:sz w:val="20"/>
              </w:rPr>
              <w:t xml:space="preserve"> </w:t>
            </w:r>
            <w:r>
              <w:rPr>
                <w:sz w:val="20"/>
              </w:rPr>
              <w:t>caz</w:t>
            </w:r>
            <w:r>
              <w:rPr>
                <w:spacing w:val="1"/>
                <w:sz w:val="20"/>
              </w:rPr>
              <w:t xml:space="preserve"> </w:t>
            </w:r>
            <w:r>
              <w:rPr>
                <w:sz w:val="20"/>
              </w:rPr>
              <w:t>contrar,</w:t>
            </w:r>
          </w:p>
          <w:p w14:paraId="0877FE70" w14:textId="77777777" w:rsidR="00BD35D5" w:rsidRDefault="00000000">
            <w:pPr>
              <w:pStyle w:val="TableParagraph"/>
              <w:spacing w:line="220" w:lineRule="exact"/>
              <w:ind w:left="105"/>
              <w:jc w:val="both"/>
              <w:rPr>
                <w:sz w:val="20"/>
              </w:rPr>
            </w:pPr>
            <w:r>
              <w:rPr>
                <w:sz w:val="20"/>
              </w:rPr>
              <w:t>expertul</w:t>
            </w:r>
            <w:r>
              <w:rPr>
                <w:spacing w:val="-3"/>
                <w:sz w:val="20"/>
              </w:rPr>
              <w:t xml:space="preserve"> </w:t>
            </w:r>
            <w:r>
              <w:rPr>
                <w:sz w:val="20"/>
              </w:rPr>
              <w:t>bifeaza</w:t>
            </w:r>
            <w:r>
              <w:rPr>
                <w:spacing w:val="-4"/>
                <w:sz w:val="20"/>
              </w:rPr>
              <w:t xml:space="preserve"> </w:t>
            </w:r>
            <w:r>
              <w:rPr>
                <w:sz w:val="20"/>
              </w:rPr>
              <w:t>caseta</w:t>
            </w:r>
            <w:r>
              <w:rPr>
                <w:spacing w:val="-6"/>
                <w:sz w:val="20"/>
              </w:rPr>
              <w:t xml:space="preserve"> </w:t>
            </w:r>
            <w:r>
              <w:rPr>
                <w:sz w:val="20"/>
              </w:rPr>
              <w:t>DA</w:t>
            </w:r>
          </w:p>
        </w:tc>
      </w:tr>
      <w:tr w:rsidR="00BD35D5" w14:paraId="04A7815B" w14:textId="77777777">
        <w:trPr>
          <w:trHeight w:val="3254"/>
        </w:trPr>
        <w:tc>
          <w:tcPr>
            <w:tcW w:w="4792" w:type="dxa"/>
          </w:tcPr>
          <w:p w14:paraId="127507E0" w14:textId="77777777" w:rsidR="00BD35D5" w:rsidRDefault="00000000">
            <w:pPr>
              <w:pStyle w:val="TableParagraph"/>
              <w:spacing w:line="242" w:lineRule="auto"/>
              <w:ind w:left="110"/>
              <w:rPr>
                <w:b/>
                <w:sz w:val="20"/>
              </w:rPr>
            </w:pPr>
            <w:r>
              <w:rPr>
                <w:b/>
                <w:sz w:val="20"/>
              </w:rPr>
              <w:t>Doc.</w:t>
            </w:r>
            <w:r>
              <w:rPr>
                <w:b/>
                <w:spacing w:val="1"/>
                <w:sz w:val="20"/>
              </w:rPr>
              <w:t xml:space="preserve"> </w:t>
            </w:r>
            <w:r>
              <w:rPr>
                <w:b/>
                <w:sz w:val="20"/>
              </w:rPr>
              <w:t>8.2</w:t>
            </w:r>
            <w:r>
              <w:rPr>
                <w:b/>
                <w:spacing w:val="1"/>
                <w:sz w:val="20"/>
              </w:rPr>
              <w:t xml:space="preserve"> </w:t>
            </w:r>
            <w:r>
              <w:rPr>
                <w:b/>
                <w:sz w:val="20"/>
              </w:rPr>
              <w:t>Certificat</w:t>
            </w:r>
            <w:r>
              <w:rPr>
                <w:b/>
                <w:spacing w:val="1"/>
                <w:sz w:val="20"/>
              </w:rPr>
              <w:t xml:space="preserve"> </w:t>
            </w:r>
            <w:r>
              <w:rPr>
                <w:b/>
                <w:sz w:val="20"/>
              </w:rPr>
              <w:t>de</w:t>
            </w:r>
            <w:r>
              <w:rPr>
                <w:b/>
                <w:spacing w:val="1"/>
                <w:sz w:val="20"/>
              </w:rPr>
              <w:t xml:space="preserve"> </w:t>
            </w:r>
            <w:r>
              <w:rPr>
                <w:b/>
                <w:sz w:val="20"/>
              </w:rPr>
              <w:t>atestare</w:t>
            </w:r>
            <w:r>
              <w:rPr>
                <w:b/>
                <w:spacing w:val="1"/>
                <w:sz w:val="20"/>
              </w:rPr>
              <w:t xml:space="preserve"> </w:t>
            </w:r>
            <w:r>
              <w:rPr>
                <w:b/>
                <w:sz w:val="20"/>
              </w:rPr>
              <w:t>fiscală</w:t>
            </w:r>
            <w:r>
              <w:rPr>
                <w:b/>
                <w:spacing w:val="1"/>
                <w:sz w:val="20"/>
              </w:rPr>
              <w:t xml:space="preserve"> </w:t>
            </w:r>
            <w:r>
              <w:rPr>
                <w:b/>
                <w:sz w:val="20"/>
              </w:rPr>
              <w:t>pentru</w:t>
            </w:r>
            <w:r>
              <w:rPr>
                <w:b/>
                <w:spacing w:val="-58"/>
                <w:sz w:val="20"/>
              </w:rPr>
              <w:t xml:space="preserve"> </w:t>
            </w:r>
            <w:r>
              <w:rPr>
                <w:b/>
                <w:sz w:val="20"/>
              </w:rPr>
              <w:t>reprezentantul</w:t>
            </w:r>
            <w:r>
              <w:rPr>
                <w:b/>
                <w:spacing w:val="-1"/>
                <w:sz w:val="20"/>
              </w:rPr>
              <w:t xml:space="preserve"> </w:t>
            </w:r>
            <w:r>
              <w:rPr>
                <w:b/>
                <w:sz w:val="20"/>
              </w:rPr>
              <w:t>legal</w:t>
            </w:r>
          </w:p>
        </w:tc>
        <w:tc>
          <w:tcPr>
            <w:tcW w:w="4466" w:type="dxa"/>
          </w:tcPr>
          <w:p w14:paraId="2EBBD240" w14:textId="77777777" w:rsidR="00BD35D5" w:rsidRDefault="00000000">
            <w:pPr>
              <w:pStyle w:val="TableParagraph"/>
              <w:ind w:left="105" w:right="97"/>
              <w:jc w:val="both"/>
              <w:rPr>
                <w:b/>
                <w:sz w:val="20"/>
              </w:rPr>
            </w:pPr>
            <w:r>
              <w:rPr>
                <w:b/>
                <w:sz w:val="20"/>
              </w:rPr>
              <w:t>Expertul verifica   daca reprezentantul legal</w:t>
            </w:r>
            <w:r>
              <w:rPr>
                <w:b/>
                <w:spacing w:val="1"/>
                <w:sz w:val="20"/>
              </w:rPr>
              <w:t xml:space="preserve"> </w:t>
            </w:r>
            <w:r>
              <w:rPr>
                <w:b/>
                <w:sz w:val="20"/>
              </w:rPr>
              <w:t>a</w:t>
            </w:r>
            <w:r>
              <w:rPr>
                <w:b/>
                <w:spacing w:val="1"/>
                <w:sz w:val="20"/>
              </w:rPr>
              <w:t xml:space="preserve"> </w:t>
            </w:r>
            <w:r>
              <w:rPr>
                <w:b/>
                <w:sz w:val="20"/>
              </w:rPr>
              <w:t>prezentat</w:t>
            </w:r>
            <w:r>
              <w:rPr>
                <w:b/>
                <w:spacing w:val="1"/>
                <w:sz w:val="20"/>
              </w:rPr>
              <w:t xml:space="preserve"> </w:t>
            </w:r>
            <w:r>
              <w:rPr>
                <w:b/>
                <w:sz w:val="20"/>
              </w:rPr>
              <w:t>in</w:t>
            </w:r>
            <w:r>
              <w:rPr>
                <w:b/>
                <w:spacing w:val="1"/>
                <w:sz w:val="20"/>
              </w:rPr>
              <w:t xml:space="preserve"> </w:t>
            </w:r>
            <w:r>
              <w:rPr>
                <w:b/>
                <w:sz w:val="20"/>
              </w:rPr>
              <w:t>vederea</w:t>
            </w:r>
            <w:r>
              <w:rPr>
                <w:b/>
                <w:spacing w:val="1"/>
                <w:sz w:val="20"/>
              </w:rPr>
              <w:t xml:space="preserve"> </w:t>
            </w:r>
            <w:r>
              <w:rPr>
                <w:b/>
                <w:sz w:val="20"/>
              </w:rPr>
              <w:t>contractarii</w:t>
            </w:r>
            <w:r>
              <w:rPr>
                <w:b/>
                <w:spacing w:val="1"/>
                <w:sz w:val="20"/>
              </w:rPr>
              <w:t xml:space="preserve"> </w:t>
            </w:r>
            <w:r>
              <w:rPr>
                <w:b/>
                <w:sz w:val="20"/>
              </w:rPr>
              <w:t>urmatoarele documente:</w:t>
            </w:r>
          </w:p>
          <w:p w14:paraId="767DABBA" w14:textId="77777777" w:rsidR="00BD35D5" w:rsidRDefault="00000000">
            <w:pPr>
              <w:pStyle w:val="TableParagraph"/>
              <w:ind w:left="105" w:right="97"/>
              <w:jc w:val="both"/>
              <w:rPr>
                <w:sz w:val="20"/>
              </w:rPr>
            </w:pPr>
            <w:r>
              <w:rPr>
                <w:b/>
                <w:sz w:val="20"/>
              </w:rPr>
              <w:t>-</w:t>
            </w:r>
            <w:r>
              <w:rPr>
                <w:b/>
                <w:spacing w:val="1"/>
                <w:sz w:val="20"/>
              </w:rPr>
              <w:t xml:space="preserve"> </w:t>
            </w:r>
            <w:r>
              <w:rPr>
                <w:sz w:val="20"/>
              </w:rPr>
              <w:t>Certificat</w:t>
            </w:r>
            <w:r>
              <w:rPr>
                <w:spacing w:val="1"/>
                <w:sz w:val="20"/>
              </w:rPr>
              <w:t xml:space="preserve"> </w:t>
            </w:r>
            <w:r>
              <w:rPr>
                <w:sz w:val="20"/>
              </w:rPr>
              <w:t>care</w:t>
            </w:r>
            <w:r>
              <w:rPr>
                <w:spacing w:val="1"/>
                <w:sz w:val="20"/>
              </w:rPr>
              <w:t xml:space="preserve"> </w:t>
            </w:r>
            <w:r>
              <w:rPr>
                <w:sz w:val="20"/>
              </w:rPr>
              <w:t>să</w:t>
            </w:r>
            <w:r>
              <w:rPr>
                <w:spacing w:val="1"/>
                <w:sz w:val="20"/>
              </w:rPr>
              <w:t xml:space="preserve"> </w:t>
            </w:r>
            <w:r>
              <w:rPr>
                <w:sz w:val="20"/>
              </w:rPr>
              <w:t>ateste</w:t>
            </w:r>
            <w:r>
              <w:rPr>
                <w:spacing w:val="1"/>
                <w:sz w:val="20"/>
              </w:rPr>
              <w:t xml:space="preserve"> </w:t>
            </w:r>
            <w:r>
              <w:rPr>
                <w:sz w:val="20"/>
              </w:rPr>
              <w:t>lipsa</w:t>
            </w:r>
            <w:r>
              <w:rPr>
                <w:spacing w:val="1"/>
                <w:sz w:val="20"/>
              </w:rPr>
              <w:t xml:space="preserve"> </w:t>
            </w:r>
            <w:r>
              <w:rPr>
                <w:sz w:val="20"/>
              </w:rPr>
              <w:t>datoriilor</w:t>
            </w:r>
            <w:r>
              <w:rPr>
                <w:spacing w:val="1"/>
                <w:sz w:val="20"/>
              </w:rPr>
              <w:t xml:space="preserve"> </w:t>
            </w:r>
            <w:r>
              <w:rPr>
                <w:sz w:val="20"/>
              </w:rPr>
              <w:t>fiscale.</w:t>
            </w:r>
            <w:r>
              <w:rPr>
                <w:spacing w:val="1"/>
                <w:sz w:val="20"/>
              </w:rPr>
              <w:t xml:space="preserve"> </w:t>
            </w:r>
            <w:r>
              <w:rPr>
                <w:sz w:val="20"/>
              </w:rPr>
              <w:t>Certificatele</w:t>
            </w:r>
            <w:r>
              <w:rPr>
                <w:spacing w:val="1"/>
                <w:sz w:val="20"/>
              </w:rPr>
              <w:t xml:space="preserve"> </w:t>
            </w:r>
            <w:r>
              <w:rPr>
                <w:sz w:val="20"/>
              </w:rPr>
              <w:t>trebuie</w:t>
            </w:r>
            <w:r>
              <w:rPr>
                <w:spacing w:val="1"/>
                <w:sz w:val="20"/>
              </w:rPr>
              <w:t xml:space="preserve"> </w:t>
            </w:r>
            <w:r>
              <w:rPr>
                <w:sz w:val="20"/>
              </w:rPr>
              <w:t>sa</w:t>
            </w:r>
            <w:r>
              <w:rPr>
                <w:spacing w:val="1"/>
                <w:sz w:val="20"/>
              </w:rPr>
              <w:t xml:space="preserve"> </w:t>
            </w:r>
            <w:r>
              <w:rPr>
                <w:sz w:val="20"/>
              </w:rPr>
              <w:t>mentioneze</w:t>
            </w:r>
            <w:r>
              <w:rPr>
                <w:spacing w:val="1"/>
                <w:sz w:val="20"/>
              </w:rPr>
              <w:t xml:space="preserve"> </w:t>
            </w:r>
            <w:r>
              <w:rPr>
                <w:sz w:val="20"/>
              </w:rPr>
              <w:t>clar</w:t>
            </w:r>
            <w:r>
              <w:rPr>
                <w:spacing w:val="1"/>
                <w:sz w:val="20"/>
              </w:rPr>
              <w:t xml:space="preserve"> </w:t>
            </w:r>
            <w:r>
              <w:rPr>
                <w:sz w:val="20"/>
              </w:rPr>
              <w:t>lipsa</w:t>
            </w:r>
            <w:r>
              <w:rPr>
                <w:spacing w:val="1"/>
                <w:sz w:val="20"/>
              </w:rPr>
              <w:t xml:space="preserve"> </w:t>
            </w:r>
            <w:r>
              <w:rPr>
                <w:sz w:val="20"/>
              </w:rPr>
              <w:t>datoriilor</w:t>
            </w:r>
            <w:r>
              <w:rPr>
                <w:spacing w:val="1"/>
                <w:sz w:val="20"/>
              </w:rPr>
              <w:t xml:space="preserve"> </w:t>
            </w:r>
            <w:r>
              <w:rPr>
                <w:sz w:val="20"/>
              </w:rPr>
              <w:t>prin</w:t>
            </w:r>
            <w:r>
              <w:rPr>
                <w:spacing w:val="1"/>
                <w:sz w:val="20"/>
              </w:rPr>
              <w:t xml:space="preserve"> </w:t>
            </w:r>
            <w:r>
              <w:rPr>
                <w:sz w:val="20"/>
              </w:rPr>
              <w:t>mentiunea</w:t>
            </w:r>
            <w:r>
              <w:rPr>
                <w:spacing w:val="1"/>
                <w:sz w:val="20"/>
              </w:rPr>
              <w:t xml:space="preserve"> </w:t>
            </w:r>
            <w:r>
              <w:rPr>
                <w:sz w:val="20"/>
              </w:rPr>
              <w:t>“nu</w:t>
            </w:r>
            <w:r>
              <w:rPr>
                <w:spacing w:val="1"/>
                <w:sz w:val="20"/>
              </w:rPr>
              <w:t xml:space="preserve"> </w:t>
            </w:r>
            <w:r>
              <w:rPr>
                <w:sz w:val="20"/>
              </w:rPr>
              <w:t>are</w:t>
            </w:r>
            <w:r>
              <w:rPr>
                <w:spacing w:val="-58"/>
                <w:sz w:val="20"/>
              </w:rPr>
              <w:t xml:space="preserve"> </w:t>
            </w:r>
            <w:r>
              <w:rPr>
                <w:sz w:val="20"/>
              </w:rPr>
              <w:t>datorii” sau bararea liniei in care ar trebui sa</w:t>
            </w:r>
            <w:r>
              <w:rPr>
                <w:spacing w:val="1"/>
                <w:sz w:val="20"/>
              </w:rPr>
              <w:t xml:space="preserve"> </w:t>
            </w:r>
            <w:r>
              <w:rPr>
                <w:sz w:val="20"/>
              </w:rPr>
              <w:t>fie</w:t>
            </w:r>
            <w:r>
              <w:rPr>
                <w:spacing w:val="-4"/>
                <w:sz w:val="20"/>
              </w:rPr>
              <w:t xml:space="preserve"> </w:t>
            </w:r>
            <w:r>
              <w:rPr>
                <w:sz w:val="20"/>
              </w:rPr>
              <w:t>mentionte</w:t>
            </w:r>
          </w:p>
          <w:p w14:paraId="4E31ED8A" w14:textId="77777777" w:rsidR="00BD35D5" w:rsidRDefault="00000000">
            <w:pPr>
              <w:pStyle w:val="TableParagraph"/>
              <w:ind w:left="105" w:right="97"/>
              <w:jc w:val="both"/>
              <w:rPr>
                <w:sz w:val="20"/>
              </w:rPr>
            </w:pPr>
            <w:r>
              <w:rPr>
                <w:sz w:val="20"/>
              </w:rPr>
              <w:t>sau,</w:t>
            </w:r>
            <w:r>
              <w:rPr>
                <w:spacing w:val="1"/>
                <w:sz w:val="20"/>
              </w:rPr>
              <w:t xml:space="preserve"> </w:t>
            </w:r>
            <w:r>
              <w:rPr>
                <w:sz w:val="20"/>
              </w:rPr>
              <w:t>dupa</w:t>
            </w:r>
            <w:r>
              <w:rPr>
                <w:spacing w:val="1"/>
                <w:sz w:val="20"/>
              </w:rPr>
              <w:t xml:space="preserve"> </w:t>
            </w:r>
            <w:r>
              <w:rPr>
                <w:sz w:val="20"/>
              </w:rPr>
              <w:t>caz,</w:t>
            </w:r>
            <w:r>
              <w:rPr>
                <w:spacing w:val="1"/>
                <w:sz w:val="20"/>
              </w:rPr>
              <w:t xml:space="preserve"> </w:t>
            </w:r>
            <w:r>
              <w:rPr>
                <w:sz w:val="20"/>
              </w:rPr>
              <w:t>graficul</w:t>
            </w:r>
            <w:r>
              <w:rPr>
                <w:spacing w:val="1"/>
                <w:sz w:val="20"/>
              </w:rPr>
              <w:t xml:space="preserve"> </w:t>
            </w:r>
            <w:r>
              <w:rPr>
                <w:sz w:val="20"/>
              </w:rPr>
              <w:t>de</w:t>
            </w:r>
            <w:r>
              <w:rPr>
                <w:spacing w:val="1"/>
                <w:sz w:val="20"/>
              </w:rPr>
              <w:t xml:space="preserve"> </w:t>
            </w:r>
            <w:r>
              <w:rPr>
                <w:sz w:val="20"/>
              </w:rPr>
              <w:t>esalonare</w:t>
            </w:r>
            <w:r>
              <w:rPr>
                <w:spacing w:val="61"/>
                <w:sz w:val="20"/>
              </w:rPr>
              <w:t xml:space="preserve"> </w:t>
            </w:r>
            <w:r>
              <w:rPr>
                <w:sz w:val="20"/>
              </w:rPr>
              <w:t>a</w:t>
            </w:r>
            <w:r>
              <w:rPr>
                <w:spacing w:val="1"/>
                <w:sz w:val="20"/>
              </w:rPr>
              <w:t xml:space="preserve"> </w:t>
            </w:r>
            <w:r>
              <w:rPr>
                <w:sz w:val="20"/>
              </w:rPr>
              <w:t>datoriilor</w:t>
            </w:r>
            <w:r>
              <w:rPr>
                <w:spacing w:val="1"/>
                <w:sz w:val="20"/>
              </w:rPr>
              <w:t xml:space="preserve"> </w:t>
            </w:r>
            <w:r>
              <w:rPr>
                <w:sz w:val="20"/>
              </w:rPr>
              <w:t>in</w:t>
            </w:r>
            <w:r>
              <w:rPr>
                <w:spacing w:val="1"/>
                <w:sz w:val="20"/>
              </w:rPr>
              <w:t xml:space="preserve"> </w:t>
            </w:r>
            <w:r>
              <w:rPr>
                <w:sz w:val="20"/>
              </w:rPr>
              <w:t>cazul</w:t>
            </w:r>
            <w:r>
              <w:rPr>
                <w:spacing w:val="1"/>
                <w:sz w:val="20"/>
              </w:rPr>
              <w:t xml:space="preserve"> </w:t>
            </w:r>
            <w:r>
              <w:rPr>
                <w:sz w:val="20"/>
              </w:rPr>
              <w:t>in</w:t>
            </w:r>
            <w:r>
              <w:rPr>
                <w:spacing w:val="1"/>
                <w:sz w:val="20"/>
              </w:rPr>
              <w:t xml:space="preserve"> </w:t>
            </w:r>
            <w:r>
              <w:rPr>
                <w:sz w:val="20"/>
              </w:rPr>
              <w:t>care</w:t>
            </w:r>
            <w:r>
              <w:rPr>
                <w:spacing w:val="1"/>
                <w:sz w:val="20"/>
              </w:rPr>
              <w:t xml:space="preserve"> </w:t>
            </w:r>
            <w:r>
              <w:rPr>
                <w:sz w:val="20"/>
              </w:rPr>
              <w:t>ANAF</w:t>
            </w:r>
            <w:r>
              <w:rPr>
                <w:spacing w:val="1"/>
                <w:sz w:val="20"/>
              </w:rPr>
              <w:t xml:space="preserve"> </w:t>
            </w:r>
            <w:r>
              <w:rPr>
                <w:sz w:val="20"/>
              </w:rPr>
              <w:t>a</w:t>
            </w:r>
            <w:r>
              <w:rPr>
                <w:spacing w:val="1"/>
                <w:sz w:val="20"/>
              </w:rPr>
              <w:t xml:space="preserve"> </w:t>
            </w:r>
            <w:r>
              <w:rPr>
                <w:sz w:val="20"/>
              </w:rPr>
              <w:t>permis</w:t>
            </w:r>
            <w:r>
              <w:rPr>
                <w:spacing w:val="1"/>
                <w:sz w:val="20"/>
              </w:rPr>
              <w:t xml:space="preserve"> </w:t>
            </w:r>
            <w:r>
              <w:rPr>
                <w:sz w:val="20"/>
              </w:rPr>
              <w:t>esalonarea</w:t>
            </w:r>
            <w:r>
              <w:rPr>
                <w:spacing w:val="1"/>
                <w:sz w:val="20"/>
              </w:rPr>
              <w:t xml:space="preserve"> </w:t>
            </w:r>
            <w:r>
              <w:rPr>
                <w:sz w:val="20"/>
              </w:rPr>
              <w:t>acestora</w:t>
            </w:r>
            <w:r>
              <w:rPr>
                <w:spacing w:val="1"/>
                <w:sz w:val="20"/>
              </w:rPr>
              <w:t xml:space="preserve"> </w:t>
            </w:r>
            <w:r>
              <w:rPr>
                <w:sz w:val="20"/>
              </w:rPr>
              <w:t>in</w:t>
            </w:r>
            <w:r>
              <w:rPr>
                <w:spacing w:val="1"/>
                <w:sz w:val="20"/>
              </w:rPr>
              <w:t xml:space="preserve"> </w:t>
            </w:r>
            <w:r>
              <w:rPr>
                <w:sz w:val="20"/>
              </w:rPr>
              <w:t>urma</w:t>
            </w:r>
            <w:r>
              <w:rPr>
                <w:spacing w:val="1"/>
                <w:sz w:val="20"/>
              </w:rPr>
              <w:t xml:space="preserve"> </w:t>
            </w:r>
            <w:r>
              <w:rPr>
                <w:sz w:val="20"/>
              </w:rPr>
              <w:t>efectuarii</w:t>
            </w:r>
            <w:r>
              <w:rPr>
                <w:spacing w:val="1"/>
                <w:sz w:val="20"/>
              </w:rPr>
              <w:t xml:space="preserve"> </w:t>
            </w:r>
            <w:r>
              <w:rPr>
                <w:sz w:val="20"/>
              </w:rPr>
              <w:t>unui</w:t>
            </w:r>
            <w:r>
              <w:rPr>
                <w:spacing w:val="-58"/>
                <w:sz w:val="20"/>
              </w:rPr>
              <w:t xml:space="preserve"> </w:t>
            </w:r>
            <w:r>
              <w:rPr>
                <w:sz w:val="20"/>
              </w:rPr>
              <w:t>control.</w:t>
            </w:r>
          </w:p>
          <w:p w14:paraId="6C72A16B" w14:textId="77777777" w:rsidR="00BD35D5" w:rsidRDefault="00000000">
            <w:pPr>
              <w:pStyle w:val="TableParagraph"/>
              <w:spacing w:line="230" w:lineRule="exact"/>
              <w:ind w:left="105" w:right="94"/>
              <w:jc w:val="both"/>
              <w:rPr>
                <w:sz w:val="20"/>
              </w:rPr>
            </w:pPr>
            <w:r>
              <w:rPr>
                <w:sz w:val="20"/>
              </w:rPr>
              <w:t>-Certificat</w:t>
            </w:r>
            <w:r>
              <w:rPr>
                <w:spacing w:val="1"/>
                <w:sz w:val="20"/>
              </w:rPr>
              <w:t xml:space="preserve"> </w:t>
            </w:r>
            <w:r>
              <w:rPr>
                <w:sz w:val="20"/>
              </w:rPr>
              <w:t>de</w:t>
            </w:r>
            <w:r>
              <w:rPr>
                <w:spacing w:val="1"/>
                <w:sz w:val="20"/>
              </w:rPr>
              <w:t xml:space="preserve"> </w:t>
            </w:r>
            <w:r>
              <w:rPr>
                <w:sz w:val="20"/>
              </w:rPr>
              <w:t>la</w:t>
            </w:r>
            <w:r>
              <w:rPr>
                <w:spacing w:val="1"/>
                <w:sz w:val="20"/>
              </w:rPr>
              <w:t xml:space="preserve"> </w:t>
            </w:r>
            <w:r>
              <w:rPr>
                <w:sz w:val="20"/>
              </w:rPr>
              <w:t>Primariile</w:t>
            </w:r>
            <w:r>
              <w:rPr>
                <w:spacing w:val="1"/>
                <w:sz w:val="20"/>
              </w:rPr>
              <w:t xml:space="preserve"> </w:t>
            </w:r>
            <w:r>
              <w:rPr>
                <w:sz w:val="20"/>
              </w:rPr>
              <w:t>pe</w:t>
            </w:r>
            <w:r>
              <w:rPr>
                <w:spacing w:val="1"/>
                <w:sz w:val="20"/>
              </w:rPr>
              <w:t xml:space="preserve"> </w:t>
            </w:r>
            <w:r>
              <w:rPr>
                <w:sz w:val="20"/>
              </w:rPr>
              <w:t>raza</w:t>
            </w:r>
            <w:r>
              <w:rPr>
                <w:spacing w:val="60"/>
                <w:sz w:val="20"/>
              </w:rPr>
              <w:t xml:space="preserve"> </w:t>
            </w:r>
            <w:r>
              <w:rPr>
                <w:sz w:val="20"/>
              </w:rPr>
              <w:t>carora</w:t>
            </w:r>
            <w:r>
              <w:rPr>
                <w:spacing w:val="1"/>
                <w:sz w:val="20"/>
              </w:rPr>
              <w:t xml:space="preserve"> </w:t>
            </w:r>
            <w:r>
              <w:rPr>
                <w:sz w:val="20"/>
              </w:rPr>
              <w:t>detin</w:t>
            </w:r>
            <w:r>
              <w:rPr>
                <w:spacing w:val="1"/>
                <w:sz w:val="20"/>
              </w:rPr>
              <w:t xml:space="preserve"> </w:t>
            </w:r>
            <w:r>
              <w:rPr>
                <w:sz w:val="20"/>
              </w:rPr>
              <w:t>bunuri</w:t>
            </w:r>
            <w:r>
              <w:rPr>
                <w:spacing w:val="1"/>
                <w:sz w:val="20"/>
              </w:rPr>
              <w:t xml:space="preserve"> </w:t>
            </w:r>
            <w:r>
              <w:rPr>
                <w:sz w:val="20"/>
              </w:rPr>
              <w:t>imozabile.</w:t>
            </w:r>
          </w:p>
        </w:tc>
      </w:tr>
    </w:tbl>
    <w:p w14:paraId="291A40B9" w14:textId="77777777" w:rsidR="00BD35D5" w:rsidRDefault="00BD35D5">
      <w:pPr>
        <w:spacing w:line="230" w:lineRule="exact"/>
        <w:jc w:val="both"/>
        <w:rPr>
          <w:sz w:val="20"/>
        </w:rPr>
        <w:sectPr w:rsidR="00BD35D5">
          <w:headerReference w:type="default" r:id="rId59"/>
          <w:pgSz w:w="11910" w:h="16840"/>
          <w:pgMar w:top="1720" w:right="300" w:bottom="280" w:left="820" w:header="706" w:footer="0" w:gutter="0"/>
          <w:cols w:space="720"/>
        </w:sectPr>
      </w:pPr>
    </w:p>
    <w:tbl>
      <w:tblPr>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92"/>
        <w:gridCol w:w="4466"/>
      </w:tblGrid>
      <w:tr w:rsidR="00BD35D5" w14:paraId="4655690A" w14:textId="77777777">
        <w:trPr>
          <w:trHeight w:val="1022"/>
        </w:trPr>
        <w:tc>
          <w:tcPr>
            <w:tcW w:w="4792" w:type="dxa"/>
          </w:tcPr>
          <w:p w14:paraId="6F31C9AD" w14:textId="77777777" w:rsidR="00BD35D5" w:rsidRDefault="00BD35D5">
            <w:pPr>
              <w:pStyle w:val="TableParagraph"/>
              <w:rPr>
                <w:rFonts w:ascii="Times New Roman"/>
                <w:sz w:val="20"/>
              </w:rPr>
            </w:pPr>
          </w:p>
        </w:tc>
        <w:tc>
          <w:tcPr>
            <w:tcW w:w="4466" w:type="dxa"/>
          </w:tcPr>
          <w:p w14:paraId="6412F532" w14:textId="77777777" w:rsidR="00BD35D5" w:rsidRDefault="00000000">
            <w:pPr>
              <w:pStyle w:val="TableParagraph"/>
              <w:ind w:left="105" w:right="93"/>
              <w:jc w:val="both"/>
              <w:rPr>
                <w:sz w:val="20"/>
              </w:rPr>
            </w:pPr>
            <w:r>
              <w:rPr>
                <w:sz w:val="20"/>
              </w:rPr>
              <w:t>Daca</w:t>
            </w:r>
            <w:r>
              <w:rPr>
                <w:spacing w:val="1"/>
                <w:sz w:val="20"/>
              </w:rPr>
              <w:t xml:space="preserve"> </w:t>
            </w:r>
            <w:r>
              <w:rPr>
                <w:sz w:val="20"/>
              </w:rPr>
              <w:t>solicitantul</w:t>
            </w:r>
            <w:r>
              <w:rPr>
                <w:spacing w:val="1"/>
                <w:sz w:val="20"/>
              </w:rPr>
              <w:t xml:space="preserve"> </w:t>
            </w:r>
            <w:r>
              <w:rPr>
                <w:sz w:val="20"/>
              </w:rPr>
              <w:t>are</w:t>
            </w:r>
            <w:r>
              <w:rPr>
                <w:spacing w:val="1"/>
                <w:sz w:val="20"/>
              </w:rPr>
              <w:t xml:space="preserve"> </w:t>
            </w:r>
            <w:r>
              <w:rPr>
                <w:sz w:val="20"/>
              </w:rPr>
              <w:t>datorii</w:t>
            </w:r>
            <w:r>
              <w:rPr>
                <w:spacing w:val="1"/>
                <w:sz w:val="20"/>
              </w:rPr>
              <w:t xml:space="preserve"> </w:t>
            </w:r>
            <w:r>
              <w:rPr>
                <w:sz w:val="20"/>
              </w:rPr>
              <w:t>catre</w:t>
            </w:r>
            <w:r>
              <w:rPr>
                <w:spacing w:val="1"/>
                <w:sz w:val="20"/>
              </w:rPr>
              <w:t xml:space="preserve"> </w:t>
            </w:r>
            <w:r>
              <w:rPr>
                <w:sz w:val="20"/>
              </w:rPr>
              <w:t>ANAF</w:t>
            </w:r>
            <w:r>
              <w:rPr>
                <w:spacing w:val="1"/>
                <w:sz w:val="20"/>
              </w:rPr>
              <w:t xml:space="preserve"> </w:t>
            </w:r>
            <w:r>
              <w:rPr>
                <w:sz w:val="20"/>
              </w:rPr>
              <w:t>/</w:t>
            </w:r>
            <w:r>
              <w:rPr>
                <w:spacing w:val="1"/>
                <w:sz w:val="20"/>
              </w:rPr>
              <w:t xml:space="preserve"> </w:t>
            </w:r>
            <w:r>
              <w:rPr>
                <w:sz w:val="20"/>
              </w:rPr>
              <w:t>primărie,</w:t>
            </w:r>
            <w:r>
              <w:rPr>
                <w:spacing w:val="1"/>
                <w:sz w:val="20"/>
              </w:rPr>
              <w:t xml:space="preserve"> </w:t>
            </w:r>
            <w:r>
              <w:rPr>
                <w:sz w:val="20"/>
              </w:rPr>
              <w:t>acesta</w:t>
            </w:r>
            <w:r>
              <w:rPr>
                <w:spacing w:val="1"/>
                <w:sz w:val="20"/>
              </w:rPr>
              <w:t xml:space="preserve"> </w:t>
            </w:r>
            <w:r>
              <w:rPr>
                <w:sz w:val="20"/>
              </w:rPr>
              <w:t>devine</w:t>
            </w:r>
            <w:r>
              <w:rPr>
                <w:spacing w:val="1"/>
                <w:sz w:val="20"/>
              </w:rPr>
              <w:t xml:space="preserve"> </w:t>
            </w:r>
            <w:r>
              <w:rPr>
                <w:sz w:val="20"/>
              </w:rPr>
              <w:t>neeligibil</w:t>
            </w:r>
            <w:r>
              <w:rPr>
                <w:spacing w:val="1"/>
                <w:sz w:val="20"/>
              </w:rPr>
              <w:t xml:space="preserve"> </w:t>
            </w:r>
            <w:r>
              <w:rPr>
                <w:sz w:val="20"/>
              </w:rPr>
              <w:t>pentru</w:t>
            </w:r>
            <w:r>
              <w:rPr>
                <w:spacing w:val="1"/>
                <w:sz w:val="20"/>
              </w:rPr>
              <w:t xml:space="preserve"> </w:t>
            </w:r>
            <w:r>
              <w:rPr>
                <w:sz w:val="20"/>
              </w:rPr>
              <w:t>sprijin, iar expertul va bifa NU. In caz contrar,</w:t>
            </w:r>
            <w:r>
              <w:rPr>
                <w:spacing w:val="1"/>
                <w:sz w:val="20"/>
              </w:rPr>
              <w:t xml:space="preserve"> </w:t>
            </w:r>
            <w:r>
              <w:rPr>
                <w:sz w:val="20"/>
              </w:rPr>
              <w:t>expertul</w:t>
            </w:r>
            <w:r>
              <w:rPr>
                <w:spacing w:val="-1"/>
                <w:sz w:val="20"/>
              </w:rPr>
              <w:t xml:space="preserve"> </w:t>
            </w:r>
            <w:r>
              <w:rPr>
                <w:sz w:val="20"/>
              </w:rPr>
              <w:t>bifeaza</w:t>
            </w:r>
            <w:r>
              <w:rPr>
                <w:spacing w:val="-3"/>
                <w:sz w:val="20"/>
              </w:rPr>
              <w:t xml:space="preserve"> </w:t>
            </w:r>
            <w:r>
              <w:rPr>
                <w:sz w:val="20"/>
              </w:rPr>
              <w:t>caseta</w:t>
            </w:r>
            <w:r>
              <w:rPr>
                <w:spacing w:val="-4"/>
                <w:sz w:val="20"/>
              </w:rPr>
              <w:t xml:space="preserve"> </w:t>
            </w:r>
            <w:r>
              <w:rPr>
                <w:sz w:val="20"/>
              </w:rPr>
              <w:t>DA</w:t>
            </w:r>
          </w:p>
        </w:tc>
      </w:tr>
      <w:tr w:rsidR="00BD35D5" w14:paraId="1A6604C3" w14:textId="77777777">
        <w:trPr>
          <w:trHeight w:val="7906"/>
        </w:trPr>
        <w:tc>
          <w:tcPr>
            <w:tcW w:w="4792" w:type="dxa"/>
            <w:tcBorders>
              <w:bottom w:val="nil"/>
            </w:tcBorders>
          </w:tcPr>
          <w:p w14:paraId="55AB715C" w14:textId="77777777" w:rsidR="00BD35D5" w:rsidRDefault="00000000">
            <w:pPr>
              <w:pStyle w:val="TableParagraph"/>
              <w:spacing w:line="242" w:lineRule="auto"/>
              <w:ind w:left="110" w:right="92"/>
              <w:rPr>
                <w:b/>
                <w:sz w:val="20"/>
              </w:rPr>
            </w:pPr>
            <w:r>
              <w:rPr>
                <w:b/>
                <w:sz w:val="20"/>
              </w:rPr>
              <w:t>Doc</w:t>
            </w:r>
            <w:r>
              <w:rPr>
                <w:b/>
                <w:spacing w:val="15"/>
                <w:sz w:val="20"/>
              </w:rPr>
              <w:t xml:space="preserve"> </w:t>
            </w:r>
            <w:r>
              <w:rPr>
                <w:b/>
                <w:sz w:val="20"/>
              </w:rPr>
              <w:t>9</w:t>
            </w:r>
            <w:r>
              <w:rPr>
                <w:b/>
                <w:spacing w:val="14"/>
                <w:sz w:val="20"/>
              </w:rPr>
              <w:t xml:space="preserve"> </w:t>
            </w:r>
            <w:r>
              <w:rPr>
                <w:b/>
                <w:sz w:val="20"/>
              </w:rPr>
              <w:t>Document</w:t>
            </w:r>
            <w:r>
              <w:rPr>
                <w:b/>
                <w:spacing w:val="18"/>
                <w:sz w:val="20"/>
              </w:rPr>
              <w:t xml:space="preserve"> </w:t>
            </w:r>
            <w:r>
              <w:rPr>
                <w:b/>
                <w:sz w:val="20"/>
              </w:rPr>
              <w:t>emis</w:t>
            </w:r>
            <w:r>
              <w:rPr>
                <w:b/>
                <w:spacing w:val="17"/>
                <w:sz w:val="20"/>
              </w:rPr>
              <w:t xml:space="preserve"> </w:t>
            </w:r>
            <w:r>
              <w:rPr>
                <w:b/>
                <w:sz w:val="20"/>
              </w:rPr>
              <w:t>de</w:t>
            </w:r>
            <w:r>
              <w:rPr>
                <w:b/>
                <w:spacing w:val="11"/>
                <w:sz w:val="20"/>
              </w:rPr>
              <w:t xml:space="preserve"> </w:t>
            </w:r>
            <w:r>
              <w:rPr>
                <w:b/>
                <w:sz w:val="20"/>
              </w:rPr>
              <w:t>AJPM,</w:t>
            </w:r>
            <w:r>
              <w:rPr>
                <w:b/>
                <w:spacing w:val="10"/>
                <w:sz w:val="20"/>
              </w:rPr>
              <w:t xml:space="preserve"> </w:t>
            </w:r>
            <w:r>
              <w:rPr>
                <w:b/>
                <w:sz w:val="20"/>
              </w:rPr>
              <w:t>în</w:t>
            </w:r>
            <w:r>
              <w:rPr>
                <w:b/>
                <w:spacing w:val="13"/>
                <w:sz w:val="20"/>
              </w:rPr>
              <w:t xml:space="preserve"> </w:t>
            </w:r>
            <w:r>
              <w:rPr>
                <w:b/>
                <w:sz w:val="20"/>
              </w:rPr>
              <w:t>conformitate</w:t>
            </w:r>
            <w:r>
              <w:rPr>
                <w:b/>
                <w:spacing w:val="-58"/>
                <w:sz w:val="20"/>
              </w:rPr>
              <w:t xml:space="preserve"> </w:t>
            </w:r>
            <w:r>
              <w:rPr>
                <w:b/>
                <w:sz w:val="20"/>
              </w:rPr>
              <w:t>cu</w:t>
            </w:r>
            <w:r>
              <w:rPr>
                <w:b/>
                <w:spacing w:val="-2"/>
                <w:sz w:val="20"/>
              </w:rPr>
              <w:t xml:space="preserve"> </w:t>
            </w:r>
            <w:r>
              <w:rPr>
                <w:b/>
                <w:sz w:val="20"/>
              </w:rPr>
              <w:t>Protocolul</w:t>
            </w:r>
            <w:r>
              <w:rPr>
                <w:b/>
                <w:spacing w:val="-5"/>
                <w:sz w:val="20"/>
              </w:rPr>
              <w:t xml:space="preserve"> </w:t>
            </w:r>
            <w:r>
              <w:rPr>
                <w:b/>
                <w:sz w:val="20"/>
              </w:rPr>
              <w:t>AFIR-ANPM-GNM.</w:t>
            </w:r>
          </w:p>
        </w:tc>
        <w:tc>
          <w:tcPr>
            <w:tcW w:w="4466" w:type="dxa"/>
            <w:tcBorders>
              <w:bottom w:val="nil"/>
            </w:tcBorders>
          </w:tcPr>
          <w:p w14:paraId="2D28B043" w14:textId="77777777" w:rsidR="00BD35D5" w:rsidRDefault="00000000">
            <w:pPr>
              <w:pStyle w:val="TableParagraph"/>
              <w:spacing w:line="242" w:lineRule="auto"/>
              <w:ind w:left="105" w:right="95"/>
              <w:jc w:val="both"/>
              <w:rPr>
                <w:sz w:val="20"/>
              </w:rPr>
            </w:pPr>
            <w:r>
              <w:rPr>
                <w:sz w:val="20"/>
              </w:rPr>
              <w:t>Expertul va verifica concordanţa datelor din</w:t>
            </w:r>
            <w:r>
              <w:rPr>
                <w:spacing w:val="1"/>
                <w:sz w:val="20"/>
              </w:rPr>
              <w:t xml:space="preserve"> </w:t>
            </w:r>
            <w:r>
              <w:rPr>
                <w:sz w:val="20"/>
              </w:rPr>
              <w:t>studiul</w:t>
            </w:r>
            <w:r>
              <w:rPr>
                <w:spacing w:val="1"/>
                <w:sz w:val="20"/>
              </w:rPr>
              <w:t xml:space="preserve"> </w:t>
            </w:r>
            <w:r>
              <w:rPr>
                <w:sz w:val="20"/>
              </w:rPr>
              <w:t>de</w:t>
            </w:r>
            <w:r>
              <w:rPr>
                <w:spacing w:val="1"/>
                <w:sz w:val="20"/>
              </w:rPr>
              <w:t xml:space="preserve"> </w:t>
            </w:r>
            <w:r>
              <w:rPr>
                <w:sz w:val="20"/>
              </w:rPr>
              <w:t>fezabilitate</w:t>
            </w:r>
            <w:r>
              <w:rPr>
                <w:spacing w:val="1"/>
                <w:sz w:val="20"/>
              </w:rPr>
              <w:t xml:space="preserve"> </w:t>
            </w:r>
            <w:r>
              <w:rPr>
                <w:sz w:val="20"/>
              </w:rPr>
              <w:t>cu</w:t>
            </w:r>
            <w:r>
              <w:rPr>
                <w:spacing w:val="1"/>
                <w:sz w:val="20"/>
              </w:rPr>
              <w:t xml:space="preserve"> </w:t>
            </w:r>
            <w:r>
              <w:rPr>
                <w:sz w:val="20"/>
              </w:rPr>
              <w:t>datele</w:t>
            </w:r>
            <w:r>
              <w:rPr>
                <w:spacing w:val="1"/>
                <w:sz w:val="20"/>
              </w:rPr>
              <w:t xml:space="preserve"> </w:t>
            </w:r>
            <w:r>
              <w:rPr>
                <w:sz w:val="20"/>
              </w:rPr>
              <w:t>din</w:t>
            </w:r>
            <w:r>
              <w:rPr>
                <w:spacing w:val="1"/>
                <w:sz w:val="20"/>
              </w:rPr>
              <w:t xml:space="preserve"> </w:t>
            </w:r>
            <w:r>
              <w:rPr>
                <w:sz w:val="20"/>
              </w:rPr>
              <w:t>documentul</w:t>
            </w:r>
            <w:r>
              <w:rPr>
                <w:spacing w:val="1"/>
                <w:sz w:val="20"/>
              </w:rPr>
              <w:t xml:space="preserve"> </w:t>
            </w:r>
            <w:r>
              <w:rPr>
                <w:sz w:val="20"/>
              </w:rPr>
              <w:t>eliberat</w:t>
            </w:r>
            <w:r>
              <w:rPr>
                <w:spacing w:val="1"/>
                <w:sz w:val="20"/>
              </w:rPr>
              <w:t xml:space="preserve"> </w:t>
            </w:r>
            <w:r>
              <w:rPr>
                <w:sz w:val="20"/>
              </w:rPr>
              <w:t>de</w:t>
            </w:r>
            <w:r>
              <w:rPr>
                <w:spacing w:val="1"/>
                <w:sz w:val="20"/>
              </w:rPr>
              <w:t xml:space="preserve"> </w:t>
            </w:r>
            <w:r>
              <w:rPr>
                <w:sz w:val="20"/>
              </w:rPr>
              <w:t>APM</w:t>
            </w:r>
            <w:r>
              <w:rPr>
                <w:spacing w:val="1"/>
                <w:sz w:val="20"/>
              </w:rPr>
              <w:t xml:space="preserve"> </w:t>
            </w:r>
            <w:r>
              <w:rPr>
                <w:sz w:val="20"/>
              </w:rPr>
              <w:t>judeţean,</w:t>
            </w:r>
            <w:r>
              <w:rPr>
                <w:spacing w:val="-58"/>
                <w:sz w:val="20"/>
              </w:rPr>
              <w:t xml:space="preserve"> </w:t>
            </w:r>
            <w:r>
              <w:rPr>
                <w:sz w:val="20"/>
              </w:rPr>
              <w:t>respectiv</w:t>
            </w:r>
            <w:r>
              <w:rPr>
                <w:spacing w:val="2"/>
                <w:sz w:val="20"/>
              </w:rPr>
              <w:t xml:space="preserve"> </w:t>
            </w:r>
            <w:r>
              <w:rPr>
                <w:sz w:val="20"/>
              </w:rPr>
              <w:t>:</w:t>
            </w:r>
          </w:p>
          <w:p w14:paraId="0CFECC04" w14:textId="77777777" w:rsidR="00BD35D5" w:rsidRDefault="00000000">
            <w:pPr>
              <w:pStyle w:val="TableParagraph"/>
              <w:numPr>
                <w:ilvl w:val="0"/>
                <w:numId w:val="11"/>
              </w:numPr>
              <w:tabs>
                <w:tab w:val="left" w:pos="375"/>
              </w:tabs>
              <w:spacing w:line="237" w:lineRule="auto"/>
              <w:ind w:right="101" w:firstLine="0"/>
              <w:jc w:val="both"/>
              <w:rPr>
                <w:sz w:val="20"/>
              </w:rPr>
            </w:pPr>
            <w:r>
              <w:rPr>
                <w:sz w:val="20"/>
              </w:rPr>
              <w:t>numele</w:t>
            </w:r>
            <w:r>
              <w:rPr>
                <w:spacing w:val="1"/>
                <w:sz w:val="20"/>
              </w:rPr>
              <w:t xml:space="preserve"> </w:t>
            </w:r>
            <w:r>
              <w:rPr>
                <w:sz w:val="20"/>
              </w:rPr>
              <w:t>solicitantului,</w:t>
            </w:r>
            <w:r>
              <w:rPr>
                <w:spacing w:val="1"/>
                <w:sz w:val="20"/>
              </w:rPr>
              <w:t xml:space="preserve"> </w:t>
            </w:r>
            <w:r>
              <w:rPr>
                <w:sz w:val="20"/>
              </w:rPr>
              <w:t>titlul</w:t>
            </w:r>
            <w:r>
              <w:rPr>
                <w:spacing w:val="1"/>
                <w:sz w:val="20"/>
              </w:rPr>
              <w:t xml:space="preserve"> </w:t>
            </w:r>
            <w:r>
              <w:rPr>
                <w:sz w:val="20"/>
              </w:rPr>
              <w:t>proiectului,</w:t>
            </w:r>
            <w:r>
              <w:rPr>
                <w:spacing w:val="-58"/>
                <w:sz w:val="20"/>
              </w:rPr>
              <w:t xml:space="preserve"> </w:t>
            </w:r>
            <w:r>
              <w:rPr>
                <w:sz w:val="20"/>
              </w:rPr>
              <w:t>localizarea</w:t>
            </w:r>
            <w:r>
              <w:rPr>
                <w:spacing w:val="-4"/>
                <w:sz w:val="20"/>
              </w:rPr>
              <w:t xml:space="preserve"> </w:t>
            </w:r>
            <w:r>
              <w:rPr>
                <w:sz w:val="20"/>
              </w:rPr>
              <w:t>investitiei,</w:t>
            </w:r>
          </w:p>
          <w:p w14:paraId="25E5687B" w14:textId="77777777" w:rsidR="00BD35D5" w:rsidRDefault="00000000">
            <w:pPr>
              <w:pStyle w:val="TableParagraph"/>
              <w:numPr>
                <w:ilvl w:val="0"/>
                <w:numId w:val="11"/>
              </w:numPr>
              <w:tabs>
                <w:tab w:val="left" w:pos="245"/>
              </w:tabs>
              <w:ind w:right="94" w:firstLine="0"/>
              <w:jc w:val="both"/>
              <w:rPr>
                <w:sz w:val="20"/>
              </w:rPr>
            </w:pPr>
            <w:r>
              <w:rPr>
                <w:sz w:val="20"/>
              </w:rPr>
              <w:t>daca acest document precizează concordanţa</w:t>
            </w:r>
            <w:r>
              <w:rPr>
                <w:spacing w:val="-58"/>
                <w:sz w:val="20"/>
              </w:rPr>
              <w:t xml:space="preserve"> </w:t>
            </w:r>
            <w:r>
              <w:rPr>
                <w:sz w:val="20"/>
              </w:rPr>
              <w:t>cu</w:t>
            </w:r>
            <w:r>
              <w:rPr>
                <w:spacing w:val="1"/>
                <w:sz w:val="20"/>
              </w:rPr>
              <w:t xml:space="preserve"> </w:t>
            </w:r>
            <w:r>
              <w:rPr>
                <w:sz w:val="20"/>
              </w:rPr>
              <w:t>legislatia in</w:t>
            </w:r>
            <w:r>
              <w:rPr>
                <w:spacing w:val="1"/>
                <w:sz w:val="20"/>
              </w:rPr>
              <w:t xml:space="preserve"> </w:t>
            </w:r>
            <w:r>
              <w:rPr>
                <w:sz w:val="20"/>
              </w:rPr>
              <w:t>vigoare</w:t>
            </w:r>
            <w:r>
              <w:rPr>
                <w:spacing w:val="1"/>
                <w:sz w:val="20"/>
              </w:rPr>
              <w:t xml:space="preserve"> </w:t>
            </w:r>
            <w:r>
              <w:rPr>
                <w:sz w:val="20"/>
              </w:rPr>
              <w:t>sau faptul</w:t>
            </w:r>
            <w:r>
              <w:rPr>
                <w:spacing w:val="1"/>
                <w:sz w:val="20"/>
              </w:rPr>
              <w:t xml:space="preserve"> </w:t>
            </w:r>
            <w:r>
              <w:rPr>
                <w:sz w:val="20"/>
              </w:rPr>
              <w:t>că nu</w:t>
            </w:r>
            <w:r>
              <w:rPr>
                <w:spacing w:val="1"/>
                <w:sz w:val="20"/>
              </w:rPr>
              <w:t xml:space="preserve"> </w:t>
            </w:r>
            <w:r>
              <w:rPr>
                <w:sz w:val="20"/>
              </w:rPr>
              <w:t>se</w:t>
            </w:r>
            <w:r>
              <w:rPr>
                <w:spacing w:val="1"/>
                <w:sz w:val="20"/>
              </w:rPr>
              <w:t xml:space="preserve"> </w:t>
            </w:r>
            <w:r>
              <w:rPr>
                <w:sz w:val="20"/>
              </w:rPr>
              <w:t>supune</w:t>
            </w:r>
            <w:r>
              <w:rPr>
                <w:spacing w:val="1"/>
                <w:sz w:val="20"/>
              </w:rPr>
              <w:t xml:space="preserve"> </w:t>
            </w:r>
            <w:r>
              <w:rPr>
                <w:sz w:val="20"/>
              </w:rPr>
              <w:t>procedurilor</w:t>
            </w:r>
            <w:r>
              <w:rPr>
                <w:spacing w:val="1"/>
                <w:sz w:val="20"/>
              </w:rPr>
              <w:t xml:space="preserve"> </w:t>
            </w:r>
            <w:r>
              <w:rPr>
                <w:sz w:val="20"/>
              </w:rPr>
              <w:t>de</w:t>
            </w:r>
            <w:r>
              <w:rPr>
                <w:spacing w:val="61"/>
                <w:sz w:val="20"/>
              </w:rPr>
              <w:t xml:space="preserve"> </w:t>
            </w:r>
            <w:r>
              <w:rPr>
                <w:sz w:val="20"/>
              </w:rPr>
              <w:t>reglementare</w:t>
            </w:r>
            <w:r>
              <w:rPr>
                <w:spacing w:val="61"/>
                <w:sz w:val="20"/>
              </w:rPr>
              <w:t xml:space="preserve"> </w:t>
            </w:r>
            <w:r>
              <w:rPr>
                <w:sz w:val="20"/>
              </w:rPr>
              <w:t>din</w:t>
            </w:r>
            <w:r>
              <w:rPr>
                <w:spacing w:val="1"/>
                <w:sz w:val="20"/>
              </w:rPr>
              <w:t xml:space="preserve"> </w:t>
            </w:r>
            <w:r>
              <w:rPr>
                <w:sz w:val="20"/>
              </w:rPr>
              <w:t>punct</w:t>
            </w:r>
            <w:r>
              <w:rPr>
                <w:spacing w:val="-3"/>
                <w:sz w:val="20"/>
              </w:rPr>
              <w:t xml:space="preserve"> </w:t>
            </w:r>
            <w:r>
              <w:rPr>
                <w:sz w:val="20"/>
              </w:rPr>
              <w:t>de</w:t>
            </w:r>
            <w:r>
              <w:rPr>
                <w:spacing w:val="-4"/>
                <w:sz w:val="20"/>
              </w:rPr>
              <w:t xml:space="preserve"> </w:t>
            </w:r>
            <w:r>
              <w:rPr>
                <w:sz w:val="20"/>
              </w:rPr>
              <w:t>vedere</w:t>
            </w:r>
            <w:r>
              <w:rPr>
                <w:spacing w:val="-4"/>
                <w:sz w:val="20"/>
              </w:rPr>
              <w:t xml:space="preserve"> </w:t>
            </w:r>
            <w:r>
              <w:rPr>
                <w:sz w:val="20"/>
              </w:rPr>
              <w:t>a protecţiei mediului,</w:t>
            </w:r>
          </w:p>
          <w:p w14:paraId="6CE604E8" w14:textId="77777777" w:rsidR="00BD35D5" w:rsidRDefault="00000000">
            <w:pPr>
              <w:pStyle w:val="TableParagraph"/>
              <w:numPr>
                <w:ilvl w:val="0"/>
                <w:numId w:val="11"/>
              </w:numPr>
              <w:tabs>
                <w:tab w:val="left" w:pos="289"/>
              </w:tabs>
              <w:ind w:right="97" w:firstLine="0"/>
              <w:jc w:val="both"/>
              <w:rPr>
                <w:sz w:val="20"/>
              </w:rPr>
            </w:pPr>
            <w:r>
              <w:rPr>
                <w:sz w:val="20"/>
              </w:rPr>
              <w:t>daca acest document prevede</w:t>
            </w:r>
            <w:r>
              <w:rPr>
                <w:spacing w:val="1"/>
                <w:sz w:val="20"/>
              </w:rPr>
              <w:t xml:space="preserve"> </w:t>
            </w:r>
            <w:r>
              <w:rPr>
                <w:sz w:val="20"/>
              </w:rPr>
              <w:t>conditii de</w:t>
            </w:r>
            <w:r>
              <w:rPr>
                <w:spacing w:val="1"/>
                <w:sz w:val="20"/>
              </w:rPr>
              <w:t xml:space="preserve"> </w:t>
            </w:r>
            <w:r>
              <w:rPr>
                <w:sz w:val="20"/>
              </w:rPr>
              <w:t>implementare</w:t>
            </w:r>
            <w:r>
              <w:rPr>
                <w:spacing w:val="1"/>
                <w:sz w:val="20"/>
              </w:rPr>
              <w:t xml:space="preserve"> </w:t>
            </w:r>
            <w:r>
              <w:rPr>
                <w:sz w:val="20"/>
              </w:rPr>
              <w:t>şi</w:t>
            </w:r>
            <w:r>
              <w:rPr>
                <w:spacing w:val="1"/>
                <w:sz w:val="20"/>
              </w:rPr>
              <w:t xml:space="preserve"> </w:t>
            </w:r>
            <w:r>
              <w:rPr>
                <w:sz w:val="20"/>
              </w:rPr>
              <w:t>în</w:t>
            </w:r>
            <w:r>
              <w:rPr>
                <w:spacing w:val="1"/>
                <w:sz w:val="20"/>
              </w:rPr>
              <w:t xml:space="preserve"> </w:t>
            </w:r>
            <w:r>
              <w:rPr>
                <w:sz w:val="20"/>
              </w:rPr>
              <w:t>acest</w:t>
            </w:r>
            <w:r>
              <w:rPr>
                <w:spacing w:val="1"/>
                <w:sz w:val="20"/>
              </w:rPr>
              <w:t xml:space="preserve"> </w:t>
            </w:r>
            <w:r>
              <w:rPr>
                <w:sz w:val="20"/>
              </w:rPr>
              <w:t>caz</w:t>
            </w:r>
            <w:r>
              <w:rPr>
                <w:spacing w:val="1"/>
                <w:sz w:val="20"/>
              </w:rPr>
              <w:t xml:space="preserve"> </w:t>
            </w:r>
            <w:r>
              <w:rPr>
                <w:sz w:val="20"/>
              </w:rPr>
              <w:t>dacă</w:t>
            </w:r>
            <w:r>
              <w:rPr>
                <w:spacing w:val="1"/>
                <w:sz w:val="20"/>
              </w:rPr>
              <w:t xml:space="preserve"> </w:t>
            </w:r>
            <w:r>
              <w:rPr>
                <w:sz w:val="20"/>
              </w:rPr>
              <w:t>aceste</w:t>
            </w:r>
            <w:r>
              <w:rPr>
                <w:spacing w:val="1"/>
                <w:sz w:val="20"/>
              </w:rPr>
              <w:t xml:space="preserve"> </w:t>
            </w:r>
            <w:r>
              <w:rPr>
                <w:sz w:val="20"/>
              </w:rPr>
              <w:t>condiţii</w:t>
            </w:r>
            <w:r>
              <w:rPr>
                <w:spacing w:val="1"/>
                <w:sz w:val="20"/>
              </w:rPr>
              <w:t xml:space="preserve"> </w:t>
            </w:r>
            <w:r>
              <w:rPr>
                <w:sz w:val="20"/>
              </w:rPr>
              <w:t>se</w:t>
            </w:r>
            <w:r>
              <w:rPr>
                <w:spacing w:val="1"/>
                <w:sz w:val="20"/>
              </w:rPr>
              <w:t xml:space="preserve"> </w:t>
            </w:r>
            <w:r>
              <w:rPr>
                <w:sz w:val="20"/>
              </w:rPr>
              <w:t>regăsesc</w:t>
            </w:r>
            <w:r>
              <w:rPr>
                <w:spacing w:val="1"/>
                <w:sz w:val="20"/>
              </w:rPr>
              <w:t xml:space="preserve"> </w:t>
            </w:r>
            <w:r>
              <w:rPr>
                <w:sz w:val="20"/>
              </w:rPr>
              <w:t>în</w:t>
            </w:r>
            <w:r>
              <w:rPr>
                <w:spacing w:val="1"/>
                <w:sz w:val="20"/>
              </w:rPr>
              <w:t xml:space="preserve"> </w:t>
            </w:r>
            <w:r>
              <w:rPr>
                <w:sz w:val="20"/>
              </w:rPr>
              <w:t>realizarea</w:t>
            </w:r>
            <w:r>
              <w:rPr>
                <w:spacing w:val="60"/>
                <w:sz w:val="20"/>
              </w:rPr>
              <w:t xml:space="preserve"> </w:t>
            </w:r>
            <w:r>
              <w:rPr>
                <w:sz w:val="20"/>
              </w:rPr>
              <w:t>investitiei</w:t>
            </w:r>
            <w:r>
              <w:rPr>
                <w:spacing w:val="1"/>
                <w:sz w:val="20"/>
              </w:rPr>
              <w:t xml:space="preserve"> </w:t>
            </w:r>
            <w:r>
              <w:rPr>
                <w:sz w:val="20"/>
              </w:rPr>
              <w:t>prin cheltuieli cuprinse in bugetul indicativ al</w:t>
            </w:r>
            <w:r>
              <w:rPr>
                <w:spacing w:val="1"/>
                <w:sz w:val="20"/>
              </w:rPr>
              <w:t xml:space="preserve"> </w:t>
            </w:r>
            <w:r>
              <w:rPr>
                <w:sz w:val="20"/>
              </w:rPr>
              <w:t>proiectului.</w:t>
            </w:r>
          </w:p>
          <w:p w14:paraId="4F572A65" w14:textId="77777777" w:rsidR="00BD35D5" w:rsidRDefault="00000000">
            <w:pPr>
              <w:pStyle w:val="TableParagraph"/>
              <w:numPr>
                <w:ilvl w:val="0"/>
                <w:numId w:val="11"/>
              </w:numPr>
              <w:tabs>
                <w:tab w:val="left" w:pos="394"/>
              </w:tabs>
              <w:ind w:right="95" w:firstLine="0"/>
              <w:jc w:val="both"/>
              <w:rPr>
                <w:sz w:val="20"/>
              </w:rPr>
            </w:pPr>
            <w:r>
              <w:rPr>
                <w:sz w:val="20"/>
              </w:rPr>
              <w:t>dacă</w:t>
            </w:r>
            <w:r>
              <w:rPr>
                <w:spacing w:val="1"/>
                <w:sz w:val="20"/>
              </w:rPr>
              <w:t xml:space="preserve"> </w:t>
            </w:r>
            <w:r>
              <w:rPr>
                <w:sz w:val="20"/>
              </w:rPr>
              <w:t>documentul</w:t>
            </w:r>
            <w:r>
              <w:rPr>
                <w:spacing w:val="1"/>
                <w:sz w:val="20"/>
              </w:rPr>
              <w:t xml:space="preserve"> </w:t>
            </w:r>
            <w:r>
              <w:rPr>
                <w:sz w:val="20"/>
              </w:rPr>
              <w:t>prezentat</w:t>
            </w:r>
            <w:r>
              <w:rPr>
                <w:spacing w:val="1"/>
                <w:sz w:val="20"/>
              </w:rPr>
              <w:t xml:space="preserve"> </w:t>
            </w:r>
            <w:r>
              <w:rPr>
                <w:sz w:val="20"/>
              </w:rPr>
              <w:t>precizează</w:t>
            </w:r>
            <w:r>
              <w:rPr>
                <w:spacing w:val="1"/>
                <w:sz w:val="20"/>
              </w:rPr>
              <w:t xml:space="preserve"> </w:t>
            </w:r>
            <w:r>
              <w:rPr>
                <w:sz w:val="20"/>
              </w:rPr>
              <w:t>următoarele:</w:t>
            </w:r>
          </w:p>
          <w:p w14:paraId="5E02571B" w14:textId="77777777" w:rsidR="00BD35D5" w:rsidRDefault="00000000">
            <w:pPr>
              <w:pStyle w:val="TableParagraph"/>
              <w:numPr>
                <w:ilvl w:val="0"/>
                <w:numId w:val="10"/>
              </w:numPr>
              <w:tabs>
                <w:tab w:val="left" w:pos="322"/>
              </w:tabs>
              <w:ind w:right="95" w:firstLine="0"/>
              <w:jc w:val="both"/>
              <w:rPr>
                <w:sz w:val="20"/>
              </w:rPr>
            </w:pPr>
            <w:r>
              <w:rPr>
                <w:sz w:val="20"/>
              </w:rPr>
              <w:t xml:space="preserve">În cazul documentului </w:t>
            </w:r>
            <w:r>
              <w:rPr>
                <w:i/>
                <w:sz w:val="20"/>
              </w:rPr>
              <w:t>Clasarea notificării</w:t>
            </w:r>
            <w:r>
              <w:rPr>
                <w:sz w:val="20"/>
              </w:rPr>
              <w:t>:</w:t>
            </w:r>
            <w:r>
              <w:rPr>
                <w:spacing w:val="1"/>
                <w:sz w:val="20"/>
              </w:rPr>
              <w:t xml:space="preserve"> </w:t>
            </w:r>
            <w:r>
              <w:rPr>
                <w:sz w:val="20"/>
              </w:rPr>
              <w:t>“În urma verificării</w:t>
            </w:r>
            <w:r>
              <w:rPr>
                <w:spacing w:val="1"/>
                <w:sz w:val="20"/>
              </w:rPr>
              <w:t xml:space="preserve"> </w:t>
            </w:r>
            <w:r>
              <w:rPr>
                <w:sz w:val="20"/>
              </w:rPr>
              <w:t>documentaţiei prezentate</w:t>
            </w:r>
            <w:r>
              <w:rPr>
                <w:spacing w:val="1"/>
                <w:sz w:val="20"/>
              </w:rPr>
              <w:t xml:space="preserve"> </w:t>
            </w:r>
            <w:r>
              <w:rPr>
                <w:sz w:val="20"/>
              </w:rPr>
              <w:t>se certifică faptul că investiţia propusă nu se</w:t>
            </w:r>
            <w:r>
              <w:rPr>
                <w:spacing w:val="1"/>
                <w:sz w:val="20"/>
              </w:rPr>
              <w:t xml:space="preserve"> </w:t>
            </w:r>
            <w:r>
              <w:rPr>
                <w:sz w:val="20"/>
              </w:rPr>
              <w:t>supune</w:t>
            </w:r>
            <w:r>
              <w:rPr>
                <w:spacing w:val="1"/>
                <w:sz w:val="20"/>
              </w:rPr>
              <w:t xml:space="preserve"> </w:t>
            </w:r>
            <w:r>
              <w:rPr>
                <w:sz w:val="20"/>
              </w:rPr>
              <w:t>procedurilor</w:t>
            </w:r>
            <w:r>
              <w:rPr>
                <w:spacing w:val="1"/>
                <w:sz w:val="20"/>
              </w:rPr>
              <w:t xml:space="preserve"> </w:t>
            </w:r>
            <w:r>
              <w:rPr>
                <w:sz w:val="20"/>
              </w:rPr>
              <w:t>de</w:t>
            </w:r>
            <w:r>
              <w:rPr>
                <w:spacing w:val="61"/>
                <w:sz w:val="20"/>
              </w:rPr>
              <w:t xml:space="preserve"> </w:t>
            </w:r>
            <w:r>
              <w:rPr>
                <w:sz w:val="20"/>
              </w:rPr>
              <w:t>reglementare</w:t>
            </w:r>
            <w:r>
              <w:rPr>
                <w:spacing w:val="61"/>
                <w:sz w:val="20"/>
              </w:rPr>
              <w:t xml:space="preserve"> </w:t>
            </w:r>
            <w:r>
              <w:rPr>
                <w:sz w:val="20"/>
              </w:rPr>
              <w:t>din</w:t>
            </w:r>
            <w:r>
              <w:rPr>
                <w:spacing w:val="1"/>
                <w:sz w:val="20"/>
              </w:rPr>
              <w:t xml:space="preserve"> </w:t>
            </w:r>
            <w:r>
              <w:rPr>
                <w:sz w:val="20"/>
              </w:rPr>
              <w:t>punct</w:t>
            </w:r>
            <w:r>
              <w:rPr>
                <w:spacing w:val="1"/>
                <w:sz w:val="20"/>
              </w:rPr>
              <w:t xml:space="preserve"> </w:t>
            </w:r>
            <w:r>
              <w:rPr>
                <w:sz w:val="20"/>
              </w:rPr>
              <w:t>de</w:t>
            </w:r>
            <w:r>
              <w:rPr>
                <w:spacing w:val="1"/>
                <w:sz w:val="20"/>
              </w:rPr>
              <w:t xml:space="preserve"> </w:t>
            </w:r>
            <w:r>
              <w:rPr>
                <w:sz w:val="20"/>
              </w:rPr>
              <w:t>vedere</w:t>
            </w:r>
            <w:r>
              <w:rPr>
                <w:spacing w:val="1"/>
                <w:sz w:val="20"/>
              </w:rPr>
              <w:t xml:space="preserve"> </w:t>
            </w:r>
            <w:r>
              <w:rPr>
                <w:sz w:val="20"/>
              </w:rPr>
              <w:t>a</w:t>
            </w:r>
            <w:r>
              <w:rPr>
                <w:spacing w:val="1"/>
                <w:sz w:val="20"/>
              </w:rPr>
              <w:t xml:space="preserve"> </w:t>
            </w:r>
            <w:r>
              <w:rPr>
                <w:sz w:val="20"/>
              </w:rPr>
              <w:t>protecţiei</w:t>
            </w:r>
            <w:r>
              <w:rPr>
                <w:spacing w:val="1"/>
                <w:sz w:val="20"/>
              </w:rPr>
              <w:t xml:space="preserve"> </w:t>
            </w:r>
            <w:r>
              <w:rPr>
                <w:sz w:val="20"/>
              </w:rPr>
              <w:t>mediului/</w:t>
            </w:r>
            <w:r>
              <w:rPr>
                <w:spacing w:val="1"/>
                <w:sz w:val="20"/>
              </w:rPr>
              <w:t xml:space="preserve"> </w:t>
            </w:r>
            <w:r>
              <w:rPr>
                <w:sz w:val="20"/>
              </w:rPr>
              <w:t>nu</w:t>
            </w:r>
            <w:r>
              <w:rPr>
                <w:spacing w:val="1"/>
                <w:sz w:val="20"/>
              </w:rPr>
              <w:t xml:space="preserve"> </w:t>
            </w:r>
            <w:r>
              <w:rPr>
                <w:sz w:val="20"/>
              </w:rPr>
              <w:t>necesită</w:t>
            </w:r>
            <w:r>
              <w:rPr>
                <w:spacing w:val="-4"/>
                <w:sz w:val="20"/>
              </w:rPr>
              <w:t xml:space="preserve"> </w:t>
            </w:r>
            <w:r>
              <w:rPr>
                <w:sz w:val="20"/>
              </w:rPr>
              <w:t>Acord de</w:t>
            </w:r>
            <w:r>
              <w:rPr>
                <w:spacing w:val="-3"/>
                <w:sz w:val="20"/>
              </w:rPr>
              <w:t xml:space="preserve"> </w:t>
            </w:r>
            <w:r>
              <w:rPr>
                <w:sz w:val="20"/>
              </w:rPr>
              <w:t>mediu”</w:t>
            </w:r>
          </w:p>
          <w:p w14:paraId="1AD48EA9" w14:textId="77777777" w:rsidR="00BD35D5" w:rsidRDefault="00000000">
            <w:pPr>
              <w:pStyle w:val="TableParagraph"/>
              <w:numPr>
                <w:ilvl w:val="0"/>
                <w:numId w:val="10"/>
              </w:numPr>
              <w:tabs>
                <w:tab w:val="left" w:pos="356"/>
              </w:tabs>
              <w:ind w:right="94" w:firstLine="0"/>
              <w:jc w:val="both"/>
              <w:rPr>
                <w:sz w:val="20"/>
              </w:rPr>
            </w:pPr>
            <w:r>
              <w:rPr>
                <w:sz w:val="20"/>
              </w:rPr>
              <w:t>În</w:t>
            </w:r>
            <w:r>
              <w:rPr>
                <w:spacing w:val="1"/>
                <w:sz w:val="20"/>
              </w:rPr>
              <w:t xml:space="preserve"> </w:t>
            </w:r>
            <w:r>
              <w:rPr>
                <w:sz w:val="20"/>
              </w:rPr>
              <w:t>cazul</w:t>
            </w:r>
            <w:r>
              <w:rPr>
                <w:spacing w:val="1"/>
                <w:sz w:val="20"/>
              </w:rPr>
              <w:t xml:space="preserve"> </w:t>
            </w:r>
            <w:r>
              <w:rPr>
                <w:sz w:val="20"/>
              </w:rPr>
              <w:t>documentului</w:t>
            </w:r>
            <w:r>
              <w:rPr>
                <w:spacing w:val="1"/>
                <w:sz w:val="20"/>
              </w:rPr>
              <w:t xml:space="preserve"> </w:t>
            </w:r>
            <w:r>
              <w:rPr>
                <w:i/>
                <w:sz w:val="20"/>
              </w:rPr>
              <w:t>Decizia</w:t>
            </w:r>
            <w:r>
              <w:rPr>
                <w:i/>
                <w:spacing w:val="1"/>
                <w:sz w:val="20"/>
              </w:rPr>
              <w:t xml:space="preserve"> </w:t>
            </w:r>
            <w:r>
              <w:rPr>
                <w:i/>
                <w:sz w:val="20"/>
              </w:rPr>
              <w:t>etapei</w:t>
            </w:r>
            <w:r>
              <w:rPr>
                <w:i/>
                <w:spacing w:val="1"/>
                <w:sz w:val="20"/>
              </w:rPr>
              <w:t xml:space="preserve"> </w:t>
            </w:r>
            <w:r>
              <w:rPr>
                <w:i/>
                <w:sz w:val="20"/>
              </w:rPr>
              <w:t>de</w:t>
            </w:r>
            <w:r>
              <w:rPr>
                <w:i/>
                <w:spacing w:val="1"/>
                <w:sz w:val="20"/>
              </w:rPr>
              <w:t xml:space="preserve"> </w:t>
            </w:r>
            <w:r>
              <w:rPr>
                <w:i/>
                <w:sz w:val="20"/>
              </w:rPr>
              <w:t>încadrare</w:t>
            </w:r>
            <w:r>
              <w:rPr>
                <w:sz w:val="20"/>
              </w:rPr>
              <w:t>:</w:t>
            </w:r>
            <w:r>
              <w:rPr>
                <w:spacing w:val="1"/>
                <w:sz w:val="20"/>
              </w:rPr>
              <w:t xml:space="preserve"> </w:t>
            </w:r>
            <w:r>
              <w:rPr>
                <w:sz w:val="20"/>
              </w:rPr>
              <w:t>„În</w:t>
            </w:r>
            <w:r>
              <w:rPr>
                <w:spacing w:val="1"/>
                <w:sz w:val="20"/>
              </w:rPr>
              <w:t xml:space="preserve"> </w:t>
            </w:r>
            <w:r>
              <w:rPr>
                <w:sz w:val="20"/>
              </w:rPr>
              <w:t>urma</w:t>
            </w:r>
            <w:r>
              <w:rPr>
                <w:spacing w:val="1"/>
                <w:sz w:val="20"/>
              </w:rPr>
              <w:t xml:space="preserve"> </w:t>
            </w:r>
            <w:r>
              <w:rPr>
                <w:sz w:val="20"/>
              </w:rPr>
              <w:t>parcurgerii</w:t>
            </w:r>
            <w:r>
              <w:rPr>
                <w:spacing w:val="1"/>
                <w:sz w:val="20"/>
              </w:rPr>
              <w:t xml:space="preserve"> </w:t>
            </w:r>
            <w:r>
              <w:rPr>
                <w:sz w:val="20"/>
              </w:rPr>
              <w:t>etapei</w:t>
            </w:r>
            <w:r>
              <w:rPr>
                <w:spacing w:val="1"/>
                <w:sz w:val="20"/>
              </w:rPr>
              <w:t xml:space="preserve"> </w:t>
            </w:r>
            <w:r>
              <w:rPr>
                <w:sz w:val="20"/>
              </w:rPr>
              <w:t>de</w:t>
            </w:r>
            <w:r>
              <w:rPr>
                <w:spacing w:val="1"/>
                <w:sz w:val="20"/>
              </w:rPr>
              <w:t xml:space="preserve"> </w:t>
            </w:r>
            <w:r>
              <w:rPr>
                <w:sz w:val="20"/>
              </w:rPr>
              <w:t>încadrare s-a stabilit că proiectul nu se supune</w:t>
            </w:r>
            <w:r>
              <w:rPr>
                <w:spacing w:val="-58"/>
                <w:sz w:val="20"/>
              </w:rPr>
              <w:t xml:space="preserve"> </w:t>
            </w:r>
            <w:r>
              <w:rPr>
                <w:sz w:val="20"/>
              </w:rPr>
              <w:t>evaluării impactului asupra mediului, deci nu</w:t>
            </w:r>
            <w:r>
              <w:rPr>
                <w:spacing w:val="1"/>
                <w:sz w:val="20"/>
              </w:rPr>
              <w:t xml:space="preserve"> </w:t>
            </w:r>
            <w:r>
              <w:rPr>
                <w:sz w:val="20"/>
              </w:rPr>
              <w:t>necesită</w:t>
            </w:r>
            <w:r>
              <w:rPr>
                <w:spacing w:val="1"/>
                <w:sz w:val="20"/>
              </w:rPr>
              <w:t xml:space="preserve"> </w:t>
            </w:r>
            <w:r>
              <w:rPr>
                <w:sz w:val="20"/>
              </w:rPr>
              <w:t>emiterea</w:t>
            </w:r>
            <w:r>
              <w:rPr>
                <w:spacing w:val="1"/>
                <w:sz w:val="20"/>
              </w:rPr>
              <w:t xml:space="preserve"> </w:t>
            </w:r>
            <w:r>
              <w:rPr>
                <w:sz w:val="20"/>
              </w:rPr>
              <w:t>acordului</w:t>
            </w:r>
            <w:r>
              <w:rPr>
                <w:spacing w:val="1"/>
                <w:sz w:val="20"/>
              </w:rPr>
              <w:t xml:space="preserve"> </w:t>
            </w:r>
            <w:r>
              <w:rPr>
                <w:sz w:val="20"/>
              </w:rPr>
              <w:t>de</w:t>
            </w:r>
            <w:r>
              <w:rPr>
                <w:spacing w:val="1"/>
                <w:sz w:val="20"/>
              </w:rPr>
              <w:t xml:space="preserve"> </w:t>
            </w:r>
            <w:r>
              <w:rPr>
                <w:sz w:val="20"/>
              </w:rPr>
              <w:t>mediu</w:t>
            </w:r>
            <w:r>
              <w:rPr>
                <w:spacing w:val="1"/>
                <w:sz w:val="20"/>
              </w:rPr>
              <w:t xml:space="preserve"> </w:t>
            </w:r>
            <w:r>
              <w:rPr>
                <w:sz w:val="20"/>
              </w:rPr>
              <w:t>şi</w:t>
            </w:r>
            <w:r>
              <w:rPr>
                <w:spacing w:val="1"/>
                <w:sz w:val="20"/>
              </w:rPr>
              <w:t xml:space="preserve"> </w:t>
            </w:r>
            <w:r>
              <w:rPr>
                <w:sz w:val="20"/>
              </w:rPr>
              <w:t>proiectul nu se supune evaluării adecvate deci</w:t>
            </w:r>
            <w:r>
              <w:rPr>
                <w:spacing w:val="1"/>
                <w:sz w:val="20"/>
              </w:rPr>
              <w:t xml:space="preserve"> </w:t>
            </w:r>
            <w:r>
              <w:rPr>
                <w:sz w:val="20"/>
              </w:rPr>
              <w:t>nu</w:t>
            </w:r>
            <w:r>
              <w:rPr>
                <w:spacing w:val="1"/>
                <w:sz w:val="20"/>
              </w:rPr>
              <w:t xml:space="preserve"> </w:t>
            </w:r>
            <w:r>
              <w:rPr>
                <w:sz w:val="20"/>
              </w:rPr>
              <w:t>necesită</w:t>
            </w:r>
            <w:r>
              <w:rPr>
                <w:spacing w:val="-3"/>
                <w:sz w:val="20"/>
              </w:rPr>
              <w:t xml:space="preserve"> </w:t>
            </w:r>
            <w:r>
              <w:rPr>
                <w:sz w:val="20"/>
              </w:rPr>
              <w:t>Aviz</w:t>
            </w:r>
            <w:r>
              <w:rPr>
                <w:spacing w:val="-3"/>
                <w:sz w:val="20"/>
              </w:rPr>
              <w:t xml:space="preserve"> </w:t>
            </w:r>
            <w:r>
              <w:rPr>
                <w:sz w:val="20"/>
              </w:rPr>
              <w:t>Natura</w:t>
            </w:r>
            <w:r>
              <w:rPr>
                <w:spacing w:val="-4"/>
                <w:sz w:val="20"/>
              </w:rPr>
              <w:t xml:space="preserve"> </w:t>
            </w:r>
            <w:r>
              <w:rPr>
                <w:sz w:val="20"/>
              </w:rPr>
              <w:t>2000</w:t>
            </w:r>
            <w:r>
              <w:rPr>
                <w:spacing w:val="-4"/>
                <w:sz w:val="20"/>
              </w:rPr>
              <w:t xml:space="preserve"> </w:t>
            </w:r>
            <w:r>
              <w:rPr>
                <w:sz w:val="20"/>
              </w:rPr>
              <w:t>„</w:t>
            </w:r>
          </w:p>
          <w:p w14:paraId="6771B9CA" w14:textId="77777777" w:rsidR="00BD35D5" w:rsidRDefault="00000000">
            <w:pPr>
              <w:pStyle w:val="TableParagraph"/>
              <w:numPr>
                <w:ilvl w:val="0"/>
                <w:numId w:val="10"/>
              </w:numPr>
              <w:tabs>
                <w:tab w:val="left" w:pos="312"/>
              </w:tabs>
              <w:ind w:right="94" w:firstLine="0"/>
              <w:jc w:val="both"/>
              <w:rPr>
                <w:sz w:val="20"/>
              </w:rPr>
            </w:pPr>
            <w:r>
              <w:rPr>
                <w:sz w:val="20"/>
              </w:rPr>
              <w:t xml:space="preserve">În cazul documentului </w:t>
            </w:r>
            <w:r>
              <w:rPr>
                <w:i/>
                <w:sz w:val="20"/>
              </w:rPr>
              <w:t xml:space="preserve">Acord de mediu </w:t>
            </w:r>
            <w:r>
              <w:rPr>
                <w:sz w:val="20"/>
              </w:rPr>
              <w:t>sau</w:t>
            </w:r>
            <w:r>
              <w:rPr>
                <w:spacing w:val="1"/>
                <w:sz w:val="20"/>
              </w:rPr>
              <w:t xml:space="preserve"> </w:t>
            </w:r>
            <w:r>
              <w:rPr>
                <w:i/>
                <w:sz w:val="20"/>
              </w:rPr>
              <w:t>Aviz</w:t>
            </w:r>
            <w:r>
              <w:rPr>
                <w:i/>
                <w:spacing w:val="1"/>
                <w:sz w:val="20"/>
              </w:rPr>
              <w:t xml:space="preserve"> </w:t>
            </w:r>
            <w:r>
              <w:rPr>
                <w:i/>
                <w:sz w:val="20"/>
              </w:rPr>
              <w:t>Natura</w:t>
            </w:r>
            <w:r>
              <w:rPr>
                <w:i/>
                <w:spacing w:val="1"/>
                <w:sz w:val="20"/>
              </w:rPr>
              <w:t xml:space="preserve"> </w:t>
            </w:r>
            <w:r>
              <w:rPr>
                <w:i/>
                <w:sz w:val="20"/>
              </w:rPr>
              <w:t>2000</w:t>
            </w:r>
            <w:r>
              <w:rPr>
                <w:i/>
                <w:spacing w:val="1"/>
                <w:sz w:val="20"/>
              </w:rPr>
              <w:t xml:space="preserve"> </w:t>
            </w:r>
            <w:r>
              <w:rPr>
                <w:sz w:val="20"/>
              </w:rPr>
              <w:t>se</w:t>
            </w:r>
            <w:r>
              <w:rPr>
                <w:spacing w:val="1"/>
                <w:sz w:val="20"/>
              </w:rPr>
              <w:t xml:space="preserve"> </w:t>
            </w:r>
            <w:r>
              <w:rPr>
                <w:sz w:val="20"/>
              </w:rPr>
              <w:t>verifică</w:t>
            </w:r>
            <w:r>
              <w:rPr>
                <w:spacing w:val="1"/>
                <w:sz w:val="20"/>
              </w:rPr>
              <w:t xml:space="preserve"> </w:t>
            </w:r>
            <w:r>
              <w:rPr>
                <w:sz w:val="20"/>
              </w:rPr>
              <w:t>primele</w:t>
            </w:r>
            <w:r>
              <w:rPr>
                <w:spacing w:val="1"/>
                <w:sz w:val="20"/>
              </w:rPr>
              <w:t xml:space="preserve"> </w:t>
            </w:r>
            <w:r>
              <w:rPr>
                <w:sz w:val="20"/>
              </w:rPr>
              <w:t>trei</w:t>
            </w:r>
            <w:r>
              <w:rPr>
                <w:spacing w:val="1"/>
                <w:sz w:val="20"/>
              </w:rPr>
              <w:t xml:space="preserve"> </w:t>
            </w:r>
            <w:r>
              <w:rPr>
                <w:sz w:val="20"/>
              </w:rPr>
              <w:t>cerinţe</w:t>
            </w:r>
            <w:r>
              <w:rPr>
                <w:spacing w:val="1"/>
                <w:sz w:val="20"/>
              </w:rPr>
              <w:t xml:space="preserve"> </w:t>
            </w:r>
            <w:r>
              <w:rPr>
                <w:sz w:val="20"/>
              </w:rPr>
              <w:t>ale</w:t>
            </w:r>
            <w:r>
              <w:rPr>
                <w:spacing w:val="-3"/>
                <w:sz w:val="20"/>
              </w:rPr>
              <w:t xml:space="preserve"> </w:t>
            </w:r>
            <w:r>
              <w:rPr>
                <w:sz w:val="20"/>
              </w:rPr>
              <w:t>doc.</w:t>
            </w:r>
            <w:r>
              <w:rPr>
                <w:spacing w:val="-5"/>
                <w:sz w:val="20"/>
              </w:rPr>
              <w:t xml:space="preserve"> </w:t>
            </w:r>
            <w:r>
              <w:rPr>
                <w:sz w:val="20"/>
              </w:rPr>
              <w:t>5.1</w:t>
            </w:r>
          </w:p>
          <w:p w14:paraId="10F176C4" w14:textId="77777777" w:rsidR="00BD35D5" w:rsidRDefault="00000000">
            <w:pPr>
              <w:pStyle w:val="TableParagraph"/>
              <w:spacing w:line="229" w:lineRule="exact"/>
              <w:ind w:left="105"/>
              <w:jc w:val="both"/>
              <w:rPr>
                <w:sz w:val="20"/>
              </w:rPr>
            </w:pPr>
            <w:r>
              <w:rPr>
                <w:sz w:val="20"/>
              </w:rPr>
              <w:t>Dacă</w:t>
            </w:r>
            <w:r>
              <w:rPr>
                <w:spacing w:val="70"/>
                <w:sz w:val="20"/>
              </w:rPr>
              <w:t xml:space="preserve"> </w:t>
            </w:r>
            <w:r>
              <w:rPr>
                <w:sz w:val="20"/>
              </w:rPr>
              <w:t xml:space="preserve">toate  </w:t>
            </w:r>
            <w:r>
              <w:rPr>
                <w:spacing w:val="14"/>
                <w:sz w:val="20"/>
              </w:rPr>
              <w:t xml:space="preserve"> </w:t>
            </w:r>
            <w:r>
              <w:rPr>
                <w:sz w:val="20"/>
              </w:rPr>
              <w:t xml:space="preserve">precizările  </w:t>
            </w:r>
            <w:r>
              <w:rPr>
                <w:spacing w:val="15"/>
                <w:sz w:val="20"/>
              </w:rPr>
              <w:t xml:space="preserve"> </w:t>
            </w:r>
            <w:r>
              <w:rPr>
                <w:sz w:val="20"/>
              </w:rPr>
              <w:t xml:space="preserve">de  </w:t>
            </w:r>
            <w:r>
              <w:rPr>
                <w:spacing w:val="14"/>
                <w:sz w:val="20"/>
              </w:rPr>
              <w:t xml:space="preserve"> </w:t>
            </w:r>
            <w:r>
              <w:rPr>
                <w:sz w:val="20"/>
              </w:rPr>
              <w:t xml:space="preserve">mai  </w:t>
            </w:r>
            <w:r>
              <w:rPr>
                <w:spacing w:val="14"/>
                <w:sz w:val="20"/>
              </w:rPr>
              <w:t xml:space="preserve"> </w:t>
            </w:r>
            <w:r>
              <w:rPr>
                <w:sz w:val="20"/>
              </w:rPr>
              <w:t xml:space="preserve">sus  </w:t>
            </w:r>
            <w:r>
              <w:rPr>
                <w:spacing w:val="14"/>
                <w:sz w:val="20"/>
              </w:rPr>
              <w:t xml:space="preserve"> </w:t>
            </w:r>
            <w:r>
              <w:rPr>
                <w:sz w:val="20"/>
              </w:rPr>
              <w:t>sunt</w:t>
            </w:r>
          </w:p>
        </w:tc>
      </w:tr>
      <w:tr w:rsidR="00BD35D5" w14:paraId="7980D556" w14:textId="77777777">
        <w:trPr>
          <w:trHeight w:val="266"/>
        </w:trPr>
        <w:tc>
          <w:tcPr>
            <w:tcW w:w="4792" w:type="dxa"/>
            <w:tcBorders>
              <w:top w:val="nil"/>
              <w:bottom w:val="nil"/>
            </w:tcBorders>
          </w:tcPr>
          <w:p w14:paraId="56D17239" w14:textId="77777777" w:rsidR="00BD35D5" w:rsidRDefault="00BD35D5">
            <w:pPr>
              <w:pStyle w:val="TableParagraph"/>
              <w:rPr>
                <w:rFonts w:ascii="Times New Roman"/>
                <w:sz w:val="18"/>
              </w:rPr>
            </w:pPr>
          </w:p>
        </w:tc>
        <w:tc>
          <w:tcPr>
            <w:tcW w:w="4466" w:type="dxa"/>
            <w:tcBorders>
              <w:top w:val="nil"/>
              <w:bottom w:val="nil"/>
            </w:tcBorders>
          </w:tcPr>
          <w:p w14:paraId="3C17D630" w14:textId="77777777" w:rsidR="00BD35D5" w:rsidRDefault="00000000">
            <w:pPr>
              <w:pStyle w:val="TableParagraph"/>
              <w:spacing w:before="19" w:line="228" w:lineRule="exact"/>
              <w:ind w:left="105"/>
              <w:rPr>
                <w:sz w:val="20"/>
              </w:rPr>
            </w:pPr>
            <w:r>
              <w:rPr>
                <w:sz w:val="20"/>
              </w:rPr>
              <w:t>verificate,</w:t>
            </w:r>
            <w:r>
              <w:rPr>
                <w:spacing w:val="27"/>
                <w:sz w:val="20"/>
              </w:rPr>
              <w:t xml:space="preserve"> </w:t>
            </w:r>
            <w:r>
              <w:rPr>
                <w:sz w:val="20"/>
              </w:rPr>
              <w:t>expertul</w:t>
            </w:r>
            <w:r>
              <w:rPr>
                <w:spacing w:val="26"/>
                <w:sz w:val="20"/>
              </w:rPr>
              <w:t xml:space="preserve"> </w:t>
            </w:r>
            <w:r>
              <w:rPr>
                <w:sz w:val="20"/>
              </w:rPr>
              <w:t>bifează</w:t>
            </w:r>
            <w:r>
              <w:rPr>
                <w:spacing w:val="23"/>
                <w:sz w:val="20"/>
              </w:rPr>
              <w:t xml:space="preserve"> </w:t>
            </w:r>
            <w:r>
              <w:rPr>
                <w:sz w:val="20"/>
              </w:rPr>
              <w:t>căsuţa</w:t>
            </w:r>
            <w:r>
              <w:rPr>
                <w:spacing w:val="30"/>
                <w:sz w:val="20"/>
              </w:rPr>
              <w:t xml:space="preserve"> </w:t>
            </w:r>
            <w:r>
              <w:rPr>
                <w:sz w:val="20"/>
              </w:rPr>
              <w:t>DA.</w:t>
            </w:r>
            <w:r>
              <w:rPr>
                <w:spacing w:val="27"/>
                <w:sz w:val="20"/>
              </w:rPr>
              <w:t xml:space="preserve"> </w:t>
            </w:r>
            <w:r>
              <w:rPr>
                <w:sz w:val="20"/>
              </w:rPr>
              <w:t>În</w:t>
            </w:r>
            <w:r>
              <w:rPr>
                <w:spacing w:val="24"/>
                <w:sz w:val="20"/>
              </w:rPr>
              <w:t xml:space="preserve"> </w:t>
            </w:r>
            <w:r>
              <w:rPr>
                <w:sz w:val="20"/>
              </w:rPr>
              <w:t>caz</w:t>
            </w:r>
          </w:p>
        </w:tc>
      </w:tr>
      <w:tr w:rsidR="00BD35D5" w14:paraId="1F76F281" w14:textId="77777777">
        <w:trPr>
          <w:trHeight w:val="266"/>
        </w:trPr>
        <w:tc>
          <w:tcPr>
            <w:tcW w:w="4792" w:type="dxa"/>
            <w:tcBorders>
              <w:top w:val="nil"/>
              <w:bottom w:val="nil"/>
            </w:tcBorders>
          </w:tcPr>
          <w:p w14:paraId="5E8545A4" w14:textId="77777777" w:rsidR="00BD35D5" w:rsidRDefault="00BD35D5">
            <w:pPr>
              <w:pStyle w:val="TableParagraph"/>
              <w:rPr>
                <w:rFonts w:ascii="Times New Roman"/>
                <w:sz w:val="18"/>
              </w:rPr>
            </w:pPr>
          </w:p>
        </w:tc>
        <w:tc>
          <w:tcPr>
            <w:tcW w:w="4466" w:type="dxa"/>
            <w:tcBorders>
              <w:top w:val="nil"/>
              <w:bottom w:val="nil"/>
            </w:tcBorders>
          </w:tcPr>
          <w:p w14:paraId="39CD9918" w14:textId="77777777" w:rsidR="00BD35D5" w:rsidRDefault="00000000">
            <w:pPr>
              <w:pStyle w:val="TableParagraph"/>
              <w:spacing w:before="16" w:line="230" w:lineRule="exact"/>
              <w:ind w:left="105"/>
              <w:rPr>
                <w:sz w:val="20"/>
              </w:rPr>
            </w:pPr>
            <w:r>
              <w:rPr>
                <w:sz w:val="20"/>
              </w:rPr>
              <w:t>contrar</w:t>
            </w:r>
            <w:r>
              <w:rPr>
                <w:spacing w:val="36"/>
                <w:sz w:val="20"/>
              </w:rPr>
              <w:t xml:space="preserve"> </w:t>
            </w:r>
            <w:r>
              <w:rPr>
                <w:sz w:val="20"/>
              </w:rPr>
              <w:t>se</w:t>
            </w:r>
            <w:r>
              <w:rPr>
                <w:spacing w:val="38"/>
                <w:sz w:val="20"/>
              </w:rPr>
              <w:t xml:space="preserve"> </w:t>
            </w:r>
            <w:r>
              <w:rPr>
                <w:sz w:val="20"/>
              </w:rPr>
              <w:t>bifează</w:t>
            </w:r>
            <w:r>
              <w:rPr>
                <w:spacing w:val="34"/>
                <w:sz w:val="20"/>
              </w:rPr>
              <w:t xml:space="preserve"> </w:t>
            </w:r>
            <w:r>
              <w:rPr>
                <w:sz w:val="20"/>
              </w:rPr>
              <w:t>căsuţa</w:t>
            </w:r>
            <w:r>
              <w:rPr>
                <w:spacing w:val="32"/>
                <w:sz w:val="20"/>
              </w:rPr>
              <w:t xml:space="preserve"> </w:t>
            </w:r>
            <w:r>
              <w:rPr>
                <w:sz w:val="20"/>
              </w:rPr>
              <w:t>Nu</w:t>
            </w:r>
            <w:r>
              <w:rPr>
                <w:spacing w:val="34"/>
                <w:sz w:val="20"/>
              </w:rPr>
              <w:t xml:space="preserve"> </w:t>
            </w:r>
            <w:r>
              <w:rPr>
                <w:sz w:val="20"/>
              </w:rPr>
              <w:t>şi</w:t>
            </w:r>
            <w:r>
              <w:rPr>
                <w:spacing w:val="34"/>
                <w:sz w:val="20"/>
              </w:rPr>
              <w:t xml:space="preserve"> </w:t>
            </w:r>
            <w:r>
              <w:rPr>
                <w:sz w:val="20"/>
              </w:rPr>
              <w:t>se</w:t>
            </w:r>
            <w:r>
              <w:rPr>
                <w:spacing w:val="33"/>
                <w:sz w:val="20"/>
              </w:rPr>
              <w:t xml:space="preserve"> </w:t>
            </w:r>
            <w:r>
              <w:rPr>
                <w:sz w:val="20"/>
              </w:rPr>
              <w:t>motivează</w:t>
            </w:r>
          </w:p>
        </w:tc>
      </w:tr>
      <w:tr w:rsidR="00BD35D5" w14:paraId="4181106A" w14:textId="77777777">
        <w:trPr>
          <w:trHeight w:val="266"/>
        </w:trPr>
        <w:tc>
          <w:tcPr>
            <w:tcW w:w="4792" w:type="dxa"/>
            <w:tcBorders>
              <w:top w:val="nil"/>
              <w:bottom w:val="nil"/>
            </w:tcBorders>
          </w:tcPr>
          <w:p w14:paraId="31420EF6" w14:textId="77777777" w:rsidR="00BD35D5" w:rsidRDefault="00BD35D5">
            <w:pPr>
              <w:pStyle w:val="TableParagraph"/>
              <w:rPr>
                <w:rFonts w:ascii="Times New Roman"/>
                <w:sz w:val="18"/>
              </w:rPr>
            </w:pPr>
          </w:p>
        </w:tc>
        <w:tc>
          <w:tcPr>
            <w:tcW w:w="4466" w:type="dxa"/>
            <w:tcBorders>
              <w:top w:val="nil"/>
              <w:bottom w:val="nil"/>
            </w:tcBorders>
          </w:tcPr>
          <w:p w14:paraId="4E44D3E0" w14:textId="77777777" w:rsidR="00BD35D5" w:rsidRDefault="00000000">
            <w:pPr>
              <w:pStyle w:val="TableParagraph"/>
              <w:spacing w:before="19" w:line="228" w:lineRule="exact"/>
              <w:ind w:left="105"/>
              <w:rPr>
                <w:sz w:val="20"/>
              </w:rPr>
            </w:pPr>
            <w:r>
              <w:rPr>
                <w:sz w:val="20"/>
              </w:rPr>
              <w:t>poziţia</w:t>
            </w:r>
            <w:r>
              <w:rPr>
                <w:spacing w:val="-4"/>
                <w:sz w:val="20"/>
              </w:rPr>
              <w:t xml:space="preserve"> </w:t>
            </w:r>
            <w:r>
              <w:rPr>
                <w:sz w:val="20"/>
              </w:rPr>
              <w:t>la</w:t>
            </w:r>
            <w:r>
              <w:rPr>
                <w:spacing w:val="1"/>
                <w:sz w:val="20"/>
              </w:rPr>
              <w:t xml:space="preserve"> </w:t>
            </w:r>
            <w:r>
              <w:rPr>
                <w:sz w:val="20"/>
              </w:rPr>
              <w:t>rubrica</w:t>
            </w:r>
            <w:r>
              <w:rPr>
                <w:spacing w:val="-5"/>
                <w:sz w:val="20"/>
              </w:rPr>
              <w:t xml:space="preserve"> </w:t>
            </w:r>
            <w:r>
              <w:rPr>
                <w:sz w:val="20"/>
              </w:rPr>
              <w:t>Observaţii.</w:t>
            </w:r>
          </w:p>
        </w:tc>
      </w:tr>
      <w:tr w:rsidR="00BD35D5" w14:paraId="3C1B09CF" w14:textId="77777777">
        <w:trPr>
          <w:trHeight w:val="266"/>
        </w:trPr>
        <w:tc>
          <w:tcPr>
            <w:tcW w:w="4792" w:type="dxa"/>
            <w:tcBorders>
              <w:top w:val="nil"/>
              <w:bottom w:val="nil"/>
            </w:tcBorders>
          </w:tcPr>
          <w:p w14:paraId="0F5F9CC2" w14:textId="77777777" w:rsidR="00BD35D5" w:rsidRDefault="00BD35D5">
            <w:pPr>
              <w:pStyle w:val="TableParagraph"/>
              <w:rPr>
                <w:rFonts w:ascii="Times New Roman"/>
                <w:sz w:val="18"/>
              </w:rPr>
            </w:pPr>
          </w:p>
        </w:tc>
        <w:tc>
          <w:tcPr>
            <w:tcW w:w="4466" w:type="dxa"/>
            <w:tcBorders>
              <w:top w:val="nil"/>
              <w:bottom w:val="nil"/>
            </w:tcBorders>
          </w:tcPr>
          <w:p w14:paraId="620D87AE" w14:textId="77777777" w:rsidR="00BD35D5" w:rsidRDefault="00000000">
            <w:pPr>
              <w:pStyle w:val="TableParagraph"/>
              <w:spacing w:before="16" w:line="230" w:lineRule="exact"/>
              <w:ind w:left="168"/>
              <w:rPr>
                <w:sz w:val="20"/>
              </w:rPr>
            </w:pPr>
            <w:r>
              <w:rPr>
                <w:sz w:val="20"/>
              </w:rPr>
              <w:t>În</w:t>
            </w:r>
            <w:r>
              <w:rPr>
                <w:spacing w:val="52"/>
                <w:sz w:val="20"/>
              </w:rPr>
              <w:t xml:space="preserve"> </w:t>
            </w:r>
            <w:r>
              <w:rPr>
                <w:sz w:val="20"/>
              </w:rPr>
              <w:t>cazul</w:t>
            </w:r>
            <w:r>
              <w:rPr>
                <w:spacing w:val="114"/>
                <w:sz w:val="20"/>
              </w:rPr>
              <w:t xml:space="preserve"> </w:t>
            </w:r>
            <w:r>
              <w:rPr>
                <w:sz w:val="20"/>
              </w:rPr>
              <w:t>modernizarii</w:t>
            </w:r>
            <w:r>
              <w:rPr>
                <w:spacing w:val="116"/>
                <w:sz w:val="20"/>
              </w:rPr>
              <w:t xml:space="preserve"> </w:t>
            </w:r>
            <w:r>
              <w:rPr>
                <w:sz w:val="20"/>
              </w:rPr>
              <w:t>activitatii</w:t>
            </w:r>
            <w:r>
              <w:rPr>
                <w:spacing w:val="113"/>
                <w:sz w:val="20"/>
              </w:rPr>
              <w:t xml:space="preserve"> </w:t>
            </w:r>
            <w:r>
              <w:rPr>
                <w:sz w:val="20"/>
              </w:rPr>
              <w:t>existente</w:t>
            </w:r>
          </w:p>
        </w:tc>
      </w:tr>
      <w:tr w:rsidR="00BD35D5" w14:paraId="30DB7C10" w14:textId="77777777">
        <w:trPr>
          <w:trHeight w:val="268"/>
        </w:trPr>
        <w:tc>
          <w:tcPr>
            <w:tcW w:w="4792" w:type="dxa"/>
            <w:tcBorders>
              <w:top w:val="nil"/>
              <w:bottom w:val="nil"/>
            </w:tcBorders>
          </w:tcPr>
          <w:p w14:paraId="74541DBE" w14:textId="77777777" w:rsidR="00BD35D5" w:rsidRDefault="00BD35D5">
            <w:pPr>
              <w:pStyle w:val="TableParagraph"/>
              <w:rPr>
                <w:rFonts w:ascii="Times New Roman"/>
                <w:sz w:val="18"/>
              </w:rPr>
            </w:pPr>
          </w:p>
        </w:tc>
        <w:tc>
          <w:tcPr>
            <w:tcW w:w="4466" w:type="dxa"/>
            <w:tcBorders>
              <w:top w:val="nil"/>
              <w:bottom w:val="nil"/>
            </w:tcBorders>
          </w:tcPr>
          <w:p w14:paraId="5A05F02B" w14:textId="77777777" w:rsidR="00BD35D5" w:rsidRDefault="00000000">
            <w:pPr>
              <w:pStyle w:val="TableParagraph"/>
              <w:spacing w:before="19" w:line="230" w:lineRule="exact"/>
              <w:ind w:left="105"/>
              <w:rPr>
                <w:sz w:val="20"/>
              </w:rPr>
            </w:pPr>
            <w:r>
              <w:rPr>
                <w:sz w:val="20"/>
              </w:rPr>
              <w:t>solicitantul</w:t>
            </w:r>
            <w:r>
              <w:rPr>
                <w:spacing w:val="11"/>
                <w:sz w:val="20"/>
              </w:rPr>
              <w:t xml:space="preserve"> </w:t>
            </w:r>
            <w:r>
              <w:rPr>
                <w:sz w:val="20"/>
              </w:rPr>
              <w:t>prezintă</w:t>
            </w:r>
            <w:r>
              <w:rPr>
                <w:spacing w:val="12"/>
                <w:sz w:val="20"/>
              </w:rPr>
              <w:t xml:space="preserve"> </w:t>
            </w:r>
            <w:r>
              <w:rPr>
                <w:sz w:val="20"/>
              </w:rPr>
              <w:t>documentul</w:t>
            </w:r>
            <w:r>
              <w:rPr>
                <w:spacing w:val="10"/>
                <w:sz w:val="20"/>
              </w:rPr>
              <w:t xml:space="preserve"> </w:t>
            </w:r>
            <w:r>
              <w:rPr>
                <w:sz w:val="20"/>
              </w:rPr>
              <w:t>de</w:t>
            </w:r>
            <w:r>
              <w:rPr>
                <w:spacing w:val="8"/>
                <w:sz w:val="20"/>
              </w:rPr>
              <w:t xml:space="preserve"> </w:t>
            </w:r>
            <w:r>
              <w:rPr>
                <w:sz w:val="20"/>
              </w:rPr>
              <w:t>autorizare</w:t>
            </w:r>
          </w:p>
        </w:tc>
      </w:tr>
      <w:tr w:rsidR="00BD35D5" w14:paraId="278F569B" w14:textId="77777777">
        <w:trPr>
          <w:trHeight w:val="266"/>
        </w:trPr>
        <w:tc>
          <w:tcPr>
            <w:tcW w:w="4792" w:type="dxa"/>
            <w:tcBorders>
              <w:top w:val="nil"/>
              <w:bottom w:val="nil"/>
            </w:tcBorders>
          </w:tcPr>
          <w:p w14:paraId="6F332E80" w14:textId="77777777" w:rsidR="00BD35D5" w:rsidRDefault="00BD35D5">
            <w:pPr>
              <w:pStyle w:val="TableParagraph"/>
              <w:rPr>
                <w:rFonts w:ascii="Times New Roman"/>
                <w:sz w:val="18"/>
              </w:rPr>
            </w:pPr>
          </w:p>
        </w:tc>
        <w:tc>
          <w:tcPr>
            <w:tcW w:w="4466" w:type="dxa"/>
            <w:tcBorders>
              <w:top w:val="nil"/>
              <w:bottom w:val="nil"/>
            </w:tcBorders>
          </w:tcPr>
          <w:p w14:paraId="198BE9A6" w14:textId="77777777" w:rsidR="00BD35D5" w:rsidRDefault="00000000">
            <w:pPr>
              <w:pStyle w:val="TableParagraph"/>
              <w:spacing w:before="19" w:line="228" w:lineRule="exact"/>
              <w:ind w:left="105"/>
              <w:rPr>
                <w:sz w:val="20"/>
              </w:rPr>
            </w:pPr>
            <w:r>
              <w:rPr>
                <w:sz w:val="20"/>
              </w:rPr>
              <w:t>eliberat</w:t>
            </w:r>
            <w:r>
              <w:rPr>
                <w:spacing w:val="25"/>
                <w:sz w:val="20"/>
              </w:rPr>
              <w:t xml:space="preserve"> </w:t>
            </w:r>
            <w:r>
              <w:rPr>
                <w:sz w:val="20"/>
              </w:rPr>
              <w:t>de</w:t>
            </w:r>
            <w:r>
              <w:rPr>
                <w:spacing w:val="14"/>
                <w:sz w:val="20"/>
              </w:rPr>
              <w:t xml:space="preserve"> </w:t>
            </w:r>
            <w:r>
              <w:rPr>
                <w:sz w:val="20"/>
              </w:rPr>
              <w:t>AJPM,</w:t>
            </w:r>
            <w:r>
              <w:rPr>
                <w:spacing w:val="17"/>
                <w:sz w:val="20"/>
              </w:rPr>
              <w:t xml:space="preserve"> </w:t>
            </w:r>
            <w:r>
              <w:rPr>
                <w:sz w:val="20"/>
              </w:rPr>
              <w:t>iar</w:t>
            </w:r>
            <w:r>
              <w:rPr>
                <w:spacing w:val="17"/>
                <w:sz w:val="20"/>
              </w:rPr>
              <w:t xml:space="preserve"> </w:t>
            </w:r>
            <w:r>
              <w:rPr>
                <w:sz w:val="20"/>
              </w:rPr>
              <w:t>acesta</w:t>
            </w:r>
            <w:r>
              <w:rPr>
                <w:spacing w:val="19"/>
                <w:sz w:val="20"/>
              </w:rPr>
              <w:t xml:space="preserve"> </w:t>
            </w:r>
            <w:r>
              <w:rPr>
                <w:sz w:val="20"/>
              </w:rPr>
              <w:t>trebuie</w:t>
            </w:r>
            <w:r>
              <w:rPr>
                <w:spacing w:val="19"/>
                <w:sz w:val="20"/>
              </w:rPr>
              <w:t xml:space="preserve"> </w:t>
            </w:r>
            <w:r>
              <w:rPr>
                <w:sz w:val="20"/>
              </w:rPr>
              <w:t>eliberat/</w:t>
            </w:r>
          </w:p>
        </w:tc>
      </w:tr>
      <w:tr w:rsidR="00BD35D5" w14:paraId="4DD24835" w14:textId="77777777">
        <w:trPr>
          <w:trHeight w:val="266"/>
        </w:trPr>
        <w:tc>
          <w:tcPr>
            <w:tcW w:w="4792" w:type="dxa"/>
            <w:tcBorders>
              <w:top w:val="nil"/>
              <w:bottom w:val="nil"/>
            </w:tcBorders>
          </w:tcPr>
          <w:p w14:paraId="40FA2EDB" w14:textId="77777777" w:rsidR="00BD35D5" w:rsidRDefault="00BD35D5">
            <w:pPr>
              <w:pStyle w:val="TableParagraph"/>
              <w:rPr>
                <w:rFonts w:ascii="Times New Roman"/>
                <w:sz w:val="18"/>
              </w:rPr>
            </w:pPr>
          </w:p>
        </w:tc>
        <w:tc>
          <w:tcPr>
            <w:tcW w:w="4466" w:type="dxa"/>
            <w:tcBorders>
              <w:top w:val="nil"/>
              <w:bottom w:val="nil"/>
            </w:tcBorders>
          </w:tcPr>
          <w:p w14:paraId="58E46A63" w14:textId="77777777" w:rsidR="00BD35D5" w:rsidRDefault="00000000">
            <w:pPr>
              <w:pStyle w:val="TableParagraph"/>
              <w:spacing w:before="16" w:line="230" w:lineRule="exact"/>
              <w:ind w:left="105"/>
              <w:rPr>
                <w:sz w:val="20"/>
              </w:rPr>
            </w:pPr>
            <w:r>
              <w:rPr>
                <w:sz w:val="20"/>
              </w:rPr>
              <w:t>vizat</w:t>
            </w:r>
            <w:r>
              <w:rPr>
                <w:spacing w:val="27"/>
                <w:sz w:val="20"/>
              </w:rPr>
              <w:t xml:space="preserve"> </w:t>
            </w:r>
            <w:r>
              <w:rPr>
                <w:sz w:val="20"/>
              </w:rPr>
              <w:t>cu</w:t>
            </w:r>
            <w:r>
              <w:rPr>
                <w:spacing w:val="26"/>
                <w:sz w:val="20"/>
              </w:rPr>
              <w:t xml:space="preserve"> </w:t>
            </w:r>
            <w:r>
              <w:rPr>
                <w:sz w:val="20"/>
              </w:rPr>
              <w:t>cel</w:t>
            </w:r>
            <w:r>
              <w:rPr>
                <w:spacing w:val="24"/>
                <w:sz w:val="20"/>
              </w:rPr>
              <w:t xml:space="preserve"> </w:t>
            </w:r>
            <w:r>
              <w:rPr>
                <w:sz w:val="20"/>
              </w:rPr>
              <w:t>mult</w:t>
            </w:r>
            <w:r>
              <w:rPr>
                <w:spacing w:val="28"/>
                <w:sz w:val="20"/>
              </w:rPr>
              <w:t xml:space="preserve"> </w:t>
            </w:r>
            <w:r>
              <w:rPr>
                <w:sz w:val="20"/>
              </w:rPr>
              <w:t>un</w:t>
            </w:r>
            <w:r>
              <w:rPr>
                <w:spacing w:val="26"/>
                <w:sz w:val="20"/>
              </w:rPr>
              <w:t xml:space="preserve"> </w:t>
            </w:r>
            <w:r>
              <w:rPr>
                <w:sz w:val="20"/>
              </w:rPr>
              <w:t>an</w:t>
            </w:r>
            <w:r>
              <w:rPr>
                <w:spacing w:val="25"/>
                <w:sz w:val="20"/>
              </w:rPr>
              <w:t xml:space="preserve"> </w:t>
            </w:r>
            <w:r>
              <w:rPr>
                <w:sz w:val="20"/>
              </w:rPr>
              <w:t>în</w:t>
            </w:r>
            <w:r>
              <w:rPr>
                <w:spacing w:val="26"/>
                <w:sz w:val="20"/>
              </w:rPr>
              <w:t xml:space="preserve"> </w:t>
            </w:r>
            <w:r>
              <w:rPr>
                <w:sz w:val="20"/>
              </w:rPr>
              <w:t>urma</w:t>
            </w:r>
            <w:r>
              <w:rPr>
                <w:spacing w:val="26"/>
                <w:sz w:val="20"/>
              </w:rPr>
              <w:t xml:space="preserve"> </w:t>
            </w:r>
            <w:r>
              <w:rPr>
                <w:sz w:val="20"/>
              </w:rPr>
              <w:t>faţă</w:t>
            </w:r>
            <w:r>
              <w:rPr>
                <w:spacing w:val="30"/>
                <w:sz w:val="20"/>
              </w:rPr>
              <w:t xml:space="preserve"> </w:t>
            </w:r>
            <w:r>
              <w:rPr>
                <w:sz w:val="20"/>
              </w:rPr>
              <w:t>de</w:t>
            </w:r>
            <w:r>
              <w:rPr>
                <w:spacing w:val="26"/>
                <w:sz w:val="20"/>
              </w:rPr>
              <w:t xml:space="preserve"> </w:t>
            </w:r>
            <w:r>
              <w:rPr>
                <w:sz w:val="20"/>
              </w:rPr>
              <w:t>data</w:t>
            </w:r>
          </w:p>
        </w:tc>
      </w:tr>
      <w:tr w:rsidR="00BD35D5" w14:paraId="211CD141" w14:textId="77777777">
        <w:trPr>
          <w:trHeight w:val="268"/>
        </w:trPr>
        <w:tc>
          <w:tcPr>
            <w:tcW w:w="4792" w:type="dxa"/>
            <w:tcBorders>
              <w:top w:val="nil"/>
              <w:bottom w:val="nil"/>
            </w:tcBorders>
          </w:tcPr>
          <w:p w14:paraId="1728F6D8" w14:textId="77777777" w:rsidR="00BD35D5" w:rsidRDefault="00BD35D5">
            <w:pPr>
              <w:pStyle w:val="TableParagraph"/>
              <w:rPr>
                <w:rFonts w:ascii="Times New Roman"/>
                <w:sz w:val="18"/>
              </w:rPr>
            </w:pPr>
          </w:p>
        </w:tc>
        <w:tc>
          <w:tcPr>
            <w:tcW w:w="4466" w:type="dxa"/>
            <w:tcBorders>
              <w:top w:val="nil"/>
              <w:bottom w:val="nil"/>
            </w:tcBorders>
          </w:tcPr>
          <w:p w14:paraId="19926AED" w14:textId="77777777" w:rsidR="00BD35D5" w:rsidRDefault="00000000">
            <w:pPr>
              <w:pStyle w:val="TableParagraph"/>
              <w:spacing w:before="19" w:line="230" w:lineRule="exact"/>
              <w:ind w:left="105"/>
              <w:rPr>
                <w:sz w:val="20"/>
              </w:rPr>
            </w:pPr>
            <w:r>
              <w:rPr>
                <w:sz w:val="20"/>
              </w:rPr>
              <w:t>depunerii</w:t>
            </w:r>
            <w:r>
              <w:rPr>
                <w:spacing w:val="-2"/>
                <w:sz w:val="20"/>
              </w:rPr>
              <w:t xml:space="preserve"> </w:t>
            </w:r>
            <w:r>
              <w:rPr>
                <w:sz w:val="20"/>
              </w:rPr>
              <w:t>Cererii</w:t>
            </w:r>
            <w:r>
              <w:rPr>
                <w:spacing w:val="-1"/>
                <w:sz w:val="20"/>
              </w:rPr>
              <w:t xml:space="preserve"> </w:t>
            </w:r>
            <w:r>
              <w:rPr>
                <w:sz w:val="20"/>
              </w:rPr>
              <w:t>de</w:t>
            </w:r>
            <w:r>
              <w:rPr>
                <w:spacing w:val="-6"/>
                <w:sz w:val="20"/>
              </w:rPr>
              <w:t xml:space="preserve"> </w:t>
            </w:r>
            <w:r>
              <w:rPr>
                <w:sz w:val="20"/>
              </w:rPr>
              <w:t>Finanţare.</w:t>
            </w:r>
          </w:p>
        </w:tc>
      </w:tr>
      <w:tr w:rsidR="00BD35D5" w14:paraId="5713B38B" w14:textId="77777777">
        <w:trPr>
          <w:trHeight w:val="266"/>
        </w:trPr>
        <w:tc>
          <w:tcPr>
            <w:tcW w:w="4792" w:type="dxa"/>
            <w:tcBorders>
              <w:top w:val="nil"/>
              <w:bottom w:val="nil"/>
            </w:tcBorders>
          </w:tcPr>
          <w:p w14:paraId="69946534" w14:textId="77777777" w:rsidR="00BD35D5" w:rsidRDefault="00BD35D5">
            <w:pPr>
              <w:pStyle w:val="TableParagraph"/>
              <w:rPr>
                <w:rFonts w:ascii="Times New Roman"/>
                <w:sz w:val="18"/>
              </w:rPr>
            </w:pPr>
          </w:p>
        </w:tc>
        <w:tc>
          <w:tcPr>
            <w:tcW w:w="4466" w:type="dxa"/>
            <w:tcBorders>
              <w:top w:val="nil"/>
              <w:bottom w:val="nil"/>
            </w:tcBorders>
          </w:tcPr>
          <w:p w14:paraId="7CFB7DBD" w14:textId="77777777" w:rsidR="00BD35D5" w:rsidRDefault="00000000">
            <w:pPr>
              <w:pStyle w:val="TableParagraph"/>
              <w:tabs>
                <w:tab w:val="left" w:pos="527"/>
                <w:tab w:val="left" w:pos="949"/>
                <w:tab w:val="left" w:pos="1957"/>
                <w:tab w:val="left" w:pos="2393"/>
                <w:tab w:val="left" w:pos="3497"/>
                <w:tab w:val="left" w:pos="4135"/>
              </w:tabs>
              <w:spacing w:before="19" w:line="228" w:lineRule="exact"/>
              <w:ind w:left="105"/>
              <w:rPr>
                <w:sz w:val="20"/>
              </w:rPr>
            </w:pPr>
            <w:r>
              <w:rPr>
                <w:sz w:val="20"/>
              </w:rPr>
              <w:t>Se</w:t>
            </w:r>
            <w:r>
              <w:rPr>
                <w:sz w:val="20"/>
              </w:rPr>
              <w:tab/>
              <w:t>va</w:t>
            </w:r>
            <w:r>
              <w:rPr>
                <w:sz w:val="20"/>
              </w:rPr>
              <w:tab/>
              <w:t>prezenta</w:t>
            </w:r>
            <w:r>
              <w:rPr>
                <w:sz w:val="20"/>
              </w:rPr>
              <w:tab/>
              <w:t>de</w:t>
            </w:r>
            <w:r>
              <w:rPr>
                <w:sz w:val="20"/>
              </w:rPr>
              <w:tab/>
              <w:t>asemenea</w:t>
            </w:r>
            <w:r>
              <w:rPr>
                <w:sz w:val="20"/>
              </w:rPr>
              <w:tab/>
              <w:t>Nota</w:t>
            </w:r>
            <w:r>
              <w:rPr>
                <w:sz w:val="20"/>
              </w:rPr>
              <w:tab/>
              <w:t>de</w:t>
            </w:r>
          </w:p>
        </w:tc>
      </w:tr>
      <w:tr w:rsidR="00BD35D5" w14:paraId="3964C869" w14:textId="77777777">
        <w:trPr>
          <w:trHeight w:val="266"/>
        </w:trPr>
        <w:tc>
          <w:tcPr>
            <w:tcW w:w="4792" w:type="dxa"/>
            <w:tcBorders>
              <w:top w:val="nil"/>
              <w:bottom w:val="nil"/>
            </w:tcBorders>
          </w:tcPr>
          <w:p w14:paraId="29DBCD50" w14:textId="77777777" w:rsidR="00BD35D5" w:rsidRDefault="00BD35D5">
            <w:pPr>
              <w:pStyle w:val="TableParagraph"/>
              <w:rPr>
                <w:rFonts w:ascii="Times New Roman"/>
                <w:sz w:val="18"/>
              </w:rPr>
            </w:pPr>
          </w:p>
        </w:tc>
        <w:tc>
          <w:tcPr>
            <w:tcW w:w="4466" w:type="dxa"/>
            <w:tcBorders>
              <w:top w:val="nil"/>
              <w:bottom w:val="nil"/>
            </w:tcBorders>
          </w:tcPr>
          <w:p w14:paraId="70604C87" w14:textId="77777777" w:rsidR="00BD35D5" w:rsidRDefault="00000000">
            <w:pPr>
              <w:pStyle w:val="TableParagraph"/>
              <w:spacing w:before="16" w:line="230" w:lineRule="exact"/>
              <w:ind w:left="105"/>
              <w:rPr>
                <w:sz w:val="20"/>
              </w:rPr>
            </w:pPr>
            <w:r>
              <w:rPr>
                <w:sz w:val="20"/>
              </w:rPr>
              <w:t>constatare</w:t>
            </w:r>
            <w:r>
              <w:rPr>
                <w:spacing w:val="27"/>
                <w:sz w:val="20"/>
              </w:rPr>
              <w:t xml:space="preserve"> </w:t>
            </w:r>
            <w:r>
              <w:rPr>
                <w:sz w:val="20"/>
              </w:rPr>
              <w:t>privind</w:t>
            </w:r>
            <w:r>
              <w:rPr>
                <w:spacing w:val="27"/>
                <w:sz w:val="20"/>
              </w:rPr>
              <w:t xml:space="preserve"> </w:t>
            </w:r>
            <w:r>
              <w:rPr>
                <w:sz w:val="20"/>
              </w:rPr>
              <w:t>condiţiile</w:t>
            </w:r>
            <w:r>
              <w:rPr>
                <w:spacing w:val="28"/>
                <w:sz w:val="20"/>
              </w:rPr>
              <w:t xml:space="preserve"> </w:t>
            </w:r>
            <w:r>
              <w:rPr>
                <w:sz w:val="20"/>
              </w:rPr>
              <w:t>de</w:t>
            </w:r>
            <w:r>
              <w:rPr>
                <w:spacing w:val="28"/>
                <w:sz w:val="20"/>
              </w:rPr>
              <w:t xml:space="preserve"> </w:t>
            </w:r>
            <w:r>
              <w:rPr>
                <w:sz w:val="20"/>
              </w:rPr>
              <w:t>mediu</w:t>
            </w:r>
            <w:r>
              <w:rPr>
                <w:spacing w:val="28"/>
                <w:sz w:val="20"/>
              </w:rPr>
              <w:t xml:space="preserve"> </w:t>
            </w:r>
            <w:r>
              <w:rPr>
                <w:sz w:val="20"/>
              </w:rPr>
              <w:t>pentru</w:t>
            </w:r>
          </w:p>
        </w:tc>
      </w:tr>
      <w:tr w:rsidR="00BD35D5" w14:paraId="7B7C0992" w14:textId="77777777">
        <w:trPr>
          <w:trHeight w:val="268"/>
        </w:trPr>
        <w:tc>
          <w:tcPr>
            <w:tcW w:w="4792" w:type="dxa"/>
            <w:tcBorders>
              <w:top w:val="nil"/>
              <w:bottom w:val="nil"/>
            </w:tcBorders>
          </w:tcPr>
          <w:p w14:paraId="6A69373D" w14:textId="77777777" w:rsidR="00BD35D5" w:rsidRDefault="00BD35D5">
            <w:pPr>
              <w:pStyle w:val="TableParagraph"/>
              <w:rPr>
                <w:rFonts w:ascii="Times New Roman"/>
                <w:sz w:val="18"/>
              </w:rPr>
            </w:pPr>
          </w:p>
        </w:tc>
        <w:tc>
          <w:tcPr>
            <w:tcW w:w="4466" w:type="dxa"/>
            <w:tcBorders>
              <w:top w:val="nil"/>
              <w:bottom w:val="nil"/>
            </w:tcBorders>
          </w:tcPr>
          <w:p w14:paraId="617909DB" w14:textId="77777777" w:rsidR="00BD35D5" w:rsidRDefault="00000000">
            <w:pPr>
              <w:pStyle w:val="TableParagraph"/>
              <w:spacing w:before="19" w:line="230" w:lineRule="exact"/>
              <w:ind w:left="105"/>
              <w:rPr>
                <w:sz w:val="20"/>
              </w:rPr>
            </w:pPr>
            <w:r>
              <w:rPr>
                <w:sz w:val="20"/>
              </w:rPr>
              <w:t>toate</w:t>
            </w:r>
            <w:r>
              <w:rPr>
                <w:spacing w:val="-4"/>
                <w:sz w:val="20"/>
              </w:rPr>
              <w:t xml:space="preserve"> </w:t>
            </w:r>
            <w:r>
              <w:rPr>
                <w:sz w:val="20"/>
              </w:rPr>
              <w:t>unităţile</w:t>
            </w:r>
            <w:r>
              <w:rPr>
                <w:spacing w:val="-2"/>
                <w:sz w:val="20"/>
              </w:rPr>
              <w:t xml:space="preserve"> </w:t>
            </w:r>
            <w:r>
              <w:rPr>
                <w:sz w:val="20"/>
              </w:rPr>
              <w:t>în</w:t>
            </w:r>
            <w:r>
              <w:rPr>
                <w:spacing w:val="-4"/>
                <w:sz w:val="20"/>
              </w:rPr>
              <w:t xml:space="preserve"> </w:t>
            </w:r>
            <w:r>
              <w:rPr>
                <w:sz w:val="20"/>
              </w:rPr>
              <w:t>funcţiune.</w:t>
            </w:r>
          </w:p>
        </w:tc>
      </w:tr>
      <w:tr w:rsidR="00BD35D5" w14:paraId="53A9A176" w14:textId="77777777">
        <w:trPr>
          <w:trHeight w:val="266"/>
        </w:trPr>
        <w:tc>
          <w:tcPr>
            <w:tcW w:w="4792" w:type="dxa"/>
            <w:tcBorders>
              <w:top w:val="nil"/>
              <w:bottom w:val="nil"/>
            </w:tcBorders>
          </w:tcPr>
          <w:p w14:paraId="60881F45" w14:textId="77777777" w:rsidR="00BD35D5" w:rsidRDefault="00BD35D5">
            <w:pPr>
              <w:pStyle w:val="TableParagraph"/>
              <w:rPr>
                <w:rFonts w:ascii="Times New Roman"/>
                <w:sz w:val="18"/>
              </w:rPr>
            </w:pPr>
          </w:p>
        </w:tc>
        <w:tc>
          <w:tcPr>
            <w:tcW w:w="4466" w:type="dxa"/>
            <w:tcBorders>
              <w:top w:val="nil"/>
              <w:bottom w:val="nil"/>
            </w:tcBorders>
          </w:tcPr>
          <w:p w14:paraId="6124965F" w14:textId="77777777" w:rsidR="00BD35D5" w:rsidRDefault="00000000">
            <w:pPr>
              <w:pStyle w:val="TableParagraph"/>
              <w:spacing w:before="19" w:line="228" w:lineRule="exact"/>
              <w:ind w:left="105"/>
              <w:rPr>
                <w:sz w:val="20"/>
              </w:rPr>
            </w:pPr>
            <w:r>
              <w:rPr>
                <w:sz w:val="20"/>
              </w:rPr>
              <w:t>Data</w:t>
            </w:r>
            <w:r>
              <w:rPr>
                <w:spacing w:val="38"/>
                <w:sz w:val="20"/>
              </w:rPr>
              <w:t xml:space="preserve"> </w:t>
            </w:r>
            <w:r>
              <w:rPr>
                <w:sz w:val="20"/>
              </w:rPr>
              <w:t>de</w:t>
            </w:r>
            <w:r>
              <w:rPr>
                <w:spacing w:val="96"/>
                <w:sz w:val="20"/>
              </w:rPr>
              <w:t xml:space="preserve"> </w:t>
            </w:r>
            <w:r>
              <w:rPr>
                <w:sz w:val="20"/>
              </w:rPr>
              <w:t>emitere</w:t>
            </w:r>
            <w:r>
              <w:rPr>
                <w:spacing w:val="98"/>
                <w:sz w:val="20"/>
              </w:rPr>
              <w:t xml:space="preserve"> </w:t>
            </w:r>
            <w:r>
              <w:rPr>
                <w:sz w:val="20"/>
              </w:rPr>
              <w:t>a</w:t>
            </w:r>
            <w:r>
              <w:rPr>
                <w:spacing w:val="97"/>
                <w:sz w:val="20"/>
              </w:rPr>
              <w:t xml:space="preserve"> </w:t>
            </w:r>
            <w:r>
              <w:rPr>
                <w:sz w:val="20"/>
              </w:rPr>
              <w:t>Notelor</w:t>
            </w:r>
            <w:r>
              <w:rPr>
                <w:spacing w:val="100"/>
                <w:sz w:val="20"/>
              </w:rPr>
              <w:t xml:space="preserve"> </w:t>
            </w:r>
            <w:r>
              <w:rPr>
                <w:sz w:val="20"/>
              </w:rPr>
              <w:t>de</w:t>
            </w:r>
            <w:r>
              <w:rPr>
                <w:spacing w:val="98"/>
                <w:sz w:val="20"/>
              </w:rPr>
              <w:t xml:space="preserve"> </w:t>
            </w:r>
            <w:r>
              <w:rPr>
                <w:sz w:val="20"/>
              </w:rPr>
              <w:t>constatare</w:t>
            </w:r>
          </w:p>
        </w:tc>
      </w:tr>
      <w:tr w:rsidR="00BD35D5" w14:paraId="33BC44D8" w14:textId="77777777">
        <w:trPr>
          <w:trHeight w:val="266"/>
        </w:trPr>
        <w:tc>
          <w:tcPr>
            <w:tcW w:w="4792" w:type="dxa"/>
            <w:tcBorders>
              <w:top w:val="nil"/>
              <w:bottom w:val="nil"/>
            </w:tcBorders>
          </w:tcPr>
          <w:p w14:paraId="2DA41BBD" w14:textId="77777777" w:rsidR="00BD35D5" w:rsidRDefault="00BD35D5">
            <w:pPr>
              <w:pStyle w:val="TableParagraph"/>
              <w:rPr>
                <w:rFonts w:ascii="Times New Roman"/>
                <w:sz w:val="18"/>
              </w:rPr>
            </w:pPr>
          </w:p>
        </w:tc>
        <w:tc>
          <w:tcPr>
            <w:tcW w:w="4466" w:type="dxa"/>
            <w:tcBorders>
              <w:top w:val="nil"/>
              <w:bottom w:val="nil"/>
            </w:tcBorders>
          </w:tcPr>
          <w:p w14:paraId="0BC8DC68" w14:textId="77777777" w:rsidR="00BD35D5" w:rsidRDefault="00000000">
            <w:pPr>
              <w:pStyle w:val="TableParagraph"/>
              <w:spacing w:before="16" w:line="230" w:lineRule="exact"/>
              <w:ind w:left="105"/>
              <w:rPr>
                <w:sz w:val="20"/>
              </w:rPr>
            </w:pPr>
            <w:r>
              <w:rPr>
                <w:sz w:val="20"/>
              </w:rPr>
              <w:t>trebuie</w:t>
            </w:r>
            <w:r>
              <w:rPr>
                <w:spacing w:val="20"/>
                <w:sz w:val="20"/>
              </w:rPr>
              <w:t xml:space="preserve"> </w:t>
            </w:r>
            <w:r>
              <w:rPr>
                <w:sz w:val="20"/>
              </w:rPr>
              <w:t>sa</w:t>
            </w:r>
            <w:r>
              <w:rPr>
                <w:spacing w:val="72"/>
                <w:sz w:val="20"/>
              </w:rPr>
              <w:t xml:space="preserve"> </w:t>
            </w:r>
            <w:r>
              <w:rPr>
                <w:sz w:val="20"/>
              </w:rPr>
              <w:t>fie</w:t>
            </w:r>
            <w:r>
              <w:rPr>
                <w:spacing w:val="74"/>
                <w:sz w:val="20"/>
              </w:rPr>
              <w:t xml:space="preserve"> </w:t>
            </w:r>
            <w:r>
              <w:rPr>
                <w:sz w:val="20"/>
              </w:rPr>
              <w:t>cu</w:t>
            </w:r>
            <w:r>
              <w:rPr>
                <w:spacing w:val="77"/>
                <w:sz w:val="20"/>
              </w:rPr>
              <w:t xml:space="preserve"> </w:t>
            </w:r>
            <w:r>
              <w:rPr>
                <w:sz w:val="20"/>
              </w:rPr>
              <w:t>cel</w:t>
            </w:r>
            <w:r>
              <w:rPr>
                <w:spacing w:val="76"/>
                <w:sz w:val="20"/>
              </w:rPr>
              <w:t xml:space="preserve"> </w:t>
            </w:r>
            <w:r>
              <w:rPr>
                <w:sz w:val="20"/>
              </w:rPr>
              <w:t>mult</w:t>
            </w:r>
            <w:r>
              <w:rPr>
                <w:spacing w:val="78"/>
                <w:sz w:val="20"/>
              </w:rPr>
              <w:t xml:space="preserve"> </w:t>
            </w:r>
            <w:r>
              <w:rPr>
                <w:sz w:val="20"/>
              </w:rPr>
              <w:t>un</w:t>
            </w:r>
            <w:r>
              <w:rPr>
                <w:spacing w:val="78"/>
                <w:sz w:val="20"/>
              </w:rPr>
              <w:t xml:space="preserve"> </w:t>
            </w:r>
            <w:r>
              <w:rPr>
                <w:sz w:val="20"/>
              </w:rPr>
              <w:t>an</w:t>
            </w:r>
            <w:r>
              <w:rPr>
                <w:spacing w:val="77"/>
                <w:sz w:val="20"/>
              </w:rPr>
              <w:t xml:space="preserve"> </w:t>
            </w:r>
            <w:r>
              <w:rPr>
                <w:sz w:val="20"/>
              </w:rPr>
              <w:t>înaintea</w:t>
            </w:r>
          </w:p>
        </w:tc>
      </w:tr>
      <w:tr w:rsidR="00BD35D5" w14:paraId="0DDD0011" w14:textId="77777777">
        <w:trPr>
          <w:trHeight w:val="292"/>
        </w:trPr>
        <w:tc>
          <w:tcPr>
            <w:tcW w:w="4792" w:type="dxa"/>
            <w:tcBorders>
              <w:top w:val="nil"/>
            </w:tcBorders>
          </w:tcPr>
          <w:p w14:paraId="58A9DBBF" w14:textId="77777777" w:rsidR="00BD35D5" w:rsidRDefault="00BD35D5">
            <w:pPr>
              <w:pStyle w:val="TableParagraph"/>
              <w:rPr>
                <w:rFonts w:ascii="Times New Roman"/>
                <w:sz w:val="20"/>
              </w:rPr>
            </w:pPr>
          </w:p>
        </w:tc>
        <w:tc>
          <w:tcPr>
            <w:tcW w:w="4466" w:type="dxa"/>
            <w:tcBorders>
              <w:top w:val="nil"/>
            </w:tcBorders>
          </w:tcPr>
          <w:p w14:paraId="076020F5" w14:textId="77777777" w:rsidR="00BD35D5" w:rsidRDefault="00000000">
            <w:pPr>
              <w:pStyle w:val="TableParagraph"/>
              <w:spacing w:before="19"/>
              <w:ind w:left="105"/>
              <w:rPr>
                <w:sz w:val="20"/>
              </w:rPr>
            </w:pPr>
            <w:r>
              <w:rPr>
                <w:sz w:val="20"/>
              </w:rPr>
              <w:t>depunerii</w:t>
            </w:r>
            <w:r>
              <w:rPr>
                <w:spacing w:val="-1"/>
                <w:sz w:val="20"/>
              </w:rPr>
              <w:t xml:space="preserve"> </w:t>
            </w:r>
            <w:r>
              <w:rPr>
                <w:sz w:val="20"/>
              </w:rPr>
              <w:t>Cererii</w:t>
            </w:r>
            <w:r>
              <w:rPr>
                <w:spacing w:val="-1"/>
                <w:sz w:val="20"/>
              </w:rPr>
              <w:t xml:space="preserve"> </w:t>
            </w:r>
            <w:r>
              <w:rPr>
                <w:sz w:val="20"/>
              </w:rPr>
              <w:t>de</w:t>
            </w:r>
            <w:r>
              <w:rPr>
                <w:spacing w:val="-6"/>
                <w:sz w:val="20"/>
              </w:rPr>
              <w:t xml:space="preserve"> </w:t>
            </w:r>
            <w:r>
              <w:rPr>
                <w:sz w:val="20"/>
              </w:rPr>
              <w:t>Finanţare.</w:t>
            </w:r>
          </w:p>
        </w:tc>
      </w:tr>
      <w:tr w:rsidR="00BD35D5" w14:paraId="689FFBF7" w14:textId="77777777">
        <w:trPr>
          <w:trHeight w:val="225"/>
        </w:trPr>
        <w:tc>
          <w:tcPr>
            <w:tcW w:w="4792" w:type="dxa"/>
            <w:tcBorders>
              <w:bottom w:val="nil"/>
            </w:tcBorders>
          </w:tcPr>
          <w:p w14:paraId="72585454" w14:textId="77777777" w:rsidR="00BD35D5" w:rsidRDefault="00000000">
            <w:pPr>
              <w:pStyle w:val="TableParagraph"/>
              <w:spacing w:line="205" w:lineRule="exact"/>
              <w:ind w:left="110"/>
              <w:rPr>
                <w:b/>
                <w:sz w:val="20"/>
              </w:rPr>
            </w:pPr>
            <w:r>
              <w:rPr>
                <w:b/>
                <w:sz w:val="20"/>
              </w:rPr>
              <w:t>Doc.</w:t>
            </w:r>
            <w:r>
              <w:rPr>
                <w:b/>
                <w:spacing w:val="40"/>
                <w:sz w:val="20"/>
              </w:rPr>
              <w:t xml:space="preserve"> </w:t>
            </w:r>
            <w:r>
              <w:rPr>
                <w:b/>
                <w:sz w:val="20"/>
              </w:rPr>
              <w:t>12</w:t>
            </w:r>
            <w:r>
              <w:rPr>
                <w:b/>
                <w:spacing w:val="50"/>
                <w:sz w:val="20"/>
              </w:rPr>
              <w:t xml:space="preserve"> </w:t>
            </w:r>
            <w:r>
              <w:rPr>
                <w:b/>
                <w:sz w:val="20"/>
              </w:rPr>
              <w:t>Documentul/</w:t>
            </w:r>
            <w:r>
              <w:rPr>
                <w:b/>
                <w:spacing w:val="45"/>
                <w:sz w:val="20"/>
              </w:rPr>
              <w:t xml:space="preserve"> </w:t>
            </w:r>
            <w:r>
              <w:rPr>
                <w:b/>
                <w:sz w:val="20"/>
              </w:rPr>
              <w:t>documentele</w:t>
            </w:r>
            <w:r>
              <w:rPr>
                <w:b/>
                <w:spacing w:val="43"/>
                <w:sz w:val="20"/>
              </w:rPr>
              <w:t xml:space="preserve"> </w:t>
            </w:r>
            <w:r>
              <w:rPr>
                <w:b/>
                <w:sz w:val="20"/>
              </w:rPr>
              <w:t>în</w:t>
            </w:r>
            <w:r>
              <w:rPr>
                <w:b/>
                <w:spacing w:val="43"/>
                <w:sz w:val="20"/>
              </w:rPr>
              <w:t xml:space="preserve"> </w:t>
            </w:r>
            <w:r>
              <w:rPr>
                <w:b/>
                <w:sz w:val="20"/>
              </w:rPr>
              <w:t>original,</w:t>
            </w:r>
          </w:p>
        </w:tc>
        <w:tc>
          <w:tcPr>
            <w:tcW w:w="4466" w:type="dxa"/>
            <w:tcBorders>
              <w:bottom w:val="nil"/>
            </w:tcBorders>
          </w:tcPr>
          <w:p w14:paraId="41A817A5" w14:textId="77777777" w:rsidR="00BD35D5" w:rsidRDefault="00000000">
            <w:pPr>
              <w:pStyle w:val="TableParagraph"/>
              <w:spacing w:line="205" w:lineRule="exact"/>
              <w:ind w:left="105"/>
              <w:rPr>
                <w:sz w:val="20"/>
              </w:rPr>
            </w:pPr>
            <w:r>
              <w:rPr>
                <w:sz w:val="20"/>
              </w:rPr>
              <w:t>Expertul</w:t>
            </w:r>
            <w:r>
              <w:rPr>
                <w:spacing w:val="-2"/>
                <w:sz w:val="20"/>
              </w:rPr>
              <w:t xml:space="preserve"> </w:t>
            </w:r>
            <w:r>
              <w:rPr>
                <w:sz w:val="20"/>
              </w:rPr>
              <w:t>verifica</w:t>
            </w:r>
            <w:r>
              <w:rPr>
                <w:spacing w:val="-1"/>
                <w:sz w:val="20"/>
              </w:rPr>
              <w:t xml:space="preserve"> </w:t>
            </w:r>
            <w:r>
              <w:rPr>
                <w:sz w:val="20"/>
              </w:rPr>
              <w:t>existenta</w:t>
            </w:r>
            <w:r>
              <w:rPr>
                <w:spacing w:val="-1"/>
                <w:sz w:val="20"/>
              </w:rPr>
              <w:t xml:space="preserve"> </w:t>
            </w:r>
            <w:r>
              <w:rPr>
                <w:sz w:val="20"/>
              </w:rPr>
              <w:t>acestor</w:t>
            </w:r>
            <w:r>
              <w:rPr>
                <w:spacing w:val="-2"/>
                <w:sz w:val="20"/>
              </w:rPr>
              <w:t xml:space="preserve"> </w:t>
            </w:r>
            <w:r>
              <w:rPr>
                <w:sz w:val="20"/>
              </w:rPr>
              <w:t>documente,</w:t>
            </w:r>
          </w:p>
        </w:tc>
      </w:tr>
      <w:tr w:rsidR="00BD35D5" w14:paraId="47284931" w14:textId="77777777">
        <w:trPr>
          <w:trHeight w:val="230"/>
        </w:trPr>
        <w:tc>
          <w:tcPr>
            <w:tcW w:w="4792" w:type="dxa"/>
            <w:tcBorders>
              <w:top w:val="nil"/>
              <w:bottom w:val="nil"/>
            </w:tcBorders>
          </w:tcPr>
          <w:p w14:paraId="5C922991" w14:textId="77777777" w:rsidR="00BD35D5" w:rsidRDefault="00000000">
            <w:pPr>
              <w:pStyle w:val="TableParagraph"/>
              <w:tabs>
                <w:tab w:val="left" w:pos="795"/>
                <w:tab w:val="left" w:pos="1928"/>
                <w:tab w:val="left" w:pos="3280"/>
                <w:tab w:val="left" w:pos="3698"/>
                <w:tab w:val="left" w:pos="4451"/>
              </w:tabs>
              <w:spacing w:line="210" w:lineRule="exact"/>
              <w:ind w:left="110"/>
              <w:rPr>
                <w:b/>
                <w:sz w:val="20"/>
              </w:rPr>
            </w:pPr>
            <w:r>
              <w:rPr>
                <w:b/>
                <w:sz w:val="20"/>
              </w:rPr>
              <w:t>care</w:t>
            </w:r>
            <w:r>
              <w:rPr>
                <w:b/>
                <w:sz w:val="20"/>
              </w:rPr>
              <w:tab/>
              <w:t>dovedesc</w:t>
            </w:r>
            <w:r>
              <w:rPr>
                <w:b/>
                <w:sz w:val="20"/>
              </w:rPr>
              <w:tab/>
              <w:t>capacitatea</w:t>
            </w:r>
            <w:r>
              <w:rPr>
                <w:b/>
                <w:sz w:val="20"/>
              </w:rPr>
              <w:tab/>
              <w:t>şi</w:t>
            </w:r>
            <w:r>
              <w:rPr>
                <w:b/>
                <w:sz w:val="20"/>
              </w:rPr>
              <w:tab/>
              <w:t>sursa</w:t>
            </w:r>
            <w:r>
              <w:rPr>
                <w:b/>
                <w:sz w:val="20"/>
              </w:rPr>
              <w:tab/>
              <w:t>de</w:t>
            </w:r>
          </w:p>
        </w:tc>
        <w:tc>
          <w:tcPr>
            <w:tcW w:w="4466" w:type="dxa"/>
            <w:tcBorders>
              <w:top w:val="nil"/>
              <w:bottom w:val="nil"/>
            </w:tcBorders>
          </w:tcPr>
          <w:p w14:paraId="6E517CA9" w14:textId="77777777" w:rsidR="00BD35D5" w:rsidRDefault="00000000">
            <w:pPr>
              <w:pStyle w:val="TableParagraph"/>
              <w:spacing w:line="210" w:lineRule="exact"/>
              <w:ind w:left="105"/>
              <w:rPr>
                <w:sz w:val="20"/>
              </w:rPr>
            </w:pPr>
            <w:r>
              <w:rPr>
                <w:sz w:val="20"/>
              </w:rPr>
              <w:t>sa</w:t>
            </w:r>
            <w:r>
              <w:rPr>
                <w:spacing w:val="40"/>
                <w:sz w:val="20"/>
              </w:rPr>
              <w:t xml:space="preserve"> </w:t>
            </w:r>
            <w:r>
              <w:rPr>
                <w:sz w:val="20"/>
              </w:rPr>
              <w:t>fie</w:t>
            </w:r>
            <w:r>
              <w:rPr>
                <w:spacing w:val="100"/>
                <w:sz w:val="20"/>
              </w:rPr>
              <w:t xml:space="preserve"> </w:t>
            </w:r>
            <w:r>
              <w:rPr>
                <w:sz w:val="20"/>
              </w:rPr>
              <w:t>emise</w:t>
            </w:r>
            <w:r>
              <w:rPr>
                <w:spacing w:val="105"/>
                <w:sz w:val="20"/>
              </w:rPr>
              <w:t xml:space="preserve"> </w:t>
            </w:r>
            <w:r>
              <w:rPr>
                <w:sz w:val="20"/>
              </w:rPr>
              <w:t>pe</w:t>
            </w:r>
            <w:r>
              <w:rPr>
                <w:spacing w:val="105"/>
                <w:sz w:val="20"/>
              </w:rPr>
              <w:t xml:space="preserve"> </w:t>
            </w:r>
            <w:r>
              <w:rPr>
                <w:sz w:val="20"/>
              </w:rPr>
              <w:t>numele</w:t>
            </w:r>
            <w:r>
              <w:rPr>
                <w:spacing w:val="100"/>
                <w:sz w:val="20"/>
              </w:rPr>
              <w:t xml:space="preserve"> </w:t>
            </w:r>
            <w:r>
              <w:rPr>
                <w:sz w:val="20"/>
              </w:rPr>
              <w:t>solicitantului,</w:t>
            </w:r>
            <w:r>
              <w:rPr>
                <w:spacing w:val="103"/>
                <w:sz w:val="20"/>
              </w:rPr>
              <w:t xml:space="preserve"> </w:t>
            </w:r>
            <w:r>
              <w:rPr>
                <w:sz w:val="20"/>
              </w:rPr>
              <w:t>sa</w:t>
            </w:r>
          </w:p>
        </w:tc>
      </w:tr>
      <w:tr w:rsidR="00BD35D5" w14:paraId="619FF51C" w14:textId="77777777">
        <w:trPr>
          <w:trHeight w:val="233"/>
        </w:trPr>
        <w:tc>
          <w:tcPr>
            <w:tcW w:w="4792" w:type="dxa"/>
            <w:tcBorders>
              <w:top w:val="nil"/>
              <w:bottom w:val="nil"/>
            </w:tcBorders>
          </w:tcPr>
          <w:p w14:paraId="6F8CC8EB" w14:textId="77777777" w:rsidR="00BD35D5" w:rsidRDefault="00000000">
            <w:pPr>
              <w:pStyle w:val="TableParagraph"/>
              <w:spacing w:line="213" w:lineRule="exact"/>
              <w:ind w:left="110"/>
              <w:rPr>
                <w:b/>
                <w:sz w:val="20"/>
              </w:rPr>
            </w:pPr>
            <w:r>
              <w:rPr>
                <w:b/>
                <w:sz w:val="20"/>
              </w:rPr>
              <w:t>cofinanţare</w:t>
            </w:r>
            <w:r>
              <w:rPr>
                <w:b/>
                <w:spacing w:val="27"/>
                <w:sz w:val="20"/>
              </w:rPr>
              <w:t xml:space="preserve"> </w:t>
            </w:r>
            <w:r>
              <w:rPr>
                <w:b/>
                <w:sz w:val="20"/>
              </w:rPr>
              <w:t>privată</w:t>
            </w:r>
            <w:r>
              <w:rPr>
                <w:b/>
                <w:spacing w:val="24"/>
                <w:sz w:val="20"/>
              </w:rPr>
              <w:t xml:space="preserve"> </w:t>
            </w:r>
            <w:r>
              <w:rPr>
                <w:b/>
                <w:sz w:val="20"/>
              </w:rPr>
              <w:t>a</w:t>
            </w:r>
            <w:r>
              <w:rPr>
                <w:b/>
                <w:spacing w:val="24"/>
                <w:sz w:val="20"/>
              </w:rPr>
              <w:t xml:space="preserve"> </w:t>
            </w:r>
            <w:r>
              <w:rPr>
                <w:b/>
                <w:sz w:val="20"/>
              </w:rPr>
              <w:t>investiției,</w:t>
            </w:r>
            <w:r>
              <w:rPr>
                <w:b/>
                <w:spacing w:val="23"/>
                <w:sz w:val="20"/>
              </w:rPr>
              <w:t xml:space="preserve"> </w:t>
            </w:r>
            <w:r>
              <w:rPr>
                <w:b/>
                <w:sz w:val="20"/>
              </w:rPr>
              <w:t>prin</w:t>
            </w:r>
            <w:r>
              <w:rPr>
                <w:b/>
                <w:spacing w:val="26"/>
                <w:sz w:val="20"/>
              </w:rPr>
              <w:t xml:space="preserve"> </w:t>
            </w:r>
            <w:r>
              <w:rPr>
                <w:b/>
                <w:sz w:val="20"/>
              </w:rPr>
              <w:t>extras</w:t>
            </w:r>
            <w:r>
              <w:rPr>
                <w:b/>
                <w:spacing w:val="25"/>
                <w:sz w:val="20"/>
              </w:rPr>
              <w:t xml:space="preserve"> </w:t>
            </w:r>
            <w:r>
              <w:rPr>
                <w:b/>
                <w:sz w:val="20"/>
              </w:rPr>
              <w:t>de</w:t>
            </w:r>
          </w:p>
        </w:tc>
        <w:tc>
          <w:tcPr>
            <w:tcW w:w="4466" w:type="dxa"/>
            <w:tcBorders>
              <w:top w:val="nil"/>
              <w:bottom w:val="nil"/>
            </w:tcBorders>
          </w:tcPr>
          <w:p w14:paraId="0704E3B3" w14:textId="77777777" w:rsidR="00BD35D5" w:rsidRDefault="00000000">
            <w:pPr>
              <w:pStyle w:val="TableParagraph"/>
              <w:tabs>
                <w:tab w:val="left" w:pos="978"/>
                <w:tab w:val="left" w:pos="1755"/>
                <w:tab w:val="left" w:pos="2866"/>
                <w:tab w:val="left" w:pos="4152"/>
              </w:tabs>
              <w:spacing w:line="213" w:lineRule="exact"/>
              <w:ind w:left="105"/>
              <w:rPr>
                <w:sz w:val="20"/>
              </w:rPr>
            </w:pPr>
            <w:r>
              <w:rPr>
                <w:sz w:val="20"/>
              </w:rPr>
              <w:t>contina</w:t>
            </w:r>
            <w:r>
              <w:rPr>
                <w:sz w:val="20"/>
              </w:rPr>
              <w:tab/>
              <w:t>datele</w:t>
            </w:r>
            <w:r>
              <w:rPr>
                <w:sz w:val="20"/>
              </w:rPr>
              <w:tab/>
              <w:t>solicitate.</w:t>
            </w:r>
            <w:r>
              <w:rPr>
                <w:sz w:val="20"/>
              </w:rPr>
              <w:tab/>
              <w:t xml:space="preserve">Se  </w:t>
            </w:r>
            <w:r>
              <w:rPr>
                <w:spacing w:val="16"/>
                <w:sz w:val="20"/>
              </w:rPr>
              <w:t xml:space="preserve"> </w:t>
            </w:r>
            <w:r>
              <w:rPr>
                <w:sz w:val="20"/>
              </w:rPr>
              <w:t>verifica</w:t>
            </w:r>
            <w:r>
              <w:rPr>
                <w:sz w:val="20"/>
              </w:rPr>
              <w:tab/>
              <w:t>ca</w:t>
            </w:r>
          </w:p>
        </w:tc>
      </w:tr>
      <w:tr w:rsidR="00BD35D5" w14:paraId="4849E069" w14:textId="77777777">
        <w:trPr>
          <w:trHeight w:val="233"/>
        </w:trPr>
        <w:tc>
          <w:tcPr>
            <w:tcW w:w="4792" w:type="dxa"/>
            <w:tcBorders>
              <w:top w:val="nil"/>
              <w:bottom w:val="nil"/>
            </w:tcBorders>
          </w:tcPr>
          <w:p w14:paraId="508B1E05" w14:textId="77777777" w:rsidR="00BD35D5" w:rsidRDefault="00000000">
            <w:pPr>
              <w:pStyle w:val="TableParagraph"/>
              <w:spacing w:before="2" w:line="211" w:lineRule="exact"/>
              <w:ind w:left="110"/>
              <w:rPr>
                <w:b/>
                <w:sz w:val="20"/>
              </w:rPr>
            </w:pPr>
            <w:r>
              <w:rPr>
                <w:b/>
                <w:sz w:val="20"/>
              </w:rPr>
              <w:t>cont</w:t>
            </w:r>
            <w:r>
              <w:rPr>
                <w:b/>
                <w:spacing w:val="72"/>
                <w:sz w:val="20"/>
              </w:rPr>
              <w:t xml:space="preserve"> </w:t>
            </w:r>
            <w:r>
              <w:rPr>
                <w:b/>
                <w:sz w:val="20"/>
              </w:rPr>
              <w:t xml:space="preserve">și/sau  </w:t>
            </w:r>
            <w:r>
              <w:rPr>
                <w:b/>
                <w:spacing w:val="4"/>
                <w:sz w:val="20"/>
              </w:rPr>
              <w:t xml:space="preserve"> </w:t>
            </w:r>
            <w:r>
              <w:rPr>
                <w:b/>
                <w:sz w:val="20"/>
              </w:rPr>
              <w:t xml:space="preserve">contract  </w:t>
            </w:r>
            <w:r>
              <w:rPr>
                <w:b/>
                <w:spacing w:val="11"/>
                <w:sz w:val="20"/>
              </w:rPr>
              <w:t xml:space="preserve"> </w:t>
            </w:r>
            <w:r>
              <w:rPr>
                <w:b/>
                <w:sz w:val="20"/>
              </w:rPr>
              <w:t xml:space="preserve">de  </w:t>
            </w:r>
            <w:r>
              <w:rPr>
                <w:b/>
                <w:spacing w:val="9"/>
                <w:sz w:val="20"/>
              </w:rPr>
              <w:t xml:space="preserve"> </w:t>
            </w:r>
            <w:r>
              <w:rPr>
                <w:b/>
                <w:sz w:val="20"/>
              </w:rPr>
              <w:t xml:space="preserve">credit  </w:t>
            </w:r>
            <w:r>
              <w:rPr>
                <w:b/>
                <w:spacing w:val="11"/>
                <w:sz w:val="20"/>
              </w:rPr>
              <w:t xml:space="preserve"> </w:t>
            </w:r>
            <w:r>
              <w:rPr>
                <w:b/>
                <w:sz w:val="20"/>
              </w:rPr>
              <w:t xml:space="preserve">acordat  </w:t>
            </w:r>
            <w:r>
              <w:rPr>
                <w:b/>
                <w:spacing w:val="11"/>
                <w:sz w:val="20"/>
              </w:rPr>
              <w:t xml:space="preserve"> </w:t>
            </w:r>
            <w:r>
              <w:rPr>
                <w:b/>
                <w:sz w:val="20"/>
              </w:rPr>
              <w:t>în</w:t>
            </w:r>
          </w:p>
        </w:tc>
        <w:tc>
          <w:tcPr>
            <w:tcW w:w="4466" w:type="dxa"/>
            <w:tcBorders>
              <w:top w:val="nil"/>
              <w:bottom w:val="nil"/>
            </w:tcBorders>
          </w:tcPr>
          <w:p w14:paraId="040B8069" w14:textId="77777777" w:rsidR="00BD35D5" w:rsidRDefault="00000000">
            <w:pPr>
              <w:pStyle w:val="TableParagraph"/>
              <w:spacing w:before="2" w:line="211" w:lineRule="exact"/>
              <w:ind w:left="105"/>
              <w:rPr>
                <w:sz w:val="20"/>
              </w:rPr>
            </w:pPr>
            <w:r>
              <w:rPr>
                <w:sz w:val="20"/>
              </w:rPr>
              <w:t>extrasul</w:t>
            </w:r>
            <w:r>
              <w:rPr>
                <w:spacing w:val="7"/>
                <w:sz w:val="20"/>
              </w:rPr>
              <w:t xml:space="preserve"> </w:t>
            </w:r>
            <w:r>
              <w:rPr>
                <w:sz w:val="20"/>
              </w:rPr>
              <w:t>de</w:t>
            </w:r>
            <w:r>
              <w:rPr>
                <w:spacing w:val="10"/>
                <w:sz w:val="20"/>
              </w:rPr>
              <w:t xml:space="preserve"> </w:t>
            </w:r>
            <w:r>
              <w:rPr>
                <w:sz w:val="20"/>
              </w:rPr>
              <w:t>cont</w:t>
            </w:r>
            <w:r>
              <w:rPr>
                <w:spacing w:val="12"/>
                <w:sz w:val="20"/>
              </w:rPr>
              <w:t xml:space="preserve"> </w:t>
            </w:r>
            <w:r>
              <w:rPr>
                <w:sz w:val="20"/>
              </w:rPr>
              <w:t>si/sau</w:t>
            </w:r>
            <w:r>
              <w:rPr>
                <w:spacing w:val="9"/>
                <w:sz w:val="20"/>
              </w:rPr>
              <w:t xml:space="preserve"> </w:t>
            </w:r>
            <w:r>
              <w:rPr>
                <w:sz w:val="20"/>
              </w:rPr>
              <w:t>contractul</w:t>
            </w:r>
            <w:r>
              <w:rPr>
                <w:spacing w:val="13"/>
                <w:sz w:val="20"/>
              </w:rPr>
              <w:t xml:space="preserve"> </w:t>
            </w:r>
            <w:r>
              <w:rPr>
                <w:sz w:val="20"/>
              </w:rPr>
              <w:t>de</w:t>
            </w:r>
            <w:r>
              <w:rPr>
                <w:spacing w:val="5"/>
                <w:sz w:val="20"/>
              </w:rPr>
              <w:t xml:space="preserve"> </w:t>
            </w:r>
            <w:r>
              <w:rPr>
                <w:sz w:val="20"/>
              </w:rPr>
              <w:t>credit</w:t>
            </w:r>
            <w:r>
              <w:rPr>
                <w:spacing w:val="12"/>
                <w:sz w:val="20"/>
              </w:rPr>
              <w:t xml:space="preserve"> </w:t>
            </w:r>
            <w:r>
              <w:rPr>
                <w:sz w:val="20"/>
              </w:rPr>
              <w:t>sa</w:t>
            </w:r>
          </w:p>
        </w:tc>
      </w:tr>
      <w:tr w:rsidR="00BD35D5" w14:paraId="595C888B" w14:textId="77777777">
        <w:trPr>
          <w:trHeight w:val="244"/>
        </w:trPr>
        <w:tc>
          <w:tcPr>
            <w:tcW w:w="4792" w:type="dxa"/>
            <w:tcBorders>
              <w:top w:val="nil"/>
            </w:tcBorders>
          </w:tcPr>
          <w:p w14:paraId="5532F2B0" w14:textId="77777777" w:rsidR="00BD35D5" w:rsidRDefault="00000000">
            <w:pPr>
              <w:pStyle w:val="TableParagraph"/>
              <w:tabs>
                <w:tab w:val="left" w:pos="1208"/>
                <w:tab w:val="left" w:pos="2863"/>
                <w:tab w:val="left" w:pos="4302"/>
              </w:tabs>
              <w:spacing w:line="225" w:lineRule="exact"/>
              <w:ind w:left="110"/>
              <w:rPr>
                <w:b/>
                <w:sz w:val="20"/>
              </w:rPr>
            </w:pPr>
            <w:r>
              <w:rPr>
                <w:b/>
                <w:sz w:val="20"/>
              </w:rPr>
              <w:t>vederea</w:t>
            </w:r>
            <w:r>
              <w:rPr>
                <w:b/>
                <w:sz w:val="20"/>
              </w:rPr>
              <w:tab/>
              <w:t>implementării</w:t>
            </w:r>
            <w:r>
              <w:rPr>
                <w:b/>
                <w:sz w:val="20"/>
              </w:rPr>
              <w:tab/>
              <w:t>proiectului,</w:t>
            </w:r>
            <w:r>
              <w:rPr>
                <w:b/>
                <w:sz w:val="20"/>
              </w:rPr>
              <w:tab/>
              <w:t>prin</w:t>
            </w:r>
          </w:p>
        </w:tc>
        <w:tc>
          <w:tcPr>
            <w:tcW w:w="4466" w:type="dxa"/>
            <w:tcBorders>
              <w:top w:val="nil"/>
            </w:tcBorders>
          </w:tcPr>
          <w:p w14:paraId="1E951BE9" w14:textId="77777777" w:rsidR="00BD35D5" w:rsidRDefault="00000000">
            <w:pPr>
              <w:pStyle w:val="TableParagraph"/>
              <w:spacing w:line="225" w:lineRule="exact"/>
              <w:ind w:left="105"/>
              <w:rPr>
                <w:sz w:val="20"/>
              </w:rPr>
            </w:pPr>
            <w:r>
              <w:rPr>
                <w:sz w:val="20"/>
              </w:rPr>
              <w:t>fie</w:t>
            </w:r>
            <w:r>
              <w:rPr>
                <w:spacing w:val="25"/>
                <w:sz w:val="20"/>
              </w:rPr>
              <w:t xml:space="preserve"> </w:t>
            </w:r>
            <w:r>
              <w:rPr>
                <w:sz w:val="20"/>
              </w:rPr>
              <w:t>emise</w:t>
            </w:r>
            <w:r>
              <w:rPr>
                <w:spacing w:val="20"/>
                <w:sz w:val="20"/>
              </w:rPr>
              <w:t xml:space="preserve"> </w:t>
            </w:r>
            <w:r>
              <w:rPr>
                <w:sz w:val="20"/>
              </w:rPr>
              <w:t>in</w:t>
            </w:r>
            <w:r>
              <w:rPr>
                <w:spacing w:val="20"/>
                <w:sz w:val="20"/>
              </w:rPr>
              <w:t xml:space="preserve"> </w:t>
            </w:r>
            <w:r>
              <w:rPr>
                <w:sz w:val="20"/>
              </w:rPr>
              <w:t>termenul</w:t>
            </w:r>
            <w:r>
              <w:rPr>
                <w:spacing w:val="23"/>
                <w:sz w:val="20"/>
              </w:rPr>
              <w:t xml:space="preserve"> </w:t>
            </w:r>
            <w:r>
              <w:rPr>
                <w:sz w:val="20"/>
              </w:rPr>
              <w:t>maxim</w:t>
            </w:r>
            <w:r>
              <w:rPr>
                <w:spacing w:val="25"/>
                <w:sz w:val="20"/>
              </w:rPr>
              <w:t xml:space="preserve"> </w:t>
            </w:r>
            <w:r>
              <w:rPr>
                <w:sz w:val="20"/>
              </w:rPr>
              <w:t>de</w:t>
            </w:r>
            <w:r>
              <w:rPr>
                <w:spacing w:val="25"/>
                <w:sz w:val="20"/>
              </w:rPr>
              <w:t xml:space="preserve"> </w:t>
            </w:r>
            <w:r>
              <w:rPr>
                <w:sz w:val="20"/>
              </w:rPr>
              <w:t>90</w:t>
            </w:r>
            <w:r>
              <w:rPr>
                <w:spacing w:val="25"/>
                <w:sz w:val="20"/>
              </w:rPr>
              <w:t xml:space="preserve"> </w:t>
            </w:r>
            <w:r>
              <w:rPr>
                <w:sz w:val="20"/>
              </w:rPr>
              <w:t>zile</w:t>
            </w:r>
            <w:r>
              <w:rPr>
                <w:spacing w:val="25"/>
                <w:sz w:val="20"/>
              </w:rPr>
              <w:t xml:space="preserve"> </w:t>
            </w:r>
            <w:r>
              <w:rPr>
                <w:sz w:val="20"/>
              </w:rPr>
              <w:t>de</w:t>
            </w:r>
            <w:r>
              <w:rPr>
                <w:spacing w:val="20"/>
                <w:sz w:val="20"/>
              </w:rPr>
              <w:t xml:space="preserve"> </w:t>
            </w:r>
            <w:r>
              <w:rPr>
                <w:sz w:val="20"/>
              </w:rPr>
              <w:t>la</w:t>
            </w:r>
          </w:p>
        </w:tc>
      </w:tr>
    </w:tbl>
    <w:p w14:paraId="4DEF209A" w14:textId="77777777" w:rsidR="00BD35D5" w:rsidRDefault="00BD35D5">
      <w:pPr>
        <w:spacing w:line="225" w:lineRule="exact"/>
        <w:rPr>
          <w:sz w:val="20"/>
        </w:rPr>
        <w:sectPr w:rsidR="00BD35D5">
          <w:pgSz w:w="11910" w:h="16840"/>
          <w:pgMar w:top="1720" w:right="300" w:bottom="280" w:left="820" w:header="706" w:footer="0" w:gutter="0"/>
          <w:cols w:space="720"/>
        </w:sectPr>
      </w:pPr>
    </w:p>
    <w:tbl>
      <w:tblPr>
        <w:tblW w:w="0" w:type="auto"/>
        <w:tblInd w:w="4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92"/>
        <w:gridCol w:w="4466"/>
      </w:tblGrid>
      <w:tr w:rsidR="00BD35D5" w14:paraId="3DF1B9CD" w14:textId="77777777">
        <w:trPr>
          <w:trHeight w:val="6736"/>
        </w:trPr>
        <w:tc>
          <w:tcPr>
            <w:tcW w:w="4792" w:type="dxa"/>
          </w:tcPr>
          <w:p w14:paraId="69C28132" w14:textId="77777777" w:rsidR="00BD35D5" w:rsidRDefault="00000000">
            <w:pPr>
              <w:pStyle w:val="TableParagraph"/>
              <w:ind w:left="110" w:right="96"/>
              <w:jc w:val="both"/>
              <w:rPr>
                <w:b/>
                <w:sz w:val="20"/>
              </w:rPr>
            </w:pPr>
            <w:r>
              <w:rPr>
                <w:b/>
                <w:sz w:val="20"/>
              </w:rPr>
              <w:lastRenderedPageBreak/>
              <w:t>deschiderea unui cont special al proiectului în</w:t>
            </w:r>
            <w:r>
              <w:rPr>
                <w:b/>
                <w:spacing w:val="1"/>
                <w:sz w:val="20"/>
              </w:rPr>
              <w:t xml:space="preserve"> </w:t>
            </w:r>
            <w:r>
              <w:rPr>
                <w:b/>
                <w:sz w:val="20"/>
              </w:rPr>
              <w:t>care se virează/depune minimum 50% din suma</w:t>
            </w:r>
            <w:r>
              <w:rPr>
                <w:b/>
                <w:spacing w:val="1"/>
                <w:sz w:val="20"/>
              </w:rPr>
              <w:t xml:space="preserve"> </w:t>
            </w:r>
            <w:r>
              <w:rPr>
                <w:b/>
                <w:sz w:val="20"/>
              </w:rPr>
              <w:t>reprezentând</w:t>
            </w:r>
            <w:r>
              <w:rPr>
                <w:b/>
                <w:spacing w:val="-6"/>
                <w:sz w:val="20"/>
              </w:rPr>
              <w:t xml:space="preserve"> </w:t>
            </w:r>
            <w:r>
              <w:rPr>
                <w:b/>
                <w:sz w:val="20"/>
              </w:rPr>
              <w:t>cofinanţarea</w:t>
            </w:r>
            <w:r>
              <w:rPr>
                <w:b/>
                <w:spacing w:val="-1"/>
                <w:sz w:val="20"/>
              </w:rPr>
              <w:t xml:space="preserve"> </w:t>
            </w:r>
            <w:r>
              <w:rPr>
                <w:b/>
                <w:sz w:val="20"/>
              </w:rPr>
              <w:t>privată.</w:t>
            </w:r>
          </w:p>
          <w:p w14:paraId="65E33F6B" w14:textId="77777777" w:rsidR="00BD35D5" w:rsidRDefault="00BD35D5">
            <w:pPr>
              <w:pStyle w:val="TableParagraph"/>
              <w:spacing w:before="10"/>
              <w:rPr>
                <w:b/>
                <w:sz w:val="18"/>
              </w:rPr>
            </w:pPr>
          </w:p>
          <w:p w14:paraId="5A04C70F" w14:textId="77777777" w:rsidR="00BD35D5" w:rsidRDefault="00000000">
            <w:pPr>
              <w:pStyle w:val="TableParagraph"/>
              <w:spacing w:before="1"/>
              <w:ind w:left="110" w:right="92"/>
              <w:jc w:val="both"/>
              <w:rPr>
                <w:b/>
                <w:sz w:val="20"/>
              </w:rPr>
            </w:pPr>
            <w:r>
              <w:rPr>
                <w:b/>
                <w:sz w:val="20"/>
              </w:rPr>
              <w:t>În cazul în care dovada co-finanţării se prezintă</w:t>
            </w:r>
            <w:r>
              <w:rPr>
                <w:b/>
                <w:spacing w:val="1"/>
                <w:sz w:val="20"/>
              </w:rPr>
              <w:t xml:space="preserve"> </w:t>
            </w:r>
            <w:r>
              <w:rPr>
                <w:b/>
                <w:sz w:val="20"/>
              </w:rPr>
              <w:t>prin</w:t>
            </w:r>
            <w:r>
              <w:rPr>
                <w:b/>
                <w:spacing w:val="1"/>
                <w:sz w:val="20"/>
              </w:rPr>
              <w:t xml:space="preserve"> </w:t>
            </w:r>
            <w:r>
              <w:rPr>
                <w:b/>
                <w:sz w:val="20"/>
              </w:rPr>
              <w:t>extras</w:t>
            </w:r>
            <w:r>
              <w:rPr>
                <w:b/>
                <w:spacing w:val="1"/>
                <w:sz w:val="20"/>
              </w:rPr>
              <w:t xml:space="preserve"> </w:t>
            </w:r>
            <w:r>
              <w:rPr>
                <w:b/>
                <w:sz w:val="20"/>
              </w:rPr>
              <w:t>de</w:t>
            </w:r>
            <w:r>
              <w:rPr>
                <w:b/>
                <w:spacing w:val="1"/>
                <w:sz w:val="20"/>
              </w:rPr>
              <w:t xml:space="preserve"> </w:t>
            </w:r>
            <w:r>
              <w:rPr>
                <w:b/>
                <w:sz w:val="20"/>
              </w:rPr>
              <w:t>cont,</w:t>
            </w:r>
            <w:r>
              <w:rPr>
                <w:b/>
                <w:spacing w:val="1"/>
                <w:sz w:val="20"/>
              </w:rPr>
              <w:t xml:space="preserve"> </w:t>
            </w:r>
            <w:r>
              <w:rPr>
                <w:b/>
                <w:sz w:val="20"/>
              </w:rPr>
              <w:t>acesta</w:t>
            </w:r>
            <w:r>
              <w:rPr>
                <w:b/>
                <w:spacing w:val="1"/>
                <w:sz w:val="20"/>
              </w:rPr>
              <w:t xml:space="preserve"> </w:t>
            </w:r>
            <w:r>
              <w:rPr>
                <w:b/>
                <w:sz w:val="20"/>
              </w:rPr>
              <w:t>va</w:t>
            </w:r>
            <w:r>
              <w:rPr>
                <w:b/>
                <w:spacing w:val="1"/>
                <w:sz w:val="20"/>
              </w:rPr>
              <w:t xml:space="preserve"> </w:t>
            </w:r>
            <w:r>
              <w:rPr>
                <w:b/>
                <w:sz w:val="20"/>
              </w:rPr>
              <w:t>fi</w:t>
            </w:r>
            <w:r>
              <w:rPr>
                <w:b/>
                <w:spacing w:val="1"/>
                <w:sz w:val="20"/>
              </w:rPr>
              <w:t xml:space="preserve"> </w:t>
            </w:r>
            <w:r>
              <w:rPr>
                <w:b/>
                <w:sz w:val="20"/>
              </w:rPr>
              <w:t>însoțit</w:t>
            </w:r>
            <w:r>
              <w:rPr>
                <w:b/>
                <w:spacing w:val="1"/>
                <w:sz w:val="20"/>
              </w:rPr>
              <w:t xml:space="preserve"> </w:t>
            </w:r>
            <w:r>
              <w:rPr>
                <w:b/>
                <w:sz w:val="20"/>
              </w:rPr>
              <w:t>de</w:t>
            </w:r>
            <w:r>
              <w:rPr>
                <w:b/>
                <w:spacing w:val="1"/>
                <w:sz w:val="20"/>
              </w:rPr>
              <w:t xml:space="preserve"> </w:t>
            </w:r>
            <w:r>
              <w:rPr>
                <w:b/>
                <w:sz w:val="20"/>
              </w:rPr>
              <w:t>Angajamentul</w:t>
            </w:r>
            <w:r>
              <w:rPr>
                <w:b/>
                <w:spacing w:val="1"/>
                <w:sz w:val="20"/>
              </w:rPr>
              <w:t xml:space="preserve"> </w:t>
            </w:r>
            <w:r>
              <w:rPr>
                <w:b/>
                <w:sz w:val="20"/>
              </w:rPr>
              <w:t>solicitantului</w:t>
            </w:r>
            <w:r>
              <w:rPr>
                <w:b/>
                <w:spacing w:val="1"/>
                <w:sz w:val="20"/>
              </w:rPr>
              <w:t xml:space="preserve"> </w:t>
            </w:r>
            <w:r>
              <w:rPr>
                <w:b/>
                <w:sz w:val="20"/>
              </w:rPr>
              <w:t>(model</w:t>
            </w:r>
            <w:r>
              <w:rPr>
                <w:b/>
                <w:spacing w:val="60"/>
                <w:sz w:val="20"/>
              </w:rPr>
              <w:t xml:space="preserve"> </w:t>
            </w:r>
            <w:r>
              <w:rPr>
                <w:b/>
                <w:sz w:val="20"/>
              </w:rPr>
              <w:t>afișat</w:t>
            </w:r>
            <w:r>
              <w:rPr>
                <w:b/>
                <w:spacing w:val="60"/>
                <w:sz w:val="20"/>
              </w:rPr>
              <w:t xml:space="preserve"> </w:t>
            </w:r>
            <w:r>
              <w:rPr>
                <w:b/>
                <w:sz w:val="20"/>
              </w:rPr>
              <w:t>pe</w:t>
            </w:r>
            <w:r>
              <w:rPr>
                <w:b/>
                <w:spacing w:val="1"/>
                <w:sz w:val="20"/>
              </w:rPr>
              <w:t xml:space="preserve"> </w:t>
            </w:r>
            <w:r>
              <w:rPr>
                <w:b/>
                <w:sz w:val="20"/>
              </w:rPr>
              <w:t>site</w:t>
            </w:r>
            <w:r>
              <w:rPr>
                <w:b/>
                <w:spacing w:val="1"/>
                <w:sz w:val="20"/>
              </w:rPr>
              <w:t xml:space="preserve"> </w:t>
            </w:r>
            <w:r>
              <w:rPr>
                <w:b/>
                <w:sz w:val="20"/>
              </w:rPr>
              <w:t>www.afir.info)</w:t>
            </w:r>
            <w:r>
              <w:rPr>
                <w:b/>
                <w:spacing w:val="1"/>
                <w:sz w:val="20"/>
              </w:rPr>
              <w:t xml:space="preserve"> </w:t>
            </w:r>
            <w:r>
              <w:rPr>
                <w:b/>
                <w:sz w:val="20"/>
              </w:rPr>
              <w:t>că</w:t>
            </w:r>
            <w:r>
              <w:rPr>
                <w:b/>
                <w:spacing w:val="1"/>
                <w:sz w:val="20"/>
              </w:rPr>
              <w:t xml:space="preserve"> </w:t>
            </w:r>
            <w:r>
              <w:rPr>
                <w:b/>
                <w:sz w:val="20"/>
              </w:rPr>
              <w:t>minimum</w:t>
            </w:r>
            <w:r>
              <w:rPr>
                <w:b/>
                <w:spacing w:val="1"/>
                <w:sz w:val="20"/>
              </w:rPr>
              <w:t xml:space="preserve"> </w:t>
            </w:r>
            <w:r>
              <w:rPr>
                <w:b/>
                <w:sz w:val="20"/>
              </w:rPr>
              <w:t>50%</w:t>
            </w:r>
            <w:r>
              <w:rPr>
                <w:b/>
                <w:spacing w:val="1"/>
                <w:sz w:val="20"/>
              </w:rPr>
              <w:t xml:space="preserve"> </w:t>
            </w:r>
            <w:r>
              <w:rPr>
                <w:b/>
                <w:sz w:val="20"/>
              </w:rPr>
              <w:t>din</w:t>
            </w:r>
            <w:r>
              <w:rPr>
                <w:b/>
                <w:spacing w:val="1"/>
                <w:sz w:val="20"/>
              </w:rPr>
              <w:t xml:space="preserve"> </w:t>
            </w:r>
            <w:r>
              <w:rPr>
                <w:b/>
                <w:sz w:val="20"/>
              </w:rPr>
              <w:t>disponibilul</w:t>
            </w:r>
            <w:r>
              <w:rPr>
                <w:b/>
                <w:spacing w:val="1"/>
                <w:sz w:val="20"/>
              </w:rPr>
              <w:t xml:space="preserve"> </w:t>
            </w:r>
            <w:r>
              <w:rPr>
                <w:b/>
                <w:sz w:val="20"/>
              </w:rPr>
              <w:t>de</w:t>
            </w:r>
            <w:r>
              <w:rPr>
                <w:b/>
                <w:spacing w:val="1"/>
                <w:sz w:val="20"/>
              </w:rPr>
              <w:t xml:space="preserve"> </w:t>
            </w:r>
            <w:r>
              <w:rPr>
                <w:b/>
                <w:sz w:val="20"/>
              </w:rPr>
              <w:t>cofinanțarea</w:t>
            </w:r>
            <w:r>
              <w:rPr>
                <w:b/>
                <w:spacing w:val="1"/>
                <w:sz w:val="20"/>
              </w:rPr>
              <w:t xml:space="preserve"> </w:t>
            </w:r>
            <w:r>
              <w:rPr>
                <w:b/>
                <w:sz w:val="20"/>
              </w:rPr>
              <w:t>privată</w:t>
            </w:r>
            <w:r>
              <w:rPr>
                <w:b/>
                <w:spacing w:val="1"/>
                <w:sz w:val="20"/>
              </w:rPr>
              <w:t xml:space="preserve"> </w:t>
            </w:r>
            <w:r>
              <w:rPr>
                <w:b/>
                <w:sz w:val="20"/>
              </w:rPr>
              <w:t>va</w:t>
            </w:r>
            <w:r>
              <w:rPr>
                <w:b/>
                <w:spacing w:val="61"/>
                <w:sz w:val="20"/>
              </w:rPr>
              <w:t xml:space="preserve"> </w:t>
            </w:r>
            <w:r>
              <w:rPr>
                <w:b/>
                <w:sz w:val="20"/>
              </w:rPr>
              <w:t>fi</w:t>
            </w:r>
            <w:r>
              <w:rPr>
                <w:b/>
                <w:spacing w:val="1"/>
                <w:sz w:val="20"/>
              </w:rPr>
              <w:t xml:space="preserve"> </w:t>
            </w:r>
            <w:r>
              <w:rPr>
                <w:b/>
                <w:sz w:val="20"/>
              </w:rPr>
              <w:t>destinat</w:t>
            </w:r>
            <w:r>
              <w:rPr>
                <w:b/>
                <w:spacing w:val="1"/>
                <w:sz w:val="20"/>
              </w:rPr>
              <w:t xml:space="preserve"> </w:t>
            </w:r>
            <w:r>
              <w:rPr>
                <w:b/>
                <w:sz w:val="20"/>
              </w:rPr>
              <w:t>plăților</w:t>
            </w:r>
            <w:r>
              <w:rPr>
                <w:b/>
                <w:spacing w:val="1"/>
                <w:sz w:val="20"/>
              </w:rPr>
              <w:t xml:space="preserve"> </w:t>
            </w:r>
            <w:r>
              <w:rPr>
                <w:b/>
                <w:sz w:val="20"/>
              </w:rPr>
              <w:t>aferente</w:t>
            </w:r>
            <w:r>
              <w:rPr>
                <w:b/>
                <w:spacing w:val="1"/>
                <w:sz w:val="20"/>
              </w:rPr>
              <w:t xml:space="preserve"> </w:t>
            </w:r>
            <w:r>
              <w:rPr>
                <w:b/>
                <w:sz w:val="20"/>
              </w:rPr>
              <w:t>implementării</w:t>
            </w:r>
            <w:r>
              <w:rPr>
                <w:b/>
                <w:spacing w:val="1"/>
                <w:sz w:val="20"/>
              </w:rPr>
              <w:t xml:space="preserve"> </w:t>
            </w:r>
            <w:r>
              <w:rPr>
                <w:b/>
                <w:sz w:val="20"/>
              </w:rPr>
              <w:t>proiectului</w:t>
            </w:r>
          </w:p>
        </w:tc>
        <w:tc>
          <w:tcPr>
            <w:tcW w:w="4466" w:type="dxa"/>
          </w:tcPr>
          <w:p w14:paraId="04556677" w14:textId="77777777" w:rsidR="00BD35D5" w:rsidRDefault="00000000">
            <w:pPr>
              <w:pStyle w:val="TableParagraph"/>
              <w:spacing w:line="237" w:lineRule="auto"/>
              <w:ind w:left="105"/>
              <w:rPr>
                <w:sz w:val="20"/>
              </w:rPr>
            </w:pPr>
            <w:r>
              <w:rPr>
                <w:sz w:val="20"/>
              </w:rPr>
              <w:t>primirea</w:t>
            </w:r>
            <w:r>
              <w:rPr>
                <w:spacing w:val="48"/>
                <w:sz w:val="20"/>
              </w:rPr>
              <w:t xml:space="preserve"> </w:t>
            </w:r>
            <w:r>
              <w:rPr>
                <w:sz w:val="20"/>
              </w:rPr>
              <w:t>notificarii</w:t>
            </w:r>
            <w:r>
              <w:rPr>
                <w:spacing w:val="49"/>
                <w:sz w:val="20"/>
              </w:rPr>
              <w:t xml:space="preserve"> </w:t>
            </w:r>
            <w:r>
              <w:rPr>
                <w:sz w:val="20"/>
              </w:rPr>
              <w:t>privind</w:t>
            </w:r>
            <w:r>
              <w:rPr>
                <w:spacing w:val="52"/>
                <w:sz w:val="20"/>
              </w:rPr>
              <w:t xml:space="preserve"> </w:t>
            </w:r>
            <w:r>
              <w:rPr>
                <w:sz w:val="20"/>
              </w:rPr>
              <w:t>selectarea</w:t>
            </w:r>
            <w:r>
              <w:rPr>
                <w:spacing w:val="48"/>
                <w:sz w:val="20"/>
              </w:rPr>
              <w:t xml:space="preserve"> </w:t>
            </w:r>
            <w:r>
              <w:rPr>
                <w:sz w:val="20"/>
              </w:rPr>
              <w:t>cererii</w:t>
            </w:r>
            <w:r>
              <w:rPr>
                <w:spacing w:val="-57"/>
                <w:sz w:val="20"/>
              </w:rPr>
              <w:t xml:space="preserve"> </w:t>
            </w:r>
            <w:r>
              <w:rPr>
                <w:sz w:val="20"/>
              </w:rPr>
              <w:t>de</w:t>
            </w:r>
            <w:r>
              <w:rPr>
                <w:spacing w:val="1"/>
                <w:sz w:val="20"/>
              </w:rPr>
              <w:t xml:space="preserve"> </w:t>
            </w:r>
            <w:r>
              <w:rPr>
                <w:sz w:val="20"/>
              </w:rPr>
              <w:t>finantare</w:t>
            </w:r>
          </w:p>
          <w:p w14:paraId="5B4898CE" w14:textId="77777777" w:rsidR="00BD35D5" w:rsidRDefault="00000000">
            <w:pPr>
              <w:pStyle w:val="TableParagraph"/>
              <w:tabs>
                <w:tab w:val="left" w:pos="1170"/>
                <w:tab w:val="left" w:pos="1362"/>
                <w:tab w:val="left" w:pos="1607"/>
                <w:tab w:val="left" w:pos="1947"/>
                <w:tab w:val="left" w:pos="2461"/>
                <w:tab w:val="left" w:pos="3089"/>
                <w:tab w:val="left" w:pos="3152"/>
              </w:tabs>
              <w:ind w:left="105" w:right="93"/>
              <w:rPr>
                <w:sz w:val="20"/>
              </w:rPr>
            </w:pPr>
            <w:r>
              <w:rPr>
                <w:sz w:val="20"/>
              </w:rPr>
              <w:t>Documentele</w:t>
            </w:r>
            <w:r>
              <w:rPr>
                <w:spacing w:val="11"/>
                <w:sz w:val="20"/>
              </w:rPr>
              <w:t xml:space="preserve"> </w:t>
            </w:r>
            <w:r>
              <w:rPr>
                <w:sz w:val="20"/>
              </w:rPr>
              <w:t>sunt</w:t>
            </w:r>
            <w:r>
              <w:rPr>
                <w:spacing w:val="74"/>
                <w:sz w:val="20"/>
              </w:rPr>
              <w:t xml:space="preserve"> </w:t>
            </w:r>
            <w:r>
              <w:rPr>
                <w:sz w:val="20"/>
              </w:rPr>
              <w:t>obligatoriu</w:t>
            </w:r>
            <w:r>
              <w:rPr>
                <w:spacing w:val="17"/>
                <w:sz w:val="20"/>
              </w:rPr>
              <w:t xml:space="preserve"> </w:t>
            </w:r>
            <w:r>
              <w:rPr>
                <w:sz w:val="20"/>
              </w:rPr>
              <w:t>de</w:t>
            </w:r>
            <w:r>
              <w:rPr>
                <w:spacing w:val="11"/>
                <w:sz w:val="20"/>
              </w:rPr>
              <w:t xml:space="preserve"> </w:t>
            </w:r>
            <w:r>
              <w:rPr>
                <w:sz w:val="20"/>
              </w:rPr>
              <w:t>prezentat.</w:t>
            </w:r>
            <w:r>
              <w:rPr>
                <w:spacing w:val="1"/>
                <w:sz w:val="20"/>
              </w:rPr>
              <w:t xml:space="preserve"> </w:t>
            </w:r>
            <w:r>
              <w:rPr>
                <w:sz w:val="20"/>
              </w:rPr>
              <w:t>Se</w:t>
            </w:r>
            <w:r>
              <w:rPr>
                <w:spacing w:val="3"/>
                <w:sz w:val="20"/>
              </w:rPr>
              <w:t xml:space="preserve"> </w:t>
            </w:r>
            <w:r>
              <w:rPr>
                <w:sz w:val="20"/>
              </w:rPr>
              <w:t>va</w:t>
            </w:r>
            <w:r>
              <w:rPr>
                <w:spacing w:val="55"/>
                <w:sz w:val="20"/>
              </w:rPr>
              <w:t xml:space="preserve"> </w:t>
            </w:r>
            <w:r>
              <w:rPr>
                <w:sz w:val="20"/>
              </w:rPr>
              <w:t>verifica</w:t>
            </w:r>
            <w:r>
              <w:rPr>
                <w:spacing w:val="1"/>
                <w:sz w:val="20"/>
              </w:rPr>
              <w:t xml:space="preserve"> </w:t>
            </w:r>
            <w:r>
              <w:rPr>
                <w:sz w:val="20"/>
              </w:rPr>
              <w:t>dovada</w:t>
            </w:r>
            <w:r>
              <w:rPr>
                <w:spacing w:val="1"/>
                <w:sz w:val="20"/>
              </w:rPr>
              <w:t xml:space="preserve"> </w:t>
            </w:r>
            <w:r>
              <w:rPr>
                <w:sz w:val="20"/>
              </w:rPr>
              <w:t>cofinanţării</w:t>
            </w:r>
            <w:r>
              <w:rPr>
                <w:spacing w:val="2"/>
                <w:sz w:val="20"/>
              </w:rPr>
              <w:t xml:space="preserve"> </w:t>
            </w:r>
            <w:r>
              <w:rPr>
                <w:sz w:val="20"/>
              </w:rPr>
              <w:t>private</w:t>
            </w:r>
            <w:r>
              <w:rPr>
                <w:spacing w:val="8"/>
                <w:sz w:val="20"/>
              </w:rPr>
              <w:t xml:space="preserve"> </w:t>
            </w:r>
            <w:r>
              <w:rPr>
                <w:sz w:val="20"/>
              </w:rPr>
              <w:t>a</w:t>
            </w:r>
            <w:r>
              <w:rPr>
                <w:spacing w:val="-58"/>
                <w:sz w:val="20"/>
              </w:rPr>
              <w:t xml:space="preserve"> </w:t>
            </w:r>
            <w:r>
              <w:rPr>
                <w:sz w:val="20"/>
              </w:rPr>
              <w:t>investiției,</w:t>
            </w:r>
            <w:r>
              <w:rPr>
                <w:spacing w:val="12"/>
                <w:sz w:val="20"/>
              </w:rPr>
              <w:t xml:space="preserve"> </w:t>
            </w:r>
            <w:r>
              <w:rPr>
                <w:sz w:val="20"/>
              </w:rPr>
              <w:t>prin</w:t>
            </w:r>
            <w:r>
              <w:rPr>
                <w:spacing w:val="15"/>
                <w:sz w:val="20"/>
              </w:rPr>
              <w:t xml:space="preserve"> </w:t>
            </w:r>
            <w:r>
              <w:rPr>
                <w:sz w:val="20"/>
              </w:rPr>
              <w:t>extras</w:t>
            </w:r>
            <w:r>
              <w:rPr>
                <w:spacing w:val="15"/>
                <w:sz w:val="20"/>
              </w:rPr>
              <w:t xml:space="preserve"> </w:t>
            </w:r>
            <w:r>
              <w:rPr>
                <w:sz w:val="20"/>
              </w:rPr>
              <w:t>de</w:t>
            </w:r>
            <w:r>
              <w:rPr>
                <w:spacing w:val="11"/>
                <w:sz w:val="20"/>
              </w:rPr>
              <w:t xml:space="preserve"> </w:t>
            </w:r>
            <w:r>
              <w:rPr>
                <w:sz w:val="20"/>
              </w:rPr>
              <w:t>cont</w:t>
            </w:r>
            <w:r>
              <w:rPr>
                <w:spacing w:val="16"/>
                <w:sz w:val="20"/>
              </w:rPr>
              <w:t xml:space="preserve"> </w:t>
            </w:r>
            <w:r>
              <w:rPr>
                <w:sz w:val="20"/>
              </w:rPr>
              <w:t>și/sau</w:t>
            </w:r>
            <w:r>
              <w:rPr>
                <w:spacing w:val="15"/>
                <w:sz w:val="20"/>
              </w:rPr>
              <w:t xml:space="preserve"> </w:t>
            </w:r>
            <w:r>
              <w:rPr>
                <w:sz w:val="20"/>
              </w:rPr>
              <w:t>contract</w:t>
            </w:r>
            <w:r>
              <w:rPr>
                <w:spacing w:val="-57"/>
                <w:sz w:val="20"/>
              </w:rPr>
              <w:t xml:space="preserve"> </w:t>
            </w:r>
            <w:r>
              <w:rPr>
                <w:sz w:val="20"/>
              </w:rPr>
              <w:t>de</w:t>
            </w:r>
            <w:r>
              <w:rPr>
                <w:spacing w:val="12"/>
                <w:sz w:val="20"/>
              </w:rPr>
              <w:t xml:space="preserve"> </w:t>
            </w:r>
            <w:r>
              <w:rPr>
                <w:sz w:val="20"/>
              </w:rPr>
              <w:t>credit</w:t>
            </w:r>
            <w:r>
              <w:rPr>
                <w:spacing w:val="8"/>
                <w:sz w:val="20"/>
              </w:rPr>
              <w:t xml:space="preserve"> </w:t>
            </w:r>
            <w:r>
              <w:rPr>
                <w:sz w:val="20"/>
              </w:rPr>
              <w:t>acordat</w:t>
            </w:r>
            <w:r>
              <w:rPr>
                <w:spacing w:val="8"/>
                <w:sz w:val="20"/>
              </w:rPr>
              <w:t xml:space="preserve"> </w:t>
            </w:r>
            <w:r>
              <w:rPr>
                <w:sz w:val="20"/>
              </w:rPr>
              <w:t>în</w:t>
            </w:r>
            <w:r>
              <w:rPr>
                <w:spacing w:val="7"/>
                <w:sz w:val="20"/>
              </w:rPr>
              <w:t xml:space="preserve"> </w:t>
            </w:r>
            <w:r>
              <w:rPr>
                <w:sz w:val="20"/>
              </w:rPr>
              <w:t>vederea</w:t>
            </w:r>
            <w:r>
              <w:rPr>
                <w:spacing w:val="6"/>
                <w:sz w:val="20"/>
              </w:rPr>
              <w:t xml:space="preserve"> </w:t>
            </w:r>
            <w:r>
              <w:rPr>
                <w:sz w:val="20"/>
              </w:rPr>
              <w:t>implementării</w:t>
            </w:r>
            <w:r>
              <w:rPr>
                <w:spacing w:val="-58"/>
                <w:sz w:val="20"/>
              </w:rPr>
              <w:t xml:space="preserve"> </w:t>
            </w:r>
            <w:r>
              <w:rPr>
                <w:sz w:val="20"/>
              </w:rPr>
              <w:t>proiectului,</w:t>
            </w:r>
            <w:r>
              <w:rPr>
                <w:spacing w:val="10"/>
                <w:sz w:val="20"/>
              </w:rPr>
              <w:t xml:space="preserve"> </w:t>
            </w:r>
            <w:r>
              <w:rPr>
                <w:sz w:val="20"/>
              </w:rPr>
              <w:t>prin</w:t>
            </w:r>
            <w:r>
              <w:rPr>
                <w:spacing w:val="8"/>
                <w:sz w:val="20"/>
              </w:rPr>
              <w:t xml:space="preserve"> </w:t>
            </w:r>
            <w:r>
              <w:rPr>
                <w:sz w:val="20"/>
              </w:rPr>
              <w:t>deschiderea</w:t>
            </w:r>
            <w:r>
              <w:rPr>
                <w:spacing w:val="7"/>
                <w:sz w:val="20"/>
              </w:rPr>
              <w:t xml:space="preserve"> </w:t>
            </w:r>
            <w:r>
              <w:rPr>
                <w:sz w:val="20"/>
              </w:rPr>
              <w:t>unui</w:t>
            </w:r>
            <w:r>
              <w:rPr>
                <w:spacing w:val="4"/>
                <w:sz w:val="20"/>
              </w:rPr>
              <w:t xml:space="preserve"> </w:t>
            </w:r>
            <w:r>
              <w:rPr>
                <w:sz w:val="20"/>
              </w:rPr>
              <w:t>cont</w:t>
            </w:r>
            <w:r>
              <w:rPr>
                <w:spacing w:val="9"/>
                <w:sz w:val="20"/>
              </w:rPr>
              <w:t xml:space="preserve"> </w:t>
            </w:r>
            <w:r>
              <w:rPr>
                <w:sz w:val="20"/>
              </w:rPr>
              <w:t>special</w:t>
            </w:r>
            <w:r>
              <w:rPr>
                <w:spacing w:val="-57"/>
                <w:sz w:val="20"/>
              </w:rPr>
              <w:t xml:space="preserve"> </w:t>
            </w:r>
            <w:r>
              <w:rPr>
                <w:sz w:val="20"/>
              </w:rPr>
              <w:t>al</w:t>
            </w:r>
            <w:r>
              <w:rPr>
                <w:spacing w:val="7"/>
                <w:sz w:val="20"/>
              </w:rPr>
              <w:t xml:space="preserve"> </w:t>
            </w:r>
            <w:r>
              <w:rPr>
                <w:sz w:val="20"/>
              </w:rPr>
              <w:t>proiectului</w:t>
            </w:r>
            <w:r>
              <w:rPr>
                <w:spacing w:val="5"/>
                <w:sz w:val="20"/>
              </w:rPr>
              <w:t xml:space="preserve"> </w:t>
            </w:r>
            <w:r>
              <w:rPr>
                <w:sz w:val="20"/>
              </w:rPr>
              <w:t>în</w:t>
            </w:r>
            <w:r>
              <w:rPr>
                <w:spacing w:val="7"/>
                <w:sz w:val="20"/>
              </w:rPr>
              <w:t xml:space="preserve"> </w:t>
            </w:r>
            <w:r>
              <w:rPr>
                <w:sz w:val="20"/>
              </w:rPr>
              <w:t>care</w:t>
            </w:r>
            <w:r>
              <w:rPr>
                <w:spacing w:val="5"/>
                <w:sz w:val="20"/>
              </w:rPr>
              <w:t xml:space="preserve"> </w:t>
            </w:r>
            <w:r>
              <w:rPr>
                <w:sz w:val="20"/>
              </w:rPr>
              <w:t>se</w:t>
            </w:r>
            <w:r>
              <w:rPr>
                <w:spacing w:val="5"/>
                <w:sz w:val="20"/>
              </w:rPr>
              <w:t xml:space="preserve"> </w:t>
            </w:r>
            <w:r>
              <w:rPr>
                <w:sz w:val="20"/>
              </w:rPr>
              <w:t>virează/depune</w:t>
            </w:r>
            <w:r>
              <w:rPr>
                <w:spacing w:val="-58"/>
                <w:sz w:val="20"/>
              </w:rPr>
              <w:t xml:space="preserve"> </w:t>
            </w:r>
            <w:r>
              <w:rPr>
                <w:sz w:val="20"/>
              </w:rPr>
              <w:t>minimum</w:t>
            </w:r>
            <w:r>
              <w:rPr>
                <w:sz w:val="20"/>
              </w:rPr>
              <w:tab/>
              <w:t>50</w:t>
            </w:r>
            <w:r>
              <w:rPr>
                <w:sz w:val="20"/>
              </w:rPr>
              <w:tab/>
              <w:t>%</w:t>
            </w:r>
            <w:r>
              <w:rPr>
                <w:sz w:val="20"/>
              </w:rPr>
              <w:tab/>
              <w:t>din</w:t>
            </w:r>
            <w:r>
              <w:rPr>
                <w:sz w:val="20"/>
              </w:rPr>
              <w:tab/>
              <w:t>suma</w:t>
            </w:r>
            <w:r>
              <w:rPr>
                <w:sz w:val="20"/>
              </w:rPr>
              <w:tab/>
            </w:r>
            <w:r>
              <w:rPr>
                <w:sz w:val="20"/>
              </w:rPr>
              <w:tab/>
              <w:t>reprezentând</w:t>
            </w:r>
            <w:r>
              <w:rPr>
                <w:spacing w:val="-58"/>
                <w:sz w:val="20"/>
              </w:rPr>
              <w:t xml:space="preserve"> </w:t>
            </w:r>
            <w:r>
              <w:rPr>
                <w:sz w:val="20"/>
              </w:rPr>
              <w:t>cofinanțarea</w:t>
            </w:r>
            <w:r>
              <w:rPr>
                <w:spacing w:val="28"/>
                <w:sz w:val="20"/>
              </w:rPr>
              <w:t xml:space="preserve"> </w:t>
            </w:r>
            <w:r>
              <w:rPr>
                <w:sz w:val="20"/>
              </w:rPr>
              <w:t>privată,</w:t>
            </w:r>
            <w:r>
              <w:rPr>
                <w:spacing w:val="31"/>
                <w:sz w:val="20"/>
              </w:rPr>
              <w:t xml:space="preserve"> </w:t>
            </w:r>
            <w:r>
              <w:rPr>
                <w:sz w:val="20"/>
              </w:rPr>
              <w:t>disponibilul</w:t>
            </w:r>
            <w:r>
              <w:rPr>
                <w:spacing w:val="31"/>
                <w:sz w:val="20"/>
              </w:rPr>
              <w:t xml:space="preserve"> </w:t>
            </w:r>
            <w:r>
              <w:rPr>
                <w:sz w:val="20"/>
              </w:rPr>
              <w:t>din</w:t>
            </w:r>
            <w:r>
              <w:rPr>
                <w:spacing w:val="31"/>
                <w:sz w:val="20"/>
              </w:rPr>
              <w:t xml:space="preserve"> </w:t>
            </w:r>
            <w:r>
              <w:rPr>
                <w:sz w:val="20"/>
              </w:rPr>
              <w:t>acest</w:t>
            </w:r>
            <w:r>
              <w:rPr>
                <w:spacing w:val="-58"/>
                <w:sz w:val="20"/>
              </w:rPr>
              <w:t xml:space="preserve"> </w:t>
            </w:r>
            <w:r>
              <w:rPr>
                <w:sz w:val="20"/>
              </w:rPr>
              <w:t>cont</w:t>
            </w:r>
            <w:r>
              <w:rPr>
                <w:spacing w:val="10"/>
                <w:sz w:val="20"/>
              </w:rPr>
              <w:t xml:space="preserve"> </w:t>
            </w:r>
            <w:r>
              <w:rPr>
                <w:sz w:val="20"/>
              </w:rPr>
              <w:t>fiind</w:t>
            </w:r>
            <w:r>
              <w:rPr>
                <w:spacing w:val="12"/>
                <w:sz w:val="20"/>
              </w:rPr>
              <w:t xml:space="preserve"> </w:t>
            </w:r>
            <w:r>
              <w:rPr>
                <w:sz w:val="20"/>
              </w:rPr>
              <w:t>destinat</w:t>
            </w:r>
            <w:r>
              <w:rPr>
                <w:spacing w:val="10"/>
                <w:sz w:val="20"/>
              </w:rPr>
              <w:t xml:space="preserve"> </w:t>
            </w:r>
            <w:r>
              <w:rPr>
                <w:sz w:val="20"/>
              </w:rPr>
              <w:t>plăților</w:t>
            </w:r>
            <w:r>
              <w:rPr>
                <w:spacing w:val="7"/>
                <w:sz w:val="20"/>
              </w:rPr>
              <w:t xml:space="preserve"> </w:t>
            </w:r>
            <w:r>
              <w:rPr>
                <w:sz w:val="20"/>
              </w:rPr>
              <w:t>efectuate</w:t>
            </w:r>
            <w:r>
              <w:rPr>
                <w:spacing w:val="9"/>
                <w:sz w:val="20"/>
              </w:rPr>
              <w:t xml:space="preserve"> </w:t>
            </w:r>
            <w:r>
              <w:rPr>
                <w:sz w:val="20"/>
              </w:rPr>
              <w:t>de</w:t>
            </w:r>
            <w:r>
              <w:rPr>
                <w:spacing w:val="-58"/>
                <w:sz w:val="20"/>
              </w:rPr>
              <w:t xml:space="preserve"> </w:t>
            </w:r>
            <w:r>
              <w:rPr>
                <w:sz w:val="20"/>
              </w:rPr>
              <w:t>solicitant</w:t>
            </w:r>
            <w:r>
              <w:rPr>
                <w:sz w:val="20"/>
              </w:rPr>
              <w:tab/>
            </w:r>
            <w:r>
              <w:rPr>
                <w:sz w:val="20"/>
              </w:rPr>
              <w:tab/>
              <w:t>în</w:t>
            </w:r>
            <w:r>
              <w:rPr>
                <w:sz w:val="20"/>
              </w:rPr>
              <w:tab/>
            </w:r>
            <w:r>
              <w:rPr>
                <w:sz w:val="20"/>
              </w:rPr>
              <w:tab/>
              <w:t>vederea</w:t>
            </w:r>
            <w:r>
              <w:rPr>
                <w:sz w:val="20"/>
              </w:rPr>
              <w:tab/>
              <w:t>implementării</w:t>
            </w:r>
            <w:r>
              <w:rPr>
                <w:spacing w:val="-58"/>
                <w:sz w:val="20"/>
              </w:rPr>
              <w:t xml:space="preserve"> </w:t>
            </w:r>
            <w:r>
              <w:rPr>
                <w:sz w:val="20"/>
              </w:rPr>
              <w:t>proiectului.</w:t>
            </w:r>
          </w:p>
          <w:p w14:paraId="0B1AEBCF" w14:textId="77777777" w:rsidR="00BD35D5" w:rsidRDefault="00000000">
            <w:pPr>
              <w:pStyle w:val="TableParagraph"/>
              <w:ind w:left="105" w:right="93"/>
              <w:jc w:val="both"/>
              <w:rPr>
                <w:sz w:val="20"/>
              </w:rPr>
            </w:pPr>
            <w:r>
              <w:rPr>
                <w:sz w:val="20"/>
              </w:rPr>
              <w:t>În cazul depunerii unor solicitări pentru mai</w:t>
            </w:r>
            <w:r>
              <w:rPr>
                <w:spacing w:val="1"/>
                <w:sz w:val="20"/>
              </w:rPr>
              <w:t xml:space="preserve"> </w:t>
            </w:r>
            <w:r>
              <w:rPr>
                <w:sz w:val="20"/>
              </w:rPr>
              <w:t>multe proiecte, solicitantul/beneficiarul, după</w:t>
            </w:r>
            <w:r>
              <w:rPr>
                <w:spacing w:val="-58"/>
                <w:sz w:val="20"/>
              </w:rPr>
              <w:t xml:space="preserve"> </w:t>
            </w:r>
            <w:r>
              <w:rPr>
                <w:sz w:val="20"/>
              </w:rPr>
              <w:t>caz,</w:t>
            </w:r>
            <w:r>
              <w:rPr>
                <w:spacing w:val="1"/>
                <w:sz w:val="20"/>
              </w:rPr>
              <w:t xml:space="preserve"> </w:t>
            </w:r>
            <w:r>
              <w:rPr>
                <w:sz w:val="20"/>
              </w:rPr>
              <w:t>trebuie</w:t>
            </w:r>
            <w:r>
              <w:rPr>
                <w:spacing w:val="1"/>
                <w:sz w:val="20"/>
              </w:rPr>
              <w:t xml:space="preserve"> </w:t>
            </w:r>
            <w:r>
              <w:rPr>
                <w:sz w:val="20"/>
              </w:rPr>
              <w:t>să</w:t>
            </w:r>
            <w:r>
              <w:rPr>
                <w:spacing w:val="1"/>
                <w:sz w:val="20"/>
              </w:rPr>
              <w:t xml:space="preserve"> </w:t>
            </w:r>
            <w:r>
              <w:rPr>
                <w:sz w:val="20"/>
              </w:rPr>
              <w:t>dovedească</w:t>
            </w:r>
            <w:r>
              <w:rPr>
                <w:spacing w:val="1"/>
                <w:sz w:val="20"/>
              </w:rPr>
              <w:t xml:space="preserve"> </w:t>
            </w:r>
            <w:r>
              <w:rPr>
                <w:sz w:val="20"/>
              </w:rPr>
              <w:t>existența</w:t>
            </w:r>
            <w:r>
              <w:rPr>
                <w:spacing w:val="1"/>
                <w:sz w:val="20"/>
              </w:rPr>
              <w:t xml:space="preserve"> </w:t>
            </w:r>
            <w:r>
              <w:rPr>
                <w:sz w:val="20"/>
              </w:rPr>
              <w:t>co-</w:t>
            </w:r>
            <w:r>
              <w:rPr>
                <w:spacing w:val="1"/>
                <w:sz w:val="20"/>
              </w:rPr>
              <w:t xml:space="preserve"> </w:t>
            </w:r>
            <w:r>
              <w:rPr>
                <w:sz w:val="20"/>
              </w:rPr>
              <w:t>finanțării</w:t>
            </w:r>
            <w:r>
              <w:rPr>
                <w:spacing w:val="1"/>
                <w:sz w:val="20"/>
              </w:rPr>
              <w:t xml:space="preserve"> </w:t>
            </w:r>
            <w:r>
              <w:rPr>
                <w:sz w:val="20"/>
              </w:rPr>
              <w:t>private</w:t>
            </w:r>
            <w:r>
              <w:rPr>
                <w:spacing w:val="1"/>
                <w:sz w:val="20"/>
              </w:rPr>
              <w:t xml:space="preserve"> </w:t>
            </w:r>
            <w:r>
              <w:rPr>
                <w:sz w:val="20"/>
              </w:rPr>
              <w:t>pentru</w:t>
            </w:r>
            <w:r>
              <w:rPr>
                <w:spacing w:val="1"/>
                <w:sz w:val="20"/>
              </w:rPr>
              <w:t xml:space="preserve"> </w:t>
            </w:r>
            <w:r>
              <w:rPr>
                <w:sz w:val="20"/>
              </w:rPr>
              <w:t>proiect,</w:t>
            </w:r>
            <w:r>
              <w:rPr>
                <w:spacing w:val="1"/>
                <w:sz w:val="20"/>
              </w:rPr>
              <w:t xml:space="preserve"> </w:t>
            </w:r>
            <w:r>
              <w:rPr>
                <w:sz w:val="20"/>
              </w:rPr>
              <w:t>sau,</w:t>
            </w:r>
            <w:r>
              <w:rPr>
                <w:spacing w:val="1"/>
                <w:sz w:val="20"/>
              </w:rPr>
              <w:t xml:space="preserve"> </w:t>
            </w:r>
            <w:r>
              <w:rPr>
                <w:sz w:val="20"/>
              </w:rPr>
              <w:t>după</w:t>
            </w:r>
            <w:r>
              <w:rPr>
                <w:spacing w:val="1"/>
                <w:sz w:val="20"/>
              </w:rPr>
              <w:t xml:space="preserve"> </w:t>
            </w:r>
            <w:r>
              <w:rPr>
                <w:sz w:val="20"/>
              </w:rPr>
              <w:t>caz,</w:t>
            </w:r>
            <w:r>
              <w:rPr>
                <w:spacing w:val="-2"/>
                <w:sz w:val="20"/>
              </w:rPr>
              <w:t xml:space="preserve"> </w:t>
            </w:r>
            <w:r>
              <w:rPr>
                <w:sz w:val="20"/>
              </w:rPr>
              <w:t>cumulat</w:t>
            </w:r>
            <w:r>
              <w:rPr>
                <w:spacing w:val="-2"/>
                <w:sz w:val="20"/>
              </w:rPr>
              <w:t xml:space="preserve"> </w:t>
            </w:r>
            <w:r>
              <w:rPr>
                <w:sz w:val="20"/>
              </w:rPr>
              <w:t>pentru</w:t>
            </w:r>
            <w:r>
              <w:rPr>
                <w:spacing w:val="-4"/>
                <w:sz w:val="20"/>
              </w:rPr>
              <w:t xml:space="preserve"> </w:t>
            </w:r>
            <w:r>
              <w:rPr>
                <w:sz w:val="20"/>
              </w:rPr>
              <w:t>toate</w:t>
            </w:r>
            <w:r>
              <w:rPr>
                <w:spacing w:val="-3"/>
                <w:sz w:val="20"/>
              </w:rPr>
              <w:t xml:space="preserve"> </w:t>
            </w:r>
            <w:r>
              <w:rPr>
                <w:sz w:val="20"/>
              </w:rPr>
              <w:t>proiectele.</w:t>
            </w:r>
          </w:p>
          <w:p w14:paraId="22D516EE" w14:textId="77777777" w:rsidR="00BD35D5" w:rsidRDefault="00000000">
            <w:pPr>
              <w:pStyle w:val="TableParagraph"/>
              <w:ind w:left="105" w:right="93"/>
              <w:jc w:val="both"/>
              <w:rPr>
                <w:sz w:val="20"/>
              </w:rPr>
            </w:pPr>
            <w:r>
              <w:rPr>
                <w:sz w:val="20"/>
              </w:rPr>
              <w:t>În</w:t>
            </w:r>
            <w:r>
              <w:rPr>
                <w:spacing w:val="1"/>
                <w:sz w:val="20"/>
              </w:rPr>
              <w:t xml:space="preserve"> </w:t>
            </w:r>
            <w:r>
              <w:rPr>
                <w:sz w:val="20"/>
              </w:rPr>
              <w:t>cazul</w:t>
            </w:r>
            <w:r>
              <w:rPr>
                <w:spacing w:val="1"/>
                <w:sz w:val="20"/>
              </w:rPr>
              <w:t xml:space="preserve"> </w:t>
            </w:r>
            <w:r>
              <w:rPr>
                <w:sz w:val="20"/>
              </w:rPr>
              <w:t>în</w:t>
            </w:r>
            <w:r>
              <w:rPr>
                <w:spacing w:val="1"/>
                <w:sz w:val="20"/>
              </w:rPr>
              <w:t xml:space="preserve"> </w:t>
            </w:r>
            <w:r>
              <w:rPr>
                <w:sz w:val="20"/>
              </w:rPr>
              <w:t>care</w:t>
            </w:r>
            <w:r>
              <w:rPr>
                <w:spacing w:val="1"/>
                <w:sz w:val="20"/>
              </w:rPr>
              <w:t xml:space="preserve"> </w:t>
            </w:r>
            <w:r>
              <w:rPr>
                <w:sz w:val="20"/>
              </w:rPr>
              <w:t>dovada</w:t>
            </w:r>
            <w:r>
              <w:rPr>
                <w:spacing w:val="1"/>
                <w:sz w:val="20"/>
              </w:rPr>
              <w:t xml:space="preserve"> </w:t>
            </w:r>
            <w:r>
              <w:rPr>
                <w:sz w:val="20"/>
              </w:rPr>
              <w:t>co-finanţării</w:t>
            </w:r>
            <w:r>
              <w:rPr>
                <w:spacing w:val="61"/>
                <w:sz w:val="20"/>
              </w:rPr>
              <w:t xml:space="preserve"> </w:t>
            </w:r>
            <w:r>
              <w:rPr>
                <w:sz w:val="20"/>
              </w:rPr>
              <w:t>se</w:t>
            </w:r>
            <w:r>
              <w:rPr>
                <w:spacing w:val="-58"/>
                <w:sz w:val="20"/>
              </w:rPr>
              <w:t xml:space="preserve"> </w:t>
            </w:r>
            <w:r>
              <w:rPr>
                <w:sz w:val="20"/>
              </w:rPr>
              <w:t>prezintă</w:t>
            </w:r>
            <w:r>
              <w:rPr>
                <w:spacing w:val="1"/>
                <w:sz w:val="20"/>
              </w:rPr>
              <w:t xml:space="preserve"> </w:t>
            </w:r>
            <w:r>
              <w:rPr>
                <w:b/>
                <w:sz w:val="20"/>
              </w:rPr>
              <w:t>prin</w:t>
            </w:r>
            <w:r>
              <w:rPr>
                <w:b/>
                <w:spacing w:val="1"/>
                <w:sz w:val="20"/>
              </w:rPr>
              <w:t xml:space="preserve"> </w:t>
            </w:r>
            <w:r>
              <w:rPr>
                <w:b/>
                <w:sz w:val="20"/>
              </w:rPr>
              <w:t>extras</w:t>
            </w:r>
            <w:r>
              <w:rPr>
                <w:b/>
                <w:spacing w:val="1"/>
                <w:sz w:val="20"/>
              </w:rPr>
              <w:t xml:space="preserve"> </w:t>
            </w:r>
            <w:r>
              <w:rPr>
                <w:b/>
                <w:sz w:val="20"/>
              </w:rPr>
              <w:t>de</w:t>
            </w:r>
            <w:r>
              <w:rPr>
                <w:b/>
                <w:spacing w:val="1"/>
                <w:sz w:val="20"/>
              </w:rPr>
              <w:t xml:space="preserve"> </w:t>
            </w:r>
            <w:r>
              <w:rPr>
                <w:b/>
                <w:sz w:val="20"/>
              </w:rPr>
              <w:t>cont,</w:t>
            </w:r>
            <w:r>
              <w:rPr>
                <w:b/>
                <w:spacing w:val="1"/>
                <w:sz w:val="20"/>
              </w:rPr>
              <w:t xml:space="preserve"> </w:t>
            </w:r>
            <w:r>
              <w:rPr>
                <w:sz w:val="20"/>
              </w:rPr>
              <w:t>acesta</w:t>
            </w:r>
            <w:r>
              <w:rPr>
                <w:spacing w:val="60"/>
                <w:sz w:val="20"/>
              </w:rPr>
              <w:t xml:space="preserve"> </w:t>
            </w:r>
            <w:r>
              <w:rPr>
                <w:sz w:val="20"/>
              </w:rPr>
              <w:t>va</w:t>
            </w:r>
            <w:r>
              <w:rPr>
                <w:spacing w:val="60"/>
                <w:sz w:val="20"/>
              </w:rPr>
              <w:t xml:space="preserve"> </w:t>
            </w:r>
            <w:r>
              <w:rPr>
                <w:sz w:val="20"/>
              </w:rPr>
              <w:t>fi</w:t>
            </w:r>
            <w:r>
              <w:rPr>
                <w:spacing w:val="1"/>
                <w:sz w:val="20"/>
              </w:rPr>
              <w:t xml:space="preserve"> </w:t>
            </w:r>
            <w:r>
              <w:rPr>
                <w:sz w:val="20"/>
              </w:rPr>
              <w:t>vizat</w:t>
            </w:r>
            <w:r>
              <w:rPr>
                <w:spacing w:val="1"/>
                <w:sz w:val="20"/>
              </w:rPr>
              <w:t xml:space="preserve"> </w:t>
            </w:r>
            <w:r>
              <w:rPr>
                <w:sz w:val="20"/>
              </w:rPr>
              <w:t>şi</w:t>
            </w:r>
            <w:r>
              <w:rPr>
                <w:spacing w:val="1"/>
                <w:sz w:val="20"/>
              </w:rPr>
              <w:t xml:space="preserve"> </w:t>
            </w:r>
            <w:r>
              <w:rPr>
                <w:sz w:val="20"/>
              </w:rPr>
              <w:t>datat</w:t>
            </w:r>
            <w:r>
              <w:rPr>
                <w:spacing w:val="1"/>
                <w:sz w:val="20"/>
              </w:rPr>
              <w:t xml:space="preserve"> </w:t>
            </w:r>
            <w:r>
              <w:rPr>
                <w:sz w:val="20"/>
              </w:rPr>
              <w:t>de</w:t>
            </w:r>
            <w:r>
              <w:rPr>
                <w:spacing w:val="1"/>
                <w:sz w:val="20"/>
              </w:rPr>
              <w:t xml:space="preserve"> </w:t>
            </w:r>
            <w:r>
              <w:rPr>
                <w:sz w:val="20"/>
              </w:rPr>
              <w:t>bancă</w:t>
            </w:r>
            <w:r>
              <w:rPr>
                <w:spacing w:val="1"/>
                <w:sz w:val="20"/>
              </w:rPr>
              <w:t xml:space="preserve"> </w:t>
            </w:r>
            <w:r>
              <w:rPr>
                <w:sz w:val="20"/>
              </w:rPr>
              <w:t>cu</w:t>
            </w:r>
            <w:r>
              <w:rPr>
                <w:spacing w:val="1"/>
                <w:sz w:val="20"/>
              </w:rPr>
              <w:t xml:space="preserve"> </w:t>
            </w:r>
            <w:r>
              <w:rPr>
                <w:sz w:val="20"/>
              </w:rPr>
              <w:t>cel</w:t>
            </w:r>
            <w:r>
              <w:rPr>
                <w:spacing w:val="1"/>
                <w:sz w:val="20"/>
              </w:rPr>
              <w:t xml:space="preserve"> </w:t>
            </w:r>
            <w:r>
              <w:rPr>
                <w:sz w:val="20"/>
              </w:rPr>
              <w:t>mult</w:t>
            </w:r>
            <w:r>
              <w:rPr>
                <w:spacing w:val="1"/>
                <w:sz w:val="20"/>
              </w:rPr>
              <w:t xml:space="preserve"> </w:t>
            </w:r>
            <w:r>
              <w:rPr>
                <w:sz w:val="20"/>
              </w:rPr>
              <w:t>5</w:t>
            </w:r>
            <w:r>
              <w:rPr>
                <w:spacing w:val="1"/>
                <w:sz w:val="20"/>
              </w:rPr>
              <w:t xml:space="preserve"> </w:t>
            </w:r>
            <w:r>
              <w:rPr>
                <w:sz w:val="20"/>
              </w:rPr>
              <w:t>zile</w:t>
            </w:r>
            <w:r>
              <w:rPr>
                <w:spacing w:val="-58"/>
                <w:sz w:val="20"/>
              </w:rPr>
              <w:t xml:space="preserve"> </w:t>
            </w:r>
            <w:r>
              <w:rPr>
                <w:sz w:val="20"/>
              </w:rPr>
              <w:t>lucrătoare înainte de data depunerii la OJFIR /</w:t>
            </w:r>
            <w:r>
              <w:rPr>
                <w:spacing w:val="-58"/>
                <w:sz w:val="20"/>
              </w:rPr>
              <w:t xml:space="preserve"> </w:t>
            </w:r>
            <w:r>
              <w:rPr>
                <w:sz w:val="20"/>
              </w:rPr>
              <w:t>CRFIR</w:t>
            </w:r>
            <w:r>
              <w:rPr>
                <w:spacing w:val="60"/>
                <w:sz w:val="20"/>
              </w:rPr>
              <w:t xml:space="preserve"> </w:t>
            </w:r>
            <w:r>
              <w:rPr>
                <w:sz w:val="20"/>
              </w:rPr>
              <w:t>(va fi precizat contul, titularul contului</w:t>
            </w:r>
            <w:r>
              <w:rPr>
                <w:spacing w:val="1"/>
                <w:sz w:val="20"/>
              </w:rPr>
              <w:t xml:space="preserve"> </w:t>
            </w:r>
            <w:r>
              <w:rPr>
                <w:sz w:val="20"/>
              </w:rPr>
              <w:t>și suma virată în cont de beneficiar) și va fi</w:t>
            </w:r>
            <w:r>
              <w:rPr>
                <w:spacing w:val="1"/>
                <w:sz w:val="20"/>
              </w:rPr>
              <w:t xml:space="preserve"> </w:t>
            </w:r>
            <w:r>
              <w:rPr>
                <w:sz w:val="20"/>
              </w:rPr>
              <w:t>însoțit de Angajamentul</w:t>
            </w:r>
            <w:r>
              <w:rPr>
                <w:spacing w:val="1"/>
                <w:sz w:val="20"/>
              </w:rPr>
              <w:t xml:space="preserve"> </w:t>
            </w:r>
            <w:r>
              <w:rPr>
                <w:sz w:val="20"/>
              </w:rPr>
              <w:t>solicitantului (model</w:t>
            </w:r>
            <w:r>
              <w:rPr>
                <w:spacing w:val="1"/>
                <w:sz w:val="20"/>
              </w:rPr>
              <w:t xml:space="preserve"> </w:t>
            </w:r>
            <w:r>
              <w:rPr>
                <w:sz w:val="20"/>
              </w:rPr>
              <w:t>afișat pe site www.afir.info) că minimum 50%</w:t>
            </w:r>
            <w:r>
              <w:rPr>
                <w:spacing w:val="1"/>
                <w:sz w:val="20"/>
              </w:rPr>
              <w:t xml:space="preserve"> </w:t>
            </w:r>
            <w:r>
              <w:rPr>
                <w:sz w:val="20"/>
              </w:rPr>
              <w:t>din</w:t>
            </w:r>
            <w:r>
              <w:rPr>
                <w:spacing w:val="42"/>
                <w:sz w:val="20"/>
              </w:rPr>
              <w:t xml:space="preserve"> </w:t>
            </w:r>
            <w:r>
              <w:rPr>
                <w:sz w:val="20"/>
              </w:rPr>
              <w:t>disponibilul</w:t>
            </w:r>
            <w:r>
              <w:rPr>
                <w:spacing w:val="41"/>
                <w:sz w:val="20"/>
              </w:rPr>
              <w:t xml:space="preserve"> </w:t>
            </w:r>
            <w:r>
              <w:rPr>
                <w:sz w:val="20"/>
              </w:rPr>
              <w:t>de</w:t>
            </w:r>
            <w:r>
              <w:rPr>
                <w:spacing w:val="39"/>
                <w:sz w:val="20"/>
              </w:rPr>
              <w:t xml:space="preserve"> </w:t>
            </w:r>
            <w:r>
              <w:rPr>
                <w:sz w:val="20"/>
              </w:rPr>
              <w:t>cofinanțarea</w:t>
            </w:r>
            <w:r>
              <w:rPr>
                <w:spacing w:val="38"/>
                <w:sz w:val="20"/>
              </w:rPr>
              <w:t xml:space="preserve"> </w:t>
            </w:r>
            <w:r>
              <w:rPr>
                <w:sz w:val="20"/>
              </w:rPr>
              <w:t>privată</w:t>
            </w:r>
            <w:r>
              <w:rPr>
                <w:spacing w:val="37"/>
                <w:sz w:val="20"/>
              </w:rPr>
              <w:t xml:space="preserve"> </w:t>
            </w:r>
            <w:r>
              <w:rPr>
                <w:sz w:val="20"/>
              </w:rPr>
              <w:t>va</w:t>
            </w:r>
            <w:r>
              <w:rPr>
                <w:spacing w:val="37"/>
                <w:sz w:val="20"/>
              </w:rPr>
              <w:t xml:space="preserve"> </w:t>
            </w:r>
            <w:r>
              <w:rPr>
                <w:sz w:val="20"/>
              </w:rPr>
              <w:t>fi</w:t>
            </w:r>
          </w:p>
          <w:p w14:paraId="63DD5AD0" w14:textId="77777777" w:rsidR="00BD35D5" w:rsidRDefault="00000000">
            <w:pPr>
              <w:pStyle w:val="TableParagraph"/>
              <w:spacing w:line="230" w:lineRule="exact"/>
              <w:ind w:left="105" w:right="98"/>
              <w:jc w:val="both"/>
              <w:rPr>
                <w:sz w:val="20"/>
              </w:rPr>
            </w:pPr>
            <w:r>
              <w:rPr>
                <w:sz w:val="20"/>
              </w:rPr>
              <w:t>destinat</w:t>
            </w:r>
            <w:r>
              <w:rPr>
                <w:spacing w:val="1"/>
                <w:sz w:val="20"/>
              </w:rPr>
              <w:t xml:space="preserve"> </w:t>
            </w:r>
            <w:r>
              <w:rPr>
                <w:sz w:val="20"/>
              </w:rPr>
              <w:t>plăților</w:t>
            </w:r>
            <w:r>
              <w:rPr>
                <w:spacing w:val="1"/>
                <w:sz w:val="20"/>
              </w:rPr>
              <w:t xml:space="preserve"> </w:t>
            </w:r>
            <w:r>
              <w:rPr>
                <w:sz w:val="20"/>
              </w:rPr>
              <w:t>aferente</w:t>
            </w:r>
            <w:r>
              <w:rPr>
                <w:spacing w:val="1"/>
                <w:sz w:val="20"/>
              </w:rPr>
              <w:t xml:space="preserve"> </w:t>
            </w:r>
            <w:r>
              <w:rPr>
                <w:sz w:val="20"/>
              </w:rPr>
              <w:t>implementării</w:t>
            </w:r>
            <w:r>
              <w:rPr>
                <w:spacing w:val="1"/>
                <w:sz w:val="20"/>
              </w:rPr>
              <w:t xml:space="preserve"> </w:t>
            </w:r>
            <w:r>
              <w:rPr>
                <w:sz w:val="20"/>
              </w:rPr>
              <w:t>proiectului.</w:t>
            </w:r>
          </w:p>
        </w:tc>
      </w:tr>
      <w:tr w:rsidR="00BD35D5" w14:paraId="02E32A43" w14:textId="77777777">
        <w:trPr>
          <w:trHeight w:val="1627"/>
        </w:trPr>
        <w:tc>
          <w:tcPr>
            <w:tcW w:w="4792" w:type="dxa"/>
          </w:tcPr>
          <w:p w14:paraId="7D71B7F3" w14:textId="77777777" w:rsidR="00BD35D5" w:rsidRDefault="00000000">
            <w:pPr>
              <w:pStyle w:val="TableParagraph"/>
              <w:ind w:left="110" w:right="96"/>
              <w:jc w:val="both"/>
              <w:rPr>
                <w:sz w:val="20"/>
              </w:rPr>
            </w:pPr>
            <w:r>
              <w:rPr>
                <w:b/>
                <w:sz w:val="20"/>
              </w:rPr>
              <w:t>Doc.</w:t>
            </w:r>
            <w:r>
              <w:rPr>
                <w:b/>
                <w:spacing w:val="1"/>
                <w:sz w:val="20"/>
              </w:rPr>
              <w:t xml:space="preserve"> </w:t>
            </w:r>
            <w:r>
              <w:rPr>
                <w:b/>
                <w:sz w:val="20"/>
              </w:rPr>
              <w:t>13</w:t>
            </w:r>
            <w:r>
              <w:rPr>
                <w:b/>
                <w:spacing w:val="1"/>
                <w:sz w:val="20"/>
              </w:rPr>
              <w:t xml:space="preserve"> </w:t>
            </w:r>
            <w:r>
              <w:rPr>
                <w:b/>
                <w:sz w:val="20"/>
              </w:rPr>
              <w:t>Adresă</w:t>
            </w:r>
            <w:r>
              <w:rPr>
                <w:b/>
                <w:spacing w:val="1"/>
                <w:sz w:val="20"/>
              </w:rPr>
              <w:t xml:space="preserve"> </w:t>
            </w:r>
            <w:r>
              <w:rPr>
                <w:b/>
                <w:sz w:val="20"/>
              </w:rPr>
              <w:t>emisă</w:t>
            </w:r>
            <w:r>
              <w:rPr>
                <w:b/>
                <w:spacing w:val="1"/>
                <w:sz w:val="20"/>
              </w:rPr>
              <w:t xml:space="preserve"> </w:t>
            </w:r>
            <w:r>
              <w:rPr>
                <w:b/>
                <w:sz w:val="20"/>
              </w:rPr>
              <w:t>de</w:t>
            </w:r>
            <w:r>
              <w:rPr>
                <w:b/>
                <w:spacing w:val="1"/>
                <w:sz w:val="20"/>
              </w:rPr>
              <w:t xml:space="preserve"> </w:t>
            </w:r>
            <w:r>
              <w:rPr>
                <w:b/>
                <w:sz w:val="20"/>
              </w:rPr>
              <w:t>instituția</w:t>
            </w:r>
            <w:r>
              <w:rPr>
                <w:b/>
                <w:spacing w:val="1"/>
                <w:sz w:val="20"/>
              </w:rPr>
              <w:t xml:space="preserve"> </w:t>
            </w:r>
            <w:r>
              <w:rPr>
                <w:b/>
                <w:sz w:val="20"/>
              </w:rPr>
              <w:t>financiară</w:t>
            </w:r>
            <w:r>
              <w:rPr>
                <w:b/>
                <w:spacing w:val="-58"/>
                <w:sz w:val="20"/>
              </w:rPr>
              <w:t xml:space="preserve"> </w:t>
            </w:r>
            <w:r>
              <w:rPr>
                <w:b/>
                <w:sz w:val="20"/>
              </w:rPr>
              <w:t xml:space="preserve">(bancă/trezorerie) </w:t>
            </w:r>
            <w:r>
              <w:rPr>
                <w:sz w:val="20"/>
              </w:rPr>
              <w:t>cu datele de identificare ale</w:t>
            </w:r>
            <w:r>
              <w:rPr>
                <w:spacing w:val="1"/>
                <w:sz w:val="20"/>
              </w:rPr>
              <w:t xml:space="preserve"> </w:t>
            </w:r>
            <w:r>
              <w:rPr>
                <w:sz w:val="20"/>
              </w:rPr>
              <w:t>băncii şi ale contului aferent proiectului FEADR</w:t>
            </w:r>
            <w:r>
              <w:rPr>
                <w:spacing w:val="1"/>
                <w:sz w:val="20"/>
              </w:rPr>
              <w:t xml:space="preserve"> </w:t>
            </w:r>
            <w:r>
              <w:rPr>
                <w:sz w:val="20"/>
              </w:rPr>
              <w:t>(denumirea, adresa băncii, codul IBAN al contului</w:t>
            </w:r>
            <w:r>
              <w:rPr>
                <w:spacing w:val="1"/>
                <w:sz w:val="20"/>
              </w:rPr>
              <w:t xml:space="preserve"> </w:t>
            </w:r>
            <w:r>
              <w:rPr>
                <w:sz w:val="20"/>
              </w:rPr>
              <w:t>în</w:t>
            </w:r>
            <w:r>
              <w:rPr>
                <w:spacing w:val="1"/>
                <w:sz w:val="20"/>
              </w:rPr>
              <w:t xml:space="preserve"> </w:t>
            </w:r>
            <w:r>
              <w:rPr>
                <w:sz w:val="20"/>
              </w:rPr>
              <w:t>care</w:t>
            </w:r>
            <w:r>
              <w:rPr>
                <w:spacing w:val="-4"/>
                <w:sz w:val="20"/>
              </w:rPr>
              <w:t xml:space="preserve"> </w:t>
            </w:r>
            <w:r>
              <w:rPr>
                <w:sz w:val="20"/>
              </w:rPr>
              <w:t>se</w:t>
            </w:r>
            <w:r>
              <w:rPr>
                <w:spacing w:val="-4"/>
                <w:sz w:val="20"/>
              </w:rPr>
              <w:t xml:space="preserve"> </w:t>
            </w:r>
            <w:r>
              <w:rPr>
                <w:sz w:val="20"/>
              </w:rPr>
              <w:t>derulează</w:t>
            </w:r>
            <w:r>
              <w:rPr>
                <w:spacing w:val="-4"/>
                <w:sz w:val="20"/>
              </w:rPr>
              <w:t xml:space="preserve"> </w:t>
            </w:r>
            <w:r>
              <w:rPr>
                <w:sz w:val="20"/>
              </w:rPr>
              <w:t>operaţiunile</w:t>
            </w:r>
            <w:r>
              <w:rPr>
                <w:spacing w:val="1"/>
                <w:sz w:val="20"/>
              </w:rPr>
              <w:t xml:space="preserve"> </w:t>
            </w:r>
            <w:r>
              <w:rPr>
                <w:sz w:val="20"/>
              </w:rPr>
              <w:t>cu</w:t>
            </w:r>
            <w:r>
              <w:rPr>
                <w:spacing w:val="1"/>
                <w:sz w:val="20"/>
              </w:rPr>
              <w:t xml:space="preserve"> </w:t>
            </w:r>
            <w:r>
              <w:rPr>
                <w:sz w:val="20"/>
              </w:rPr>
              <w:t>AFIR).</w:t>
            </w:r>
          </w:p>
        </w:tc>
        <w:tc>
          <w:tcPr>
            <w:tcW w:w="4466" w:type="dxa"/>
          </w:tcPr>
          <w:p w14:paraId="0EAAD440" w14:textId="77777777" w:rsidR="00BD35D5" w:rsidRDefault="00000000">
            <w:pPr>
              <w:pStyle w:val="TableParagraph"/>
              <w:ind w:left="105" w:right="98"/>
              <w:jc w:val="both"/>
              <w:rPr>
                <w:sz w:val="20"/>
              </w:rPr>
            </w:pPr>
            <w:r>
              <w:rPr>
                <w:sz w:val="20"/>
              </w:rPr>
              <w:t>Expertul verifica existenta acestui document,</w:t>
            </w:r>
            <w:r>
              <w:rPr>
                <w:spacing w:val="1"/>
                <w:sz w:val="20"/>
              </w:rPr>
              <w:t xml:space="preserve"> </w:t>
            </w:r>
            <w:r>
              <w:rPr>
                <w:sz w:val="20"/>
              </w:rPr>
              <w:t>sa fie emis pe numele solicitantului de catre o</w:t>
            </w:r>
            <w:r>
              <w:rPr>
                <w:spacing w:val="1"/>
                <w:sz w:val="20"/>
              </w:rPr>
              <w:t xml:space="preserve"> </w:t>
            </w:r>
            <w:r>
              <w:rPr>
                <w:sz w:val="20"/>
              </w:rPr>
              <w:t>institutie</w:t>
            </w:r>
            <w:r>
              <w:rPr>
                <w:spacing w:val="1"/>
                <w:sz w:val="20"/>
              </w:rPr>
              <w:t xml:space="preserve"> </w:t>
            </w:r>
            <w:r>
              <w:rPr>
                <w:sz w:val="20"/>
              </w:rPr>
              <w:t>financiara/bancara</w:t>
            </w:r>
            <w:r>
              <w:rPr>
                <w:spacing w:val="1"/>
                <w:sz w:val="20"/>
              </w:rPr>
              <w:t xml:space="preserve"> </w:t>
            </w:r>
            <w:r>
              <w:rPr>
                <w:sz w:val="20"/>
              </w:rPr>
              <w:t>cu</w:t>
            </w:r>
            <w:r>
              <w:rPr>
                <w:spacing w:val="1"/>
                <w:sz w:val="20"/>
              </w:rPr>
              <w:t xml:space="preserve"> </w:t>
            </w:r>
            <w:r>
              <w:rPr>
                <w:sz w:val="20"/>
              </w:rPr>
              <w:t>sediul</w:t>
            </w:r>
            <w:r>
              <w:rPr>
                <w:spacing w:val="1"/>
                <w:sz w:val="20"/>
              </w:rPr>
              <w:t xml:space="preserve"> </w:t>
            </w:r>
            <w:r>
              <w:rPr>
                <w:sz w:val="20"/>
              </w:rPr>
              <w:t>in</w:t>
            </w:r>
            <w:r>
              <w:rPr>
                <w:spacing w:val="1"/>
                <w:sz w:val="20"/>
              </w:rPr>
              <w:t xml:space="preserve"> </w:t>
            </w:r>
            <w:r>
              <w:rPr>
                <w:sz w:val="20"/>
              </w:rPr>
              <w:t>Romania,</w:t>
            </w:r>
            <w:r>
              <w:rPr>
                <w:spacing w:val="-6"/>
                <w:sz w:val="20"/>
              </w:rPr>
              <w:t xml:space="preserve"> </w:t>
            </w:r>
            <w:r>
              <w:rPr>
                <w:sz w:val="20"/>
              </w:rPr>
              <w:t>sa</w:t>
            </w:r>
            <w:r>
              <w:rPr>
                <w:spacing w:val="-3"/>
                <w:sz w:val="20"/>
              </w:rPr>
              <w:t xml:space="preserve"> </w:t>
            </w:r>
            <w:r>
              <w:rPr>
                <w:sz w:val="20"/>
              </w:rPr>
              <w:t>contina</w:t>
            </w:r>
            <w:r>
              <w:rPr>
                <w:spacing w:val="-4"/>
                <w:sz w:val="20"/>
              </w:rPr>
              <w:t xml:space="preserve"> </w:t>
            </w:r>
            <w:r>
              <w:rPr>
                <w:sz w:val="20"/>
              </w:rPr>
              <w:t>datele</w:t>
            </w:r>
            <w:r>
              <w:rPr>
                <w:spacing w:val="4"/>
                <w:sz w:val="20"/>
              </w:rPr>
              <w:t xml:space="preserve"> </w:t>
            </w:r>
            <w:r>
              <w:rPr>
                <w:sz w:val="20"/>
              </w:rPr>
              <w:t>solicitate.</w:t>
            </w:r>
          </w:p>
          <w:p w14:paraId="4A9D4F2D" w14:textId="77777777" w:rsidR="00BD35D5" w:rsidRDefault="00000000">
            <w:pPr>
              <w:pStyle w:val="TableParagraph"/>
              <w:spacing w:line="242" w:lineRule="auto"/>
              <w:ind w:left="105" w:right="99"/>
              <w:jc w:val="both"/>
              <w:rPr>
                <w:i/>
                <w:sz w:val="20"/>
              </w:rPr>
            </w:pPr>
            <w:r>
              <w:rPr>
                <w:sz w:val="20"/>
              </w:rPr>
              <w:t>Nu</w:t>
            </w:r>
            <w:r>
              <w:rPr>
                <w:spacing w:val="1"/>
                <w:sz w:val="20"/>
              </w:rPr>
              <w:t xml:space="preserve"> </w:t>
            </w:r>
            <w:r>
              <w:rPr>
                <w:sz w:val="20"/>
              </w:rPr>
              <w:t>este</w:t>
            </w:r>
            <w:r>
              <w:rPr>
                <w:spacing w:val="1"/>
                <w:sz w:val="20"/>
              </w:rPr>
              <w:t xml:space="preserve"> </w:t>
            </w:r>
            <w:r>
              <w:rPr>
                <w:sz w:val="20"/>
              </w:rPr>
              <w:t>obligatorie</w:t>
            </w:r>
            <w:r>
              <w:rPr>
                <w:spacing w:val="1"/>
                <w:sz w:val="20"/>
              </w:rPr>
              <w:t xml:space="preserve"> </w:t>
            </w:r>
            <w:r>
              <w:rPr>
                <w:sz w:val="20"/>
              </w:rPr>
              <w:t>deschiderea</w:t>
            </w:r>
            <w:r>
              <w:rPr>
                <w:spacing w:val="1"/>
                <w:sz w:val="20"/>
              </w:rPr>
              <w:t xml:space="preserve"> </w:t>
            </w:r>
            <w:r>
              <w:rPr>
                <w:sz w:val="20"/>
              </w:rPr>
              <w:t>unui</w:t>
            </w:r>
            <w:r>
              <w:rPr>
                <w:spacing w:val="1"/>
                <w:sz w:val="20"/>
              </w:rPr>
              <w:t xml:space="preserve"> </w:t>
            </w:r>
            <w:r>
              <w:rPr>
                <w:sz w:val="20"/>
              </w:rPr>
              <w:t>cont</w:t>
            </w:r>
            <w:r>
              <w:rPr>
                <w:spacing w:val="1"/>
                <w:sz w:val="20"/>
              </w:rPr>
              <w:t xml:space="preserve"> </w:t>
            </w:r>
            <w:r>
              <w:rPr>
                <w:sz w:val="20"/>
              </w:rPr>
              <w:t>separat</w:t>
            </w:r>
            <w:r>
              <w:rPr>
                <w:spacing w:val="1"/>
                <w:sz w:val="20"/>
              </w:rPr>
              <w:t xml:space="preserve"> </w:t>
            </w:r>
            <w:r>
              <w:rPr>
                <w:sz w:val="20"/>
              </w:rPr>
              <w:t>pentru</w:t>
            </w:r>
            <w:r>
              <w:rPr>
                <w:spacing w:val="1"/>
                <w:sz w:val="20"/>
              </w:rPr>
              <w:t xml:space="preserve"> </w:t>
            </w:r>
            <w:r>
              <w:rPr>
                <w:sz w:val="20"/>
              </w:rPr>
              <w:t>derularea</w:t>
            </w:r>
            <w:r>
              <w:rPr>
                <w:spacing w:val="1"/>
                <w:sz w:val="20"/>
              </w:rPr>
              <w:t xml:space="preserve"> </w:t>
            </w:r>
            <w:r>
              <w:rPr>
                <w:sz w:val="20"/>
              </w:rPr>
              <w:t>proiectului</w:t>
            </w:r>
            <w:r>
              <w:rPr>
                <w:i/>
                <w:sz w:val="20"/>
              </w:rPr>
              <w:t>.</w:t>
            </w:r>
          </w:p>
          <w:p w14:paraId="0FF34678" w14:textId="77777777" w:rsidR="00BD35D5" w:rsidRDefault="00000000">
            <w:pPr>
              <w:pStyle w:val="TableParagraph"/>
              <w:spacing w:line="222" w:lineRule="exact"/>
              <w:ind w:left="105"/>
              <w:jc w:val="both"/>
              <w:rPr>
                <w:sz w:val="20"/>
              </w:rPr>
            </w:pPr>
            <w:r>
              <w:rPr>
                <w:sz w:val="20"/>
              </w:rPr>
              <w:t>Documentul</w:t>
            </w:r>
            <w:r>
              <w:rPr>
                <w:spacing w:val="-7"/>
                <w:sz w:val="20"/>
              </w:rPr>
              <w:t xml:space="preserve"> </w:t>
            </w:r>
            <w:r>
              <w:rPr>
                <w:sz w:val="20"/>
              </w:rPr>
              <w:t>este</w:t>
            </w:r>
            <w:r>
              <w:rPr>
                <w:spacing w:val="-5"/>
                <w:sz w:val="20"/>
              </w:rPr>
              <w:t xml:space="preserve"> </w:t>
            </w:r>
            <w:r>
              <w:rPr>
                <w:sz w:val="20"/>
              </w:rPr>
              <w:t>obligatoriu de</w:t>
            </w:r>
            <w:r>
              <w:rPr>
                <w:spacing w:val="-5"/>
                <w:sz w:val="20"/>
              </w:rPr>
              <w:t xml:space="preserve"> </w:t>
            </w:r>
            <w:r>
              <w:rPr>
                <w:sz w:val="20"/>
              </w:rPr>
              <w:t>prezentat.</w:t>
            </w:r>
          </w:p>
        </w:tc>
      </w:tr>
      <w:tr w:rsidR="00BD35D5" w14:paraId="408B450F" w14:textId="77777777">
        <w:trPr>
          <w:trHeight w:val="3480"/>
        </w:trPr>
        <w:tc>
          <w:tcPr>
            <w:tcW w:w="4792" w:type="dxa"/>
          </w:tcPr>
          <w:p w14:paraId="5FD8F673" w14:textId="77777777" w:rsidR="00BD35D5" w:rsidRDefault="00000000">
            <w:pPr>
              <w:pStyle w:val="TableParagraph"/>
              <w:ind w:left="110" w:right="93"/>
              <w:jc w:val="both"/>
              <w:rPr>
                <w:sz w:val="20"/>
              </w:rPr>
            </w:pPr>
            <w:r>
              <w:rPr>
                <w:b/>
                <w:sz w:val="20"/>
              </w:rPr>
              <w:t xml:space="preserve">Doc. 20 Document emis de catre DSP </w:t>
            </w:r>
            <w:r>
              <w:rPr>
                <w:sz w:val="20"/>
              </w:rPr>
              <w:t>judeteana</w:t>
            </w:r>
            <w:r>
              <w:rPr>
                <w:spacing w:val="1"/>
                <w:sz w:val="20"/>
              </w:rPr>
              <w:t xml:space="preserve"> </w:t>
            </w:r>
            <w:r>
              <w:rPr>
                <w:sz w:val="20"/>
              </w:rPr>
              <w:t>conform</w:t>
            </w:r>
            <w:r>
              <w:rPr>
                <w:spacing w:val="1"/>
                <w:sz w:val="20"/>
              </w:rPr>
              <w:t xml:space="preserve"> </w:t>
            </w:r>
            <w:r>
              <w:rPr>
                <w:sz w:val="20"/>
              </w:rPr>
              <w:t>tipurilor</w:t>
            </w:r>
            <w:r>
              <w:rPr>
                <w:spacing w:val="1"/>
                <w:sz w:val="20"/>
              </w:rPr>
              <w:t xml:space="preserve"> </w:t>
            </w:r>
            <w:r>
              <w:rPr>
                <w:sz w:val="20"/>
              </w:rPr>
              <w:t>de</w:t>
            </w:r>
            <w:r>
              <w:rPr>
                <w:spacing w:val="1"/>
                <w:sz w:val="20"/>
              </w:rPr>
              <w:t xml:space="preserve"> </w:t>
            </w:r>
            <w:r>
              <w:rPr>
                <w:sz w:val="20"/>
              </w:rPr>
              <w:t>documente</w:t>
            </w:r>
            <w:r>
              <w:rPr>
                <w:spacing w:val="1"/>
                <w:sz w:val="20"/>
              </w:rPr>
              <w:t xml:space="preserve"> </w:t>
            </w:r>
            <w:r>
              <w:rPr>
                <w:sz w:val="20"/>
              </w:rPr>
              <w:t>mentionate</w:t>
            </w:r>
            <w:r>
              <w:rPr>
                <w:spacing w:val="1"/>
                <w:sz w:val="20"/>
              </w:rPr>
              <w:t xml:space="preserve"> </w:t>
            </w:r>
            <w:r>
              <w:rPr>
                <w:sz w:val="20"/>
              </w:rPr>
              <w:t>in</w:t>
            </w:r>
            <w:r>
              <w:rPr>
                <w:spacing w:val="1"/>
                <w:sz w:val="20"/>
              </w:rPr>
              <w:t xml:space="preserve"> </w:t>
            </w:r>
            <w:r>
              <w:rPr>
                <w:sz w:val="20"/>
              </w:rPr>
              <w:t>protocolul de colaborare dintre AFIR si Ministerul</w:t>
            </w:r>
            <w:r>
              <w:rPr>
                <w:spacing w:val="1"/>
                <w:sz w:val="20"/>
              </w:rPr>
              <w:t xml:space="preserve"> </w:t>
            </w:r>
            <w:r>
              <w:rPr>
                <w:sz w:val="20"/>
              </w:rPr>
              <w:t>Sanatatii.</w:t>
            </w:r>
          </w:p>
        </w:tc>
        <w:tc>
          <w:tcPr>
            <w:tcW w:w="4466" w:type="dxa"/>
          </w:tcPr>
          <w:p w14:paraId="217376C5" w14:textId="77777777" w:rsidR="00BD35D5" w:rsidRDefault="00000000">
            <w:pPr>
              <w:pStyle w:val="TableParagraph"/>
              <w:spacing w:line="221" w:lineRule="exact"/>
              <w:ind w:left="168"/>
              <w:jc w:val="both"/>
              <w:rPr>
                <w:sz w:val="20"/>
              </w:rPr>
            </w:pPr>
            <w:r>
              <w:rPr>
                <w:sz w:val="20"/>
              </w:rPr>
              <w:t>Expertul</w:t>
            </w:r>
            <w:r>
              <w:rPr>
                <w:spacing w:val="-8"/>
                <w:sz w:val="20"/>
              </w:rPr>
              <w:t xml:space="preserve"> </w:t>
            </w:r>
            <w:r>
              <w:rPr>
                <w:sz w:val="20"/>
              </w:rPr>
              <w:t>verifica:</w:t>
            </w:r>
          </w:p>
          <w:p w14:paraId="65A017A4" w14:textId="77777777" w:rsidR="00BD35D5" w:rsidRDefault="00000000">
            <w:pPr>
              <w:pStyle w:val="TableParagraph"/>
              <w:numPr>
                <w:ilvl w:val="0"/>
                <w:numId w:val="9"/>
              </w:numPr>
              <w:tabs>
                <w:tab w:val="left" w:pos="371"/>
              </w:tabs>
              <w:ind w:right="100" w:firstLine="0"/>
              <w:jc w:val="both"/>
              <w:rPr>
                <w:sz w:val="20"/>
              </w:rPr>
            </w:pPr>
            <w:r>
              <w:rPr>
                <w:sz w:val="20"/>
              </w:rPr>
              <w:t>dacă documentul este depus de beneficiar</w:t>
            </w:r>
            <w:r>
              <w:rPr>
                <w:spacing w:val="1"/>
                <w:sz w:val="20"/>
              </w:rPr>
              <w:t xml:space="preserve"> </w:t>
            </w:r>
            <w:r>
              <w:rPr>
                <w:sz w:val="20"/>
              </w:rPr>
              <w:t>anterior</w:t>
            </w:r>
            <w:r>
              <w:rPr>
                <w:spacing w:val="1"/>
                <w:sz w:val="20"/>
              </w:rPr>
              <w:t xml:space="preserve"> </w:t>
            </w:r>
            <w:r>
              <w:rPr>
                <w:sz w:val="20"/>
              </w:rPr>
              <w:t>încheierii</w:t>
            </w:r>
            <w:r>
              <w:rPr>
                <w:spacing w:val="1"/>
                <w:sz w:val="20"/>
              </w:rPr>
              <w:t xml:space="preserve"> </w:t>
            </w:r>
            <w:r>
              <w:rPr>
                <w:sz w:val="20"/>
              </w:rPr>
              <w:t>contractului,</w:t>
            </w:r>
            <w:r>
              <w:rPr>
                <w:spacing w:val="1"/>
                <w:sz w:val="20"/>
              </w:rPr>
              <w:t xml:space="preserve"> </w:t>
            </w:r>
            <w:r>
              <w:rPr>
                <w:sz w:val="20"/>
              </w:rPr>
              <w:t>în</w:t>
            </w:r>
            <w:r>
              <w:rPr>
                <w:spacing w:val="1"/>
                <w:sz w:val="20"/>
              </w:rPr>
              <w:t xml:space="preserve"> </w:t>
            </w:r>
            <w:r>
              <w:rPr>
                <w:sz w:val="20"/>
              </w:rPr>
              <w:t>termenul</w:t>
            </w:r>
            <w:r>
              <w:rPr>
                <w:spacing w:val="-58"/>
                <w:sz w:val="20"/>
              </w:rPr>
              <w:t xml:space="preserve"> </w:t>
            </w:r>
            <w:r>
              <w:rPr>
                <w:sz w:val="20"/>
              </w:rPr>
              <w:t>precizat</w:t>
            </w:r>
            <w:r>
              <w:rPr>
                <w:spacing w:val="-2"/>
                <w:sz w:val="20"/>
              </w:rPr>
              <w:t xml:space="preserve"> </w:t>
            </w:r>
            <w:r>
              <w:rPr>
                <w:sz w:val="20"/>
              </w:rPr>
              <w:t>în</w:t>
            </w:r>
            <w:r>
              <w:rPr>
                <w:spacing w:val="-3"/>
                <w:sz w:val="20"/>
              </w:rPr>
              <w:t xml:space="preserve"> </w:t>
            </w:r>
            <w:r>
              <w:rPr>
                <w:sz w:val="20"/>
              </w:rPr>
              <w:t>notificarea</w:t>
            </w:r>
            <w:r>
              <w:rPr>
                <w:spacing w:val="-4"/>
                <w:sz w:val="20"/>
              </w:rPr>
              <w:t xml:space="preserve"> </w:t>
            </w:r>
            <w:r>
              <w:rPr>
                <w:sz w:val="20"/>
              </w:rPr>
              <w:t>de</w:t>
            </w:r>
            <w:r>
              <w:rPr>
                <w:spacing w:val="2"/>
                <w:sz w:val="20"/>
              </w:rPr>
              <w:t xml:space="preserve"> </w:t>
            </w:r>
            <w:r>
              <w:rPr>
                <w:sz w:val="20"/>
              </w:rPr>
              <w:t>selecție,</w:t>
            </w:r>
          </w:p>
          <w:p w14:paraId="49B7D1A2" w14:textId="77777777" w:rsidR="00BD35D5" w:rsidRDefault="00000000">
            <w:pPr>
              <w:pStyle w:val="TableParagraph"/>
              <w:numPr>
                <w:ilvl w:val="0"/>
                <w:numId w:val="9"/>
              </w:numPr>
              <w:tabs>
                <w:tab w:val="left" w:pos="342"/>
              </w:tabs>
              <w:ind w:right="95" w:firstLine="0"/>
              <w:jc w:val="both"/>
              <w:rPr>
                <w:sz w:val="20"/>
              </w:rPr>
            </w:pPr>
            <w:r>
              <w:rPr>
                <w:sz w:val="20"/>
              </w:rPr>
              <w:t>dacă acesta este emis conform protocolului</w:t>
            </w:r>
            <w:r>
              <w:rPr>
                <w:spacing w:val="1"/>
                <w:sz w:val="20"/>
              </w:rPr>
              <w:t xml:space="preserve"> </w:t>
            </w:r>
            <w:r>
              <w:rPr>
                <w:sz w:val="20"/>
              </w:rPr>
              <w:t>de colaborare dintre AFIR şi MS publicat pe</w:t>
            </w:r>
            <w:r>
              <w:rPr>
                <w:spacing w:val="1"/>
                <w:sz w:val="20"/>
              </w:rPr>
              <w:t xml:space="preserve"> </w:t>
            </w:r>
            <w:r>
              <w:rPr>
                <w:sz w:val="20"/>
              </w:rPr>
              <w:t>pagina</w:t>
            </w:r>
            <w:r>
              <w:rPr>
                <w:spacing w:val="1"/>
                <w:sz w:val="20"/>
              </w:rPr>
              <w:t xml:space="preserve"> </w:t>
            </w:r>
            <w:r>
              <w:rPr>
                <w:sz w:val="20"/>
              </w:rPr>
              <w:t>de</w:t>
            </w:r>
            <w:r>
              <w:rPr>
                <w:spacing w:val="-4"/>
                <w:sz w:val="20"/>
              </w:rPr>
              <w:t xml:space="preserve"> </w:t>
            </w:r>
            <w:r>
              <w:rPr>
                <w:sz w:val="20"/>
              </w:rPr>
              <w:t>internet</w:t>
            </w:r>
            <w:r>
              <w:rPr>
                <w:color w:val="0000FF"/>
                <w:sz w:val="20"/>
              </w:rPr>
              <w:t xml:space="preserve"> </w:t>
            </w:r>
            <w:hyperlink r:id="rId60">
              <w:r>
                <w:rPr>
                  <w:color w:val="0000FF"/>
                  <w:sz w:val="20"/>
                  <w:u w:val="single" w:color="0000FF"/>
                </w:rPr>
                <w:t>www.afir.info</w:t>
              </w:r>
            </w:hyperlink>
          </w:p>
          <w:p w14:paraId="2BF212A3" w14:textId="77777777" w:rsidR="00BD35D5" w:rsidRDefault="00000000">
            <w:pPr>
              <w:pStyle w:val="TableParagraph"/>
              <w:numPr>
                <w:ilvl w:val="0"/>
                <w:numId w:val="9"/>
              </w:numPr>
              <w:tabs>
                <w:tab w:val="left" w:pos="351"/>
              </w:tabs>
              <w:spacing w:line="242" w:lineRule="auto"/>
              <w:ind w:right="95" w:firstLine="0"/>
              <w:jc w:val="both"/>
              <w:rPr>
                <w:sz w:val="20"/>
              </w:rPr>
            </w:pPr>
            <w:r>
              <w:rPr>
                <w:sz w:val="20"/>
              </w:rPr>
              <w:t>dacă</w:t>
            </w:r>
            <w:r>
              <w:rPr>
                <w:spacing w:val="1"/>
                <w:sz w:val="20"/>
              </w:rPr>
              <w:t xml:space="preserve"> </w:t>
            </w:r>
            <w:r>
              <w:rPr>
                <w:sz w:val="20"/>
              </w:rPr>
              <w:t>documentul</w:t>
            </w:r>
            <w:r>
              <w:rPr>
                <w:spacing w:val="1"/>
                <w:sz w:val="20"/>
              </w:rPr>
              <w:t xml:space="preserve"> </w:t>
            </w:r>
            <w:r>
              <w:rPr>
                <w:sz w:val="20"/>
              </w:rPr>
              <w:t>este</w:t>
            </w:r>
            <w:r>
              <w:rPr>
                <w:spacing w:val="1"/>
                <w:sz w:val="20"/>
              </w:rPr>
              <w:t xml:space="preserve"> </w:t>
            </w:r>
            <w:r>
              <w:rPr>
                <w:sz w:val="20"/>
              </w:rPr>
              <w:t>emis</w:t>
            </w:r>
            <w:r>
              <w:rPr>
                <w:spacing w:val="1"/>
                <w:sz w:val="20"/>
              </w:rPr>
              <w:t xml:space="preserve"> </w:t>
            </w:r>
            <w:r>
              <w:rPr>
                <w:sz w:val="20"/>
              </w:rPr>
              <w:t>pe</w:t>
            </w:r>
            <w:r>
              <w:rPr>
                <w:spacing w:val="1"/>
                <w:sz w:val="20"/>
              </w:rPr>
              <w:t xml:space="preserve"> </w:t>
            </w:r>
            <w:r>
              <w:rPr>
                <w:sz w:val="20"/>
              </w:rPr>
              <w:t>numele</w:t>
            </w:r>
            <w:r>
              <w:rPr>
                <w:spacing w:val="1"/>
                <w:sz w:val="20"/>
              </w:rPr>
              <w:t xml:space="preserve"> </w:t>
            </w:r>
            <w:r>
              <w:rPr>
                <w:sz w:val="20"/>
              </w:rPr>
              <w:t>solicitantului</w:t>
            </w:r>
          </w:p>
          <w:p w14:paraId="00C1C871" w14:textId="77777777" w:rsidR="00BD35D5" w:rsidRDefault="00000000">
            <w:pPr>
              <w:pStyle w:val="TableParagraph"/>
              <w:numPr>
                <w:ilvl w:val="0"/>
                <w:numId w:val="9"/>
              </w:numPr>
              <w:tabs>
                <w:tab w:val="left" w:pos="241"/>
              </w:tabs>
              <w:spacing w:line="228" w:lineRule="exact"/>
              <w:ind w:left="240" w:hanging="136"/>
              <w:jc w:val="both"/>
              <w:rPr>
                <w:sz w:val="20"/>
              </w:rPr>
            </w:pPr>
            <w:r>
              <w:rPr>
                <w:sz w:val="20"/>
              </w:rPr>
              <w:t>termenul</w:t>
            </w:r>
            <w:r>
              <w:rPr>
                <w:spacing w:val="-4"/>
                <w:sz w:val="20"/>
              </w:rPr>
              <w:t xml:space="preserve"> </w:t>
            </w:r>
            <w:r>
              <w:rPr>
                <w:sz w:val="20"/>
              </w:rPr>
              <w:t>de</w:t>
            </w:r>
            <w:r>
              <w:rPr>
                <w:spacing w:val="-7"/>
                <w:sz w:val="20"/>
              </w:rPr>
              <w:t xml:space="preserve"> </w:t>
            </w:r>
            <w:r>
              <w:rPr>
                <w:sz w:val="20"/>
              </w:rPr>
              <w:t>valabilitate</w:t>
            </w:r>
            <w:r>
              <w:rPr>
                <w:spacing w:val="-6"/>
                <w:sz w:val="20"/>
              </w:rPr>
              <w:t xml:space="preserve"> </w:t>
            </w:r>
            <w:r>
              <w:rPr>
                <w:sz w:val="20"/>
              </w:rPr>
              <w:t>a</w:t>
            </w:r>
            <w:r>
              <w:rPr>
                <w:spacing w:val="-3"/>
                <w:sz w:val="20"/>
              </w:rPr>
              <w:t xml:space="preserve"> </w:t>
            </w:r>
            <w:r>
              <w:rPr>
                <w:sz w:val="20"/>
              </w:rPr>
              <w:t>documentului.</w:t>
            </w:r>
          </w:p>
          <w:p w14:paraId="253346A2" w14:textId="77777777" w:rsidR="00BD35D5" w:rsidRDefault="00000000">
            <w:pPr>
              <w:pStyle w:val="TableParagraph"/>
              <w:ind w:left="105" w:right="94"/>
              <w:jc w:val="both"/>
              <w:rPr>
                <w:sz w:val="20"/>
              </w:rPr>
            </w:pPr>
            <w:r>
              <w:rPr>
                <w:sz w:val="20"/>
              </w:rPr>
              <w:t>În</w:t>
            </w:r>
            <w:r>
              <w:rPr>
                <w:spacing w:val="1"/>
                <w:sz w:val="20"/>
              </w:rPr>
              <w:t xml:space="preserve"> </w:t>
            </w:r>
            <w:r>
              <w:rPr>
                <w:sz w:val="20"/>
              </w:rPr>
              <w:t>cazul</w:t>
            </w:r>
            <w:r>
              <w:rPr>
                <w:spacing w:val="1"/>
                <w:sz w:val="20"/>
              </w:rPr>
              <w:t xml:space="preserve"> </w:t>
            </w:r>
            <w:r>
              <w:rPr>
                <w:sz w:val="20"/>
              </w:rPr>
              <w:t>modernizarii</w:t>
            </w:r>
            <w:r>
              <w:rPr>
                <w:spacing w:val="1"/>
                <w:sz w:val="20"/>
              </w:rPr>
              <w:t xml:space="preserve"> </w:t>
            </w:r>
            <w:r>
              <w:rPr>
                <w:sz w:val="20"/>
              </w:rPr>
              <w:t>activitatii</w:t>
            </w:r>
            <w:r>
              <w:rPr>
                <w:spacing w:val="1"/>
                <w:sz w:val="20"/>
              </w:rPr>
              <w:t xml:space="preserve"> </w:t>
            </w:r>
            <w:r>
              <w:rPr>
                <w:sz w:val="20"/>
              </w:rPr>
              <w:t>existente</w:t>
            </w:r>
            <w:r>
              <w:rPr>
                <w:spacing w:val="1"/>
                <w:sz w:val="20"/>
              </w:rPr>
              <w:t xml:space="preserve"> </w:t>
            </w:r>
            <w:r>
              <w:rPr>
                <w:sz w:val="20"/>
              </w:rPr>
              <w:t>solicitantul prezintă documentul de autorizare</w:t>
            </w:r>
            <w:r>
              <w:rPr>
                <w:spacing w:val="1"/>
                <w:sz w:val="20"/>
              </w:rPr>
              <w:t xml:space="preserve"> </w:t>
            </w:r>
            <w:r>
              <w:rPr>
                <w:sz w:val="20"/>
              </w:rPr>
              <w:t>eliberat</w:t>
            </w:r>
            <w:r>
              <w:rPr>
                <w:spacing w:val="43"/>
                <w:sz w:val="20"/>
              </w:rPr>
              <w:t xml:space="preserve"> </w:t>
            </w:r>
            <w:r>
              <w:rPr>
                <w:sz w:val="20"/>
              </w:rPr>
              <w:t>de</w:t>
            </w:r>
            <w:r>
              <w:rPr>
                <w:spacing w:val="43"/>
                <w:sz w:val="20"/>
              </w:rPr>
              <w:t xml:space="preserve"> </w:t>
            </w:r>
            <w:r>
              <w:rPr>
                <w:sz w:val="20"/>
              </w:rPr>
              <w:t>DSP,</w:t>
            </w:r>
            <w:r>
              <w:rPr>
                <w:spacing w:val="41"/>
                <w:sz w:val="20"/>
              </w:rPr>
              <w:t xml:space="preserve"> </w:t>
            </w:r>
            <w:r>
              <w:rPr>
                <w:sz w:val="20"/>
              </w:rPr>
              <w:t>iar</w:t>
            </w:r>
            <w:r>
              <w:rPr>
                <w:spacing w:val="41"/>
                <w:sz w:val="20"/>
              </w:rPr>
              <w:t xml:space="preserve"> </w:t>
            </w:r>
            <w:r>
              <w:rPr>
                <w:sz w:val="20"/>
              </w:rPr>
              <w:t>acesta</w:t>
            </w:r>
            <w:r>
              <w:rPr>
                <w:spacing w:val="37"/>
                <w:sz w:val="20"/>
              </w:rPr>
              <w:t xml:space="preserve"> </w:t>
            </w:r>
            <w:r>
              <w:rPr>
                <w:sz w:val="20"/>
              </w:rPr>
              <w:t>trebuie</w:t>
            </w:r>
            <w:r>
              <w:rPr>
                <w:spacing w:val="43"/>
                <w:sz w:val="20"/>
              </w:rPr>
              <w:t xml:space="preserve"> </w:t>
            </w:r>
            <w:r>
              <w:rPr>
                <w:sz w:val="20"/>
              </w:rPr>
              <w:t>eliberat/</w:t>
            </w:r>
          </w:p>
          <w:p w14:paraId="3B297571" w14:textId="77777777" w:rsidR="00BD35D5" w:rsidRDefault="00000000">
            <w:pPr>
              <w:pStyle w:val="TableParagraph"/>
              <w:spacing w:line="230" w:lineRule="exact"/>
              <w:ind w:left="105" w:right="94"/>
              <w:jc w:val="both"/>
              <w:rPr>
                <w:sz w:val="20"/>
              </w:rPr>
            </w:pPr>
            <w:r>
              <w:rPr>
                <w:sz w:val="20"/>
              </w:rPr>
              <w:t>vizat cu cel mult un an în urma faţă de data</w:t>
            </w:r>
            <w:r>
              <w:rPr>
                <w:spacing w:val="1"/>
                <w:sz w:val="20"/>
              </w:rPr>
              <w:t xml:space="preserve"> </w:t>
            </w:r>
            <w:r>
              <w:rPr>
                <w:sz w:val="20"/>
              </w:rPr>
              <w:t>depunerii</w:t>
            </w:r>
            <w:r>
              <w:rPr>
                <w:spacing w:val="1"/>
                <w:sz w:val="20"/>
              </w:rPr>
              <w:t xml:space="preserve"> </w:t>
            </w:r>
            <w:r>
              <w:rPr>
                <w:sz w:val="20"/>
              </w:rPr>
              <w:t>Cererii</w:t>
            </w:r>
            <w:r>
              <w:rPr>
                <w:spacing w:val="2"/>
                <w:sz w:val="20"/>
              </w:rPr>
              <w:t xml:space="preserve"> </w:t>
            </w:r>
            <w:r>
              <w:rPr>
                <w:sz w:val="20"/>
              </w:rPr>
              <w:t>de</w:t>
            </w:r>
            <w:r>
              <w:rPr>
                <w:spacing w:val="-4"/>
                <w:sz w:val="20"/>
              </w:rPr>
              <w:t xml:space="preserve"> </w:t>
            </w:r>
            <w:r>
              <w:rPr>
                <w:sz w:val="20"/>
              </w:rPr>
              <w:t>Finanţare.</w:t>
            </w:r>
          </w:p>
        </w:tc>
      </w:tr>
      <w:tr w:rsidR="00BD35D5" w14:paraId="2B41F31D" w14:textId="77777777">
        <w:trPr>
          <w:trHeight w:val="2092"/>
        </w:trPr>
        <w:tc>
          <w:tcPr>
            <w:tcW w:w="4792" w:type="dxa"/>
          </w:tcPr>
          <w:p w14:paraId="39E519E1" w14:textId="77777777" w:rsidR="00BD35D5" w:rsidRDefault="00000000">
            <w:pPr>
              <w:pStyle w:val="TableParagraph"/>
              <w:spacing w:line="242" w:lineRule="auto"/>
              <w:ind w:left="110" w:right="95"/>
              <w:jc w:val="both"/>
              <w:rPr>
                <w:b/>
                <w:sz w:val="20"/>
              </w:rPr>
            </w:pPr>
            <w:r>
              <w:rPr>
                <w:b/>
                <w:sz w:val="20"/>
              </w:rPr>
              <w:t>DOC.</w:t>
            </w:r>
            <w:r>
              <w:rPr>
                <w:b/>
                <w:spacing w:val="1"/>
                <w:sz w:val="20"/>
              </w:rPr>
              <w:t xml:space="preserve"> </w:t>
            </w:r>
            <w:r>
              <w:rPr>
                <w:b/>
                <w:sz w:val="20"/>
              </w:rPr>
              <w:t>21.</w:t>
            </w:r>
            <w:r>
              <w:rPr>
                <w:b/>
                <w:spacing w:val="1"/>
                <w:sz w:val="20"/>
              </w:rPr>
              <w:t xml:space="preserve"> </w:t>
            </w:r>
            <w:r>
              <w:rPr>
                <w:b/>
                <w:sz w:val="20"/>
              </w:rPr>
              <w:t>Document</w:t>
            </w:r>
            <w:r>
              <w:rPr>
                <w:b/>
                <w:spacing w:val="1"/>
                <w:sz w:val="20"/>
              </w:rPr>
              <w:t xml:space="preserve"> </w:t>
            </w:r>
            <w:r>
              <w:rPr>
                <w:b/>
                <w:sz w:val="20"/>
              </w:rPr>
              <w:t>emis</w:t>
            </w:r>
            <w:r>
              <w:rPr>
                <w:b/>
                <w:spacing w:val="1"/>
                <w:sz w:val="20"/>
              </w:rPr>
              <w:t xml:space="preserve"> </w:t>
            </w:r>
            <w:r>
              <w:rPr>
                <w:b/>
                <w:sz w:val="20"/>
              </w:rPr>
              <w:t>de</w:t>
            </w:r>
            <w:r>
              <w:rPr>
                <w:b/>
                <w:spacing w:val="1"/>
                <w:sz w:val="20"/>
              </w:rPr>
              <w:t xml:space="preserve"> </w:t>
            </w:r>
            <w:r>
              <w:rPr>
                <w:b/>
                <w:sz w:val="20"/>
              </w:rPr>
              <w:t>DSVSA,</w:t>
            </w:r>
            <w:r>
              <w:rPr>
                <w:b/>
                <w:spacing w:val="1"/>
                <w:sz w:val="20"/>
              </w:rPr>
              <w:t xml:space="preserve"> </w:t>
            </w:r>
            <w:r>
              <w:rPr>
                <w:b/>
                <w:sz w:val="20"/>
              </w:rPr>
              <w:t>conform</w:t>
            </w:r>
            <w:r>
              <w:rPr>
                <w:b/>
                <w:spacing w:val="-58"/>
                <w:sz w:val="20"/>
              </w:rPr>
              <w:t xml:space="preserve"> </w:t>
            </w:r>
            <w:r>
              <w:rPr>
                <w:b/>
                <w:sz w:val="20"/>
              </w:rPr>
              <w:t>Protocolului</w:t>
            </w:r>
            <w:r>
              <w:rPr>
                <w:b/>
                <w:spacing w:val="1"/>
                <w:sz w:val="20"/>
              </w:rPr>
              <w:t xml:space="preserve"> </w:t>
            </w:r>
            <w:r>
              <w:rPr>
                <w:b/>
                <w:sz w:val="20"/>
              </w:rPr>
              <w:t>de</w:t>
            </w:r>
            <w:r>
              <w:rPr>
                <w:b/>
                <w:spacing w:val="1"/>
                <w:sz w:val="20"/>
              </w:rPr>
              <w:t xml:space="preserve"> </w:t>
            </w:r>
            <w:r>
              <w:rPr>
                <w:b/>
                <w:sz w:val="20"/>
              </w:rPr>
              <w:t>colaborare</w:t>
            </w:r>
            <w:r>
              <w:rPr>
                <w:b/>
                <w:spacing w:val="1"/>
                <w:sz w:val="20"/>
              </w:rPr>
              <w:t xml:space="preserve"> </w:t>
            </w:r>
            <w:r>
              <w:rPr>
                <w:b/>
                <w:sz w:val="20"/>
              </w:rPr>
              <w:t>dintre</w:t>
            </w:r>
            <w:r>
              <w:rPr>
                <w:b/>
                <w:spacing w:val="1"/>
                <w:sz w:val="20"/>
              </w:rPr>
              <w:t xml:space="preserve"> </w:t>
            </w:r>
            <w:r>
              <w:rPr>
                <w:b/>
                <w:sz w:val="20"/>
              </w:rPr>
              <w:t>AFIR</w:t>
            </w:r>
            <w:r>
              <w:rPr>
                <w:b/>
                <w:spacing w:val="61"/>
                <w:sz w:val="20"/>
              </w:rPr>
              <w:t xml:space="preserve"> </w:t>
            </w:r>
            <w:r>
              <w:rPr>
                <w:b/>
                <w:sz w:val="20"/>
              </w:rPr>
              <w:t>şi</w:t>
            </w:r>
            <w:r>
              <w:rPr>
                <w:b/>
                <w:spacing w:val="1"/>
                <w:sz w:val="20"/>
              </w:rPr>
              <w:t xml:space="preserve"> </w:t>
            </w:r>
            <w:r>
              <w:rPr>
                <w:b/>
                <w:sz w:val="20"/>
              </w:rPr>
              <w:t>ANSVSA</w:t>
            </w:r>
            <w:r>
              <w:rPr>
                <w:b/>
                <w:spacing w:val="1"/>
                <w:sz w:val="20"/>
              </w:rPr>
              <w:t xml:space="preserve"> </w:t>
            </w:r>
            <w:r>
              <w:rPr>
                <w:b/>
                <w:sz w:val="20"/>
              </w:rPr>
              <w:t>publicat</w:t>
            </w:r>
            <w:r>
              <w:rPr>
                <w:b/>
                <w:spacing w:val="1"/>
                <w:sz w:val="20"/>
              </w:rPr>
              <w:t xml:space="preserve"> </w:t>
            </w:r>
            <w:r>
              <w:rPr>
                <w:b/>
                <w:sz w:val="20"/>
              </w:rPr>
              <w:t>pe</w:t>
            </w:r>
            <w:r>
              <w:rPr>
                <w:b/>
                <w:spacing w:val="1"/>
                <w:sz w:val="20"/>
              </w:rPr>
              <w:t xml:space="preserve"> </w:t>
            </w:r>
            <w:r>
              <w:rPr>
                <w:b/>
                <w:sz w:val="20"/>
              </w:rPr>
              <w:t>pagina</w:t>
            </w:r>
            <w:r>
              <w:rPr>
                <w:b/>
                <w:spacing w:val="1"/>
                <w:sz w:val="20"/>
              </w:rPr>
              <w:t xml:space="preserve"> </w:t>
            </w:r>
            <w:r>
              <w:rPr>
                <w:b/>
                <w:sz w:val="20"/>
              </w:rPr>
              <w:t>de</w:t>
            </w:r>
            <w:r>
              <w:rPr>
                <w:b/>
                <w:spacing w:val="1"/>
                <w:sz w:val="20"/>
              </w:rPr>
              <w:t xml:space="preserve"> </w:t>
            </w:r>
            <w:r>
              <w:rPr>
                <w:b/>
                <w:sz w:val="20"/>
              </w:rPr>
              <w:t>internet</w:t>
            </w:r>
            <w:r>
              <w:rPr>
                <w:b/>
                <w:spacing w:val="-58"/>
                <w:sz w:val="20"/>
              </w:rPr>
              <w:t xml:space="preserve"> </w:t>
            </w:r>
            <w:hyperlink r:id="rId61">
              <w:r>
                <w:rPr>
                  <w:b/>
                  <w:sz w:val="20"/>
                </w:rPr>
                <w:t>www.afir.info</w:t>
              </w:r>
            </w:hyperlink>
          </w:p>
          <w:p w14:paraId="251EA6E1" w14:textId="77777777" w:rsidR="00BD35D5" w:rsidRDefault="00000000">
            <w:pPr>
              <w:pStyle w:val="TableParagraph"/>
              <w:spacing w:line="225" w:lineRule="exact"/>
              <w:ind w:left="110"/>
              <w:jc w:val="both"/>
              <w:rPr>
                <w:b/>
                <w:sz w:val="20"/>
              </w:rPr>
            </w:pPr>
            <w:r>
              <w:rPr>
                <w:b/>
                <w:sz w:val="20"/>
              </w:rPr>
              <w:t>Daca</w:t>
            </w:r>
            <w:r>
              <w:rPr>
                <w:b/>
                <w:spacing w:val="-2"/>
                <w:sz w:val="20"/>
              </w:rPr>
              <w:t xml:space="preserve"> </w:t>
            </w:r>
            <w:r>
              <w:rPr>
                <w:b/>
                <w:sz w:val="20"/>
              </w:rPr>
              <w:t>proiectul</w:t>
            </w:r>
            <w:r>
              <w:rPr>
                <w:b/>
                <w:spacing w:val="-2"/>
                <w:sz w:val="20"/>
              </w:rPr>
              <w:t xml:space="preserve"> </w:t>
            </w:r>
            <w:r>
              <w:rPr>
                <w:b/>
                <w:sz w:val="20"/>
              </w:rPr>
              <w:t>impune.</w:t>
            </w:r>
          </w:p>
        </w:tc>
        <w:tc>
          <w:tcPr>
            <w:tcW w:w="4466" w:type="dxa"/>
          </w:tcPr>
          <w:p w14:paraId="23F4CCEC" w14:textId="77777777" w:rsidR="00BD35D5" w:rsidRDefault="00000000">
            <w:pPr>
              <w:pStyle w:val="TableParagraph"/>
              <w:spacing w:line="222" w:lineRule="exact"/>
              <w:ind w:left="168"/>
              <w:jc w:val="both"/>
              <w:rPr>
                <w:sz w:val="20"/>
              </w:rPr>
            </w:pPr>
            <w:r>
              <w:rPr>
                <w:sz w:val="20"/>
              </w:rPr>
              <w:t>Expertul</w:t>
            </w:r>
            <w:r>
              <w:rPr>
                <w:spacing w:val="-8"/>
                <w:sz w:val="20"/>
              </w:rPr>
              <w:t xml:space="preserve"> </w:t>
            </w:r>
            <w:r>
              <w:rPr>
                <w:sz w:val="20"/>
              </w:rPr>
              <w:t>verifica:</w:t>
            </w:r>
          </w:p>
          <w:p w14:paraId="016642A5" w14:textId="77777777" w:rsidR="00BD35D5" w:rsidRDefault="00000000">
            <w:pPr>
              <w:pStyle w:val="TableParagraph"/>
              <w:numPr>
                <w:ilvl w:val="0"/>
                <w:numId w:val="8"/>
              </w:numPr>
              <w:tabs>
                <w:tab w:val="left" w:pos="371"/>
              </w:tabs>
              <w:spacing w:before="3"/>
              <w:ind w:right="97" w:firstLine="0"/>
              <w:jc w:val="both"/>
              <w:rPr>
                <w:sz w:val="20"/>
              </w:rPr>
            </w:pPr>
            <w:r>
              <w:rPr>
                <w:sz w:val="20"/>
              </w:rPr>
              <w:t>dacă documentul este depus de beneficiar</w:t>
            </w:r>
            <w:r>
              <w:rPr>
                <w:spacing w:val="1"/>
                <w:sz w:val="20"/>
              </w:rPr>
              <w:t xml:space="preserve"> </w:t>
            </w:r>
            <w:r>
              <w:rPr>
                <w:sz w:val="20"/>
              </w:rPr>
              <w:t>anterior</w:t>
            </w:r>
            <w:r>
              <w:rPr>
                <w:spacing w:val="1"/>
                <w:sz w:val="20"/>
              </w:rPr>
              <w:t xml:space="preserve"> </w:t>
            </w:r>
            <w:r>
              <w:rPr>
                <w:sz w:val="20"/>
              </w:rPr>
              <w:t>încheierii</w:t>
            </w:r>
            <w:r>
              <w:rPr>
                <w:spacing w:val="1"/>
                <w:sz w:val="20"/>
              </w:rPr>
              <w:t xml:space="preserve"> </w:t>
            </w:r>
            <w:r>
              <w:rPr>
                <w:sz w:val="20"/>
              </w:rPr>
              <w:t>contractului,</w:t>
            </w:r>
            <w:r>
              <w:rPr>
                <w:spacing w:val="1"/>
                <w:sz w:val="20"/>
              </w:rPr>
              <w:t xml:space="preserve"> </w:t>
            </w:r>
            <w:r>
              <w:rPr>
                <w:sz w:val="20"/>
              </w:rPr>
              <w:t>în</w:t>
            </w:r>
            <w:r>
              <w:rPr>
                <w:spacing w:val="1"/>
                <w:sz w:val="20"/>
              </w:rPr>
              <w:t xml:space="preserve"> </w:t>
            </w:r>
            <w:r>
              <w:rPr>
                <w:sz w:val="20"/>
              </w:rPr>
              <w:t>termenul</w:t>
            </w:r>
            <w:r>
              <w:rPr>
                <w:spacing w:val="-58"/>
                <w:sz w:val="20"/>
              </w:rPr>
              <w:t xml:space="preserve"> </w:t>
            </w:r>
            <w:r>
              <w:rPr>
                <w:sz w:val="20"/>
              </w:rPr>
              <w:t>precizat</w:t>
            </w:r>
            <w:r>
              <w:rPr>
                <w:spacing w:val="-2"/>
                <w:sz w:val="20"/>
              </w:rPr>
              <w:t xml:space="preserve"> </w:t>
            </w:r>
            <w:r>
              <w:rPr>
                <w:sz w:val="20"/>
              </w:rPr>
              <w:t>în</w:t>
            </w:r>
            <w:r>
              <w:rPr>
                <w:spacing w:val="-3"/>
                <w:sz w:val="20"/>
              </w:rPr>
              <w:t xml:space="preserve"> </w:t>
            </w:r>
            <w:r>
              <w:rPr>
                <w:sz w:val="20"/>
              </w:rPr>
              <w:t>notificarea</w:t>
            </w:r>
            <w:r>
              <w:rPr>
                <w:spacing w:val="-4"/>
                <w:sz w:val="20"/>
              </w:rPr>
              <w:t xml:space="preserve"> </w:t>
            </w:r>
            <w:r>
              <w:rPr>
                <w:sz w:val="20"/>
              </w:rPr>
              <w:t>de</w:t>
            </w:r>
            <w:r>
              <w:rPr>
                <w:spacing w:val="2"/>
                <w:sz w:val="20"/>
              </w:rPr>
              <w:t xml:space="preserve"> </w:t>
            </w:r>
            <w:r>
              <w:rPr>
                <w:sz w:val="20"/>
              </w:rPr>
              <w:t>selecție,</w:t>
            </w:r>
          </w:p>
          <w:p w14:paraId="4B175D4D" w14:textId="77777777" w:rsidR="00BD35D5" w:rsidRDefault="00000000">
            <w:pPr>
              <w:pStyle w:val="TableParagraph"/>
              <w:numPr>
                <w:ilvl w:val="0"/>
                <w:numId w:val="8"/>
              </w:numPr>
              <w:tabs>
                <w:tab w:val="left" w:pos="342"/>
              </w:tabs>
              <w:ind w:right="96" w:firstLine="0"/>
              <w:jc w:val="both"/>
              <w:rPr>
                <w:sz w:val="20"/>
              </w:rPr>
            </w:pPr>
            <w:r>
              <w:rPr>
                <w:sz w:val="20"/>
              </w:rPr>
              <w:t>dacă acesta este emis conform protocolului</w:t>
            </w:r>
            <w:r>
              <w:rPr>
                <w:spacing w:val="1"/>
                <w:sz w:val="20"/>
              </w:rPr>
              <w:t xml:space="preserve"> </w:t>
            </w:r>
            <w:r>
              <w:rPr>
                <w:sz w:val="20"/>
              </w:rPr>
              <w:t>de</w:t>
            </w:r>
            <w:r>
              <w:rPr>
                <w:spacing w:val="1"/>
                <w:sz w:val="20"/>
              </w:rPr>
              <w:t xml:space="preserve"> </w:t>
            </w:r>
            <w:r>
              <w:rPr>
                <w:sz w:val="20"/>
              </w:rPr>
              <w:t>colaborare</w:t>
            </w:r>
            <w:r>
              <w:rPr>
                <w:spacing w:val="1"/>
                <w:sz w:val="20"/>
              </w:rPr>
              <w:t xml:space="preserve"> </w:t>
            </w:r>
            <w:r>
              <w:rPr>
                <w:sz w:val="20"/>
              </w:rPr>
              <w:t>dintre AFIR şi ANSVSA</w:t>
            </w:r>
            <w:r>
              <w:rPr>
                <w:spacing w:val="60"/>
                <w:sz w:val="20"/>
              </w:rPr>
              <w:t xml:space="preserve"> </w:t>
            </w:r>
            <w:r>
              <w:rPr>
                <w:sz w:val="20"/>
              </w:rPr>
              <w:t>publicat</w:t>
            </w:r>
            <w:r>
              <w:rPr>
                <w:spacing w:val="-58"/>
                <w:sz w:val="20"/>
              </w:rPr>
              <w:t xml:space="preserve"> </w:t>
            </w:r>
            <w:r>
              <w:rPr>
                <w:sz w:val="20"/>
              </w:rPr>
              <w:t>pe pagina</w:t>
            </w:r>
            <w:r>
              <w:rPr>
                <w:spacing w:val="1"/>
                <w:sz w:val="20"/>
              </w:rPr>
              <w:t xml:space="preserve"> </w:t>
            </w:r>
            <w:r>
              <w:rPr>
                <w:sz w:val="20"/>
              </w:rPr>
              <w:t>de</w:t>
            </w:r>
            <w:r>
              <w:rPr>
                <w:spacing w:val="-4"/>
                <w:sz w:val="20"/>
              </w:rPr>
              <w:t xml:space="preserve"> </w:t>
            </w:r>
            <w:r>
              <w:rPr>
                <w:sz w:val="20"/>
              </w:rPr>
              <w:t>internet</w:t>
            </w:r>
            <w:r>
              <w:rPr>
                <w:color w:val="0000FF"/>
                <w:spacing w:val="4"/>
                <w:sz w:val="20"/>
              </w:rPr>
              <w:t xml:space="preserve"> </w:t>
            </w:r>
            <w:hyperlink r:id="rId62">
              <w:r>
                <w:rPr>
                  <w:color w:val="0000FF"/>
                  <w:sz w:val="20"/>
                  <w:u w:val="single" w:color="0000FF"/>
                </w:rPr>
                <w:t>www.afir.info</w:t>
              </w:r>
            </w:hyperlink>
          </w:p>
          <w:p w14:paraId="5A633700" w14:textId="77777777" w:rsidR="00BD35D5" w:rsidRDefault="00000000">
            <w:pPr>
              <w:pStyle w:val="TableParagraph"/>
              <w:numPr>
                <w:ilvl w:val="0"/>
                <w:numId w:val="8"/>
              </w:numPr>
              <w:tabs>
                <w:tab w:val="left" w:pos="351"/>
              </w:tabs>
              <w:spacing w:line="230" w:lineRule="exact"/>
              <w:ind w:right="98" w:firstLine="0"/>
              <w:jc w:val="both"/>
              <w:rPr>
                <w:sz w:val="20"/>
              </w:rPr>
            </w:pPr>
            <w:r>
              <w:rPr>
                <w:sz w:val="20"/>
              </w:rPr>
              <w:t>dacă</w:t>
            </w:r>
            <w:r>
              <w:rPr>
                <w:spacing w:val="1"/>
                <w:sz w:val="20"/>
              </w:rPr>
              <w:t xml:space="preserve"> </w:t>
            </w:r>
            <w:r>
              <w:rPr>
                <w:sz w:val="20"/>
              </w:rPr>
              <w:t>documentul</w:t>
            </w:r>
            <w:r>
              <w:rPr>
                <w:spacing w:val="1"/>
                <w:sz w:val="20"/>
              </w:rPr>
              <w:t xml:space="preserve"> </w:t>
            </w:r>
            <w:r>
              <w:rPr>
                <w:sz w:val="20"/>
              </w:rPr>
              <w:t>este</w:t>
            </w:r>
            <w:r>
              <w:rPr>
                <w:spacing w:val="1"/>
                <w:sz w:val="20"/>
              </w:rPr>
              <w:t xml:space="preserve"> </w:t>
            </w:r>
            <w:r>
              <w:rPr>
                <w:sz w:val="20"/>
              </w:rPr>
              <w:t>emis</w:t>
            </w:r>
            <w:r>
              <w:rPr>
                <w:spacing w:val="1"/>
                <w:sz w:val="20"/>
              </w:rPr>
              <w:t xml:space="preserve"> </w:t>
            </w:r>
            <w:r>
              <w:rPr>
                <w:sz w:val="20"/>
              </w:rPr>
              <w:t>pe</w:t>
            </w:r>
            <w:r>
              <w:rPr>
                <w:spacing w:val="1"/>
                <w:sz w:val="20"/>
              </w:rPr>
              <w:t xml:space="preserve"> </w:t>
            </w:r>
            <w:r>
              <w:rPr>
                <w:sz w:val="20"/>
              </w:rPr>
              <w:t>numele</w:t>
            </w:r>
            <w:r>
              <w:rPr>
                <w:spacing w:val="1"/>
                <w:sz w:val="20"/>
              </w:rPr>
              <w:t xml:space="preserve"> </w:t>
            </w:r>
            <w:r>
              <w:rPr>
                <w:sz w:val="20"/>
              </w:rPr>
              <w:t>solicitantului</w:t>
            </w:r>
          </w:p>
        </w:tc>
      </w:tr>
    </w:tbl>
    <w:p w14:paraId="1C185988" w14:textId="77777777" w:rsidR="00BD35D5" w:rsidRDefault="00BD35D5">
      <w:pPr>
        <w:spacing w:line="230" w:lineRule="exact"/>
        <w:jc w:val="both"/>
        <w:rPr>
          <w:sz w:val="20"/>
        </w:rPr>
        <w:sectPr w:rsidR="00BD35D5">
          <w:pgSz w:w="11910" w:h="16840"/>
          <w:pgMar w:top="1720" w:right="300" w:bottom="280" w:left="820" w:header="706" w:footer="0" w:gutter="0"/>
          <w:cols w:space="720"/>
        </w:sectPr>
      </w:pPr>
    </w:p>
    <w:tbl>
      <w:tblPr>
        <w:tblW w:w="0" w:type="auto"/>
        <w:tblInd w:w="212" w:type="dxa"/>
        <w:tblLayout w:type="fixed"/>
        <w:tblCellMar>
          <w:left w:w="0" w:type="dxa"/>
          <w:right w:w="0" w:type="dxa"/>
        </w:tblCellMar>
        <w:tblLook w:val="01E0" w:firstRow="1" w:lastRow="1" w:firstColumn="1" w:lastColumn="1" w:noHBand="0" w:noVBand="0"/>
      </w:tblPr>
      <w:tblGrid>
        <w:gridCol w:w="1286"/>
        <w:gridCol w:w="1024"/>
        <w:gridCol w:w="493"/>
        <w:gridCol w:w="837"/>
        <w:gridCol w:w="751"/>
        <w:gridCol w:w="401"/>
        <w:gridCol w:w="4466"/>
      </w:tblGrid>
      <w:tr w:rsidR="00BD35D5" w14:paraId="0641E0FB" w14:textId="77777777">
        <w:trPr>
          <w:trHeight w:val="1800"/>
        </w:trPr>
        <w:tc>
          <w:tcPr>
            <w:tcW w:w="4792" w:type="dxa"/>
            <w:gridSpan w:val="6"/>
            <w:tcBorders>
              <w:top w:val="single" w:sz="4" w:space="0" w:color="000000"/>
              <w:left w:val="single" w:sz="4" w:space="0" w:color="000000"/>
              <w:bottom w:val="single" w:sz="4" w:space="0" w:color="000000"/>
              <w:right w:val="single" w:sz="4" w:space="0" w:color="000000"/>
            </w:tcBorders>
          </w:tcPr>
          <w:p w14:paraId="6D2F8082" w14:textId="77777777" w:rsidR="00BD35D5" w:rsidRDefault="00BD35D5">
            <w:pPr>
              <w:pStyle w:val="TableParagraph"/>
              <w:rPr>
                <w:rFonts w:ascii="Times New Roman"/>
                <w:sz w:val="20"/>
              </w:rPr>
            </w:pPr>
          </w:p>
        </w:tc>
        <w:tc>
          <w:tcPr>
            <w:tcW w:w="4466" w:type="dxa"/>
            <w:tcBorders>
              <w:top w:val="single" w:sz="4" w:space="0" w:color="000000"/>
              <w:left w:val="single" w:sz="4" w:space="0" w:color="000000"/>
              <w:bottom w:val="single" w:sz="4" w:space="0" w:color="000000"/>
              <w:right w:val="single" w:sz="4" w:space="0" w:color="000000"/>
            </w:tcBorders>
          </w:tcPr>
          <w:p w14:paraId="5261EDB7" w14:textId="77777777" w:rsidR="00BD35D5" w:rsidRDefault="00000000">
            <w:pPr>
              <w:pStyle w:val="TableParagraph"/>
              <w:spacing w:line="222" w:lineRule="exact"/>
              <w:ind w:left="105"/>
              <w:jc w:val="both"/>
              <w:rPr>
                <w:sz w:val="20"/>
              </w:rPr>
            </w:pPr>
            <w:r>
              <w:rPr>
                <w:sz w:val="20"/>
              </w:rPr>
              <w:t>-</w:t>
            </w:r>
            <w:r>
              <w:rPr>
                <w:spacing w:val="-3"/>
                <w:sz w:val="20"/>
              </w:rPr>
              <w:t xml:space="preserve"> </w:t>
            </w:r>
            <w:r>
              <w:rPr>
                <w:sz w:val="20"/>
              </w:rPr>
              <w:t>termenul</w:t>
            </w:r>
            <w:r>
              <w:rPr>
                <w:spacing w:val="-3"/>
                <w:sz w:val="20"/>
              </w:rPr>
              <w:t xml:space="preserve"> </w:t>
            </w:r>
            <w:r>
              <w:rPr>
                <w:sz w:val="20"/>
              </w:rPr>
              <w:t>de</w:t>
            </w:r>
            <w:r>
              <w:rPr>
                <w:spacing w:val="-6"/>
                <w:sz w:val="20"/>
              </w:rPr>
              <w:t xml:space="preserve"> </w:t>
            </w:r>
            <w:r>
              <w:rPr>
                <w:sz w:val="20"/>
              </w:rPr>
              <w:t>valabilitate</w:t>
            </w:r>
            <w:r>
              <w:rPr>
                <w:spacing w:val="-6"/>
                <w:sz w:val="20"/>
              </w:rPr>
              <w:t xml:space="preserve"> </w:t>
            </w:r>
            <w:r>
              <w:rPr>
                <w:sz w:val="20"/>
              </w:rPr>
              <w:t>a</w:t>
            </w:r>
            <w:r>
              <w:rPr>
                <w:spacing w:val="-2"/>
                <w:sz w:val="20"/>
              </w:rPr>
              <w:t xml:space="preserve"> </w:t>
            </w:r>
            <w:r>
              <w:rPr>
                <w:sz w:val="20"/>
              </w:rPr>
              <w:t>documentului.</w:t>
            </w:r>
          </w:p>
          <w:p w14:paraId="11E9744D" w14:textId="77777777" w:rsidR="00BD35D5" w:rsidRDefault="00BD35D5">
            <w:pPr>
              <w:pStyle w:val="TableParagraph"/>
              <w:spacing w:before="1"/>
              <w:rPr>
                <w:b/>
                <w:sz w:val="20"/>
              </w:rPr>
            </w:pPr>
          </w:p>
          <w:p w14:paraId="441F7A40" w14:textId="77777777" w:rsidR="00BD35D5" w:rsidRDefault="00000000">
            <w:pPr>
              <w:pStyle w:val="TableParagraph"/>
              <w:spacing w:line="273" w:lineRule="auto"/>
              <w:ind w:left="105" w:right="94"/>
              <w:jc w:val="both"/>
              <w:rPr>
                <w:sz w:val="20"/>
              </w:rPr>
            </w:pPr>
            <w:r>
              <w:rPr>
                <w:sz w:val="20"/>
              </w:rPr>
              <w:t>În</w:t>
            </w:r>
            <w:r>
              <w:rPr>
                <w:spacing w:val="1"/>
                <w:sz w:val="20"/>
              </w:rPr>
              <w:t xml:space="preserve"> </w:t>
            </w:r>
            <w:r>
              <w:rPr>
                <w:sz w:val="20"/>
              </w:rPr>
              <w:t>cazul</w:t>
            </w:r>
            <w:r>
              <w:rPr>
                <w:spacing w:val="1"/>
                <w:sz w:val="20"/>
              </w:rPr>
              <w:t xml:space="preserve"> </w:t>
            </w:r>
            <w:r>
              <w:rPr>
                <w:sz w:val="20"/>
              </w:rPr>
              <w:t>modernizarii</w:t>
            </w:r>
            <w:r>
              <w:rPr>
                <w:spacing w:val="1"/>
                <w:sz w:val="20"/>
              </w:rPr>
              <w:t xml:space="preserve"> </w:t>
            </w:r>
            <w:r>
              <w:rPr>
                <w:sz w:val="20"/>
              </w:rPr>
              <w:t>activitatii</w:t>
            </w:r>
            <w:r>
              <w:rPr>
                <w:spacing w:val="1"/>
                <w:sz w:val="20"/>
              </w:rPr>
              <w:t xml:space="preserve"> </w:t>
            </w:r>
            <w:r>
              <w:rPr>
                <w:sz w:val="20"/>
              </w:rPr>
              <w:t>existente</w:t>
            </w:r>
            <w:r>
              <w:rPr>
                <w:spacing w:val="1"/>
                <w:sz w:val="20"/>
              </w:rPr>
              <w:t xml:space="preserve"> </w:t>
            </w:r>
            <w:r>
              <w:rPr>
                <w:sz w:val="20"/>
              </w:rPr>
              <w:t>solicitantul prezintă documentul de autorizare</w:t>
            </w:r>
            <w:r>
              <w:rPr>
                <w:spacing w:val="1"/>
                <w:sz w:val="20"/>
              </w:rPr>
              <w:t xml:space="preserve"> </w:t>
            </w:r>
            <w:r>
              <w:rPr>
                <w:sz w:val="20"/>
              </w:rPr>
              <w:t>eliberat de DSVSA, iar acesta trebuie eliberat/</w:t>
            </w:r>
            <w:r>
              <w:rPr>
                <w:spacing w:val="-58"/>
                <w:sz w:val="20"/>
              </w:rPr>
              <w:t xml:space="preserve"> </w:t>
            </w:r>
            <w:r>
              <w:rPr>
                <w:sz w:val="20"/>
              </w:rPr>
              <w:t>vizat</w:t>
            </w:r>
            <w:r>
              <w:rPr>
                <w:spacing w:val="27"/>
                <w:sz w:val="20"/>
              </w:rPr>
              <w:t xml:space="preserve"> </w:t>
            </w:r>
            <w:r>
              <w:rPr>
                <w:sz w:val="20"/>
              </w:rPr>
              <w:t>cu</w:t>
            </w:r>
            <w:r>
              <w:rPr>
                <w:spacing w:val="26"/>
                <w:sz w:val="20"/>
              </w:rPr>
              <w:t xml:space="preserve"> </w:t>
            </w:r>
            <w:r>
              <w:rPr>
                <w:sz w:val="20"/>
              </w:rPr>
              <w:t>cel</w:t>
            </w:r>
            <w:r>
              <w:rPr>
                <w:spacing w:val="24"/>
                <w:sz w:val="20"/>
              </w:rPr>
              <w:t xml:space="preserve"> </w:t>
            </w:r>
            <w:r>
              <w:rPr>
                <w:sz w:val="20"/>
              </w:rPr>
              <w:t>mult</w:t>
            </w:r>
            <w:r>
              <w:rPr>
                <w:spacing w:val="30"/>
                <w:sz w:val="20"/>
              </w:rPr>
              <w:t xml:space="preserve"> </w:t>
            </w:r>
            <w:r>
              <w:rPr>
                <w:sz w:val="20"/>
              </w:rPr>
              <w:t>un</w:t>
            </w:r>
            <w:r>
              <w:rPr>
                <w:spacing w:val="26"/>
                <w:sz w:val="20"/>
              </w:rPr>
              <w:t xml:space="preserve"> </w:t>
            </w:r>
            <w:r>
              <w:rPr>
                <w:sz w:val="20"/>
              </w:rPr>
              <w:t>an</w:t>
            </w:r>
            <w:r>
              <w:rPr>
                <w:spacing w:val="25"/>
                <w:sz w:val="20"/>
              </w:rPr>
              <w:t xml:space="preserve"> </w:t>
            </w:r>
            <w:r>
              <w:rPr>
                <w:sz w:val="20"/>
              </w:rPr>
              <w:t>în</w:t>
            </w:r>
            <w:r>
              <w:rPr>
                <w:spacing w:val="26"/>
                <w:sz w:val="20"/>
              </w:rPr>
              <w:t xml:space="preserve"> </w:t>
            </w:r>
            <w:r>
              <w:rPr>
                <w:sz w:val="20"/>
              </w:rPr>
              <w:t>urma</w:t>
            </w:r>
            <w:r>
              <w:rPr>
                <w:spacing w:val="25"/>
                <w:sz w:val="20"/>
              </w:rPr>
              <w:t xml:space="preserve"> </w:t>
            </w:r>
            <w:r>
              <w:rPr>
                <w:sz w:val="20"/>
              </w:rPr>
              <w:t>faţă</w:t>
            </w:r>
            <w:r>
              <w:rPr>
                <w:spacing w:val="31"/>
                <w:sz w:val="20"/>
              </w:rPr>
              <w:t xml:space="preserve"> </w:t>
            </w:r>
            <w:r>
              <w:rPr>
                <w:sz w:val="20"/>
              </w:rPr>
              <w:t>de</w:t>
            </w:r>
            <w:r>
              <w:rPr>
                <w:spacing w:val="26"/>
                <w:sz w:val="20"/>
              </w:rPr>
              <w:t xml:space="preserve"> </w:t>
            </w:r>
            <w:r>
              <w:rPr>
                <w:sz w:val="20"/>
              </w:rPr>
              <w:t>data</w:t>
            </w:r>
          </w:p>
          <w:p w14:paraId="06A1BFA5" w14:textId="77777777" w:rsidR="00BD35D5" w:rsidRDefault="00000000">
            <w:pPr>
              <w:pStyle w:val="TableParagraph"/>
              <w:spacing w:before="7"/>
              <w:ind w:left="105"/>
              <w:jc w:val="both"/>
              <w:rPr>
                <w:sz w:val="20"/>
              </w:rPr>
            </w:pPr>
            <w:r>
              <w:rPr>
                <w:sz w:val="20"/>
              </w:rPr>
              <w:t>depunerii</w:t>
            </w:r>
            <w:r>
              <w:rPr>
                <w:spacing w:val="-2"/>
                <w:sz w:val="20"/>
              </w:rPr>
              <w:t xml:space="preserve"> </w:t>
            </w:r>
            <w:r>
              <w:rPr>
                <w:sz w:val="20"/>
              </w:rPr>
              <w:t>Cererii</w:t>
            </w:r>
            <w:r>
              <w:rPr>
                <w:spacing w:val="-1"/>
                <w:sz w:val="20"/>
              </w:rPr>
              <w:t xml:space="preserve"> </w:t>
            </w:r>
            <w:r>
              <w:rPr>
                <w:sz w:val="20"/>
              </w:rPr>
              <w:t>de</w:t>
            </w:r>
            <w:r>
              <w:rPr>
                <w:spacing w:val="-6"/>
                <w:sz w:val="20"/>
              </w:rPr>
              <w:t xml:space="preserve"> </w:t>
            </w:r>
            <w:r>
              <w:rPr>
                <w:sz w:val="20"/>
              </w:rPr>
              <w:t>Finanţare.</w:t>
            </w:r>
          </w:p>
        </w:tc>
      </w:tr>
      <w:tr w:rsidR="00BD35D5" w14:paraId="7A532E14" w14:textId="77777777">
        <w:trPr>
          <w:trHeight w:val="503"/>
        </w:trPr>
        <w:tc>
          <w:tcPr>
            <w:tcW w:w="1286" w:type="dxa"/>
            <w:tcBorders>
              <w:top w:val="single" w:sz="4" w:space="0" w:color="000000"/>
              <w:left w:val="single" w:sz="4" w:space="0" w:color="000000"/>
            </w:tcBorders>
          </w:tcPr>
          <w:p w14:paraId="2860ADF7" w14:textId="77777777" w:rsidR="00BD35D5" w:rsidRDefault="00000000">
            <w:pPr>
              <w:pStyle w:val="TableParagraph"/>
              <w:tabs>
                <w:tab w:val="left" w:pos="792"/>
              </w:tabs>
              <w:spacing w:line="221" w:lineRule="exact"/>
              <w:ind w:left="110"/>
              <w:rPr>
                <w:b/>
                <w:sz w:val="20"/>
              </w:rPr>
            </w:pPr>
            <w:r>
              <w:rPr>
                <w:b/>
                <w:sz w:val="20"/>
              </w:rPr>
              <w:t>Doc.</w:t>
            </w:r>
            <w:r>
              <w:rPr>
                <w:b/>
                <w:sz w:val="20"/>
              </w:rPr>
              <w:tab/>
              <w:t>22</w:t>
            </w:r>
          </w:p>
          <w:p w14:paraId="1FFE99B9" w14:textId="77777777" w:rsidR="00BD35D5" w:rsidRDefault="00000000">
            <w:pPr>
              <w:pStyle w:val="TableParagraph"/>
              <w:spacing w:line="231" w:lineRule="exact"/>
              <w:ind w:left="110"/>
              <w:rPr>
                <w:sz w:val="20"/>
              </w:rPr>
            </w:pPr>
            <w:r>
              <w:rPr>
                <w:spacing w:val="-1"/>
                <w:sz w:val="20"/>
              </w:rPr>
              <w:t>solicitantului</w:t>
            </w:r>
          </w:p>
        </w:tc>
        <w:tc>
          <w:tcPr>
            <w:tcW w:w="1024" w:type="dxa"/>
            <w:tcBorders>
              <w:top w:val="single" w:sz="4" w:space="0" w:color="000000"/>
            </w:tcBorders>
          </w:tcPr>
          <w:p w14:paraId="055C2281" w14:textId="77777777" w:rsidR="00BD35D5" w:rsidRDefault="00000000">
            <w:pPr>
              <w:pStyle w:val="TableParagraph"/>
              <w:spacing w:line="222" w:lineRule="exact"/>
              <w:ind w:left="10"/>
              <w:rPr>
                <w:b/>
                <w:sz w:val="20"/>
              </w:rPr>
            </w:pPr>
            <w:r>
              <w:rPr>
                <w:b/>
                <w:sz w:val="20"/>
              </w:rPr>
              <w:t>Certificat</w:t>
            </w:r>
          </w:p>
        </w:tc>
        <w:tc>
          <w:tcPr>
            <w:tcW w:w="493" w:type="dxa"/>
            <w:tcBorders>
              <w:top w:val="single" w:sz="4" w:space="0" w:color="000000"/>
            </w:tcBorders>
          </w:tcPr>
          <w:p w14:paraId="3AA46F9A" w14:textId="77777777" w:rsidR="00BD35D5" w:rsidRDefault="00000000">
            <w:pPr>
              <w:pStyle w:val="TableParagraph"/>
              <w:spacing w:line="222" w:lineRule="exact"/>
              <w:ind w:left="137"/>
              <w:rPr>
                <w:b/>
                <w:sz w:val="20"/>
              </w:rPr>
            </w:pPr>
            <w:r>
              <w:rPr>
                <w:b/>
                <w:sz w:val="20"/>
              </w:rPr>
              <w:t>de</w:t>
            </w:r>
          </w:p>
        </w:tc>
        <w:tc>
          <w:tcPr>
            <w:tcW w:w="837" w:type="dxa"/>
            <w:tcBorders>
              <w:top w:val="single" w:sz="4" w:space="0" w:color="000000"/>
            </w:tcBorders>
          </w:tcPr>
          <w:p w14:paraId="515A3E63" w14:textId="77777777" w:rsidR="00BD35D5" w:rsidRDefault="00000000">
            <w:pPr>
              <w:pStyle w:val="TableParagraph"/>
              <w:spacing w:line="222" w:lineRule="exact"/>
              <w:ind w:left="133"/>
              <w:rPr>
                <w:b/>
                <w:sz w:val="20"/>
              </w:rPr>
            </w:pPr>
            <w:r>
              <w:rPr>
                <w:b/>
                <w:sz w:val="20"/>
              </w:rPr>
              <w:t>cazier</w:t>
            </w:r>
          </w:p>
        </w:tc>
        <w:tc>
          <w:tcPr>
            <w:tcW w:w="751" w:type="dxa"/>
            <w:tcBorders>
              <w:top w:val="single" w:sz="4" w:space="0" w:color="000000"/>
            </w:tcBorders>
          </w:tcPr>
          <w:p w14:paraId="0E1834D5" w14:textId="77777777" w:rsidR="00BD35D5" w:rsidRDefault="00000000">
            <w:pPr>
              <w:pStyle w:val="TableParagraph"/>
              <w:spacing w:line="222" w:lineRule="exact"/>
              <w:ind w:left="136"/>
              <w:rPr>
                <w:b/>
                <w:sz w:val="20"/>
              </w:rPr>
            </w:pPr>
            <w:r>
              <w:rPr>
                <w:b/>
                <w:sz w:val="20"/>
              </w:rPr>
              <w:t>fiscal</w:t>
            </w:r>
          </w:p>
        </w:tc>
        <w:tc>
          <w:tcPr>
            <w:tcW w:w="401" w:type="dxa"/>
            <w:tcBorders>
              <w:top w:val="single" w:sz="4" w:space="0" w:color="000000"/>
              <w:right w:val="single" w:sz="4" w:space="0" w:color="000000"/>
            </w:tcBorders>
          </w:tcPr>
          <w:p w14:paraId="51AF9330" w14:textId="77777777" w:rsidR="00BD35D5" w:rsidRDefault="00000000">
            <w:pPr>
              <w:pStyle w:val="TableParagraph"/>
              <w:spacing w:line="222" w:lineRule="exact"/>
              <w:ind w:left="137"/>
              <w:rPr>
                <w:sz w:val="20"/>
              </w:rPr>
            </w:pPr>
            <w:r>
              <w:rPr>
                <w:sz w:val="20"/>
              </w:rPr>
              <w:t>al</w:t>
            </w:r>
          </w:p>
        </w:tc>
        <w:tc>
          <w:tcPr>
            <w:tcW w:w="4466" w:type="dxa"/>
            <w:tcBorders>
              <w:top w:val="single" w:sz="4" w:space="0" w:color="000000"/>
              <w:left w:val="single" w:sz="4" w:space="0" w:color="000000"/>
              <w:right w:val="single" w:sz="4" w:space="0" w:color="000000"/>
            </w:tcBorders>
          </w:tcPr>
          <w:p w14:paraId="57AE8109" w14:textId="77777777" w:rsidR="00BD35D5" w:rsidRDefault="00000000">
            <w:pPr>
              <w:pStyle w:val="TableParagraph"/>
              <w:tabs>
                <w:tab w:val="left" w:pos="1069"/>
                <w:tab w:val="left" w:pos="1959"/>
                <w:tab w:val="left" w:pos="2338"/>
                <w:tab w:val="left" w:pos="3254"/>
                <w:tab w:val="left" w:pos="3940"/>
              </w:tabs>
              <w:spacing w:line="222" w:lineRule="exact"/>
              <w:ind w:left="105"/>
              <w:rPr>
                <w:sz w:val="20"/>
              </w:rPr>
            </w:pPr>
            <w:r>
              <w:rPr>
                <w:sz w:val="20"/>
              </w:rPr>
              <w:t>Expertul</w:t>
            </w:r>
            <w:r>
              <w:rPr>
                <w:sz w:val="20"/>
              </w:rPr>
              <w:tab/>
              <w:t>verifica</w:t>
            </w:r>
            <w:r>
              <w:rPr>
                <w:sz w:val="20"/>
              </w:rPr>
              <w:tab/>
              <w:t>în</w:t>
            </w:r>
            <w:r>
              <w:rPr>
                <w:sz w:val="20"/>
              </w:rPr>
              <w:tab/>
              <w:t>cazierul</w:t>
            </w:r>
            <w:r>
              <w:rPr>
                <w:sz w:val="20"/>
              </w:rPr>
              <w:tab/>
              <w:t>fiscal</w:t>
            </w:r>
            <w:r>
              <w:rPr>
                <w:sz w:val="20"/>
              </w:rPr>
              <w:tab/>
              <w:t>lipsa</w:t>
            </w:r>
          </w:p>
          <w:p w14:paraId="5C9925FC" w14:textId="77777777" w:rsidR="00BD35D5" w:rsidRDefault="00000000">
            <w:pPr>
              <w:pStyle w:val="TableParagraph"/>
              <w:tabs>
                <w:tab w:val="left" w:pos="1299"/>
                <w:tab w:val="left" w:pos="2146"/>
                <w:tab w:val="left" w:pos="3014"/>
                <w:tab w:val="left" w:pos="4137"/>
              </w:tabs>
              <w:spacing w:before="31" w:line="230" w:lineRule="exact"/>
              <w:ind w:left="105"/>
              <w:rPr>
                <w:sz w:val="20"/>
              </w:rPr>
            </w:pPr>
            <w:r>
              <w:rPr>
                <w:sz w:val="20"/>
              </w:rPr>
              <w:t>înscrierilor</w:t>
            </w:r>
            <w:r>
              <w:rPr>
                <w:sz w:val="20"/>
              </w:rPr>
              <w:tab/>
              <w:t>privind</w:t>
            </w:r>
            <w:r>
              <w:rPr>
                <w:sz w:val="20"/>
              </w:rPr>
              <w:tab/>
            </w:r>
            <w:r>
              <w:rPr>
                <w:color w:val="212121"/>
                <w:sz w:val="20"/>
              </w:rPr>
              <w:t>faptele</w:t>
            </w:r>
            <w:r>
              <w:rPr>
                <w:color w:val="212121"/>
                <w:sz w:val="20"/>
              </w:rPr>
              <w:tab/>
              <w:t>savarasite</w:t>
            </w:r>
            <w:r>
              <w:rPr>
                <w:color w:val="212121"/>
                <w:sz w:val="20"/>
              </w:rPr>
              <w:tab/>
              <w:t>de</w:t>
            </w:r>
          </w:p>
        </w:tc>
      </w:tr>
      <w:tr w:rsidR="00BD35D5" w14:paraId="2A69CD53" w14:textId="77777777">
        <w:trPr>
          <w:trHeight w:val="268"/>
        </w:trPr>
        <w:tc>
          <w:tcPr>
            <w:tcW w:w="1286" w:type="dxa"/>
            <w:tcBorders>
              <w:left w:val="single" w:sz="4" w:space="0" w:color="000000"/>
            </w:tcBorders>
          </w:tcPr>
          <w:p w14:paraId="641BA6EE" w14:textId="77777777" w:rsidR="00BD35D5" w:rsidRDefault="00BD35D5">
            <w:pPr>
              <w:pStyle w:val="TableParagraph"/>
              <w:rPr>
                <w:rFonts w:ascii="Times New Roman"/>
                <w:sz w:val="18"/>
              </w:rPr>
            </w:pPr>
          </w:p>
        </w:tc>
        <w:tc>
          <w:tcPr>
            <w:tcW w:w="1024" w:type="dxa"/>
          </w:tcPr>
          <w:p w14:paraId="13DFE76F" w14:textId="77777777" w:rsidR="00BD35D5" w:rsidRDefault="00BD35D5">
            <w:pPr>
              <w:pStyle w:val="TableParagraph"/>
              <w:rPr>
                <w:rFonts w:ascii="Times New Roman"/>
                <w:sz w:val="18"/>
              </w:rPr>
            </w:pPr>
          </w:p>
        </w:tc>
        <w:tc>
          <w:tcPr>
            <w:tcW w:w="493" w:type="dxa"/>
          </w:tcPr>
          <w:p w14:paraId="0FBE412E" w14:textId="77777777" w:rsidR="00BD35D5" w:rsidRDefault="00BD35D5">
            <w:pPr>
              <w:pStyle w:val="TableParagraph"/>
              <w:rPr>
                <w:rFonts w:ascii="Times New Roman"/>
                <w:sz w:val="18"/>
              </w:rPr>
            </w:pPr>
          </w:p>
        </w:tc>
        <w:tc>
          <w:tcPr>
            <w:tcW w:w="837" w:type="dxa"/>
          </w:tcPr>
          <w:p w14:paraId="10D72980" w14:textId="77777777" w:rsidR="00BD35D5" w:rsidRDefault="00BD35D5">
            <w:pPr>
              <w:pStyle w:val="TableParagraph"/>
              <w:rPr>
                <w:rFonts w:ascii="Times New Roman"/>
                <w:sz w:val="18"/>
              </w:rPr>
            </w:pPr>
          </w:p>
        </w:tc>
        <w:tc>
          <w:tcPr>
            <w:tcW w:w="751" w:type="dxa"/>
          </w:tcPr>
          <w:p w14:paraId="295FD849" w14:textId="77777777" w:rsidR="00BD35D5" w:rsidRDefault="00BD35D5">
            <w:pPr>
              <w:pStyle w:val="TableParagraph"/>
              <w:rPr>
                <w:rFonts w:ascii="Times New Roman"/>
                <w:sz w:val="18"/>
              </w:rPr>
            </w:pPr>
          </w:p>
        </w:tc>
        <w:tc>
          <w:tcPr>
            <w:tcW w:w="401" w:type="dxa"/>
            <w:tcBorders>
              <w:right w:val="single" w:sz="4" w:space="0" w:color="000000"/>
            </w:tcBorders>
          </w:tcPr>
          <w:p w14:paraId="5CF9389E" w14:textId="77777777" w:rsidR="00BD35D5" w:rsidRDefault="00BD35D5">
            <w:pPr>
              <w:pStyle w:val="TableParagraph"/>
              <w:rPr>
                <w:rFonts w:ascii="Times New Roman"/>
                <w:sz w:val="18"/>
              </w:rPr>
            </w:pPr>
          </w:p>
        </w:tc>
        <w:tc>
          <w:tcPr>
            <w:tcW w:w="4466" w:type="dxa"/>
            <w:tcBorders>
              <w:left w:val="single" w:sz="4" w:space="0" w:color="000000"/>
              <w:right w:val="single" w:sz="4" w:space="0" w:color="000000"/>
            </w:tcBorders>
          </w:tcPr>
          <w:p w14:paraId="5FFDE5E8" w14:textId="77777777" w:rsidR="00BD35D5" w:rsidRDefault="00000000">
            <w:pPr>
              <w:pStyle w:val="TableParagraph"/>
              <w:spacing w:before="19" w:line="230" w:lineRule="exact"/>
              <w:ind w:left="105"/>
              <w:rPr>
                <w:sz w:val="20"/>
              </w:rPr>
            </w:pPr>
            <w:r>
              <w:rPr>
                <w:color w:val="212121"/>
                <w:sz w:val="20"/>
              </w:rPr>
              <w:t>solicitant,</w:t>
            </w:r>
            <w:r>
              <w:rPr>
                <w:color w:val="212121"/>
                <w:spacing w:val="18"/>
                <w:sz w:val="20"/>
              </w:rPr>
              <w:t xml:space="preserve"> </w:t>
            </w:r>
            <w:r>
              <w:rPr>
                <w:sz w:val="20"/>
              </w:rPr>
              <w:t>iar</w:t>
            </w:r>
            <w:r>
              <w:rPr>
                <w:spacing w:val="22"/>
                <w:sz w:val="20"/>
              </w:rPr>
              <w:t xml:space="preserve"> </w:t>
            </w:r>
            <w:r>
              <w:rPr>
                <w:sz w:val="20"/>
              </w:rPr>
              <w:t>in</w:t>
            </w:r>
            <w:r>
              <w:rPr>
                <w:spacing w:val="20"/>
                <w:sz w:val="20"/>
              </w:rPr>
              <w:t xml:space="preserve"> </w:t>
            </w:r>
            <w:r>
              <w:rPr>
                <w:sz w:val="20"/>
              </w:rPr>
              <w:t>acest</w:t>
            </w:r>
            <w:r>
              <w:rPr>
                <w:spacing w:val="21"/>
                <w:sz w:val="20"/>
              </w:rPr>
              <w:t xml:space="preserve"> </w:t>
            </w:r>
            <w:r>
              <w:rPr>
                <w:sz w:val="20"/>
              </w:rPr>
              <w:t>caz</w:t>
            </w:r>
            <w:r>
              <w:rPr>
                <w:spacing w:val="25"/>
                <w:sz w:val="20"/>
              </w:rPr>
              <w:t xml:space="preserve"> </w:t>
            </w:r>
            <w:r>
              <w:rPr>
                <w:sz w:val="20"/>
              </w:rPr>
              <w:t>acesta</w:t>
            </w:r>
            <w:r>
              <w:rPr>
                <w:spacing w:val="19"/>
                <w:sz w:val="20"/>
              </w:rPr>
              <w:t xml:space="preserve"> </w:t>
            </w:r>
            <w:r>
              <w:rPr>
                <w:sz w:val="20"/>
              </w:rPr>
              <w:t>este</w:t>
            </w:r>
            <w:r>
              <w:rPr>
                <w:spacing w:val="19"/>
                <w:sz w:val="20"/>
              </w:rPr>
              <w:t xml:space="preserve"> </w:t>
            </w:r>
            <w:r>
              <w:rPr>
                <w:sz w:val="20"/>
              </w:rPr>
              <w:t>eligibil</w:t>
            </w:r>
          </w:p>
        </w:tc>
      </w:tr>
      <w:tr w:rsidR="00BD35D5" w14:paraId="5B69A3C5" w14:textId="77777777">
        <w:trPr>
          <w:trHeight w:val="266"/>
        </w:trPr>
        <w:tc>
          <w:tcPr>
            <w:tcW w:w="1286" w:type="dxa"/>
            <w:tcBorders>
              <w:left w:val="single" w:sz="4" w:space="0" w:color="000000"/>
            </w:tcBorders>
          </w:tcPr>
          <w:p w14:paraId="37F6AD0A" w14:textId="77777777" w:rsidR="00BD35D5" w:rsidRDefault="00BD35D5">
            <w:pPr>
              <w:pStyle w:val="TableParagraph"/>
              <w:rPr>
                <w:rFonts w:ascii="Times New Roman"/>
                <w:sz w:val="18"/>
              </w:rPr>
            </w:pPr>
          </w:p>
        </w:tc>
        <w:tc>
          <w:tcPr>
            <w:tcW w:w="1024" w:type="dxa"/>
          </w:tcPr>
          <w:p w14:paraId="0D5921D7" w14:textId="77777777" w:rsidR="00BD35D5" w:rsidRDefault="00BD35D5">
            <w:pPr>
              <w:pStyle w:val="TableParagraph"/>
              <w:rPr>
                <w:rFonts w:ascii="Times New Roman"/>
                <w:sz w:val="18"/>
              </w:rPr>
            </w:pPr>
          </w:p>
        </w:tc>
        <w:tc>
          <w:tcPr>
            <w:tcW w:w="493" w:type="dxa"/>
          </w:tcPr>
          <w:p w14:paraId="2F73FA57" w14:textId="77777777" w:rsidR="00BD35D5" w:rsidRDefault="00BD35D5">
            <w:pPr>
              <w:pStyle w:val="TableParagraph"/>
              <w:rPr>
                <w:rFonts w:ascii="Times New Roman"/>
                <w:sz w:val="18"/>
              </w:rPr>
            </w:pPr>
          </w:p>
        </w:tc>
        <w:tc>
          <w:tcPr>
            <w:tcW w:w="837" w:type="dxa"/>
          </w:tcPr>
          <w:p w14:paraId="0F57AF27" w14:textId="77777777" w:rsidR="00BD35D5" w:rsidRDefault="00BD35D5">
            <w:pPr>
              <w:pStyle w:val="TableParagraph"/>
              <w:rPr>
                <w:rFonts w:ascii="Times New Roman"/>
                <w:sz w:val="18"/>
              </w:rPr>
            </w:pPr>
          </w:p>
        </w:tc>
        <w:tc>
          <w:tcPr>
            <w:tcW w:w="751" w:type="dxa"/>
          </w:tcPr>
          <w:p w14:paraId="31E732F3" w14:textId="77777777" w:rsidR="00BD35D5" w:rsidRDefault="00BD35D5">
            <w:pPr>
              <w:pStyle w:val="TableParagraph"/>
              <w:rPr>
                <w:rFonts w:ascii="Times New Roman"/>
                <w:sz w:val="18"/>
              </w:rPr>
            </w:pPr>
          </w:p>
        </w:tc>
        <w:tc>
          <w:tcPr>
            <w:tcW w:w="401" w:type="dxa"/>
            <w:tcBorders>
              <w:right w:val="single" w:sz="4" w:space="0" w:color="000000"/>
            </w:tcBorders>
          </w:tcPr>
          <w:p w14:paraId="0D9A6E92" w14:textId="77777777" w:rsidR="00BD35D5" w:rsidRDefault="00BD35D5">
            <w:pPr>
              <w:pStyle w:val="TableParagraph"/>
              <w:rPr>
                <w:rFonts w:ascii="Times New Roman"/>
                <w:sz w:val="18"/>
              </w:rPr>
            </w:pPr>
          </w:p>
        </w:tc>
        <w:tc>
          <w:tcPr>
            <w:tcW w:w="4466" w:type="dxa"/>
            <w:tcBorders>
              <w:left w:val="single" w:sz="4" w:space="0" w:color="000000"/>
              <w:right w:val="single" w:sz="4" w:space="0" w:color="000000"/>
            </w:tcBorders>
          </w:tcPr>
          <w:p w14:paraId="789085CB" w14:textId="77777777" w:rsidR="00BD35D5" w:rsidRDefault="00000000">
            <w:pPr>
              <w:pStyle w:val="TableParagraph"/>
              <w:spacing w:before="19" w:line="228" w:lineRule="exact"/>
              <w:ind w:left="105"/>
              <w:rPr>
                <w:sz w:val="20"/>
              </w:rPr>
            </w:pPr>
            <w:r>
              <w:rPr>
                <w:sz w:val="20"/>
              </w:rPr>
              <w:t>pentru</w:t>
            </w:r>
            <w:r>
              <w:rPr>
                <w:spacing w:val="25"/>
                <w:sz w:val="20"/>
              </w:rPr>
              <w:t xml:space="preserve"> </w:t>
            </w:r>
            <w:r>
              <w:rPr>
                <w:sz w:val="20"/>
              </w:rPr>
              <w:t>sprijin,</w:t>
            </w:r>
            <w:r>
              <w:rPr>
                <w:spacing w:val="24"/>
                <w:sz w:val="20"/>
              </w:rPr>
              <w:t xml:space="preserve"> </w:t>
            </w:r>
            <w:r>
              <w:rPr>
                <w:sz w:val="20"/>
              </w:rPr>
              <w:t>iar</w:t>
            </w:r>
            <w:r>
              <w:rPr>
                <w:spacing w:val="23"/>
                <w:sz w:val="20"/>
              </w:rPr>
              <w:t xml:space="preserve"> </w:t>
            </w:r>
            <w:r>
              <w:rPr>
                <w:sz w:val="20"/>
              </w:rPr>
              <w:t>expertul</w:t>
            </w:r>
            <w:r>
              <w:rPr>
                <w:spacing w:val="23"/>
                <w:sz w:val="20"/>
              </w:rPr>
              <w:t xml:space="preserve"> </w:t>
            </w:r>
            <w:r>
              <w:rPr>
                <w:sz w:val="20"/>
              </w:rPr>
              <w:t>va</w:t>
            </w:r>
            <w:r>
              <w:rPr>
                <w:spacing w:val="24"/>
                <w:sz w:val="20"/>
              </w:rPr>
              <w:t xml:space="preserve"> </w:t>
            </w:r>
            <w:r>
              <w:rPr>
                <w:sz w:val="20"/>
              </w:rPr>
              <w:t>bifa</w:t>
            </w:r>
            <w:r>
              <w:rPr>
                <w:spacing w:val="19"/>
                <w:sz w:val="20"/>
              </w:rPr>
              <w:t xml:space="preserve"> </w:t>
            </w:r>
            <w:r>
              <w:rPr>
                <w:sz w:val="20"/>
              </w:rPr>
              <w:t>DA.</w:t>
            </w:r>
            <w:r>
              <w:rPr>
                <w:spacing w:val="23"/>
                <w:sz w:val="20"/>
              </w:rPr>
              <w:t xml:space="preserve"> </w:t>
            </w:r>
            <w:r>
              <w:rPr>
                <w:sz w:val="20"/>
              </w:rPr>
              <w:t>In</w:t>
            </w:r>
            <w:r>
              <w:rPr>
                <w:spacing w:val="25"/>
                <w:sz w:val="20"/>
              </w:rPr>
              <w:t xml:space="preserve"> </w:t>
            </w:r>
            <w:r>
              <w:rPr>
                <w:sz w:val="20"/>
              </w:rPr>
              <w:t>caz</w:t>
            </w:r>
          </w:p>
        </w:tc>
      </w:tr>
      <w:tr w:rsidR="00BD35D5" w14:paraId="17404237" w14:textId="77777777">
        <w:trPr>
          <w:trHeight w:val="266"/>
        </w:trPr>
        <w:tc>
          <w:tcPr>
            <w:tcW w:w="1286" w:type="dxa"/>
            <w:tcBorders>
              <w:left w:val="single" w:sz="4" w:space="0" w:color="000000"/>
            </w:tcBorders>
          </w:tcPr>
          <w:p w14:paraId="7EBCB379" w14:textId="77777777" w:rsidR="00BD35D5" w:rsidRDefault="00BD35D5">
            <w:pPr>
              <w:pStyle w:val="TableParagraph"/>
              <w:rPr>
                <w:rFonts w:ascii="Times New Roman"/>
                <w:sz w:val="18"/>
              </w:rPr>
            </w:pPr>
          </w:p>
        </w:tc>
        <w:tc>
          <w:tcPr>
            <w:tcW w:w="1024" w:type="dxa"/>
          </w:tcPr>
          <w:p w14:paraId="283E3347" w14:textId="77777777" w:rsidR="00BD35D5" w:rsidRDefault="00BD35D5">
            <w:pPr>
              <w:pStyle w:val="TableParagraph"/>
              <w:rPr>
                <w:rFonts w:ascii="Times New Roman"/>
                <w:sz w:val="18"/>
              </w:rPr>
            </w:pPr>
          </w:p>
        </w:tc>
        <w:tc>
          <w:tcPr>
            <w:tcW w:w="493" w:type="dxa"/>
          </w:tcPr>
          <w:p w14:paraId="7541EA41" w14:textId="77777777" w:rsidR="00BD35D5" w:rsidRDefault="00BD35D5">
            <w:pPr>
              <w:pStyle w:val="TableParagraph"/>
              <w:rPr>
                <w:rFonts w:ascii="Times New Roman"/>
                <w:sz w:val="18"/>
              </w:rPr>
            </w:pPr>
          </w:p>
        </w:tc>
        <w:tc>
          <w:tcPr>
            <w:tcW w:w="837" w:type="dxa"/>
          </w:tcPr>
          <w:p w14:paraId="7CC4BA0B" w14:textId="77777777" w:rsidR="00BD35D5" w:rsidRDefault="00BD35D5">
            <w:pPr>
              <w:pStyle w:val="TableParagraph"/>
              <w:rPr>
                <w:rFonts w:ascii="Times New Roman"/>
                <w:sz w:val="18"/>
              </w:rPr>
            </w:pPr>
          </w:p>
        </w:tc>
        <w:tc>
          <w:tcPr>
            <w:tcW w:w="751" w:type="dxa"/>
          </w:tcPr>
          <w:p w14:paraId="222230B5" w14:textId="77777777" w:rsidR="00BD35D5" w:rsidRDefault="00BD35D5">
            <w:pPr>
              <w:pStyle w:val="TableParagraph"/>
              <w:rPr>
                <w:rFonts w:ascii="Times New Roman"/>
                <w:sz w:val="18"/>
              </w:rPr>
            </w:pPr>
          </w:p>
        </w:tc>
        <w:tc>
          <w:tcPr>
            <w:tcW w:w="401" w:type="dxa"/>
            <w:tcBorders>
              <w:right w:val="single" w:sz="4" w:space="0" w:color="000000"/>
            </w:tcBorders>
          </w:tcPr>
          <w:p w14:paraId="14B35B36" w14:textId="77777777" w:rsidR="00BD35D5" w:rsidRDefault="00BD35D5">
            <w:pPr>
              <w:pStyle w:val="TableParagraph"/>
              <w:rPr>
                <w:rFonts w:ascii="Times New Roman"/>
                <w:sz w:val="18"/>
              </w:rPr>
            </w:pPr>
          </w:p>
        </w:tc>
        <w:tc>
          <w:tcPr>
            <w:tcW w:w="4466" w:type="dxa"/>
            <w:tcBorders>
              <w:left w:val="single" w:sz="4" w:space="0" w:color="000000"/>
              <w:right w:val="single" w:sz="4" w:space="0" w:color="000000"/>
            </w:tcBorders>
          </w:tcPr>
          <w:p w14:paraId="3FBED6B9" w14:textId="77777777" w:rsidR="00BD35D5" w:rsidRDefault="00000000">
            <w:pPr>
              <w:pStyle w:val="TableParagraph"/>
              <w:spacing w:before="16" w:line="230" w:lineRule="exact"/>
              <w:ind w:left="105"/>
              <w:rPr>
                <w:sz w:val="20"/>
              </w:rPr>
            </w:pPr>
            <w:r>
              <w:rPr>
                <w:sz w:val="20"/>
              </w:rPr>
              <w:t>contrar</w:t>
            </w:r>
            <w:r>
              <w:rPr>
                <w:spacing w:val="7"/>
                <w:sz w:val="20"/>
              </w:rPr>
              <w:t xml:space="preserve"> </w:t>
            </w:r>
            <w:r>
              <w:rPr>
                <w:sz w:val="20"/>
              </w:rPr>
              <w:t>expertul</w:t>
            </w:r>
            <w:r>
              <w:rPr>
                <w:spacing w:val="8"/>
                <w:sz w:val="20"/>
              </w:rPr>
              <w:t xml:space="preserve"> </w:t>
            </w:r>
            <w:r>
              <w:rPr>
                <w:sz w:val="20"/>
              </w:rPr>
              <w:t>bifeaza</w:t>
            </w:r>
            <w:r>
              <w:rPr>
                <w:spacing w:val="6"/>
                <w:sz w:val="20"/>
              </w:rPr>
              <w:t xml:space="preserve"> </w:t>
            </w:r>
            <w:r>
              <w:rPr>
                <w:sz w:val="20"/>
              </w:rPr>
              <w:t>caseta</w:t>
            </w:r>
            <w:r>
              <w:rPr>
                <w:spacing w:val="5"/>
                <w:sz w:val="20"/>
              </w:rPr>
              <w:t xml:space="preserve"> </w:t>
            </w:r>
            <w:r>
              <w:rPr>
                <w:sz w:val="20"/>
              </w:rPr>
              <w:t>NU</w:t>
            </w:r>
            <w:r>
              <w:rPr>
                <w:spacing w:val="4"/>
                <w:sz w:val="20"/>
              </w:rPr>
              <w:t xml:space="preserve"> </w:t>
            </w:r>
            <w:r>
              <w:rPr>
                <w:sz w:val="20"/>
              </w:rPr>
              <w:t>iar</w:t>
            </w:r>
            <w:r>
              <w:rPr>
                <w:spacing w:val="3"/>
                <w:sz w:val="20"/>
              </w:rPr>
              <w:t xml:space="preserve"> </w:t>
            </w:r>
            <w:r>
              <w:rPr>
                <w:sz w:val="20"/>
              </w:rPr>
              <w:t>cererea</w:t>
            </w:r>
          </w:p>
        </w:tc>
      </w:tr>
      <w:tr w:rsidR="00BD35D5" w14:paraId="2873CFBE" w14:textId="77777777">
        <w:trPr>
          <w:trHeight w:val="297"/>
        </w:trPr>
        <w:tc>
          <w:tcPr>
            <w:tcW w:w="1286" w:type="dxa"/>
            <w:tcBorders>
              <w:left w:val="single" w:sz="4" w:space="0" w:color="000000"/>
              <w:bottom w:val="single" w:sz="4" w:space="0" w:color="000000"/>
            </w:tcBorders>
          </w:tcPr>
          <w:p w14:paraId="1738E4A4" w14:textId="77777777" w:rsidR="00BD35D5" w:rsidRDefault="00BD35D5">
            <w:pPr>
              <w:pStyle w:val="TableParagraph"/>
              <w:rPr>
                <w:rFonts w:ascii="Times New Roman"/>
                <w:sz w:val="20"/>
              </w:rPr>
            </w:pPr>
          </w:p>
        </w:tc>
        <w:tc>
          <w:tcPr>
            <w:tcW w:w="1024" w:type="dxa"/>
            <w:tcBorders>
              <w:bottom w:val="single" w:sz="4" w:space="0" w:color="000000"/>
            </w:tcBorders>
          </w:tcPr>
          <w:p w14:paraId="7CA824F1" w14:textId="77777777" w:rsidR="00BD35D5" w:rsidRDefault="00BD35D5">
            <w:pPr>
              <w:pStyle w:val="TableParagraph"/>
              <w:rPr>
                <w:rFonts w:ascii="Times New Roman"/>
                <w:sz w:val="20"/>
              </w:rPr>
            </w:pPr>
          </w:p>
        </w:tc>
        <w:tc>
          <w:tcPr>
            <w:tcW w:w="493" w:type="dxa"/>
            <w:tcBorders>
              <w:bottom w:val="single" w:sz="4" w:space="0" w:color="000000"/>
            </w:tcBorders>
          </w:tcPr>
          <w:p w14:paraId="599E28AF" w14:textId="77777777" w:rsidR="00BD35D5" w:rsidRDefault="00BD35D5">
            <w:pPr>
              <w:pStyle w:val="TableParagraph"/>
              <w:rPr>
                <w:rFonts w:ascii="Times New Roman"/>
                <w:sz w:val="20"/>
              </w:rPr>
            </w:pPr>
          </w:p>
        </w:tc>
        <w:tc>
          <w:tcPr>
            <w:tcW w:w="837" w:type="dxa"/>
            <w:tcBorders>
              <w:bottom w:val="single" w:sz="4" w:space="0" w:color="000000"/>
            </w:tcBorders>
          </w:tcPr>
          <w:p w14:paraId="238BBA96" w14:textId="77777777" w:rsidR="00BD35D5" w:rsidRDefault="00BD35D5">
            <w:pPr>
              <w:pStyle w:val="TableParagraph"/>
              <w:rPr>
                <w:rFonts w:ascii="Times New Roman"/>
                <w:sz w:val="20"/>
              </w:rPr>
            </w:pPr>
          </w:p>
        </w:tc>
        <w:tc>
          <w:tcPr>
            <w:tcW w:w="751" w:type="dxa"/>
            <w:tcBorders>
              <w:bottom w:val="single" w:sz="4" w:space="0" w:color="000000"/>
            </w:tcBorders>
          </w:tcPr>
          <w:p w14:paraId="4281CD61" w14:textId="77777777" w:rsidR="00BD35D5" w:rsidRDefault="00BD35D5">
            <w:pPr>
              <w:pStyle w:val="TableParagraph"/>
              <w:rPr>
                <w:rFonts w:ascii="Times New Roman"/>
                <w:sz w:val="20"/>
              </w:rPr>
            </w:pPr>
          </w:p>
        </w:tc>
        <w:tc>
          <w:tcPr>
            <w:tcW w:w="401" w:type="dxa"/>
            <w:tcBorders>
              <w:bottom w:val="single" w:sz="4" w:space="0" w:color="000000"/>
              <w:right w:val="single" w:sz="4" w:space="0" w:color="000000"/>
            </w:tcBorders>
          </w:tcPr>
          <w:p w14:paraId="08B0E79F" w14:textId="77777777" w:rsidR="00BD35D5" w:rsidRDefault="00BD35D5">
            <w:pPr>
              <w:pStyle w:val="TableParagraph"/>
              <w:rPr>
                <w:rFonts w:ascii="Times New Roman"/>
                <w:sz w:val="20"/>
              </w:rPr>
            </w:pPr>
          </w:p>
        </w:tc>
        <w:tc>
          <w:tcPr>
            <w:tcW w:w="4466" w:type="dxa"/>
            <w:tcBorders>
              <w:left w:val="single" w:sz="4" w:space="0" w:color="000000"/>
              <w:bottom w:val="single" w:sz="4" w:space="0" w:color="000000"/>
              <w:right w:val="single" w:sz="4" w:space="0" w:color="000000"/>
            </w:tcBorders>
          </w:tcPr>
          <w:p w14:paraId="05B26906" w14:textId="77777777" w:rsidR="00BD35D5" w:rsidRDefault="00000000">
            <w:pPr>
              <w:pStyle w:val="TableParagraph"/>
              <w:spacing w:before="19"/>
              <w:ind w:left="105"/>
              <w:rPr>
                <w:sz w:val="20"/>
              </w:rPr>
            </w:pPr>
            <w:r>
              <w:rPr>
                <w:sz w:val="20"/>
              </w:rPr>
              <w:t>devine</w:t>
            </w:r>
            <w:r>
              <w:rPr>
                <w:spacing w:val="-7"/>
                <w:sz w:val="20"/>
              </w:rPr>
              <w:t xml:space="preserve"> </w:t>
            </w:r>
            <w:r>
              <w:rPr>
                <w:sz w:val="20"/>
              </w:rPr>
              <w:t>neeligibila.</w:t>
            </w:r>
          </w:p>
        </w:tc>
      </w:tr>
    </w:tbl>
    <w:p w14:paraId="7DF56737" w14:textId="77777777" w:rsidR="00BD35D5" w:rsidRDefault="00BD35D5">
      <w:pPr>
        <w:pStyle w:val="BodyText"/>
        <w:rPr>
          <w:b/>
          <w:sz w:val="20"/>
        </w:rPr>
      </w:pPr>
    </w:p>
    <w:p w14:paraId="4A8595DA" w14:textId="77777777" w:rsidR="00BD35D5" w:rsidRDefault="00BD35D5">
      <w:pPr>
        <w:pStyle w:val="BodyText"/>
        <w:spacing w:before="2"/>
        <w:rPr>
          <w:b/>
          <w:sz w:val="19"/>
        </w:rPr>
      </w:pPr>
    </w:p>
    <w:p w14:paraId="01D2A331" w14:textId="77777777" w:rsidR="00BD35D5" w:rsidRDefault="00000000">
      <w:pPr>
        <w:ind w:left="318"/>
        <w:jc w:val="both"/>
        <w:rPr>
          <w:sz w:val="20"/>
        </w:rPr>
      </w:pPr>
      <w:r>
        <w:rPr>
          <w:sz w:val="20"/>
        </w:rPr>
        <w:t>În</w:t>
      </w:r>
      <w:r>
        <w:rPr>
          <w:spacing w:val="1"/>
          <w:sz w:val="20"/>
        </w:rPr>
        <w:t xml:space="preserve"> </w:t>
      </w:r>
      <w:r>
        <w:rPr>
          <w:sz w:val="20"/>
        </w:rPr>
        <w:t>urma</w:t>
      </w:r>
      <w:r>
        <w:rPr>
          <w:spacing w:val="-3"/>
          <w:sz w:val="20"/>
        </w:rPr>
        <w:t xml:space="preserve"> </w:t>
      </w:r>
      <w:r>
        <w:rPr>
          <w:sz w:val="20"/>
        </w:rPr>
        <w:t>verificării</w:t>
      </w:r>
      <w:r>
        <w:rPr>
          <w:spacing w:val="-3"/>
          <w:sz w:val="20"/>
        </w:rPr>
        <w:t xml:space="preserve"> </w:t>
      </w:r>
      <w:r>
        <w:rPr>
          <w:sz w:val="20"/>
        </w:rPr>
        <w:t>documentelor de</w:t>
      </w:r>
      <w:r>
        <w:rPr>
          <w:spacing w:val="-3"/>
          <w:sz w:val="20"/>
        </w:rPr>
        <w:t xml:space="preserve"> </w:t>
      </w:r>
      <w:r>
        <w:rPr>
          <w:sz w:val="20"/>
        </w:rPr>
        <w:t>mai</w:t>
      </w:r>
      <w:r>
        <w:rPr>
          <w:spacing w:val="-4"/>
          <w:sz w:val="20"/>
        </w:rPr>
        <w:t xml:space="preserve"> </w:t>
      </w:r>
      <w:r>
        <w:rPr>
          <w:sz w:val="20"/>
        </w:rPr>
        <w:t>sus</w:t>
      </w:r>
      <w:r>
        <w:rPr>
          <w:spacing w:val="-3"/>
          <w:sz w:val="20"/>
        </w:rPr>
        <w:t xml:space="preserve"> </w:t>
      </w:r>
      <w:r>
        <w:rPr>
          <w:sz w:val="20"/>
        </w:rPr>
        <w:t>proiectul</w:t>
      </w:r>
      <w:r>
        <w:rPr>
          <w:spacing w:val="-5"/>
          <w:sz w:val="20"/>
        </w:rPr>
        <w:t xml:space="preserve"> </w:t>
      </w:r>
      <w:r>
        <w:rPr>
          <w:sz w:val="20"/>
        </w:rPr>
        <w:t>poate</w:t>
      </w:r>
      <w:r>
        <w:rPr>
          <w:spacing w:val="-3"/>
          <w:sz w:val="20"/>
        </w:rPr>
        <w:t xml:space="preserve"> </w:t>
      </w:r>
      <w:r>
        <w:rPr>
          <w:sz w:val="20"/>
        </w:rPr>
        <w:t>fi</w:t>
      </w:r>
      <w:r>
        <w:rPr>
          <w:spacing w:val="-3"/>
          <w:sz w:val="20"/>
        </w:rPr>
        <w:t xml:space="preserve"> </w:t>
      </w:r>
      <w:r>
        <w:rPr>
          <w:sz w:val="20"/>
        </w:rPr>
        <w:t>incadrat</w:t>
      </w:r>
      <w:r>
        <w:rPr>
          <w:spacing w:val="-3"/>
          <w:sz w:val="20"/>
        </w:rPr>
        <w:t xml:space="preserve"> </w:t>
      </w:r>
      <w:r>
        <w:rPr>
          <w:sz w:val="20"/>
        </w:rPr>
        <w:t>cu</w:t>
      </w:r>
      <w:r>
        <w:rPr>
          <w:spacing w:val="-3"/>
          <w:sz w:val="20"/>
        </w:rPr>
        <w:t xml:space="preserve"> </w:t>
      </w:r>
      <w:r>
        <w:rPr>
          <w:sz w:val="20"/>
        </w:rPr>
        <w:t>statut:</w:t>
      </w:r>
    </w:p>
    <w:p w14:paraId="08CB3DDC" w14:textId="77777777" w:rsidR="00BD35D5" w:rsidRDefault="00BD35D5">
      <w:pPr>
        <w:pStyle w:val="BodyText"/>
        <w:spacing w:before="2"/>
        <w:rPr>
          <w:sz w:val="20"/>
        </w:rPr>
      </w:pPr>
    </w:p>
    <w:p w14:paraId="7810D718" w14:textId="77777777" w:rsidR="00BD35D5" w:rsidRDefault="00000000">
      <w:pPr>
        <w:pStyle w:val="ListParagraph"/>
        <w:numPr>
          <w:ilvl w:val="0"/>
          <w:numId w:val="1"/>
        </w:numPr>
        <w:tabs>
          <w:tab w:val="left" w:pos="1034"/>
        </w:tabs>
        <w:rPr>
          <w:sz w:val="20"/>
        </w:rPr>
      </w:pPr>
      <w:r>
        <w:rPr>
          <w:sz w:val="20"/>
        </w:rPr>
        <w:t>eligibil;</w:t>
      </w:r>
    </w:p>
    <w:p w14:paraId="3918B111" w14:textId="77777777" w:rsidR="00BD35D5" w:rsidRDefault="00BD35D5">
      <w:pPr>
        <w:pStyle w:val="BodyText"/>
        <w:spacing w:before="6"/>
        <w:rPr>
          <w:sz w:val="20"/>
        </w:rPr>
      </w:pPr>
    </w:p>
    <w:p w14:paraId="034D9F63" w14:textId="77777777" w:rsidR="00BD35D5" w:rsidRDefault="00000000">
      <w:pPr>
        <w:pStyle w:val="ListParagraph"/>
        <w:numPr>
          <w:ilvl w:val="0"/>
          <w:numId w:val="1"/>
        </w:numPr>
        <w:tabs>
          <w:tab w:val="left" w:pos="1034"/>
        </w:tabs>
        <w:rPr>
          <w:sz w:val="20"/>
        </w:rPr>
      </w:pPr>
      <w:r>
        <w:rPr>
          <w:sz w:val="20"/>
        </w:rPr>
        <w:t>neeligibil.</w:t>
      </w:r>
    </w:p>
    <w:p w14:paraId="53E85402" w14:textId="77777777" w:rsidR="00BD35D5" w:rsidRDefault="00BD35D5">
      <w:pPr>
        <w:pStyle w:val="BodyText"/>
        <w:spacing w:before="1"/>
        <w:rPr>
          <w:sz w:val="20"/>
        </w:rPr>
      </w:pPr>
    </w:p>
    <w:p w14:paraId="12EBAFAB" w14:textId="77777777" w:rsidR="00BD35D5" w:rsidRDefault="00000000">
      <w:pPr>
        <w:pStyle w:val="ListParagraph"/>
        <w:numPr>
          <w:ilvl w:val="0"/>
          <w:numId w:val="7"/>
        </w:numPr>
        <w:tabs>
          <w:tab w:val="left" w:pos="563"/>
        </w:tabs>
        <w:spacing w:line="276" w:lineRule="auto"/>
        <w:ind w:right="1105" w:firstLine="0"/>
        <w:jc w:val="both"/>
        <w:rPr>
          <w:sz w:val="20"/>
        </w:rPr>
      </w:pPr>
      <w:r>
        <w:rPr>
          <w:sz w:val="20"/>
        </w:rPr>
        <w:t>Dacă în urma verificării documentelor se constată că sunt îndeplinite condițiile de eligibilitate,</w:t>
      </w:r>
      <w:r>
        <w:rPr>
          <w:spacing w:val="1"/>
          <w:sz w:val="20"/>
        </w:rPr>
        <w:t xml:space="preserve"> </w:t>
      </w:r>
      <w:r>
        <w:rPr>
          <w:sz w:val="20"/>
        </w:rPr>
        <w:t>proiectul este declarat eligibil; se trece în etapa următoare în vederea încheierii contractului de</w:t>
      </w:r>
      <w:r>
        <w:rPr>
          <w:spacing w:val="1"/>
          <w:sz w:val="20"/>
        </w:rPr>
        <w:t xml:space="preserve"> </w:t>
      </w:r>
      <w:r>
        <w:rPr>
          <w:sz w:val="20"/>
        </w:rPr>
        <w:t>finanțare;</w:t>
      </w:r>
    </w:p>
    <w:p w14:paraId="76BEDC8E" w14:textId="77777777" w:rsidR="00BD35D5" w:rsidRDefault="00BD35D5">
      <w:pPr>
        <w:pStyle w:val="BodyText"/>
        <w:rPr>
          <w:sz w:val="17"/>
        </w:rPr>
      </w:pPr>
    </w:p>
    <w:p w14:paraId="13201E96" w14:textId="77777777" w:rsidR="00BD35D5" w:rsidRDefault="00000000">
      <w:pPr>
        <w:pStyle w:val="ListParagraph"/>
        <w:numPr>
          <w:ilvl w:val="0"/>
          <w:numId w:val="7"/>
        </w:numPr>
        <w:tabs>
          <w:tab w:val="left" w:pos="650"/>
        </w:tabs>
        <w:ind w:left="649" w:hanging="332"/>
        <w:jc w:val="both"/>
        <w:rPr>
          <w:sz w:val="20"/>
        </w:rPr>
      </w:pPr>
      <w:r>
        <w:rPr>
          <w:sz w:val="20"/>
        </w:rPr>
        <w:t>În</w:t>
      </w:r>
      <w:r>
        <w:rPr>
          <w:spacing w:val="-2"/>
          <w:sz w:val="20"/>
        </w:rPr>
        <w:t xml:space="preserve"> </w:t>
      </w:r>
      <w:r>
        <w:rPr>
          <w:sz w:val="20"/>
        </w:rPr>
        <w:t>cazul:</w:t>
      </w:r>
    </w:p>
    <w:p w14:paraId="524222A7" w14:textId="77777777" w:rsidR="00BD35D5" w:rsidRDefault="00000000">
      <w:pPr>
        <w:pStyle w:val="ListParagraph"/>
        <w:numPr>
          <w:ilvl w:val="1"/>
          <w:numId w:val="7"/>
        </w:numPr>
        <w:tabs>
          <w:tab w:val="left" w:pos="1039"/>
        </w:tabs>
        <w:spacing w:before="38" w:line="273" w:lineRule="auto"/>
        <w:ind w:right="1102"/>
        <w:rPr>
          <w:sz w:val="20"/>
        </w:rPr>
      </w:pPr>
      <w:r>
        <w:rPr>
          <w:sz w:val="20"/>
        </w:rPr>
        <w:t>nedepunerii</w:t>
      </w:r>
      <w:r>
        <w:rPr>
          <w:spacing w:val="7"/>
          <w:sz w:val="20"/>
        </w:rPr>
        <w:t xml:space="preserve"> </w:t>
      </w:r>
      <w:r>
        <w:rPr>
          <w:sz w:val="20"/>
        </w:rPr>
        <w:t>unui</w:t>
      </w:r>
      <w:r>
        <w:rPr>
          <w:spacing w:val="13"/>
          <w:sz w:val="20"/>
        </w:rPr>
        <w:t xml:space="preserve"> </w:t>
      </w:r>
      <w:r>
        <w:rPr>
          <w:sz w:val="20"/>
        </w:rPr>
        <w:t>document</w:t>
      </w:r>
      <w:r>
        <w:rPr>
          <w:spacing w:val="13"/>
          <w:sz w:val="20"/>
        </w:rPr>
        <w:t xml:space="preserve"> </w:t>
      </w:r>
      <w:r>
        <w:rPr>
          <w:sz w:val="20"/>
        </w:rPr>
        <w:t>din</w:t>
      </w:r>
      <w:r>
        <w:rPr>
          <w:spacing w:val="8"/>
          <w:sz w:val="20"/>
        </w:rPr>
        <w:t xml:space="preserve"> </w:t>
      </w:r>
      <w:r>
        <w:rPr>
          <w:sz w:val="20"/>
        </w:rPr>
        <w:t>categoria</w:t>
      </w:r>
      <w:r>
        <w:rPr>
          <w:spacing w:val="7"/>
          <w:sz w:val="20"/>
        </w:rPr>
        <w:t xml:space="preserve"> </w:t>
      </w:r>
      <w:r>
        <w:rPr>
          <w:sz w:val="20"/>
        </w:rPr>
        <w:t>documentelor</w:t>
      </w:r>
      <w:r>
        <w:rPr>
          <w:spacing w:val="6"/>
          <w:sz w:val="20"/>
        </w:rPr>
        <w:t xml:space="preserve"> </w:t>
      </w:r>
      <w:r>
        <w:rPr>
          <w:sz w:val="20"/>
        </w:rPr>
        <w:t>obligatorii</w:t>
      </w:r>
      <w:r>
        <w:rPr>
          <w:spacing w:val="13"/>
          <w:sz w:val="20"/>
        </w:rPr>
        <w:t xml:space="preserve"> </w:t>
      </w:r>
      <w:r>
        <w:rPr>
          <w:sz w:val="20"/>
        </w:rPr>
        <w:t>pentru</w:t>
      </w:r>
      <w:r>
        <w:rPr>
          <w:spacing w:val="14"/>
          <w:sz w:val="20"/>
        </w:rPr>
        <w:t xml:space="preserve"> </w:t>
      </w:r>
      <w:r>
        <w:rPr>
          <w:sz w:val="20"/>
        </w:rPr>
        <w:t>care</w:t>
      </w:r>
      <w:r>
        <w:rPr>
          <w:spacing w:val="8"/>
          <w:sz w:val="20"/>
        </w:rPr>
        <w:t xml:space="preserve"> </w:t>
      </w:r>
      <w:r>
        <w:rPr>
          <w:sz w:val="20"/>
        </w:rPr>
        <w:t>beneficiarul</w:t>
      </w:r>
      <w:r>
        <w:rPr>
          <w:spacing w:val="6"/>
          <w:sz w:val="20"/>
        </w:rPr>
        <w:t xml:space="preserve"> </w:t>
      </w:r>
      <w:r>
        <w:rPr>
          <w:sz w:val="20"/>
        </w:rPr>
        <w:t>și-</w:t>
      </w:r>
      <w:r>
        <w:rPr>
          <w:spacing w:val="-58"/>
          <w:sz w:val="20"/>
        </w:rPr>
        <w:t xml:space="preserve"> </w:t>
      </w:r>
      <w:r>
        <w:rPr>
          <w:sz w:val="20"/>
        </w:rPr>
        <w:t>a asumat angajamentul depunerii la momentul înregistrării cererii de finanțare și care au fost</w:t>
      </w:r>
      <w:r>
        <w:rPr>
          <w:spacing w:val="1"/>
          <w:sz w:val="20"/>
        </w:rPr>
        <w:t xml:space="preserve"> </w:t>
      </w:r>
      <w:r>
        <w:rPr>
          <w:sz w:val="20"/>
        </w:rPr>
        <w:t>precizate</w:t>
      </w:r>
      <w:r>
        <w:rPr>
          <w:spacing w:val="-4"/>
          <w:sz w:val="20"/>
        </w:rPr>
        <w:t xml:space="preserve"> </w:t>
      </w:r>
      <w:r>
        <w:rPr>
          <w:sz w:val="20"/>
        </w:rPr>
        <w:t>expres</w:t>
      </w:r>
      <w:r>
        <w:rPr>
          <w:spacing w:val="-3"/>
          <w:sz w:val="20"/>
        </w:rPr>
        <w:t xml:space="preserve"> </w:t>
      </w:r>
      <w:r>
        <w:rPr>
          <w:sz w:val="20"/>
        </w:rPr>
        <w:t>și</w:t>
      </w:r>
      <w:r>
        <w:rPr>
          <w:spacing w:val="-3"/>
          <w:sz w:val="20"/>
        </w:rPr>
        <w:t xml:space="preserve"> </w:t>
      </w:r>
      <w:r>
        <w:rPr>
          <w:sz w:val="20"/>
        </w:rPr>
        <w:t>în</w:t>
      </w:r>
      <w:r>
        <w:rPr>
          <w:spacing w:val="-3"/>
          <w:sz w:val="20"/>
        </w:rPr>
        <w:t xml:space="preserve"> </w:t>
      </w:r>
      <w:r>
        <w:rPr>
          <w:sz w:val="20"/>
        </w:rPr>
        <w:t>cuprinsul</w:t>
      </w:r>
      <w:r>
        <w:rPr>
          <w:spacing w:val="-5"/>
          <w:sz w:val="20"/>
        </w:rPr>
        <w:t xml:space="preserve"> </w:t>
      </w:r>
      <w:r>
        <w:rPr>
          <w:sz w:val="20"/>
        </w:rPr>
        <w:t>notificarii</w:t>
      </w:r>
      <w:r>
        <w:rPr>
          <w:spacing w:val="-3"/>
          <w:sz w:val="20"/>
        </w:rPr>
        <w:t xml:space="preserve"> </w:t>
      </w:r>
      <w:r>
        <w:rPr>
          <w:sz w:val="20"/>
        </w:rPr>
        <w:t>de</w:t>
      </w:r>
      <w:r>
        <w:rPr>
          <w:spacing w:val="2"/>
          <w:sz w:val="20"/>
        </w:rPr>
        <w:t xml:space="preserve"> </w:t>
      </w:r>
      <w:r>
        <w:rPr>
          <w:sz w:val="20"/>
        </w:rPr>
        <w:t>selecție</w:t>
      </w:r>
    </w:p>
    <w:p w14:paraId="4E38496B" w14:textId="77777777" w:rsidR="00BD35D5" w:rsidRDefault="00000000">
      <w:pPr>
        <w:pStyle w:val="ListParagraph"/>
        <w:numPr>
          <w:ilvl w:val="1"/>
          <w:numId w:val="7"/>
        </w:numPr>
        <w:tabs>
          <w:tab w:val="left" w:pos="1039"/>
        </w:tabs>
        <w:spacing w:before="7"/>
        <w:rPr>
          <w:sz w:val="20"/>
        </w:rPr>
      </w:pPr>
      <w:r>
        <w:rPr>
          <w:sz w:val="20"/>
        </w:rPr>
        <w:t>nedepunerii</w:t>
      </w:r>
      <w:r>
        <w:rPr>
          <w:spacing w:val="-6"/>
          <w:sz w:val="20"/>
        </w:rPr>
        <w:t xml:space="preserve"> </w:t>
      </w:r>
      <w:r>
        <w:rPr>
          <w:b/>
          <w:sz w:val="20"/>
        </w:rPr>
        <w:t>documentelor</w:t>
      </w:r>
      <w:r>
        <w:rPr>
          <w:b/>
          <w:spacing w:val="-4"/>
          <w:sz w:val="20"/>
        </w:rPr>
        <w:t xml:space="preserve"> </w:t>
      </w:r>
      <w:r>
        <w:rPr>
          <w:sz w:val="20"/>
        </w:rPr>
        <w:t>în</w:t>
      </w:r>
      <w:r>
        <w:rPr>
          <w:spacing w:val="-7"/>
          <w:sz w:val="20"/>
        </w:rPr>
        <w:t xml:space="preserve"> </w:t>
      </w:r>
      <w:r>
        <w:rPr>
          <w:sz w:val="20"/>
        </w:rPr>
        <w:t>termenele</w:t>
      </w:r>
      <w:r>
        <w:rPr>
          <w:spacing w:val="-1"/>
          <w:sz w:val="20"/>
        </w:rPr>
        <w:t xml:space="preserve"> </w:t>
      </w:r>
      <w:r>
        <w:rPr>
          <w:sz w:val="20"/>
        </w:rPr>
        <w:t>specificate</w:t>
      </w:r>
      <w:r>
        <w:rPr>
          <w:spacing w:val="-2"/>
          <w:sz w:val="20"/>
        </w:rPr>
        <w:t xml:space="preserve"> </w:t>
      </w:r>
      <w:r>
        <w:rPr>
          <w:sz w:val="20"/>
        </w:rPr>
        <w:t>în</w:t>
      </w:r>
      <w:r>
        <w:rPr>
          <w:spacing w:val="-2"/>
          <w:sz w:val="20"/>
        </w:rPr>
        <w:t xml:space="preserve"> </w:t>
      </w:r>
      <w:r>
        <w:rPr>
          <w:sz w:val="20"/>
        </w:rPr>
        <w:t>notificare</w:t>
      </w:r>
    </w:p>
    <w:p w14:paraId="60656529" w14:textId="77777777" w:rsidR="00BD35D5" w:rsidRDefault="00000000">
      <w:pPr>
        <w:pStyle w:val="ListParagraph"/>
        <w:numPr>
          <w:ilvl w:val="1"/>
          <w:numId w:val="7"/>
        </w:numPr>
        <w:tabs>
          <w:tab w:val="left" w:pos="1039"/>
        </w:tabs>
        <w:spacing w:before="33" w:line="273" w:lineRule="auto"/>
        <w:ind w:right="1106"/>
        <w:rPr>
          <w:sz w:val="20"/>
        </w:rPr>
      </w:pPr>
      <w:r>
        <w:rPr>
          <w:sz w:val="20"/>
        </w:rPr>
        <w:t>în care se constată că în cuprinsul documentelor sunt înscrise datorii restante fiscale sau</w:t>
      </w:r>
      <w:r>
        <w:rPr>
          <w:spacing w:val="1"/>
          <w:sz w:val="20"/>
        </w:rPr>
        <w:t xml:space="preserve"> </w:t>
      </w:r>
      <w:r>
        <w:rPr>
          <w:sz w:val="20"/>
        </w:rPr>
        <w:t>sociale, fără a fi demonstrată reeșalonarea plății prin graficul de reeşalonare a datoriilor către</w:t>
      </w:r>
      <w:r>
        <w:rPr>
          <w:spacing w:val="1"/>
          <w:sz w:val="20"/>
        </w:rPr>
        <w:t xml:space="preserve"> </w:t>
      </w:r>
      <w:r>
        <w:rPr>
          <w:sz w:val="20"/>
        </w:rPr>
        <w:t>bugetul</w:t>
      </w:r>
      <w:r>
        <w:rPr>
          <w:spacing w:val="-1"/>
          <w:sz w:val="20"/>
        </w:rPr>
        <w:t xml:space="preserve"> </w:t>
      </w:r>
      <w:r>
        <w:rPr>
          <w:sz w:val="20"/>
        </w:rPr>
        <w:t>local</w:t>
      </w:r>
      <w:r>
        <w:rPr>
          <w:spacing w:val="-1"/>
          <w:sz w:val="20"/>
        </w:rPr>
        <w:t xml:space="preserve"> </w:t>
      </w:r>
      <w:r>
        <w:rPr>
          <w:sz w:val="20"/>
        </w:rPr>
        <w:t>sau</w:t>
      </w:r>
      <w:r>
        <w:rPr>
          <w:spacing w:val="-3"/>
          <w:sz w:val="20"/>
        </w:rPr>
        <w:t xml:space="preserve"> </w:t>
      </w:r>
      <w:r>
        <w:rPr>
          <w:sz w:val="20"/>
        </w:rPr>
        <w:t>cel central</w:t>
      </w:r>
    </w:p>
    <w:p w14:paraId="2CE6C730" w14:textId="77777777" w:rsidR="00BD35D5" w:rsidRDefault="00000000">
      <w:pPr>
        <w:pStyle w:val="ListParagraph"/>
        <w:numPr>
          <w:ilvl w:val="1"/>
          <w:numId w:val="7"/>
        </w:numPr>
        <w:tabs>
          <w:tab w:val="left" w:pos="1039"/>
        </w:tabs>
        <w:spacing w:before="7"/>
        <w:rPr>
          <w:sz w:val="20"/>
        </w:rPr>
      </w:pPr>
      <w:r>
        <w:rPr>
          <w:sz w:val="20"/>
        </w:rPr>
        <w:t>în</w:t>
      </w:r>
      <w:r>
        <w:rPr>
          <w:spacing w:val="-2"/>
          <w:sz w:val="20"/>
        </w:rPr>
        <w:t xml:space="preserve"> </w:t>
      </w:r>
      <w:r>
        <w:rPr>
          <w:sz w:val="20"/>
        </w:rPr>
        <w:t>care</w:t>
      </w:r>
      <w:r>
        <w:rPr>
          <w:spacing w:val="-5"/>
          <w:sz w:val="20"/>
        </w:rPr>
        <w:t xml:space="preserve"> </w:t>
      </w:r>
      <w:r>
        <w:rPr>
          <w:sz w:val="20"/>
        </w:rPr>
        <w:t>solicitantul</w:t>
      </w:r>
      <w:r>
        <w:rPr>
          <w:spacing w:val="-8"/>
          <w:sz w:val="20"/>
        </w:rPr>
        <w:t xml:space="preserve"> </w:t>
      </w:r>
      <w:r>
        <w:rPr>
          <w:sz w:val="20"/>
        </w:rPr>
        <w:t>figurează</w:t>
      </w:r>
      <w:r>
        <w:rPr>
          <w:spacing w:val="-6"/>
          <w:sz w:val="20"/>
        </w:rPr>
        <w:t xml:space="preserve"> </w:t>
      </w:r>
      <w:r>
        <w:rPr>
          <w:sz w:val="20"/>
        </w:rPr>
        <w:t>in</w:t>
      </w:r>
      <w:r>
        <w:rPr>
          <w:spacing w:val="2"/>
          <w:sz w:val="20"/>
        </w:rPr>
        <w:t xml:space="preserve"> </w:t>
      </w:r>
      <w:r>
        <w:rPr>
          <w:sz w:val="20"/>
        </w:rPr>
        <w:t>Registrul</w:t>
      </w:r>
      <w:r>
        <w:rPr>
          <w:spacing w:val="-8"/>
          <w:sz w:val="20"/>
        </w:rPr>
        <w:t xml:space="preserve"> </w:t>
      </w:r>
      <w:r>
        <w:rPr>
          <w:sz w:val="20"/>
        </w:rPr>
        <w:t>Debitorilor</w:t>
      </w:r>
      <w:r>
        <w:rPr>
          <w:spacing w:val="-3"/>
          <w:sz w:val="20"/>
        </w:rPr>
        <w:t xml:space="preserve"> </w:t>
      </w:r>
      <w:r>
        <w:rPr>
          <w:sz w:val="20"/>
        </w:rPr>
        <w:t>cu</w:t>
      </w:r>
      <w:r>
        <w:rPr>
          <w:spacing w:val="-1"/>
          <w:sz w:val="20"/>
        </w:rPr>
        <w:t xml:space="preserve"> </w:t>
      </w:r>
      <w:r>
        <w:rPr>
          <w:sz w:val="20"/>
        </w:rPr>
        <w:t>debite</w:t>
      </w:r>
      <w:r>
        <w:rPr>
          <w:spacing w:val="-6"/>
          <w:sz w:val="20"/>
        </w:rPr>
        <w:t xml:space="preserve"> </w:t>
      </w:r>
      <w:r>
        <w:rPr>
          <w:sz w:val="20"/>
        </w:rPr>
        <w:t>neachitate</w:t>
      </w:r>
    </w:p>
    <w:p w14:paraId="2C74487E" w14:textId="77777777" w:rsidR="00BD35D5" w:rsidRDefault="00000000">
      <w:pPr>
        <w:spacing w:before="32" w:line="278" w:lineRule="auto"/>
        <w:ind w:left="318" w:right="1109"/>
        <w:jc w:val="both"/>
        <w:rPr>
          <w:sz w:val="20"/>
        </w:rPr>
      </w:pPr>
      <w:r>
        <w:rPr>
          <w:sz w:val="20"/>
        </w:rPr>
        <w:t>se</w:t>
      </w:r>
      <w:r>
        <w:rPr>
          <w:spacing w:val="1"/>
          <w:sz w:val="20"/>
        </w:rPr>
        <w:t xml:space="preserve"> </w:t>
      </w:r>
      <w:r>
        <w:rPr>
          <w:sz w:val="20"/>
        </w:rPr>
        <w:t>constată</w:t>
      </w:r>
      <w:r>
        <w:rPr>
          <w:spacing w:val="1"/>
          <w:sz w:val="20"/>
        </w:rPr>
        <w:t xml:space="preserve"> </w:t>
      </w:r>
      <w:r>
        <w:rPr>
          <w:sz w:val="20"/>
        </w:rPr>
        <w:t>încălcarea</w:t>
      </w:r>
      <w:r>
        <w:rPr>
          <w:spacing w:val="1"/>
          <w:sz w:val="20"/>
        </w:rPr>
        <w:t xml:space="preserve"> </w:t>
      </w:r>
      <w:r>
        <w:rPr>
          <w:sz w:val="20"/>
        </w:rPr>
        <w:t>criteriului/criteriilor</w:t>
      </w:r>
      <w:r>
        <w:rPr>
          <w:spacing w:val="1"/>
          <w:sz w:val="20"/>
        </w:rPr>
        <w:t xml:space="preserve"> </w:t>
      </w:r>
      <w:r>
        <w:rPr>
          <w:sz w:val="20"/>
        </w:rPr>
        <w:t>de</w:t>
      </w:r>
      <w:r>
        <w:rPr>
          <w:spacing w:val="1"/>
          <w:sz w:val="20"/>
        </w:rPr>
        <w:t xml:space="preserve"> </w:t>
      </w:r>
      <w:r>
        <w:rPr>
          <w:sz w:val="20"/>
        </w:rPr>
        <w:t>eligibilitate</w:t>
      </w:r>
      <w:r>
        <w:rPr>
          <w:spacing w:val="1"/>
          <w:sz w:val="20"/>
        </w:rPr>
        <w:t xml:space="preserve"> </w:t>
      </w:r>
      <w:r>
        <w:rPr>
          <w:sz w:val="20"/>
        </w:rPr>
        <w:t>fapt</w:t>
      </w:r>
      <w:r>
        <w:rPr>
          <w:spacing w:val="1"/>
          <w:sz w:val="20"/>
        </w:rPr>
        <w:t xml:space="preserve"> </w:t>
      </w:r>
      <w:r>
        <w:rPr>
          <w:sz w:val="20"/>
        </w:rPr>
        <w:t>ce</w:t>
      </w:r>
      <w:r>
        <w:rPr>
          <w:spacing w:val="1"/>
          <w:sz w:val="20"/>
        </w:rPr>
        <w:t xml:space="preserve"> </w:t>
      </w:r>
      <w:r>
        <w:rPr>
          <w:sz w:val="20"/>
        </w:rPr>
        <w:t>conduce</w:t>
      </w:r>
      <w:r>
        <w:rPr>
          <w:spacing w:val="1"/>
          <w:sz w:val="20"/>
        </w:rPr>
        <w:t xml:space="preserve"> </w:t>
      </w:r>
      <w:r>
        <w:rPr>
          <w:sz w:val="20"/>
        </w:rPr>
        <w:t>la</w:t>
      </w:r>
      <w:r>
        <w:rPr>
          <w:spacing w:val="60"/>
          <w:sz w:val="20"/>
        </w:rPr>
        <w:t xml:space="preserve"> </w:t>
      </w:r>
      <w:r>
        <w:rPr>
          <w:sz w:val="20"/>
        </w:rPr>
        <w:t>neîncheierea</w:t>
      </w:r>
      <w:r>
        <w:rPr>
          <w:spacing w:val="1"/>
          <w:sz w:val="20"/>
        </w:rPr>
        <w:t xml:space="preserve"> </w:t>
      </w:r>
      <w:r>
        <w:rPr>
          <w:sz w:val="20"/>
        </w:rPr>
        <w:t>contractului de finanțare. Proiectul va avea statut de contract neîncheiat. Solicitantul va fi notificat cu</w:t>
      </w:r>
      <w:r>
        <w:rPr>
          <w:spacing w:val="-58"/>
          <w:sz w:val="20"/>
        </w:rPr>
        <w:t xml:space="preserve"> </w:t>
      </w:r>
      <w:r>
        <w:rPr>
          <w:sz w:val="20"/>
        </w:rPr>
        <w:t>privire</w:t>
      </w:r>
      <w:r>
        <w:rPr>
          <w:spacing w:val="1"/>
          <w:sz w:val="20"/>
        </w:rPr>
        <w:t xml:space="preserve"> </w:t>
      </w:r>
      <w:r>
        <w:rPr>
          <w:sz w:val="20"/>
        </w:rPr>
        <w:t>la</w:t>
      </w:r>
      <w:r>
        <w:rPr>
          <w:spacing w:val="1"/>
          <w:sz w:val="20"/>
        </w:rPr>
        <w:t xml:space="preserve"> </w:t>
      </w:r>
      <w:r>
        <w:rPr>
          <w:sz w:val="20"/>
        </w:rPr>
        <w:t>neîncheierea</w:t>
      </w:r>
      <w:r>
        <w:rPr>
          <w:spacing w:val="1"/>
          <w:sz w:val="20"/>
        </w:rPr>
        <w:t xml:space="preserve"> </w:t>
      </w:r>
      <w:r>
        <w:rPr>
          <w:sz w:val="20"/>
        </w:rPr>
        <w:t>contractului</w:t>
      </w:r>
      <w:r>
        <w:rPr>
          <w:spacing w:val="1"/>
          <w:sz w:val="20"/>
        </w:rPr>
        <w:t xml:space="preserve"> </w:t>
      </w:r>
      <w:r>
        <w:rPr>
          <w:sz w:val="20"/>
        </w:rPr>
        <w:t>de</w:t>
      </w:r>
      <w:r>
        <w:rPr>
          <w:spacing w:val="-1"/>
          <w:sz w:val="20"/>
        </w:rPr>
        <w:t xml:space="preserve"> </w:t>
      </w:r>
      <w:r>
        <w:rPr>
          <w:sz w:val="20"/>
        </w:rPr>
        <w:t>finanţare.</w:t>
      </w:r>
    </w:p>
    <w:p w14:paraId="040DCB44" w14:textId="77777777" w:rsidR="00BD35D5" w:rsidRDefault="00BD35D5">
      <w:pPr>
        <w:spacing w:line="278" w:lineRule="auto"/>
        <w:jc w:val="both"/>
        <w:rPr>
          <w:sz w:val="20"/>
        </w:rPr>
        <w:sectPr w:rsidR="00BD35D5">
          <w:pgSz w:w="11910" w:h="16840"/>
          <w:pgMar w:top="1720" w:right="300" w:bottom="280" w:left="820" w:header="706" w:footer="0" w:gutter="0"/>
          <w:cols w:space="720"/>
        </w:sectPr>
      </w:pPr>
    </w:p>
    <w:p w14:paraId="203B99BD" w14:textId="77777777" w:rsidR="00BD35D5" w:rsidRDefault="00000000">
      <w:pPr>
        <w:pStyle w:val="BodyText"/>
        <w:ind w:left="591"/>
        <w:rPr>
          <w:sz w:val="20"/>
        </w:rPr>
      </w:pPr>
      <w:r>
        <w:rPr>
          <w:noProof/>
          <w:sz w:val="20"/>
        </w:rPr>
        <w:lastRenderedPageBreak/>
        <w:drawing>
          <wp:inline distT="0" distB="0" distL="0" distR="0" wp14:anchorId="79E9B00A" wp14:editId="15135D68">
            <wp:extent cx="5803589" cy="635793"/>
            <wp:effectExtent l="0" t="0" r="0" b="0"/>
            <wp:docPr id="10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image1.png"/>
                    <pic:cNvPicPr/>
                  </pic:nvPicPr>
                  <pic:blipFill>
                    <a:blip r:embed="rId7" cstate="print"/>
                    <a:stretch>
                      <a:fillRect/>
                    </a:stretch>
                  </pic:blipFill>
                  <pic:spPr>
                    <a:xfrm>
                      <a:off x="0" y="0"/>
                      <a:ext cx="5803589" cy="635793"/>
                    </a:xfrm>
                    <a:prstGeom prst="rect">
                      <a:avLst/>
                    </a:prstGeom>
                  </pic:spPr>
                </pic:pic>
              </a:graphicData>
            </a:graphic>
          </wp:inline>
        </w:drawing>
      </w:r>
    </w:p>
    <w:p w14:paraId="2985BDAE" w14:textId="77777777" w:rsidR="00BD35D5" w:rsidRDefault="00000000">
      <w:pPr>
        <w:spacing w:before="13"/>
        <w:ind w:left="591" w:right="892"/>
        <w:rPr>
          <w:b/>
          <w:sz w:val="20"/>
        </w:rPr>
      </w:pPr>
      <w:r>
        <w:rPr>
          <w:b/>
          <w:sz w:val="20"/>
        </w:rPr>
        <w:t>D:</w:t>
      </w:r>
      <w:r>
        <w:rPr>
          <w:b/>
          <w:spacing w:val="20"/>
          <w:sz w:val="20"/>
        </w:rPr>
        <w:t xml:space="preserve"> </w:t>
      </w:r>
      <w:r>
        <w:rPr>
          <w:b/>
          <w:sz w:val="20"/>
        </w:rPr>
        <w:t>Verificarea</w:t>
      </w:r>
      <w:r>
        <w:rPr>
          <w:b/>
          <w:spacing w:val="19"/>
          <w:sz w:val="20"/>
        </w:rPr>
        <w:t xml:space="preserve"> </w:t>
      </w:r>
      <w:r>
        <w:rPr>
          <w:b/>
          <w:sz w:val="20"/>
        </w:rPr>
        <w:t>conformitatii</w:t>
      </w:r>
      <w:r>
        <w:rPr>
          <w:b/>
          <w:spacing w:val="19"/>
          <w:sz w:val="20"/>
        </w:rPr>
        <w:t xml:space="preserve"> </w:t>
      </w:r>
      <w:r>
        <w:rPr>
          <w:b/>
          <w:sz w:val="20"/>
        </w:rPr>
        <w:t>copiei</w:t>
      </w:r>
      <w:r>
        <w:rPr>
          <w:b/>
          <w:spacing w:val="19"/>
          <w:sz w:val="20"/>
        </w:rPr>
        <w:t xml:space="preserve"> </w:t>
      </w:r>
      <w:r>
        <w:rPr>
          <w:b/>
          <w:sz w:val="20"/>
        </w:rPr>
        <w:t>cu</w:t>
      </w:r>
      <w:r>
        <w:rPr>
          <w:b/>
          <w:spacing w:val="22"/>
          <w:sz w:val="20"/>
        </w:rPr>
        <w:t xml:space="preserve"> </w:t>
      </w:r>
      <w:r>
        <w:rPr>
          <w:b/>
          <w:sz w:val="20"/>
        </w:rPr>
        <w:t>originalul</w:t>
      </w:r>
      <w:r>
        <w:rPr>
          <w:b/>
          <w:spacing w:val="15"/>
          <w:sz w:val="20"/>
        </w:rPr>
        <w:t xml:space="preserve"> </w:t>
      </w:r>
      <w:r>
        <w:rPr>
          <w:b/>
          <w:sz w:val="20"/>
        </w:rPr>
        <w:t>pentru</w:t>
      </w:r>
      <w:r>
        <w:rPr>
          <w:b/>
          <w:spacing w:val="23"/>
          <w:sz w:val="20"/>
        </w:rPr>
        <w:t xml:space="preserve"> </w:t>
      </w:r>
      <w:r>
        <w:rPr>
          <w:b/>
          <w:sz w:val="20"/>
        </w:rPr>
        <w:t>documentele</w:t>
      </w:r>
      <w:r>
        <w:rPr>
          <w:b/>
          <w:spacing w:val="21"/>
          <w:sz w:val="20"/>
        </w:rPr>
        <w:t xml:space="preserve"> </w:t>
      </w:r>
      <w:r>
        <w:rPr>
          <w:b/>
          <w:sz w:val="20"/>
        </w:rPr>
        <w:t>atasate</w:t>
      </w:r>
      <w:r>
        <w:rPr>
          <w:b/>
          <w:spacing w:val="21"/>
          <w:sz w:val="20"/>
        </w:rPr>
        <w:t xml:space="preserve"> </w:t>
      </w:r>
      <w:r>
        <w:rPr>
          <w:b/>
          <w:sz w:val="20"/>
        </w:rPr>
        <w:t>la</w:t>
      </w:r>
      <w:r>
        <w:rPr>
          <w:b/>
          <w:spacing w:val="15"/>
          <w:sz w:val="20"/>
        </w:rPr>
        <w:t xml:space="preserve"> </w:t>
      </w:r>
      <w:r>
        <w:rPr>
          <w:b/>
          <w:sz w:val="20"/>
        </w:rPr>
        <w:t>cererea</w:t>
      </w:r>
      <w:r>
        <w:rPr>
          <w:b/>
          <w:spacing w:val="20"/>
          <w:sz w:val="20"/>
        </w:rPr>
        <w:t xml:space="preserve"> </w:t>
      </w:r>
      <w:r>
        <w:rPr>
          <w:b/>
          <w:sz w:val="20"/>
        </w:rPr>
        <w:t>de</w:t>
      </w:r>
      <w:r>
        <w:rPr>
          <w:b/>
          <w:spacing w:val="-58"/>
          <w:sz w:val="20"/>
        </w:rPr>
        <w:t xml:space="preserve"> </w:t>
      </w:r>
      <w:r>
        <w:rPr>
          <w:b/>
          <w:sz w:val="20"/>
        </w:rPr>
        <w:t>finantare</w:t>
      </w:r>
      <w:r>
        <w:rPr>
          <w:b/>
          <w:spacing w:val="-5"/>
          <w:sz w:val="20"/>
        </w:rPr>
        <w:t xml:space="preserve"> </w:t>
      </w:r>
      <w:r>
        <w:rPr>
          <w:b/>
          <w:sz w:val="20"/>
        </w:rPr>
        <w:t>la Contractare</w:t>
      </w:r>
    </w:p>
    <w:p w14:paraId="0ACA83C5" w14:textId="77777777" w:rsidR="00BD35D5" w:rsidRDefault="00000000">
      <w:pPr>
        <w:spacing w:line="242" w:lineRule="auto"/>
        <w:ind w:left="591" w:right="485"/>
        <w:rPr>
          <w:b/>
          <w:sz w:val="20"/>
        </w:rPr>
      </w:pPr>
      <w:r>
        <w:rPr>
          <w:b/>
          <w:sz w:val="20"/>
        </w:rPr>
        <w:t>In</w:t>
      </w:r>
      <w:r>
        <w:rPr>
          <w:b/>
          <w:spacing w:val="2"/>
          <w:sz w:val="20"/>
        </w:rPr>
        <w:t xml:space="preserve"> </w:t>
      </w:r>
      <w:r>
        <w:rPr>
          <w:b/>
          <w:sz w:val="20"/>
        </w:rPr>
        <w:t>cazul in</w:t>
      </w:r>
      <w:r>
        <w:rPr>
          <w:b/>
          <w:spacing w:val="2"/>
          <w:sz w:val="20"/>
        </w:rPr>
        <w:t xml:space="preserve"> </w:t>
      </w:r>
      <w:r>
        <w:rPr>
          <w:b/>
          <w:sz w:val="20"/>
        </w:rPr>
        <w:t>care</w:t>
      </w:r>
      <w:r>
        <w:rPr>
          <w:b/>
          <w:spacing w:val="1"/>
          <w:sz w:val="20"/>
        </w:rPr>
        <w:t xml:space="preserve"> </w:t>
      </w:r>
      <w:r>
        <w:rPr>
          <w:b/>
          <w:sz w:val="20"/>
        </w:rPr>
        <w:t>se</w:t>
      </w:r>
      <w:r>
        <w:rPr>
          <w:b/>
          <w:spacing w:val="-4"/>
          <w:sz w:val="20"/>
        </w:rPr>
        <w:t xml:space="preserve"> </w:t>
      </w:r>
      <w:r>
        <w:rPr>
          <w:b/>
          <w:sz w:val="20"/>
        </w:rPr>
        <w:t>constata modificari</w:t>
      </w:r>
      <w:r>
        <w:rPr>
          <w:b/>
          <w:spacing w:val="4"/>
          <w:sz w:val="20"/>
        </w:rPr>
        <w:t xml:space="preserve"> </w:t>
      </w:r>
      <w:r>
        <w:rPr>
          <w:b/>
          <w:sz w:val="20"/>
        </w:rPr>
        <w:t>aduse documentelor</w:t>
      </w:r>
      <w:r>
        <w:rPr>
          <w:b/>
          <w:spacing w:val="2"/>
          <w:sz w:val="20"/>
        </w:rPr>
        <w:t xml:space="preserve"> </w:t>
      </w:r>
      <w:r>
        <w:rPr>
          <w:b/>
          <w:sz w:val="20"/>
        </w:rPr>
        <w:t>scanate</w:t>
      </w:r>
      <w:r>
        <w:rPr>
          <w:b/>
          <w:spacing w:val="-4"/>
          <w:sz w:val="20"/>
        </w:rPr>
        <w:t xml:space="preserve"> </w:t>
      </w:r>
      <w:r>
        <w:rPr>
          <w:b/>
          <w:sz w:val="20"/>
        </w:rPr>
        <w:t>in</w:t>
      </w:r>
      <w:r>
        <w:rPr>
          <w:b/>
          <w:spacing w:val="-2"/>
          <w:sz w:val="20"/>
        </w:rPr>
        <w:t xml:space="preserve"> </w:t>
      </w:r>
      <w:r>
        <w:rPr>
          <w:b/>
          <w:sz w:val="20"/>
        </w:rPr>
        <w:t>format</w:t>
      </w:r>
      <w:r>
        <w:rPr>
          <w:b/>
          <w:spacing w:val="8"/>
          <w:sz w:val="20"/>
        </w:rPr>
        <w:t xml:space="preserve"> </w:t>
      </w:r>
      <w:r>
        <w:rPr>
          <w:b/>
          <w:sz w:val="20"/>
        </w:rPr>
        <w:t>electronic</w:t>
      </w:r>
      <w:r>
        <w:rPr>
          <w:b/>
          <w:spacing w:val="4"/>
          <w:sz w:val="20"/>
        </w:rPr>
        <w:t xml:space="preserve"> </w:t>
      </w:r>
      <w:r>
        <w:rPr>
          <w:b/>
          <w:sz w:val="20"/>
        </w:rPr>
        <w:t>cererea</w:t>
      </w:r>
      <w:r>
        <w:rPr>
          <w:b/>
          <w:spacing w:val="4"/>
          <w:sz w:val="20"/>
        </w:rPr>
        <w:t xml:space="preserve"> </w:t>
      </w:r>
      <w:r>
        <w:rPr>
          <w:b/>
          <w:sz w:val="20"/>
        </w:rPr>
        <w:t>de</w:t>
      </w:r>
      <w:r>
        <w:rPr>
          <w:b/>
          <w:spacing w:val="-57"/>
          <w:sz w:val="20"/>
        </w:rPr>
        <w:t xml:space="preserve"> </w:t>
      </w:r>
      <w:r>
        <w:rPr>
          <w:b/>
          <w:sz w:val="20"/>
        </w:rPr>
        <w:t>finantare</w:t>
      </w:r>
      <w:r>
        <w:rPr>
          <w:b/>
          <w:spacing w:val="-5"/>
          <w:sz w:val="20"/>
        </w:rPr>
        <w:t xml:space="preserve"> </w:t>
      </w:r>
      <w:r>
        <w:rPr>
          <w:b/>
          <w:sz w:val="20"/>
        </w:rPr>
        <w:t>este</w:t>
      </w:r>
      <w:r>
        <w:rPr>
          <w:b/>
          <w:spacing w:val="-8"/>
          <w:sz w:val="20"/>
        </w:rPr>
        <w:t xml:space="preserve"> </w:t>
      </w:r>
      <w:r>
        <w:rPr>
          <w:b/>
          <w:sz w:val="20"/>
        </w:rPr>
        <w:t>considerta neeligibila si</w:t>
      </w:r>
      <w:r>
        <w:rPr>
          <w:b/>
          <w:spacing w:val="-1"/>
          <w:sz w:val="20"/>
        </w:rPr>
        <w:t xml:space="preserve"> </w:t>
      </w:r>
      <w:r>
        <w:rPr>
          <w:b/>
          <w:sz w:val="20"/>
        </w:rPr>
        <w:t>nu</w:t>
      </w:r>
      <w:r>
        <w:rPr>
          <w:b/>
          <w:spacing w:val="-3"/>
          <w:sz w:val="20"/>
        </w:rPr>
        <w:t xml:space="preserve"> </w:t>
      </w:r>
      <w:r>
        <w:rPr>
          <w:b/>
          <w:sz w:val="20"/>
        </w:rPr>
        <w:t>se</w:t>
      </w:r>
      <w:r>
        <w:rPr>
          <w:b/>
          <w:spacing w:val="-4"/>
          <w:sz w:val="20"/>
        </w:rPr>
        <w:t xml:space="preserve"> </w:t>
      </w:r>
      <w:r>
        <w:rPr>
          <w:b/>
          <w:sz w:val="20"/>
        </w:rPr>
        <w:t>va incheia Contractul de</w:t>
      </w:r>
      <w:r>
        <w:rPr>
          <w:b/>
          <w:spacing w:val="-5"/>
          <w:sz w:val="20"/>
        </w:rPr>
        <w:t xml:space="preserve"> </w:t>
      </w:r>
      <w:r>
        <w:rPr>
          <w:b/>
          <w:sz w:val="20"/>
        </w:rPr>
        <w:t>Finantare.</w:t>
      </w:r>
    </w:p>
    <w:p w14:paraId="162DE1F4" w14:textId="77777777" w:rsidR="00BD35D5" w:rsidRDefault="00BD35D5">
      <w:pPr>
        <w:pStyle w:val="BodyText"/>
        <w:spacing w:before="6"/>
        <w:rPr>
          <w:b/>
          <w:sz w:val="20"/>
        </w:rPr>
      </w:pPr>
    </w:p>
    <w:tbl>
      <w:tblPr>
        <w:tblW w:w="0" w:type="auto"/>
        <w:tblInd w:w="5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114"/>
        <w:gridCol w:w="897"/>
        <w:gridCol w:w="1080"/>
        <w:gridCol w:w="1267"/>
        <w:gridCol w:w="926"/>
      </w:tblGrid>
      <w:tr w:rsidR="00BD35D5" w14:paraId="2E546422" w14:textId="77777777">
        <w:trPr>
          <w:trHeight w:val="1622"/>
        </w:trPr>
        <w:tc>
          <w:tcPr>
            <w:tcW w:w="5114" w:type="dxa"/>
            <w:vMerge w:val="restart"/>
          </w:tcPr>
          <w:p w14:paraId="794208C2" w14:textId="77777777" w:rsidR="00BD35D5" w:rsidRDefault="00BD35D5">
            <w:pPr>
              <w:pStyle w:val="TableParagraph"/>
              <w:rPr>
                <w:b/>
              </w:rPr>
            </w:pPr>
          </w:p>
          <w:p w14:paraId="7556E060" w14:textId="77777777" w:rsidR="00BD35D5" w:rsidRDefault="00BD35D5">
            <w:pPr>
              <w:pStyle w:val="TableParagraph"/>
              <w:rPr>
                <w:b/>
              </w:rPr>
            </w:pPr>
          </w:p>
          <w:p w14:paraId="20EAC447" w14:textId="77777777" w:rsidR="00BD35D5" w:rsidRDefault="00000000">
            <w:pPr>
              <w:pStyle w:val="TableParagraph"/>
              <w:spacing w:before="174"/>
              <w:ind w:left="2010" w:right="1987"/>
              <w:jc w:val="center"/>
              <w:rPr>
                <w:b/>
                <w:sz w:val="20"/>
              </w:rPr>
            </w:pPr>
            <w:r>
              <w:rPr>
                <w:b/>
                <w:sz w:val="20"/>
              </w:rPr>
              <w:t>Documente</w:t>
            </w:r>
          </w:p>
        </w:tc>
        <w:tc>
          <w:tcPr>
            <w:tcW w:w="3244" w:type="dxa"/>
            <w:gridSpan w:val="3"/>
          </w:tcPr>
          <w:p w14:paraId="6978A5F1" w14:textId="77777777" w:rsidR="00BD35D5" w:rsidRDefault="00000000">
            <w:pPr>
              <w:pStyle w:val="TableParagraph"/>
              <w:ind w:left="74" w:right="45"/>
              <w:jc w:val="both"/>
              <w:rPr>
                <w:b/>
                <w:sz w:val="20"/>
              </w:rPr>
            </w:pPr>
            <w:r>
              <w:rPr>
                <w:b/>
                <w:sz w:val="20"/>
              </w:rPr>
              <w:t>Existenta</w:t>
            </w:r>
            <w:r>
              <w:rPr>
                <w:b/>
                <w:spacing w:val="1"/>
                <w:sz w:val="20"/>
              </w:rPr>
              <w:t xml:space="preserve"> </w:t>
            </w:r>
            <w:r>
              <w:rPr>
                <w:b/>
                <w:sz w:val="20"/>
              </w:rPr>
              <w:t>documentului,</w:t>
            </w:r>
            <w:r>
              <w:rPr>
                <w:b/>
                <w:spacing w:val="1"/>
                <w:sz w:val="20"/>
              </w:rPr>
              <w:t xml:space="preserve"> </w:t>
            </w:r>
            <w:r>
              <w:rPr>
                <w:b/>
                <w:sz w:val="20"/>
              </w:rPr>
              <w:t>daca</w:t>
            </w:r>
            <w:r>
              <w:rPr>
                <w:b/>
                <w:spacing w:val="1"/>
                <w:sz w:val="20"/>
              </w:rPr>
              <w:t xml:space="preserve"> </w:t>
            </w:r>
            <w:r>
              <w:rPr>
                <w:b/>
                <w:sz w:val="20"/>
              </w:rPr>
              <w:t>este</w:t>
            </w:r>
            <w:r>
              <w:rPr>
                <w:b/>
                <w:spacing w:val="1"/>
                <w:sz w:val="20"/>
              </w:rPr>
              <w:t xml:space="preserve"> </w:t>
            </w:r>
            <w:r>
              <w:rPr>
                <w:b/>
                <w:sz w:val="20"/>
              </w:rPr>
              <w:t>emis</w:t>
            </w:r>
            <w:r>
              <w:rPr>
                <w:b/>
                <w:spacing w:val="1"/>
                <w:sz w:val="20"/>
              </w:rPr>
              <w:t xml:space="preserve"> </w:t>
            </w:r>
            <w:r>
              <w:rPr>
                <w:b/>
                <w:sz w:val="20"/>
              </w:rPr>
              <w:t>pe</w:t>
            </w:r>
            <w:r>
              <w:rPr>
                <w:b/>
                <w:spacing w:val="1"/>
                <w:sz w:val="20"/>
              </w:rPr>
              <w:t xml:space="preserve"> </w:t>
            </w:r>
            <w:r>
              <w:rPr>
                <w:b/>
                <w:sz w:val="20"/>
              </w:rPr>
              <w:t>numele</w:t>
            </w:r>
            <w:r>
              <w:rPr>
                <w:b/>
                <w:spacing w:val="1"/>
                <w:sz w:val="20"/>
              </w:rPr>
              <w:t xml:space="preserve"> </w:t>
            </w:r>
            <w:r>
              <w:rPr>
                <w:b/>
                <w:sz w:val="20"/>
              </w:rPr>
              <w:t>beneficiarului,</w:t>
            </w:r>
            <w:r>
              <w:rPr>
                <w:b/>
                <w:spacing w:val="1"/>
                <w:sz w:val="20"/>
              </w:rPr>
              <w:t xml:space="preserve"> </w:t>
            </w:r>
            <w:r>
              <w:rPr>
                <w:b/>
                <w:sz w:val="20"/>
              </w:rPr>
              <w:t>daca</w:t>
            </w:r>
            <w:r>
              <w:rPr>
                <w:b/>
                <w:spacing w:val="61"/>
                <w:sz w:val="20"/>
              </w:rPr>
              <w:t xml:space="preserve"> </w:t>
            </w:r>
            <w:r>
              <w:rPr>
                <w:b/>
                <w:sz w:val="20"/>
              </w:rPr>
              <w:t>este</w:t>
            </w:r>
            <w:r>
              <w:rPr>
                <w:b/>
                <w:spacing w:val="-58"/>
                <w:sz w:val="20"/>
              </w:rPr>
              <w:t xml:space="preserve"> </w:t>
            </w:r>
            <w:r>
              <w:rPr>
                <w:b/>
                <w:sz w:val="20"/>
              </w:rPr>
              <w:t>semnat, daca are toate rubricile</w:t>
            </w:r>
            <w:r>
              <w:rPr>
                <w:b/>
                <w:spacing w:val="1"/>
                <w:sz w:val="20"/>
              </w:rPr>
              <w:t xml:space="preserve"> </w:t>
            </w:r>
            <w:r>
              <w:rPr>
                <w:b/>
                <w:sz w:val="20"/>
              </w:rPr>
              <w:t>completate</w:t>
            </w:r>
            <w:r>
              <w:rPr>
                <w:b/>
                <w:spacing w:val="1"/>
                <w:sz w:val="20"/>
              </w:rPr>
              <w:t xml:space="preserve"> </w:t>
            </w:r>
            <w:r>
              <w:rPr>
                <w:b/>
                <w:sz w:val="20"/>
              </w:rPr>
              <w:t>pt.</w:t>
            </w:r>
            <w:r>
              <w:rPr>
                <w:b/>
                <w:spacing w:val="1"/>
                <w:sz w:val="20"/>
              </w:rPr>
              <w:t xml:space="preserve"> </w:t>
            </w:r>
            <w:r>
              <w:rPr>
                <w:b/>
                <w:sz w:val="20"/>
              </w:rPr>
              <w:t>CF,</w:t>
            </w:r>
            <w:r>
              <w:rPr>
                <w:b/>
                <w:spacing w:val="1"/>
                <w:sz w:val="20"/>
              </w:rPr>
              <w:t xml:space="preserve"> </w:t>
            </w:r>
            <w:r>
              <w:rPr>
                <w:b/>
                <w:sz w:val="20"/>
              </w:rPr>
              <w:t>daca</w:t>
            </w:r>
            <w:r>
              <w:rPr>
                <w:b/>
                <w:spacing w:val="1"/>
                <w:sz w:val="20"/>
              </w:rPr>
              <w:t xml:space="preserve"> </w:t>
            </w:r>
            <w:r>
              <w:rPr>
                <w:b/>
                <w:sz w:val="20"/>
              </w:rPr>
              <w:t>sunt</w:t>
            </w:r>
            <w:r>
              <w:rPr>
                <w:b/>
                <w:spacing w:val="1"/>
                <w:sz w:val="20"/>
              </w:rPr>
              <w:t xml:space="preserve"> </w:t>
            </w:r>
            <w:r>
              <w:rPr>
                <w:b/>
                <w:sz w:val="20"/>
              </w:rPr>
              <w:t>valabile</w:t>
            </w:r>
            <w:r>
              <w:rPr>
                <w:b/>
                <w:spacing w:val="53"/>
                <w:sz w:val="20"/>
              </w:rPr>
              <w:t xml:space="preserve"> </w:t>
            </w:r>
            <w:r>
              <w:rPr>
                <w:b/>
                <w:sz w:val="20"/>
              </w:rPr>
              <w:t>conform</w:t>
            </w:r>
            <w:r>
              <w:rPr>
                <w:b/>
                <w:spacing w:val="48"/>
                <w:sz w:val="20"/>
              </w:rPr>
              <w:t xml:space="preserve"> </w:t>
            </w:r>
            <w:r>
              <w:rPr>
                <w:b/>
                <w:sz w:val="20"/>
              </w:rPr>
              <w:t>legislatiei</w:t>
            </w:r>
            <w:r>
              <w:rPr>
                <w:b/>
                <w:spacing w:val="51"/>
                <w:sz w:val="20"/>
              </w:rPr>
              <w:t xml:space="preserve"> </w:t>
            </w:r>
            <w:r>
              <w:rPr>
                <w:b/>
                <w:sz w:val="20"/>
              </w:rPr>
              <w:t>in</w:t>
            </w:r>
          </w:p>
          <w:p w14:paraId="5482F9B3" w14:textId="77777777" w:rsidR="00BD35D5" w:rsidRDefault="00000000">
            <w:pPr>
              <w:pStyle w:val="TableParagraph"/>
              <w:spacing w:line="219" w:lineRule="exact"/>
              <w:ind w:left="74"/>
              <w:jc w:val="both"/>
              <w:rPr>
                <w:b/>
                <w:sz w:val="20"/>
              </w:rPr>
            </w:pPr>
            <w:r>
              <w:rPr>
                <w:b/>
                <w:sz w:val="20"/>
              </w:rPr>
              <w:t>vigoare</w:t>
            </w:r>
            <w:r>
              <w:rPr>
                <w:b/>
                <w:spacing w:val="-6"/>
                <w:sz w:val="20"/>
              </w:rPr>
              <w:t xml:space="preserve"> </w:t>
            </w:r>
            <w:r>
              <w:rPr>
                <w:b/>
                <w:sz w:val="20"/>
              </w:rPr>
              <w:t>sau</w:t>
            </w:r>
            <w:r>
              <w:rPr>
                <w:b/>
                <w:spacing w:val="1"/>
                <w:sz w:val="20"/>
              </w:rPr>
              <w:t xml:space="preserve"> </w:t>
            </w:r>
            <w:r>
              <w:rPr>
                <w:b/>
                <w:sz w:val="20"/>
              </w:rPr>
              <w:t>precizarilor</w:t>
            </w:r>
            <w:r>
              <w:rPr>
                <w:b/>
                <w:spacing w:val="-4"/>
                <w:sz w:val="20"/>
              </w:rPr>
              <w:t xml:space="preserve"> </w:t>
            </w:r>
            <w:r>
              <w:rPr>
                <w:b/>
                <w:sz w:val="20"/>
              </w:rPr>
              <w:t>din Ghid</w:t>
            </w:r>
          </w:p>
        </w:tc>
        <w:tc>
          <w:tcPr>
            <w:tcW w:w="926" w:type="dxa"/>
          </w:tcPr>
          <w:p w14:paraId="3FB21820" w14:textId="77777777" w:rsidR="00BD35D5" w:rsidRDefault="00000000">
            <w:pPr>
              <w:pStyle w:val="TableParagraph"/>
              <w:ind w:left="76" w:right="42" w:hanging="8"/>
              <w:jc w:val="center"/>
              <w:rPr>
                <w:b/>
                <w:sz w:val="20"/>
              </w:rPr>
            </w:pPr>
            <w:r>
              <w:rPr>
                <w:b/>
                <w:sz w:val="20"/>
              </w:rPr>
              <w:t>Concord</w:t>
            </w:r>
            <w:r>
              <w:rPr>
                <w:b/>
                <w:spacing w:val="-58"/>
                <w:sz w:val="20"/>
              </w:rPr>
              <w:t xml:space="preserve"> </w:t>
            </w:r>
            <w:r>
              <w:rPr>
                <w:b/>
                <w:sz w:val="20"/>
              </w:rPr>
              <w:t>anţă</w:t>
            </w:r>
            <w:r>
              <w:rPr>
                <w:b/>
                <w:spacing w:val="1"/>
                <w:sz w:val="20"/>
              </w:rPr>
              <w:t xml:space="preserve"> </w:t>
            </w:r>
            <w:r>
              <w:rPr>
                <w:b/>
                <w:sz w:val="20"/>
              </w:rPr>
              <w:t>copie cu</w:t>
            </w:r>
            <w:r>
              <w:rPr>
                <w:b/>
                <w:spacing w:val="-58"/>
                <w:sz w:val="20"/>
              </w:rPr>
              <w:t xml:space="preserve"> </w:t>
            </w:r>
            <w:r>
              <w:rPr>
                <w:b/>
                <w:sz w:val="20"/>
              </w:rPr>
              <w:t>original</w:t>
            </w:r>
            <w:r>
              <w:rPr>
                <w:b/>
                <w:spacing w:val="1"/>
                <w:sz w:val="20"/>
              </w:rPr>
              <w:t xml:space="preserve"> </w:t>
            </w:r>
            <w:r>
              <w:rPr>
                <w:b/>
                <w:sz w:val="20"/>
              </w:rPr>
              <w:t>ul</w:t>
            </w:r>
          </w:p>
        </w:tc>
      </w:tr>
      <w:tr w:rsidR="00BD35D5" w14:paraId="1FE85E10" w14:textId="77777777">
        <w:trPr>
          <w:trHeight w:val="465"/>
        </w:trPr>
        <w:tc>
          <w:tcPr>
            <w:tcW w:w="5114" w:type="dxa"/>
            <w:vMerge/>
            <w:tcBorders>
              <w:top w:val="nil"/>
            </w:tcBorders>
          </w:tcPr>
          <w:p w14:paraId="76924464" w14:textId="77777777" w:rsidR="00BD35D5" w:rsidRDefault="00BD35D5">
            <w:pPr>
              <w:rPr>
                <w:sz w:val="2"/>
                <w:szCs w:val="2"/>
              </w:rPr>
            </w:pPr>
          </w:p>
        </w:tc>
        <w:tc>
          <w:tcPr>
            <w:tcW w:w="897" w:type="dxa"/>
          </w:tcPr>
          <w:p w14:paraId="64569A93" w14:textId="77777777" w:rsidR="00BD35D5" w:rsidRDefault="00000000">
            <w:pPr>
              <w:pStyle w:val="TableParagraph"/>
              <w:spacing w:before="109"/>
              <w:ind w:left="328"/>
              <w:rPr>
                <w:sz w:val="20"/>
              </w:rPr>
            </w:pPr>
            <w:r>
              <w:rPr>
                <w:sz w:val="20"/>
              </w:rPr>
              <w:t>DA</w:t>
            </w:r>
          </w:p>
        </w:tc>
        <w:tc>
          <w:tcPr>
            <w:tcW w:w="1080" w:type="dxa"/>
          </w:tcPr>
          <w:p w14:paraId="6974E91E" w14:textId="77777777" w:rsidR="00BD35D5" w:rsidRDefault="00000000">
            <w:pPr>
              <w:pStyle w:val="TableParagraph"/>
              <w:spacing w:before="109"/>
              <w:ind w:left="393" w:right="374"/>
              <w:jc w:val="center"/>
              <w:rPr>
                <w:sz w:val="20"/>
              </w:rPr>
            </w:pPr>
            <w:r>
              <w:rPr>
                <w:sz w:val="20"/>
              </w:rPr>
              <w:t>NU</w:t>
            </w:r>
          </w:p>
        </w:tc>
        <w:tc>
          <w:tcPr>
            <w:tcW w:w="1267" w:type="dxa"/>
          </w:tcPr>
          <w:p w14:paraId="45201D6F" w14:textId="77777777" w:rsidR="00BD35D5" w:rsidRDefault="00000000">
            <w:pPr>
              <w:pStyle w:val="TableParagraph"/>
              <w:spacing w:line="222" w:lineRule="exact"/>
              <w:ind w:left="301"/>
              <w:rPr>
                <w:sz w:val="20"/>
              </w:rPr>
            </w:pPr>
            <w:r>
              <w:rPr>
                <w:sz w:val="20"/>
              </w:rPr>
              <w:t>Nu</w:t>
            </w:r>
            <w:r>
              <w:rPr>
                <w:spacing w:val="2"/>
                <w:sz w:val="20"/>
              </w:rPr>
              <w:t xml:space="preserve"> </w:t>
            </w:r>
            <w:r>
              <w:rPr>
                <w:sz w:val="20"/>
              </w:rPr>
              <w:t>este</w:t>
            </w:r>
          </w:p>
          <w:p w14:paraId="7C15F6A0" w14:textId="77777777" w:rsidR="00BD35D5" w:rsidRDefault="00000000">
            <w:pPr>
              <w:pStyle w:val="TableParagraph"/>
              <w:spacing w:before="3" w:line="220" w:lineRule="exact"/>
              <w:ind w:left="407"/>
              <w:rPr>
                <w:sz w:val="20"/>
              </w:rPr>
            </w:pPr>
            <w:r>
              <w:rPr>
                <w:sz w:val="20"/>
              </w:rPr>
              <w:t>cazul</w:t>
            </w:r>
          </w:p>
        </w:tc>
        <w:tc>
          <w:tcPr>
            <w:tcW w:w="926" w:type="dxa"/>
          </w:tcPr>
          <w:p w14:paraId="71A34704" w14:textId="77777777" w:rsidR="00BD35D5" w:rsidRDefault="00BD35D5">
            <w:pPr>
              <w:pStyle w:val="TableParagraph"/>
              <w:rPr>
                <w:rFonts w:ascii="Times New Roman"/>
                <w:sz w:val="20"/>
              </w:rPr>
            </w:pPr>
          </w:p>
        </w:tc>
      </w:tr>
      <w:tr w:rsidR="00BD35D5" w14:paraId="1538A4AE" w14:textId="77777777">
        <w:trPr>
          <w:trHeight w:val="2131"/>
        </w:trPr>
        <w:tc>
          <w:tcPr>
            <w:tcW w:w="5114" w:type="dxa"/>
          </w:tcPr>
          <w:p w14:paraId="306D5E29" w14:textId="77777777" w:rsidR="00BD35D5" w:rsidRDefault="00000000">
            <w:pPr>
              <w:pStyle w:val="TableParagraph"/>
              <w:spacing w:line="242" w:lineRule="auto"/>
              <w:ind w:left="74"/>
              <w:rPr>
                <w:sz w:val="20"/>
              </w:rPr>
            </w:pPr>
            <w:r>
              <w:rPr>
                <w:b/>
                <w:sz w:val="20"/>
              </w:rPr>
              <w:t>Doc.1.a)</w:t>
            </w:r>
            <w:r>
              <w:rPr>
                <w:b/>
                <w:spacing w:val="35"/>
                <w:sz w:val="20"/>
              </w:rPr>
              <w:t xml:space="preserve"> </w:t>
            </w:r>
            <w:r>
              <w:rPr>
                <w:sz w:val="20"/>
              </w:rPr>
              <w:t>Studiul</w:t>
            </w:r>
            <w:r>
              <w:rPr>
                <w:spacing w:val="35"/>
                <w:sz w:val="20"/>
              </w:rPr>
              <w:t xml:space="preserve"> </w:t>
            </w:r>
            <w:r>
              <w:rPr>
                <w:sz w:val="20"/>
              </w:rPr>
              <w:t>de</w:t>
            </w:r>
            <w:r>
              <w:rPr>
                <w:spacing w:val="27"/>
                <w:sz w:val="20"/>
              </w:rPr>
              <w:t xml:space="preserve"> </w:t>
            </w:r>
            <w:r>
              <w:rPr>
                <w:sz w:val="20"/>
              </w:rPr>
              <w:t>fezabilitate</w:t>
            </w:r>
            <w:r>
              <w:rPr>
                <w:spacing w:val="34"/>
                <w:sz w:val="20"/>
              </w:rPr>
              <w:t xml:space="preserve"> </w:t>
            </w:r>
            <w:r>
              <w:rPr>
                <w:sz w:val="20"/>
              </w:rPr>
              <w:t>pentru</w:t>
            </w:r>
            <w:r>
              <w:rPr>
                <w:spacing w:val="33"/>
                <w:sz w:val="20"/>
              </w:rPr>
              <w:t xml:space="preserve"> </w:t>
            </w:r>
            <w:r>
              <w:rPr>
                <w:sz w:val="20"/>
              </w:rPr>
              <w:t>proiectele</w:t>
            </w:r>
            <w:r>
              <w:rPr>
                <w:spacing w:val="32"/>
                <w:sz w:val="20"/>
              </w:rPr>
              <w:t xml:space="preserve"> </w:t>
            </w:r>
            <w:r>
              <w:rPr>
                <w:sz w:val="20"/>
              </w:rPr>
              <w:t>cu</w:t>
            </w:r>
            <w:r>
              <w:rPr>
                <w:spacing w:val="-57"/>
                <w:sz w:val="20"/>
              </w:rPr>
              <w:t xml:space="preserve"> </w:t>
            </w:r>
            <w:r>
              <w:rPr>
                <w:sz w:val="20"/>
              </w:rPr>
              <w:t>lucrari de</w:t>
            </w:r>
            <w:r>
              <w:rPr>
                <w:spacing w:val="-3"/>
                <w:sz w:val="20"/>
              </w:rPr>
              <w:t xml:space="preserve"> </w:t>
            </w:r>
            <w:r>
              <w:rPr>
                <w:sz w:val="20"/>
              </w:rPr>
              <w:t>constructii</w:t>
            </w:r>
            <w:r>
              <w:rPr>
                <w:spacing w:val="-3"/>
                <w:sz w:val="20"/>
              </w:rPr>
              <w:t xml:space="preserve"> </w:t>
            </w:r>
            <w:r>
              <w:rPr>
                <w:sz w:val="20"/>
              </w:rPr>
              <w:t>si/sau</w:t>
            </w:r>
            <w:r>
              <w:rPr>
                <w:spacing w:val="-3"/>
                <w:sz w:val="20"/>
              </w:rPr>
              <w:t xml:space="preserve"> </w:t>
            </w:r>
            <w:r>
              <w:rPr>
                <w:sz w:val="20"/>
              </w:rPr>
              <w:t>montaj</w:t>
            </w:r>
          </w:p>
          <w:p w14:paraId="6EC21645" w14:textId="77777777" w:rsidR="00BD35D5" w:rsidRDefault="00000000">
            <w:pPr>
              <w:pStyle w:val="TableParagraph"/>
              <w:spacing w:line="229" w:lineRule="exact"/>
              <w:ind w:left="74"/>
              <w:rPr>
                <w:sz w:val="20"/>
              </w:rPr>
            </w:pPr>
            <w:r>
              <w:rPr>
                <w:sz w:val="20"/>
              </w:rPr>
              <w:t>Si</w:t>
            </w:r>
          </w:p>
          <w:p w14:paraId="26DD4AEE" w14:textId="77777777" w:rsidR="00BD35D5" w:rsidRDefault="00BD35D5">
            <w:pPr>
              <w:pStyle w:val="TableParagraph"/>
              <w:spacing w:before="2"/>
              <w:rPr>
                <w:b/>
                <w:sz w:val="19"/>
              </w:rPr>
            </w:pPr>
          </w:p>
          <w:p w14:paraId="12905BAA" w14:textId="77777777" w:rsidR="00BD35D5" w:rsidRDefault="00000000">
            <w:pPr>
              <w:pStyle w:val="TableParagraph"/>
              <w:spacing w:line="278" w:lineRule="auto"/>
              <w:ind w:left="74"/>
              <w:rPr>
                <w:sz w:val="20"/>
              </w:rPr>
            </w:pPr>
            <w:r>
              <w:rPr>
                <w:b/>
                <w:sz w:val="20"/>
              </w:rPr>
              <w:t>Doc.1.b)</w:t>
            </w:r>
            <w:r>
              <w:rPr>
                <w:b/>
                <w:spacing w:val="37"/>
                <w:sz w:val="20"/>
              </w:rPr>
              <w:t xml:space="preserve"> </w:t>
            </w:r>
            <w:r>
              <w:rPr>
                <w:sz w:val="20"/>
              </w:rPr>
              <w:t>Expertiza</w:t>
            </w:r>
            <w:r>
              <w:rPr>
                <w:spacing w:val="34"/>
                <w:sz w:val="20"/>
              </w:rPr>
              <w:t xml:space="preserve"> </w:t>
            </w:r>
            <w:r>
              <w:rPr>
                <w:sz w:val="20"/>
              </w:rPr>
              <w:t>tehnică</w:t>
            </w:r>
            <w:r>
              <w:rPr>
                <w:spacing w:val="34"/>
                <w:sz w:val="20"/>
              </w:rPr>
              <w:t xml:space="preserve"> </w:t>
            </w:r>
            <w:r>
              <w:rPr>
                <w:sz w:val="20"/>
              </w:rPr>
              <w:t>de</w:t>
            </w:r>
            <w:r>
              <w:rPr>
                <w:spacing w:val="35"/>
                <w:sz w:val="20"/>
              </w:rPr>
              <w:t xml:space="preserve"> </w:t>
            </w:r>
            <w:r>
              <w:rPr>
                <w:sz w:val="20"/>
              </w:rPr>
              <w:t>specialitate</w:t>
            </w:r>
            <w:r>
              <w:rPr>
                <w:spacing w:val="39"/>
                <w:sz w:val="20"/>
              </w:rPr>
              <w:t xml:space="preserve"> </w:t>
            </w:r>
            <w:r>
              <w:rPr>
                <w:sz w:val="20"/>
              </w:rPr>
              <w:t>asupra</w:t>
            </w:r>
            <w:r>
              <w:rPr>
                <w:spacing w:val="-58"/>
                <w:sz w:val="20"/>
              </w:rPr>
              <w:t xml:space="preserve"> </w:t>
            </w:r>
            <w:r>
              <w:rPr>
                <w:sz w:val="20"/>
              </w:rPr>
              <w:t>construcţiei</w:t>
            </w:r>
            <w:r>
              <w:rPr>
                <w:spacing w:val="-4"/>
                <w:sz w:val="20"/>
              </w:rPr>
              <w:t xml:space="preserve"> </w:t>
            </w:r>
            <w:r>
              <w:rPr>
                <w:sz w:val="20"/>
              </w:rPr>
              <w:t>existente</w:t>
            </w:r>
          </w:p>
          <w:p w14:paraId="47193C02" w14:textId="77777777" w:rsidR="00BD35D5" w:rsidRDefault="00000000">
            <w:pPr>
              <w:pStyle w:val="TableParagraph"/>
              <w:spacing w:before="196"/>
              <w:ind w:left="74"/>
              <w:rPr>
                <w:sz w:val="20"/>
              </w:rPr>
            </w:pPr>
            <w:r>
              <w:rPr>
                <w:b/>
                <w:sz w:val="20"/>
              </w:rPr>
              <w:t>Doc.1.c)</w:t>
            </w:r>
            <w:r>
              <w:rPr>
                <w:b/>
                <w:spacing w:val="57"/>
                <w:sz w:val="20"/>
              </w:rPr>
              <w:t xml:space="preserve"> </w:t>
            </w:r>
            <w:r>
              <w:rPr>
                <w:sz w:val="20"/>
              </w:rPr>
              <w:t>Raportul</w:t>
            </w:r>
            <w:r>
              <w:rPr>
                <w:spacing w:val="-6"/>
                <w:sz w:val="20"/>
              </w:rPr>
              <w:t xml:space="preserve"> </w:t>
            </w:r>
            <w:r>
              <w:rPr>
                <w:sz w:val="20"/>
              </w:rPr>
              <w:t>privind</w:t>
            </w:r>
            <w:r>
              <w:rPr>
                <w:spacing w:val="-5"/>
                <w:sz w:val="20"/>
              </w:rPr>
              <w:t xml:space="preserve"> </w:t>
            </w:r>
            <w:r>
              <w:rPr>
                <w:sz w:val="20"/>
              </w:rPr>
              <w:t>stadiul</w:t>
            </w:r>
            <w:r>
              <w:rPr>
                <w:spacing w:val="-5"/>
                <w:sz w:val="20"/>
              </w:rPr>
              <w:t xml:space="preserve"> </w:t>
            </w:r>
            <w:r>
              <w:rPr>
                <w:sz w:val="20"/>
              </w:rPr>
              <w:t>fizic</w:t>
            </w:r>
            <w:r>
              <w:rPr>
                <w:spacing w:val="-2"/>
                <w:sz w:val="20"/>
              </w:rPr>
              <w:t xml:space="preserve"> </w:t>
            </w:r>
            <w:r>
              <w:rPr>
                <w:sz w:val="20"/>
              </w:rPr>
              <w:t>al</w:t>
            </w:r>
            <w:r>
              <w:rPr>
                <w:spacing w:val="-1"/>
                <w:sz w:val="20"/>
              </w:rPr>
              <w:t xml:space="preserve"> </w:t>
            </w:r>
            <w:r>
              <w:rPr>
                <w:sz w:val="20"/>
              </w:rPr>
              <w:t>lucrărilor</w:t>
            </w:r>
          </w:p>
        </w:tc>
        <w:tc>
          <w:tcPr>
            <w:tcW w:w="897" w:type="dxa"/>
          </w:tcPr>
          <w:p w14:paraId="2E1FFBDC" w14:textId="77777777" w:rsidR="00BD35D5" w:rsidRDefault="00BD35D5">
            <w:pPr>
              <w:pStyle w:val="TableParagraph"/>
              <w:rPr>
                <w:b/>
              </w:rPr>
            </w:pPr>
          </w:p>
          <w:p w14:paraId="1C0DE650" w14:textId="77777777" w:rsidR="00BD35D5" w:rsidRDefault="00BD35D5">
            <w:pPr>
              <w:pStyle w:val="TableParagraph"/>
              <w:rPr>
                <w:b/>
              </w:rPr>
            </w:pPr>
          </w:p>
          <w:p w14:paraId="5C49582A" w14:textId="77777777" w:rsidR="00BD35D5" w:rsidRDefault="00BD35D5">
            <w:pPr>
              <w:pStyle w:val="TableParagraph"/>
              <w:rPr>
                <w:b/>
              </w:rPr>
            </w:pPr>
          </w:p>
          <w:p w14:paraId="04C81994" w14:textId="77777777" w:rsidR="00BD35D5" w:rsidRDefault="00000000">
            <w:pPr>
              <w:pStyle w:val="TableParagraph"/>
              <w:spacing w:before="186"/>
              <w:ind w:left="362"/>
              <w:rPr>
                <w:rFonts w:ascii="Wingdings" w:hAnsi="Wingdings"/>
                <w:sz w:val="20"/>
              </w:rPr>
            </w:pPr>
            <w:r>
              <w:rPr>
                <w:rFonts w:ascii="Wingdings" w:hAnsi="Wingdings"/>
                <w:sz w:val="20"/>
              </w:rPr>
              <w:t></w:t>
            </w:r>
          </w:p>
        </w:tc>
        <w:tc>
          <w:tcPr>
            <w:tcW w:w="1080" w:type="dxa"/>
          </w:tcPr>
          <w:p w14:paraId="0B89FFD6" w14:textId="77777777" w:rsidR="00BD35D5" w:rsidRDefault="00BD35D5">
            <w:pPr>
              <w:pStyle w:val="TableParagraph"/>
              <w:rPr>
                <w:b/>
              </w:rPr>
            </w:pPr>
          </w:p>
          <w:p w14:paraId="482869A4" w14:textId="77777777" w:rsidR="00BD35D5" w:rsidRDefault="00BD35D5">
            <w:pPr>
              <w:pStyle w:val="TableParagraph"/>
              <w:rPr>
                <w:b/>
              </w:rPr>
            </w:pPr>
          </w:p>
          <w:p w14:paraId="51699B8F" w14:textId="77777777" w:rsidR="00BD35D5" w:rsidRDefault="00BD35D5">
            <w:pPr>
              <w:pStyle w:val="TableParagraph"/>
              <w:rPr>
                <w:b/>
              </w:rPr>
            </w:pPr>
          </w:p>
          <w:p w14:paraId="5B8194C4" w14:textId="77777777" w:rsidR="00BD35D5" w:rsidRDefault="00000000">
            <w:pPr>
              <w:pStyle w:val="TableParagraph"/>
              <w:spacing w:before="186"/>
              <w:ind w:left="14"/>
              <w:jc w:val="center"/>
              <w:rPr>
                <w:rFonts w:ascii="Wingdings" w:hAnsi="Wingdings"/>
                <w:sz w:val="20"/>
              </w:rPr>
            </w:pPr>
            <w:r>
              <w:rPr>
                <w:rFonts w:ascii="Wingdings" w:hAnsi="Wingdings"/>
                <w:sz w:val="20"/>
              </w:rPr>
              <w:t></w:t>
            </w:r>
          </w:p>
        </w:tc>
        <w:tc>
          <w:tcPr>
            <w:tcW w:w="1267" w:type="dxa"/>
          </w:tcPr>
          <w:p w14:paraId="1534F88D" w14:textId="77777777" w:rsidR="00BD35D5" w:rsidRDefault="00BD35D5">
            <w:pPr>
              <w:pStyle w:val="TableParagraph"/>
              <w:rPr>
                <w:b/>
              </w:rPr>
            </w:pPr>
          </w:p>
          <w:p w14:paraId="2C2FE86E" w14:textId="77777777" w:rsidR="00BD35D5" w:rsidRDefault="00BD35D5">
            <w:pPr>
              <w:pStyle w:val="TableParagraph"/>
              <w:rPr>
                <w:b/>
              </w:rPr>
            </w:pPr>
          </w:p>
          <w:p w14:paraId="44F48812" w14:textId="77777777" w:rsidR="00BD35D5" w:rsidRDefault="00BD35D5">
            <w:pPr>
              <w:pStyle w:val="TableParagraph"/>
              <w:rPr>
                <w:b/>
              </w:rPr>
            </w:pPr>
          </w:p>
          <w:p w14:paraId="7414F8A5" w14:textId="77777777" w:rsidR="00BD35D5" w:rsidRDefault="00000000">
            <w:pPr>
              <w:pStyle w:val="TableParagraph"/>
              <w:spacing w:before="186"/>
              <w:ind w:left="30"/>
              <w:jc w:val="center"/>
              <w:rPr>
                <w:rFonts w:ascii="Wingdings" w:hAnsi="Wingdings"/>
                <w:sz w:val="20"/>
              </w:rPr>
            </w:pPr>
            <w:r>
              <w:rPr>
                <w:rFonts w:ascii="Wingdings" w:hAnsi="Wingdings"/>
                <w:sz w:val="20"/>
              </w:rPr>
              <w:t></w:t>
            </w:r>
          </w:p>
        </w:tc>
        <w:tc>
          <w:tcPr>
            <w:tcW w:w="926" w:type="dxa"/>
          </w:tcPr>
          <w:p w14:paraId="6393D789" w14:textId="77777777" w:rsidR="00BD35D5" w:rsidRDefault="00BD35D5">
            <w:pPr>
              <w:pStyle w:val="TableParagraph"/>
              <w:rPr>
                <w:b/>
              </w:rPr>
            </w:pPr>
          </w:p>
          <w:p w14:paraId="39C09DE1" w14:textId="77777777" w:rsidR="00BD35D5" w:rsidRDefault="00BD35D5">
            <w:pPr>
              <w:pStyle w:val="TableParagraph"/>
              <w:rPr>
                <w:b/>
              </w:rPr>
            </w:pPr>
          </w:p>
          <w:p w14:paraId="2D7584ED" w14:textId="77777777" w:rsidR="00BD35D5" w:rsidRDefault="00BD35D5">
            <w:pPr>
              <w:pStyle w:val="TableParagraph"/>
              <w:rPr>
                <w:b/>
              </w:rPr>
            </w:pPr>
          </w:p>
          <w:p w14:paraId="107936D1" w14:textId="77777777" w:rsidR="00BD35D5" w:rsidRDefault="00000000">
            <w:pPr>
              <w:pStyle w:val="TableParagraph"/>
              <w:spacing w:before="186"/>
              <w:ind w:left="27"/>
              <w:jc w:val="center"/>
              <w:rPr>
                <w:rFonts w:ascii="Wingdings" w:hAnsi="Wingdings"/>
                <w:sz w:val="20"/>
              </w:rPr>
            </w:pPr>
            <w:r>
              <w:rPr>
                <w:rFonts w:ascii="Wingdings" w:hAnsi="Wingdings"/>
                <w:sz w:val="20"/>
              </w:rPr>
              <w:t></w:t>
            </w:r>
          </w:p>
        </w:tc>
      </w:tr>
      <w:tr w:rsidR="00BD35D5" w14:paraId="2733E457" w14:textId="77777777">
        <w:trPr>
          <w:trHeight w:val="6927"/>
        </w:trPr>
        <w:tc>
          <w:tcPr>
            <w:tcW w:w="5114" w:type="dxa"/>
          </w:tcPr>
          <w:p w14:paraId="391255E4" w14:textId="77777777" w:rsidR="00BD35D5" w:rsidRDefault="00BD35D5">
            <w:pPr>
              <w:pStyle w:val="TableParagraph"/>
              <w:spacing w:before="7"/>
              <w:rPr>
                <w:b/>
                <w:sz w:val="27"/>
              </w:rPr>
            </w:pPr>
          </w:p>
          <w:p w14:paraId="0F75EBE4" w14:textId="77777777" w:rsidR="00BD35D5" w:rsidRDefault="00000000">
            <w:pPr>
              <w:pStyle w:val="TableParagraph"/>
              <w:spacing w:line="231" w:lineRule="exact"/>
              <w:ind w:left="74"/>
              <w:rPr>
                <w:b/>
                <w:sz w:val="20"/>
              </w:rPr>
            </w:pPr>
            <w:r>
              <w:rPr>
                <w:b/>
                <w:sz w:val="20"/>
              </w:rPr>
              <w:t>Doc.2.1</w:t>
            </w:r>
          </w:p>
          <w:p w14:paraId="39E7380F" w14:textId="77777777" w:rsidR="00BD35D5" w:rsidRDefault="00000000">
            <w:pPr>
              <w:pStyle w:val="TableParagraph"/>
              <w:ind w:left="74" w:right="47"/>
              <w:jc w:val="both"/>
              <w:rPr>
                <w:sz w:val="20"/>
              </w:rPr>
            </w:pPr>
            <w:r>
              <w:rPr>
                <w:b/>
                <w:sz w:val="20"/>
              </w:rPr>
              <w:t xml:space="preserve">Situaţiile financiare </w:t>
            </w:r>
            <w:r>
              <w:rPr>
                <w:sz w:val="20"/>
              </w:rPr>
              <w:t>(bilanţ – formularul 10, contul de</w:t>
            </w:r>
            <w:r>
              <w:rPr>
                <w:spacing w:val="1"/>
                <w:sz w:val="20"/>
              </w:rPr>
              <w:t xml:space="preserve"> </w:t>
            </w:r>
            <w:r>
              <w:rPr>
                <w:sz w:val="20"/>
              </w:rPr>
              <w:t>profit şi pierderi - formularul 20, formularele 30 și 40),</w:t>
            </w:r>
            <w:r>
              <w:rPr>
                <w:spacing w:val="-58"/>
                <w:sz w:val="20"/>
              </w:rPr>
              <w:t xml:space="preserve"> </w:t>
            </w:r>
            <w:r>
              <w:rPr>
                <w:sz w:val="20"/>
              </w:rPr>
              <w:t>precedente anului depunerii proiectului înregistrate la</w:t>
            </w:r>
            <w:r>
              <w:rPr>
                <w:spacing w:val="1"/>
                <w:sz w:val="20"/>
              </w:rPr>
              <w:t xml:space="preserve"> </w:t>
            </w:r>
            <w:r>
              <w:rPr>
                <w:sz w:val="20"/>
              </w:rPr>
              <w:t>Administraţia Financiară în care rezultatul operaţional</w:t>
            </w:r>
            <w:r>
              <w:rPr>
                <w:spacing w:val="1"/>
                <w:sz w:val="20"/>
              </w:rPr>
              <w:t xml:space="preserve"> </w:t>
            </w:r>
            <w:r>
              <w:rPr>
                <w:sz w:val="20"/>
              </w:rPr>
              <w:t>(rezultatul</w:t>
            </w:r>
            <w:r>
              <w:rPr>
                <w:spacing w:val="1"/>
                <w:sz w:val="20"/>
              </w:rPr>
              <w:t xml:space="preserve"> </w:t>
            </w:r>
            <w:r>
              <w:rPr>
                <w:sz w:val="20"/>
              </w:rPr>
              <w:t>de</w:t>
            </w:r>
            <w:r>
              <w:rPr>
                <w:spacing w:val="1"/>
                <w:sz w:val="20"/>
              </w:rPr>
              <w:t xml:space="preserve"> </w:t>
            </w:r>
            <w:r>
              <w:rPr>
                <w:sz w:val="20"/>
              </w:rPr>
              <w:t>exploatare</w:t>
            </w:r>
            <w:r>
              <w:rPr>
                <w:spacing w:val="1"/>
                <w:sz w:val="20"/>
              </w:rPr>
              <w:t xml:space="preserve"> </w:t>
            </w:r>
            <w:r>
              <w:rPr>
                <w:sz w:val="20"/>
              </w:rPr>
              <w:t>din</w:t>
            </w:r>
            <w:r>
              <w:rPr>
                <w:spacing w:val="1"/>
                <w:sz w:val="20"/>
              </w:rPr>
              <w:t xml:space="preserve"> </w:t>
            </w:r>
            <w:r>
              <w:rPr>
                <w:sz w:val="20"/>
              </w:rPr>
              <w:t>contul</w:t>
            </w:r>
            <w:r>
              <w:rPr>
                <w:spacing w:val="1"/>
                <w:sz w:val="20"/>
              </w:rPr>
              <w:t xml:space="preserve"> </w:t>
            </w:r>
            <w:r>
              <w:rPr>
                <w:sz w:val="20"/>
              </w:rPr>
              <w:t>de</w:t>
            </w:r>
            <w:r>
              <w:rPr>
                <w:spacing w:val="1"/>
                <w:sz w:val="20"/>
              </w:rPr>
              <w:t xml:space="preserve"> </w:t>
            </w:r>
            <w:r>
              <w:rPr>
                <w:sz w:val="20"/>
              </w:rPr>
              <w:t>profit</w:t>
            </w:r>
            <w:r>
              <w:rPr>
                <w:spacing w:val="1"/>
                <w:sz w:val="20"/>
              </w:rPr>
              <w:t xml:space="preserve"> </w:t>
            </w:r>
            <w:r>
              <w:rPr>
                <w:sz w:val="20"/>
              </w:rPr>
              <w:t>și</w:t>
            </w:r>
            <w:r>
              <w:rPr>
                <w:spacing w:val="1"/>
                <w:sz w:val="20"/>
              </w:rPr>
              <w:t xml:space="preserve"> </w:t>
            </w:r>
            <w:r>
              <w:rPr>
                <w:sz w:val="20"/>
              </w:rPr>
              <w:t>pierdere</w:t>
            </w:r>
            <w:r>
              <w:rPr>
                <w:spacing w:val="2"/>
                <w:sz w:val="20"/>
              </w:rPr>
              <w:t xml:space="preserve"> </w:t>
            </w:r>
            <w:r>
              <w:rPr>
                <w:sz w:val="20"/>
              </w:rPr>
              <w:t>-</w:t>
            </w:r>
            <w:r>
              <w:rPr>
                <w:spacing w:val="-1"/>
                <w:sz w:val="20"/>
              </w:rPr>
              <w:t xml:space="preserve"> </w:t>
            </w:r>
            <w:r>
              <w:rPr>
                <w:sz w:val="20"/>
              </w:rPr>
              <w:t>formularul</w:t>
            </w:r>
            <w:r>
              <w:rPr>
                <w:spacing w:val="-5"/>
                <w:sz w:val="20"/>
              </w:rPr>
              <w:t xml:space="preserve"> </w:t>
            </w:r>
            <w:r>
              <w:rPr>
                <w:sz w:val="20"/>
              </w:rPr>
              <w:t>20)</w:t>
            </w:r>
            <w:r>
              <w:rPr>
                <w:spacing w:val="-2"/>
                <w:sz w:val="20"/>
              </w:rPr>
              <w:t xml:space="preserve"> </w:t>
            </w:r>
            <w:r>
              <w:rPr>
                <w:sz w:val="20"/>
              </w:rPr>
              <w:t>să</w:t>
            </w:r>
            <w:r>
              <w:rPr>
                <w:spacing w:val="-4"/>
                <w:sz w:val="20"/>
              </w:rPr>
              <w:t xml:space="preserve"> </w:t>
            </w:r>
            <w:r>
              <w:rPr>
                <w:sz w:val="20"/>
              </w:rPr>
              <w:t>fie</w:t>
            </w:r>
            <w:r>
              <w:rPr>
                <w:spacing w:val="2"/>
                <w:sz w:val="20"/>
              </w:rPr>
              <w:t xml:space="preserve"> </w:t>
            </w:r>
            <w:r>
              <w:rPr>
                <w:sz w:val="20"/>
              </w:rPr>
              <w:t>pozitiv</w:t>
            </w:r>
            <w:r>
              <w:rPr>
                <w:spacing w:val="-2"/>
                <w:sz w:val="20"/>
              </w:rPr>
              <w:t xml:space="preserve"> </w:t>
            </w:r>
            <w:r>
              <w:rPr>
                <w:sz w:val="20"/>
              </w:rPr>
              <w:t>(inclusiv</w:t>
            </w:r>
            <w:r>
              <w:rPr>
                <w:spacing w:val="2"/>
                <w:sz w:val="20"/>
              </w:rPr>
              <w:t xml:space="preserve"> </w:t>
            </w:r>
            <w:r>
              <w:rPr>
                <w:sz w:val="20"/>
              </w:rPr>
              <w:t>0)</w:t>
            </w:r>
          </w:p>
          <w:p w14:paraId="765E740F" w14:textId="77777777" w:rsidR="00BD35D5" w:rsidRDefault="00000000">
            <w:pPr>
              <w:pStyle w:val="TableParagraph"/>
              <w:ind w:left="74" w:right="49"/>
              <w:jc w:val="both"/>
              <w:rPr>
                <w:sz w:val="20"/>
              </w:rPr>
            </w:pPr>
            <w:r>
              <w:rPr>
                <w:sz w:val="20"/>
              </w:rPr>
              <w:t>În cazul în care solicitantul este înfiinţat cu cel puţin</w:t>
            </w:r>
            <w:r>
              <w:rPr>
                <w:spacing w:val="1"/>
                <w:sz w:val="20"/>
              </w:rPr>
              <w:t xml:space="preserve"> </w:t>
            </w:r>
            <w:r>
              <w:rPr>
                <w:sz w:val="20"/>
              </w:rPr>
              <w:t>doi ani financiari înainte de anul depunerii cererii de</w:t>
            </w:r>
            <w:r>
              <w:rPr>
                <w:spacing w:val="1"/>
                <w:sz w:val="20"/>
              </w:rPr>
              <w:t xml:space="preserve"> </w:t>
            </w:r>
            <w:r>
              <w:rPr>
                <w:sz w:val="20"/>
              </w:rPr>
              <w:t>finanţare</w:t>
            </w:r>
            <w:r>
              <w:rPr>
                <w:spacing w:val="1"/>
                <w:sz w:val="20"/>
              </w:rPr>
              <w:t xml:space="preserve"> </w:t>
            </w:r>
            <w:r>
              <w:rPr>
                <w:sz w:val="20"/>
              </w:rPr>
              <w:t>se</w:t>
            </w:r>
            <w:r>
              <w:rPr>
                <w:spacing w:val="1"/>
                <w:sz w:val="20"/>
              </w:rPr>
              <w:t xml:space="preserve"> </w:t>
            </w:r>
            <w:r>
              <w:rPr>
                <w:sz w:val="20"/>
              </w:rPr>
              <w:t>vor</w:t>
            </w:r>
            <w:r>
              <w:rPr>
                <w:spacing w:val="1"/>
                <w:sz w:val="20"/>
              </w:rPr>
              <w:t xml:space="preserve"> </w:t>
            </w:r>
            <w:r>
              <w:rPr>
                <w:sz w:val="20"/>
              </w:rPr>
              <w:t>depune</w:t>
            </w:r>
            <w:r>
              <w:rPr>
                <w:spacing w:val="1"/>
                <w:sz w:val="20"/>
              </w:rPr>
              <w:t xml:space="preserve"> </w:t>
            </w:r>
            <w:r>
              <w:rPr>
                <w:sz w:val="20"/>
              </w:rPr>
              <w:t>ultimele</w:t>
            </w:r>
            <w:r>
              <w:rPr>
                <w:spacing w:val="1"/>
                <w:sz w:val="20"/>
              </w:rPr>
              <w:t xml:space="preserve"> </w:t>
            </w:r>
            <w:r>
              <w:rPr>
                <w:sz w:val="20"/>
              </w:rPr>
              <w:t>doua</w:t>
            </w:r>
            <w:r>
              <w:rPr>
                <w:spacing w:val="1"/>
                <w:sz w:val="20"/>
              </w:rPr>
              <w:t xml:space="preserve"> </w:t>
            </w:r>
            <w:r>
              <w:rPr>
                <w:sz w:val="20"/>
              </w:rPr>
              <w:t>situaţii</w:t>
            </w:r>
            <w:r>
              <w:rPr>
                <w:spacing w:val="1"/>
                <w:sz w:val="20"/>
              </w:rPr>
              <w:t xml:space="preserve"> </w:t>
            </w:r>
            <w:r>
              <w:rPr>
                <w:sz w:val="20"/>
              </w:rPr>
              <w:t>financiare.</w:t>
            </w:r>
            <w:r>
              <w:rPr>
                <w:spacing w:val="1"/>
                <w:sz w:val="20"/>
              </w:rPr>
              <w:t xml:space="preserve"> </w:t>
            </w:r>
            <w:r>
              <w:rPr>
                <w:sz w:val="20"/>
              </w:rPr>
              <w:t>Excepţie</w:t>
            </w:r>
            <w:r>
              <w:rPr>
                <w:spacing w:val="1"/>
                <w:sz w:val="20"/>
              </w:rPr>
              <w:t xml:space="preserve"> </w:t>
            </w:r>
            <w:r>
              <w:rPr>
                <w:sz w:val="20"/>
              </w:rPr>
              <w:t>fac</w:t>
            </w:r>
            <w:r>
              <w:rPr>
                <w:spacing w:val="1"/>
                <w:sz w:val="20"/>
              </w:rPr>
              <w:t xml:space="preserve"> </w:t>
            </w:r>
            <w:r>
              <w:rPr>
                <w:sz w:val="20"/>
              </w:rPr>
              <w:t>intreprinderile</w:t>
            </w:r>
            <w:r>
              <w:rPr>
                <w:spacing w:val="1"/>
                <w:sz w:val="20"/>
              </w:rPr>
              <w:t xml:space="preserve"> </w:t>
            </w:r>
            <w:r>
              <w:rPr>
                <w:sz w:val="20"/>
              </w:rPr>
              <w:t>infiintate</w:t>
            </w:r>
            <w:r>
              <w:rPr>
                <w:spacing w:val="1"/>
                <w:sz w:val="20"/>
              </w:rPr>
              <w:t xml:space="preserve"> </w:t>
            </w:r>
            <w:r>
              <w:rPr>
                <w:sz w:val="20"/>
              </w:rPr>
              <w:t>in</w:t>
            </w:r>
            <w:r>
              <w:rPr>
                <w:spacing w:val="-58"/>
                <w:sz w:val="20"/>
              </w:rPr>
              <w:t xml:space="preserve"> </w:t>
            </w:r>
            <w:r>
              <w:rPr>
                <w:sz w:val="20"/>
              </w:rPr>
              <w:t>anul</w:t>
            </w:r>
            <w:r>
              <w:rPr>
                <w:spacing w:val="-1"/>
                <w:sz w:val="20"/>
              </w:rPr>
              <w:t xml:space="preserve"> </w:t>
            </w:r>
            <w:r>
              <w:rPr>
                <w:sz w:val="20"/>
              </w:rPr>
              <w:t>depunerii</w:t>
            </w:r>
            <w:r>
              <w:rPr>
                <w:spacing w:val="-3"/>
                <w:sz w:val="20"/>
              </w:rPr>
              <w:t xml:space="preserve"> </w:t>
            </w:r>
            <w:r>
              <w:rPr>
                <w:sz w:val="20"/>
              </w:rPr>
              <w:t>cererii</w:t>
            </w:r>
            <w:r>
              <w:rPr>
                <w:spacing w:val="1"/>
                <w:sz w:val="20"/>
              </w:rPr>
              <w:t xml:space="preserve"> </w:t>
            </w:r>
            <w:r>
              <w:rPr>
                <w:sz w:val="20"/>
              </w:rPr>
              <w:t>de</w:t>
            </w:r>
            <w:r>
              <w:rPr>
                <w:spacing w:val="-3"/>
                <w:sz w:val="20"/>
              </w:rPr>
              <w:t xml:space="preserve"> </w:t>
            </w:r>
            <w:r>
              <w:rPr>
                <w:sz w:val="20"/>
              </w:rPr>
              <w:t>finanţare</w:t>
            </w:r>
          </w:p>
          <w:p w14:paraId="209750C6" w14:textId="77777777" w:rsidR="00BD35D5" w:rsidRDefault="00000000">
            <w:pPr>
              <w:pStyle w:val="TableParagraph"/>
              <w:spacing w:line="231" w:lineRule="exact"/>
              <w:ind w:left="74"/>
              <w:rPr>
                <w:sz w:val="20"/>
              </w:rPr>
            </w:pPr>
            <w:r>
              <w:rPr>
                <w:sz w:val="20"/>
              </w:rPr>
              <w:t>sau</w:t>
            </w:r>
          </w:p>
          <w:p w14:paraId="68027001" w14:textId="77777777" w:rsidR="00BD35D5" w:rsidRDefault="00000000">
            <w:pPr>
              <w:pStyle w:val="TableParagraph"/>
              <w:spacing w:line="242" w:lineRule="auto"/>
              <w:ind w:left="74" w:right="51"/>
              <w:jc w:val="both"/>
              <w:rPr>
                <w:sz w:val="20"/>
              </w:rPr>
            </w:pPr>
            <w:r>
              <w:rPr>
                <w:sz w:val="20"/>
              </w:rPr>
              <w:t>Pentru</w:t>
            </w:r>
            <w:r>
              <w:rPr>
                <w:spacing w:val="1"/>
                <w:sz w:val="20"/>
              </w:rPr>
              <w:t xml:space="preserve"> </w:t>
            </w:r>
            <w:r>
              <w:rPr>
                <w:sz w:val="20"/>
              </w:rPr>
              <w:t>persoane</w:t>
            </w:r>
            <w:r>
              <w:rPr>
                <w:spacing w:val="1"/>
                <w:sz w:val="20"/>
              </w:rPr>
              <w:t xml:space="preserve"> </w:t>
            </w:r>
            <w:r>
              <w:rPr>
                <w:sz w:val="20"/>
              </w:rPr>
              <w:t>fizice</w:t>
            </w:r>
            <w:r>
              <w:rPr>
                <w:spacing w:val="1"/>
                <w:sz w:val="20"/>
              </w:rPr>
              <w:t xml:space="preserve"> </w:t>
            </w:r>
            <w:r>
              <w:rPr>
                <w:sz w:val="20"/>
              </w:rPr>
              <w:t>autorizate,</w:t>
            </w:r>
            <w:r>
              <w:rPr>
                <w:spacing w:val="1"/>
                <w:sz w:val="20"/>
              </w:rPr>
              <w:t xml:space="preserve"> </w:t>
            </w:r>
            <w:r>
              <w:rPr>
                <w:sz w:val="20"/>
              </w:rPr>
              <w:t>întreprinderi</w:t>
            </w:r>
            <w:r>
              <w:rPr>
                <w:spacing w:val="1"/>
                <w:sz w:val="20"/>
              </w:rPr>
              <w:t xml:space="preserve"> </w:t>
            </w:r>
            <w:r>
              <w:rPr>
                <w:sz w:val="20"/>
              </w:rPr>
              <w:t>individuale</w:t>
            </w:r>
            <w:r>
              <w:rPr>
                <w:spacing w:val="-4"/>
                <w:sz w:val="20"/>
              </w:rPr>
              <w:t xml:space="preserve"> </w:t>
            </w:r>
            <w:r>
              <w:rPr>
                <w:sz w:val="20"/>
              </w:rPr>
              <w:t>şi</w:t>
            </w:r>
            <w:r>
              <w:rPr>
                <w:spacing w:val="2"/>
                <w:sz w:val="20"/>
              </w:rPr>
              <w:t xml:space="preserve"> </w:t>
            </w:r>
            <w:r>
              <w:rPr>
                <w:sz w:val="20"/>
              </w:rPr>
              <w:t>întreprinderi</w:t>
            </w:r>
            <w:r>
              <w:rPr>
                <w:spacing w:val="-4"/>
                <w:sz w:val="20"/>
              </w:rPr>
              <w:t xml:space="preserve"> </w:t>
            </w:r>
            <w:r>
              <w:rPr>
                <w:sz w:val="20"/>
              </w:rPr>
              <w:t>familiale:</w:t>
            </w:r>
          </w:p>
          <w:p w14:paraId="408FB96B" w14:textId="77777777" w:rsidR="00BD35D5" w:rsidRDefault="00000000">
            <w:pPr>
              <w:pStyle w:val="TableParagraph"/>
              <w:ind w:left="74" w:right="48"/>
              <w:jc w:val="both"/>
              <w:rPr>
                <w:sz w:val="20"/>
              </w:rPr>
            </w:pPr>
            <w:r>
              <w:rPr>
                <w:b/>
                <w:sz w:val="20"/>
              </w:rPr>
              <w:t xml:space="preserve">Doc.2.2 </w:t>
            </w:r>
            <w:r>
              <w:rPr>
                <w:sz w:val="20"/>
              </w:rPr>
              <w:t>Declaraţie specială privind veniturile realizate</w:t>
            </w:r>
            <w:r>
              <w:rPr>
                <w:spacing w:val="-58"/>
                <w:sz w:val="20"/>
              </w:rPr>
              <w:t xml:space="preserve"> </w:t>
            </w:r>
            <w:r>
              <w:rPr>
                <w:sz w:val="20"/>
              </w:rPr>
              <w:t>in</w:t>
            </w:r>
            <w:r>
              <w:rPr>
                <w:spacing w:val="1"/>
                <w:sz w:val="20"/>
              </w:rPr>
              <w:t xml:space="preserve"> </w:t>
            </w:r>
            <w:r>
              <w:rPr>
                <w:sz w:val="20"/>
              </w:rPr>
              <w:t>Romania</w:t>
            </w:r>
            <w:r>
              <w:rPr>
                <w:spacing w:val="1"/>
                <w:sz w:val="20"/>
              </w:rPr>
              <w:t xml:space="preserve"> </w:t>
            </w:r>
            <w:r>
              <w:rPr>
                <w:sz w:val="20"/>
              </w:rPr>
              <w:t>în</w:t>
            </w:r>
            <w:r>
              <w:rPr>
                <w:spacing w:val="1"/>
                <w:sz w:val="20"/>
              </w:rPr>
              <w:t xml:space="preserve"> </w:t>
            </w:r>
            <w:r>
              <w:rPr>
                <w:sz w:val="20"/>
              </w:rPr>
              <w:t>anul</w:t>
            </w:r>
            <w:r>
              <w:rPr>
                <w:spacing w:val="1"/>
                <w:sz w:val="20"/>
              </w:rPr>
              <w:t xml:space="preserve"> </w:t>
            </w:r>
            <w:r>
              <w:rPr>
                <w:sz w:val="20"/>
              </w:rPr>
              <w:t>precedent</w:t>
            </w:r>
            <w:r>
              <w:rPr>
                <w:spacing w:val="1"/>
                <w:sz w:val="20"/>
              </w:rPr>
              <w:t xml:space="preserve"> </w:t>
            </w:r>
            <w:r>
              <w:rPr>
                <w:sz w:val="20"/>
              </w:rPr>
              <w:t>depunerii</w:t>
            </w:r>
            <w:r>
              <w:rPr>
                <w:spacing w:val="1"/>
                <w:sz w:val="20"/>
              </w:rPr>
              <w:t xml:space="preserve"> </w:t>
            </w:r>
            <w:r>
              <w:rPr>
                <w:sz w:val="20"/>
              </w:rPr>
              <w:t>proiectului</w:t>
            </w:r>
            <w:r>
              <w:rPr>
                <w:spacing w:val="-58"/>
                <w:sz w:val="20"/>
              </w:rPr>
              <w:t xml:space="preserve"> </w:t>
            </w:r>
            <w:r>
              <w:rPr>
                <w:sz w:val="20"/>
              </w:rPr>
              <w:t>înregistrată la Administratia Financiară (formularul 200</w:t>
            </w:r>
            <w:r>
              <w:rPr>
                <w:spacing w:val="-58"/>
                <w:sz w:val="20"/>
              </w:rPr>
              <w:t xml:space="preserve"> </w:t>
            </w:r>
            <w:r>
              <w:rPr>
                <w:sz w:val="20"/>
              </w:rPr>
              <w:t>însoţit</w:t>
            </w:r>
            <w:r>
              <w:rPr>
                <w:spacing w:val="-2"/>
                <w:sz w:val="20"/>
              </w:rPr>
              <w:t xml:space="preserve"> </w:t>
            </w:r>
            <w:r>
              <w:rPr>
                <w:sz w:val="20"/>
              </w:rPr>
              <w:t>de</w:t>
            </w:r>
            <w:r>
              <w:rPr>
                <w:spacing w:val="-4"/>
                <w:sz w:val="20"/>
              </w:rPr>
              <w:t xml:space="preserve"> </w:t>
            </w:r>
            <w:r>
              <w:rPr>
                <w:sz w:val="20"/>
              </w:rPr>
              <w:t>Anexele</w:t>
            </w:r>
            <w:r>
              <w:rPr>
                <w:spacing w:val="2"/>
                <w:sz w:val="20"/>
              </w:rPr>
              <w:t xml:space="preserve"> </w:t>
            </w:r>
            <w:r>
              <w:rPr>
                <w:sz w:val="20"/>
              </w:rPr>
              <w:t>la Formular)</w:t>
            </w:r>
            <w:r>
              <w:rPr>
                <w:spacing w:val="-1"/>
                <w:sz w:val="20"/>
              </w:rPr>
              <w:t xml:space="preserve"> </w:t>
            </w:r>
            <w:r>
              <w:rPr>
                <w:sz w:val="20"/>
              </w:rPr>
              <w:t>şi/sau</w:t>
            </w:r>
          </w:p>
          <w:p w14:paraId="64C91CA7" w14:textId="77777777" w:rsidR="00BD35D5" w:rsidRDefault="00000000">
            <w:pPr>
              <w:pStyle w:val="TableParagraph"/>
              <w:ind w:left="74" w:right="48"/>
              <w:jc w:val="both"/>
              <w:rPr>
                <w:sz w:val="20"/>
              </w:rPr>
            </w:pPr>
            <w:r>
              <w:rPr>
                <w:b/>
                <w:sz w:val="20"/>
              </w:rPr>
              <w:t>Doc.2.3</w:t>
            </w:r>
            <w:r>
              <w:rPr>
                <w:b/>
                <w:spacing w:val="1"/>
                <w:sz w:val="20"/>
              </w:rPr>
              <w:t xml:space="preserve"> </w:t>
            </w:r>
            <w:r>
              <w:rPr>
                <w:sz w:val="20"/>
              </w:rPr>
              <w:t>Declaraţia</w:t>
            </w:r>
            <w:r>
              <w:rPr>
                <w:spacing w:val="1"/>
                <w:sz w:val="20"/>
              </w:rPr>
              <w:t xml:space="preserve"> </w:t>
            </w:r>
            <w:r>
              <w:rPr>
                <w:sz w:val="20"/>
              </w:rPr>
              <w:t>privind</w:t>
            </w:r>
            <w:r>
              <w:rPr>
                <w:spacing w:val="1"/>
                <w:sz w:val="20"/>
              </w:rPr>
              <w:t xml:space="preserve"> </w:t>
            </w:r>
            <w:r>
              <w:rPr>
                <w:sz w:val="20"/>
              </w:rPr>
              <w:t>veniturile</w:t>
            </w:r>
            <w:r>
              <w:rPr>
                <w:spacing w:val="1"/>
                <w:sz w:val="20"/>
              </w:rPr>
              <w:t xml:space="preserve"> </w:t>
            </w:r>
            <w:r>
              <w:rPr>
                <w:sz w:val="20"/>
              </w:rPr>
              <w:t>din</w:t>
            </w:r>
            <w:r>
              <w:rPr>
                <w:spacing w:val="1"/>
                <w:sz w:val="20"/>
              </w:rPr>
              <w:t xml:space="preserve"> </w:t>
            </w:r>
            <w:r>
              <w:rPr>
                <w:sz w:val="20"/>
              </w:rPr>
              <w:t>activităţi</w:t>
            </w:r>
            <w:r>
              <w:rPr>
                <w:spacing w:val="1"/>
                <w:sz w:val="20"/>
              </w:rPr>
              <w:t xml:space="preserve"> </w:t>
            </w:r>
            <w:r>
              <w:rPr>
                <w:sz w:val="20"/>
              </w:rPr>
              <w:t>agricole impuse pe norme de venit (formularul 221),</w:t>
            </w:r>
            <w:r>
              <w:rPr>
                <w:spacing w:val="1"/>
                <w:sz w:val="20"/>
              </w:rPr>
              <w:t xml:space="preserve"> </w:t>
            </w:r>
            <w:r>
              <w:rPr>
                <w:sz w:val="20"/>
              </w:rPr>
              <w:t>document</w:t>
            </w:r>
            <w:r>
              <w:rPr>
                <w:spacing w:val="1"/>
                <w:sz w:val="20"/>
              </w:rPr>
              <w:t xml:space="preserve"> </w:t>
            </w:r>
            <w:r>
              <w:rPr>
                <w:sz w:val="20"/>
              </w:rPr>
              <w:t>obligatoriu</w:t>
            </w:r>
            <w:r>
              <w:rPr>
                <w:spacing w:val="1"/>
                <w:sz w:val="20"/>
              </w:rPr>
              <w:t xml:space="preserve"> </w:t>
            </w:r>
            <w:r>
              <w:rPr>
                <w:sz w:val="20"/>
              </w:rPr>
              <w:t>de</w:t>
            </w:r>
            <w:r>
              <w:rPr>
                <w:spacing w:val="1"/>
                <w:sz w:val="20"/>
              </w:rPr>
              <w:t xml:space="preserve"> </w:t>
            </w:r>
            <w:r>
              <w:rPr>
                <w:sz w:val="20"/>
              </w:rPr>
              <w:t>prezentat</w:t>
            </w:r>
            <w:r>
              <w:rPr>
                <w:spacing w:val="1"/>
                <w:sz w:val="20"/>
              </w:rPr>
              <w:t xml:space="preserve"> </w:t>
            </w:r>
            <w:r>
              <w:rPr>
                <w:sz w:val="20"/>
              </w:rPr>
              <w:t>la</w:t>
            </w:r>
            <w:r>
              <w:rPr>
                <w:spacing w:val="60"/>
                <w:sz w:val="20"/>
              </w:rPr>
              <w:t xml:space="preserve"> </w:t>
            </w:r>
            <w:r>
              <w:rPr>
                <w:sz w:val="20"/>
              </w:rPr>
              <w:t>depunerea</w:t>
            </w:r>
            <w:r>
              <w:rPr>
                <w:spacing w:val="1"/>
                <w:sz w:val="20"/>
              </w:rPr>
              <w:t xml:space="preserve"> </w:t>
            </w:r>
            <w:r>
              <w:rPr>
                <w:sz w:val="20"/>
              </w:rPr>
              <w:t>cererii</w:t>
            </w:r>
            <w:r>
              <w:rPr>
                <w:spacing w:val="1"/>
                <w:sz w:val="20"/>
              </w:rPr>
              <w:t xml:space="preserve"> </w:t>
            </w:r>
            <w:r>
              <w:rPr>
                <w:sz w:val="20"/>
              </w:rPr>
              <w:t>de</w:t>
            </w:r>
            <w:r>
              <w:rPr>
                <w:spacing w:val="-3"/>
                <w:sz w:val="20"/>
              </w:rPr>
              <w:t xml:space="preserve"> </w:t>
            </w:r>
            <w:r>
              <w:rPr>
                <w:sz w:val="20"/>
              </w:rPr>
              <w:t>finanţare;</w:t>
            </w:r>
          </w:p>
          <w:p w14:paraId="125D2A42" w14:textId="77777777" w:rsidR="00BD35D5" w:rsidRDefault="00000000">
            <w:pPr>
              <w:pStyle w:val="TableParagraph"/>
              <w:spacing w:line="242" w:lineRule="auto"/>
              <w:ind w:left="74" w:right="49"/>
              <w:jc w:val="both"/>
              <w:rPr>
                <w:sz w:val="20"/>
              </w:rPr>
            </w:pPr>
            <w:r>
              <w:rPr>
                <w:sz w:val="20"/>
              </w:rPr>
              <w:t>În cazul solicitanţilor care nu au desfăşurat activitate</w:t>
            </w:r>
            <w:r>
              <w:rPr>
                <w:spacing w:val="1"/>
                <w:sz w:val="20"/>
              </w:rPr>
              <w:t xml:space="preserve"> </w:t>
            </w:r>
            <w:r>
              <w:rPr>
                <w:sz w:val="20"/>
              </w:rPr>
              <w:t>anterior</w:t>
            </w:r>
            <w:r>
              <w:rPr>
                <w:spacing w:val="-1"/>
                <w:sz w:val="20"/>
              </w:rPr>
              <w:t xml:space="preserve"> </w:t>
            </w:r>
            <w:r>
              <w:rPr>
                <w:sz w:val="20"/>
              </w:rPr>
              <w:t>depunerii</w:t>
            </w:r>
            <w:r>
              <w:rPr>
                <w:spacing w:val="2"/>
                <w:sz w:val="20"/>
              </w:rPr>
              <w:t xml:space="preserve"> </w:t>
            </w:r>
            <w:r>
              <w:rPr>
                <w:sz w:val="20"/>
              </w:rPr>
              <w:t>proiectului:</w:t>
            </w:r>
          </w:p>
          <w:p w14:paraId="1B2AD58F" w14:textId="77777777" w:rsidR="00BD35D5" w:rsidRDefault="00000000">
            <w:pPr>
              <w:pStyle w:val="TableParagraph"/>
              <w:spacing w:line="237" w:lineRule="auto"/>
              <w:ind w:left="74" w:right="48"/>
              <w:jc w:val="both"/>
              <w:rPr>
                <w:sz w:val="20"/>
              </w:rPr>
            </w:pPr>
            <w:r>
              <w:rPr>
                <w:b/>
                <w:sz w:val="20"/>
              </w:rPr>
              <w:t>Doc.2.4</w:t>
            </w:r>
            <w:r>
              <w:rPr>
                <w:b/>
                <w:spacing w:val="1"/>
                <w:sz w:val="20"/>
              </w:rPr>
              <w:t xml:space="preserve"> </w:t>
            </w:r>
            <w:r>
              <w:rPr>
                <w:sz w:val="20"/>
              </w:rPr>
              <w:t>Declaraţia</w:t>
            </w:r>
            <w:r>
              <w:rPr>
                <w:spacing w:val="1"/>
                <w:sz w:val="20"/>
              </w:rPr>
              <w:t xml:space="preserve"> </w:t>
            </w:r>
            <w:r>
              <w:rPr>
                <w:sz w:val="20"/>
              </w:rPr>
              <w:t>de</w:t>
            </w:r>
            <w:r>
              <w:rPr>
                <w:spacing w:val="1"/>
                <w:sz w:val="20"/>
              </w:rPr>
              <w:t xml:space="preserve"> </w:t>
            </w:r>
            <w:r>
              <w:rPr>
                <w:sz w:val="20"/>
              </w:rPr>
              <w:t>inactivitate</w:t>
            </w:r>
            <w:r>
              <w:rPr>
                <w:spacing w:val="1"/>
                <w:sz w:val="20"/>
              </w:rPr>
              <w:t xml:space="preserve"> </w:t>
            </w:r>
            <w:r>
              <w:rPr>
                <w:sz w:val="20"/>
              </w:rPr>
              <w:t>înregistrată</w:t>
            </w:r>
            <w:r>
              <w:rPr>
                <w:spacing w:val="1"/>
                <w:sz w:val="20"/>
              </w:rPr>
              <w:t xml:space="preserve"> </w:t>
            </w:r>
            <w:r>
              <w:rPr>
                <w:sz w:val="20"/>
              </w:rPr>
              <w:t>la</w:t>
            </w:r>
            <w:r>
              <w:rPr>
                <w:spacing w:val="1"/>
                <w:sz w:val="20"/>
              </w:rPr>
              <w:t xml:space="preserve"> </w:t>
            </w:r>
            <w:r>
              <w:rPr>
                <w:sz w:val="20"/>
              </w:rPr>
              <w:t>Administraţia</w:t>
            </w:r>
            <w:r>
              <w:rPr>
                <w:spacing w:val="-4"/>
                <w:sz w:val="20"/>
              </w:rPr>
              <w:t xml:space="preserve"> </w:t>
            </w:r>
            <w:r>
              <w:rPr>
                <w:sz w:val="20"/>
              </w:rPr>
              <w:t>Financiară;</w:t>
            </w:r>
          </w:p>
        </w:tc>
        <w:tc>
          <w:tcPr>
            <w:tcW w:w="897" w:type="dxa"/>
          </w:tcPr>
          <w:p w14:paraId="554F8F89" w14:textId="77777777" w:rsidR="00BD35D5" w:rsidRDefault="00BD35D5">
            <w:pPr>
              <w:pStyle w:val="TableParagraph"/>
              <w:rPr>
                <w:b/>
                <w:sz w:val="20"/>
              </w:rPr>
            </w:pPr>
          </w:p>
          <w:p w14:paraId="68426AA3" w14:textId="77777777" w:rsidR="00BD35D5" w:rsidRDefault="00000000">
            <w:pPr>
              <w:pStyle w:val="TableParagraph"/>
              <w:ind w:left="22"/>
              <w:jc w:val="center"/>
              <w:rPr>
                <w:rFonts w:ascii="Wingdings" w:hAnsi="Wingdings"/>
                <w:sz w:val="20"/>
              </w:rPr>
            </w:pPr>
            <w:r>
              <w:rPr>
                <w:rFonts w:ascii="Wingdings" w:hAnsi="Wingdings"/>
                <w:sz w:val="20"/>
              </w:rPr>
              <w:t></w:t>
            </w:r>
          </w:p>
          <w:p w14:paraId="5701D052" w14:textId="77777777" w:rsidR="00BD35D5" w:rsidRDefault="00BD35D5">
            <w:pPr>
              <w:pStyle w:val="TableParagraph"/>
              <w:rPr>
                <w:b/>
              </w:rPr>
            </w:pPr>
          </w:p>
          <w:p w14:paraId="7BA1C336" w14:textId="77777777" w:rsidR="00BD35D5" w:rsidRDefault="00BD35D5">
            <w:pPr>
              <w:pStyle w:val="TableParagraph"/>
              <w:rPr>
                <w:b/>
              </w:rPr>
            </w:pPr>
          </w:p>
          <w:p w14:paraId="07CADE44" w14:textId="77777777" w:rsidR="00BD35D5" w:rsidRDefault="00BD35D5">
            <w:pPr>
              <w:pStyle w:val="TableParagraph"/>
              <w:rPr>
                <w:b/>
              </w:rPr>
            </w:pPr>
          </w:p>
          <w:p w14:paraId="0CBD7CB2" w14:textId="77777777" w:rsidR="00BD35D5" w:rsidRDefault="00BD35D5">
            <w:pPr>
              <w:pStyle w:val="TableParagraph"/>
              <w:rPr>
                <w:b/>
              </w:rPr>
            </w:pPr>
          </w:p>
          <w:p w14:paraId="5C656FA9" w14:textId="77777777" w:rsidR="00BD35D5" w:rsidRDefault="00BD35D5">
            <w:pPr>
              <w:pStyle w:val="TableParagraph"/>
              <w:rPr>
                <w:b/>
              </w:rPr>
            </w:pPr>
          </w:p>
          <w:p w14:paraId="3A798CAC" w14:textId="77777777" w:rsidR="00BD35D5" w:rsidRDefault="00BD35D5">
            <w:pPr>
              <w:pStyle w:val="TableParagraph"/>
              <w:rPr>
                <w:b/>
              </w:rPr>
            </w:pPr>
          </w:p>
          <w:p w14:paraId="64167A00" w14:textId="77777777" w:rsidR="00BD35D5" w:rsidRDefault="00BD35D5">
            <w:pPr>
              <w:pStyle w:val="TableParagraph"/>
              <w:rPr>
                <w:b/>
              </w:rPr>
            </w:pPr>
          </w:p>
          <w:p w14:paraId="4D5331D5" w14:textId="77777777" w:rsidR="00BD35D5" w:rsidRDefault="00BD35D5">
            <w:pPr>
              <w:pStyle w:val="TableParagraph"/>
              <w:rPr>
                <w:b/>
              </w:rPr>
            </w:pPr>
          </w:p>
          <w:p w14:paraId="0BAB9E6F" w14:textId="77777777" w:rsidR="00BD35D5" w:rsidRDefault="00BD35D5">
            <w:pPr>
              <w:pStyle w:val="TableParagraph"/>
              <w:rPr>
                <w:b/>
              </w:rPr>
            </w:pPr>
          </w:p>
          <w:p w14:paraId="51E9CAEF" w14:textId="77777777" w:rsidR="00BD35D5" w:rsidRDefault="00BD35D5">
            <w:pPr>
              <w:pStyle w:val="TableParagraph"/>
              <w:rPr>
                <w:b/>
              </w:rPr>
            </w:pPr>
          </w:p>
          <w:p w14:paraId="111B1F06" w14:textId="77777777" w:rsidR="00BD35D5" w:rsidRDefault="00BD35D5">
            <w:pPr>
              <w:pStyle w:val="TableParagraph"/>
              <w:rPr>
                <w:b/>
              </w:rPr>
            </w:pPr>
          </w:p>
          <w:p w14:paraId="5881E7BE" w14:textId="77777777" w:rsidR="00BD35D5" w:rsidRDefault="00BD35D5">
            <w:pPr>
              <w:pStyle w:val="TableParagraph"/>
              <w:rPr>
                <w:b/>
              </w:rPr>
            </w:pPr>
          </w:p>
          <w:p w14:paraId="0AA45791" w14:textId="77777777" w:rsidR="00BD35D5" w:rsidRDefault="00BD35D5">
            <w:pPr>
              <w:pStyle w:val="TableParagraph"/>
              <w:rPr>
                <w:b/>
              </w:rPr>
            </w:pPr>
          </w:p>
          <w:p w14:paraId="5DC00C99" w14:textId="77777777" w:rsidR="00BD35D5" w:rsidRDefault="00BD35D5">
            <w:pPr>
              <w:pStyle w:val="TableParagraph"/>
              <w:rPr>
                <w:b/>
              </w:rPr>
            </w:pPr>
          </w:p>
          <w:p w14:paraId="2BB028E4" w14:textId="77777777" w:rsidR="00BD35D5" w:rsidRDefault="00000000">
            <w:pPr>
              <w:pStyle w:val="TableParagraph"/>
              <w:spacing w:before="139"/>
              <w:ind w:left="22"/>
              <w:jc w:val="center"/>
              <w:rPr>
                <w:rFonts w:ascii="Wingdings" w:hAnsi="Wingdings"/>
                <w:sz w:val="20"/>
              </w:rPr>
            </w:pPr>
            <w:r>
              <w:rPr>
                <w:rFonts w:ascii="Wingdings" w:hAnsi="Wingdings"/>
                <w:sz w:val="20"/>
              </w:rPr>
              <w:t></w:t>
            </w:r>
          </w:p>
          <w:p w14:paraId="201D8E78" w14:textId="77777777" w:rsidR="00BD35D5" w:rsidRDefault="00BD35D5">
            <w:pPr>
              <w:pStyle w:val="TableParagraph"/>
              <w:rPr>
                <w:b/>
              </w:rPr>
            </w:pPr>
          </w:p>
          <w:p w14:paraId="28EF4AB1" w14:textId="77777777" w:rsidR="00BD35D5" w:rsidRDefault="00BD35D5">
            <w:pPr>
              <w:pStyle w:val="TableParagraph"/>
              <w:rPr>
                <w:b/>
              </w:rPr>
            </w:pPr>
          </w:p>
          <w:p w14:paraId="7F112B82" w14:textId="77777777" w:rsidR="00BD35D5" w:rsidRDefault="00BD35D5">
            <w:pPr>
              <w:pStyle w:val="TableParagraph"/>
              <w:rPr>
                <w:b/>
              </w:rPr>
            </w:pPr>
          </w:p>
          <w:p w14:paraId="50BF17CE" w14:textId="77777777" w:rsidR="00BD35D5" w:rsidRDefault="00000000">
            <w:pPr>
              <w:pStyle w:val="TableParagraph"/>
              <w:spacing w:before="164"/>
              <w:ind w:left="22"/>
              <w:jc w:val="center"/>
              <w:rPr>
                <w:rFonts w:ascii="Wingdings" w:hAnsi="Wingdings"/>
                <w:sz w:val="20"/>
              </w:rPr>
            </w:pPr>
            <w:r>
              <w:rPr>
                <w:rFonts w:ascii="Wingdings" w:hAnsi="Wingdings"/>
                <w:sz w:val="20"/>
              </w:rPr>
              <w:t></w:t>
            </w:r>
          </w:p>
          <w:p w14:paraId="4E012429" w14:textId="77777777" w:rsidR="00BD35D5" w:rsidRDefault="00BD35D5">
            <w:pPr>
              <w:pStyle w:val="TableParagraph"/>
              <w:rPr>
                <w:b/>
              </w:rPr>
            </w:pPr>
          </w:p>
          <w:p w14:paraId="1CD50912" w14:textId="77777777" w:rsidR="00BD35D5" w:rsidRDefault="00BD35D5">
            <w:pPr>
              <w:pStyle w:val="TableParagraph"/>
              <w:rPr>
                <w:b/>
              </w:rPr>
            </w:pPr>
          </w:p>
          <w:p w14:paraId="33C9B8A7" w14:textId="77777777" w:rsidR="00BD35D5" w:rsidRDefault="00BD35D5">
            <w:pPr>
              <w:pStyle w:val="TableParagraph"/>
              <w:rPr>
                <w:b/>
              </w:rPr>
            </w:pPr>
          </w:p>
          <w:p w14:paraId="5CBDB296" w14:textId="77777777" w:rsidR="00BD35D5" w:rsidRDefault="00000000">
            <w:pPr>
              <w:pStyle w:val="TableParagraph"/>
              <w:spacing w:before="159"/>
              <w:ind w:left="22"/>
              <w:jc w:val="center"/>
              <w:rPr>
                <w:rFonts w:ascii="Wingdings" w:hAnsi="Wingdings"/>
                <w:sz w:val="20"/>
              </w:rPr>
            </w:pPr>
            <w:r>
              <w:rPr>
                <w:rFonts w:ascii="Wingdings" w:hAnsi="Wingdings"/>
                <w:sz w:val="20"/>
              </w:rPr>
              <w:t></w:t>
            </w:r>
          </w:p>
        </w:tc>
        <w:tc>
          <w:tcPr>
            <w:tcW w:w="1080" w:type="dxa"/>
          </w:tcPr>
          <w:p w14:paraId="74790F1D" w14:textId="77777777" w:rsidR="00BD35D5" w:rsidRDefault="00BD35D5">
            <w:pPr>
              <w:pStyle w:val="TableParagraph"/>
              <w:spacing w:before="11"/>
              <w:rPr>
                <w:b/>
                <w:sz w:val="29"/>
              </w:rPr>
            </w:pPr>
          </w:p>
          <w:p w14:paraId="6345B794" w14:textId="77777777" w:rsidR="00BD35D5" w:rsidRDefault="00000000">
            <w:pPr>
              <w:pStyle w:val="TableParagraph"/>
              <w:ind w:left="14"/>
              <w:jc w:val="center"/>
              <w:rPr>
                <w:rFonts w:ascii="Wingdings" w:hAnsi="Wingdings"/>
                <w:sz w:val="20"/>
              </w:rPr>
            </w:pPr>
            <w:r>
              <w:rPr>
                <w:rFonts w:ascii="Wingdings" w:hAnsi="Wingdings"/>
                <w:sz w:val="20"/>
              </w:rPr>
              <w:t></w:t>
            </w:r>
          </w:p>
          <w:p w14:paraId="04A0A646" w14:textId="77777777" w:rsidR="00BD35D5" w:rsidRDefault="00BD35D5">
            <w:pPr>
              <w:pStyle w:val="TableParagraph"/>
              <w:rPr>
                <w:b/>
              </w:rPr>
            </w:pPr>
          </w:p>
          <w:p w14:paraId="2217886C" w14:textId="77777777" w:rsidR="00BD35D5" w:rsidRDefault="00BD35D5">
            <w:pPr>
              <w:pStyle w:val="TableParagraph"/>
              <w:rPr>
                <w:b/>
              </w:rPr>
            </w:pPr>
          </w:p>
          <w:p w14:paraId="7BD96B86" w14:textId="77777777" w:rsidR="00BD35D5" w:rsidRDefault="00BD35D5">
            <w:pPr>
              <w:pStyle w:val="TableParagraph"/>
              <w:rPr>
                <w:b/>
              </w:rPr>
            </w:pPr>
          </w:p>
          <w:p w14:paraId="5EFF0125" w14:textId="77777777" w:rsidR="00BD35D5" w:rsidRDefault="00BD35D5">
            <w:pPr>
              <w:pStyle w:val="TableParagraph"/>
              <w:rPr>
                <w:b/>
              </w:rPr>
            </w:pPr>
          </w:p>
          <w:p w14:paraId="77DBBFE1" w14:textId="77777777" w:rsidR="00BD35D5" w:rsidRDefault="00BD35D5">
            <w:pPr>
              <w:pStyle w:val="TableParagraph"/>
              <w:rPr>
                <w:b/>
              </w:rPr>
            </w:pPr>
          </w:p>
          <w:p w14:paraId="445D19F7" w14:textId="77777777" w:rsidR="00BD35D5" w:rsidRDefault="00BD35D5">
            <w:pPr>
              <w:pStyle w:val="TableParagraph"/>
              <w:rPr>
                <w:b/>
              </w:rPr>
            </w:pPr>
          </w:p>
          <w:p w14:paraId="42BA030E" w14:textId="77777777" w:rsidR="00BD35D5" w:rsidRDefault="00BD35D5">
            <w:pPr>
              <w:pStyle w:val="TableParagraph"/>
              <w:rPr>
                <w:b/>
              </w:rPr>
            </w:pPr>
          </w:p>
          <w:p w14:paraId="75140042" w14:textId="77777777" w:rsidR="00BD35D5" w:rsidRDefault="00BD35D5">
            <w:pPr>
              <w:pStyle w:val="TableParagraph"/>
              <w:rPr>
                <w:b/>
              </w:rPr>
            </w:pPr>
          </w:p>
          <w:p w14:paraId="1B5ACB75" w14:textId="77777777" w:rsidR="00BD35D5" w:rsidRDefault="00BD35D5">
            <w:pPr>
              <w:pStyle w:val="TableParagraph"/>
              <w:rPr>
                <w:b/>
              </w:rPr>
            </w:pPr>
          </w:p>
          <w:p w14:paraId="053BF524" w14:textId="77777777" w:rsidR="00BD35D5" w:rsidRDefault="00BD35D5">
            <w:pPr>
              <w:pStyle w:val="TableParagraph"/>
              <w:rPr>
                <w:b/>
              </w:rPr>
            </w:pPr>
          </w:p>
          <w:p w14:paraId="68380AF1" w14:textId="77777777" w:rsidR="00BD35D5" w:rsidRDefault="00BD35D5">
            <w:pPr>
              <w:pStyle w:val="TableParagraph"/>
              <w:rPr>
                <w:b/>
              </w:rPr>
            </w:pPr>
          </w:p>
          <w:p w14:paraId="4908A77A" w14:textId="77777777" w:rsidR="00BD35D5" w:rsidRDefault="00BD35D5">
            <w:pPr>
              <w:pStyle w:val="TableParagraph"/>
              <w:rPr>
                <w:b/>
              </w:rPr>
            </w:pPr>
          </w:p>
          <w:p w14:paraId="6C0DCAAF" w14:textId="77777777" w:rsidR="00BD35D5" w:rsidRDefault="00BD35D5">
            <w:pPr>
              <w:pStyle w:val="TableParagraph"/>
              <w:rPr>
                <w:b/>
              </w:rPr>
            </w:pPr>
          </w:p>
          <w:p w14:paraId="682593D5" w14:textId="77777777" w:rsidR="00BD35D5" w:rsidRDefault="00BD35D5">
            <w:pPr>
              <w:pStyle w:val="TableParagraph"/>
              <w:rPr>
                <w:b/>
              </w:rPr>
            </w:pPr>
          </w:p>
          <w:p w14:paraId="04A540C1" w14:textId="77777777" w:rsidR="00BD35D5" w:rsidRDefault="00000000">
            <w:pPr>
              <w:pStyle w:val="TableParagraph"/>
              <w:spacing w:before="139"/>
              <w:ind w:left="14"/>
              <w:jc w:val="center"/>
              <w:rPr>
                <w:rFonts w:ascii="Wingdings" w:hAnsi="Wingdings"/>
                <w:sz w:val="20"/>
              </w:rPr>
            </w:pPr>
            <w:r>
              <w:rPr>
                <w:rFonts w:ascii="Wingdings" w:hAnsi="Wingdings"/>
                <w:sz w:val="20"/>
              </w:rPr>
              <w:t></w:t>
            </w:r>
          </w:p>
          <w:p w14:paraId="52B1CE94" w14:textId="77777777" w:rsidR="00BD35D5" w:rsidRDefault="00BD35D5">
            <w:pPr>
              <w:pStyle w:val="TableParagraph"/>
              <w:rPr>
                <w:b/>
              </w:rPr>
            </w:pPr>
          </w:p>
          <w:p w14:paraId="0A4EF2E3" w14:textId="77777777" w:rsidR="00BD35D5" w:rsidRDefault="00BD35D5">
            <w:pPr>
              <w:pStyle w:val="TableParagraph"/>
              <w:rPr>
                <w:b/>
              </w:rPr>
            </w:pPr>
          </w:p>
          <w:p w14:paraId="11C8B041" w14:textId="77777777" w:rsidR="00BD35D5" w:rsidRDefault="00BD35D5">
            <w:pPr>
              <w:pStyle w:val="TableParagraph"/>
              <w:rPr>
                <w:b/>
              </w:rPr>
            </w:pPr>
          </w:p>
          <w:p w14:paraId="5B1E7385" w14:textId="77777777" w:rsidR="00BD35D5" w:rsidRDefault="00000000">
            <w:pPr>
              <w:pStyle w:val="TableParagraph"/>
              <w:spacing w:before="164"/>
              <w:ind w:left="14"/>
              <w:jc w:val="center"/>
              <w:rPr>
                <w:rFonts w:ascii="Wingdings" w:hAnsi="Wingdings"/>
                <w:sz w:val="20"/>
              </w:rPr>
            </w:pPr>
            <w:r>
              <w:rPr>
                <w:rFonts w:ascii="Wingdings" w:hAnsi="Wingdings"/>
                <w:sz w:val="20"/>
              </w:rPr>
              <w:t></w:t>
            </w:r>
          </w:p>
          <w:p w14:paraId="3A42A137" w14:textId="77777777" w:rsidR="00BD35D5" w:rsidRDefault="00BD35D5">
            <w:pPr>
              <w:pStyle w:val="TableParagraph"/>
              <w:rPr>
                <w:b/>
              </w:rPr>
            </w:pPr>
          </w:p>
          <w:p w14:paraId="292F840A" w14:textId="77777777" w:rsidR="00BD35D5" w:rsidRDefault="00BD35D5">
            <w:pPr>
              <w:pStyle w:val="TableParagraph"/>
              <w:rPr>
                <w:b/>
              </w:rPr>
            </w:pPr>
          </w:p>
          <w:p w14:paraId="1EE92AEF" w14:textId="77777777" w:rsidR="00BD35D5" w:rsidRDefault="00BD35D5">
            <w:pPr>
              <w:pStyle w:val="TableParagraph"/>
              <w:rPr>
                <w:b/>
              </w:rPr>
            </w:pPr>
          </w:p>
          <w:p w14:paraId="7220C83F" w14:textId="77777777" w:rsidR="00BD35D5" w:rsidRDefault="00000000">
            <w:pPr>
              <w:pStyle w:val="TableParagraph"/>
              <w:spacing w:before="164"/>
              <w:ind w:left="14"/>
              <w:jc w:val="center"/>
              <w:rPr>
                <w:rFonts w:ascii="Wingdings" w:hAnsi="Wingdings"/>
                <w:sz w:val="20"/>
              </w:rPr>
            </w:pPr>
            <w:r>
              <w:rPr>
                <w:rFonts w:ascii="Wingdings" w:hAnsi="Wingdings"/>
                <w:sz w:val="20"/>
              </w:rPr>
              <w:t></w:t>
            </w:r>
          </w:p>
        </w:tc>
        <w:tc>
          <w:tcPr>
            <w:tcW w:w="1267" w:type="dxa"/>
          </w:tcPr>
          <w:p w14:paraId="6EAF0648" w14:textId="77777777" w:rsidR="00BD35D5" w:rsidRDefault="00BD35D5">
            <w:pPr>
              <w:pStyle w:val="TableParagraph"/>
              <w:spacing w:before="11"/>
              <w:rPr>
                <w:b/>
                <w:sz w:val="29"/>
              </w:rPr>
            </w:pPr>
          </w:p>
          <w:p w14:paraId="4B90D97D" w14:textId="77777777" w:rsidR="00BD35D5" w:rsidRDefault="00000000">
            <w:pPr>
              <w:pStyle w:val="TableParagraph"/>
              <w:ind w:left="30"/>
              <w:jc w:val="center"/>
              <w:rPr>
                <w:rFonts w:ascii="Wingdings" w:hAnsi="Wingdings"/>
                <w:sz w:val="20"/>
              </w:rPr>
            </w:pPr>
            <w:r>
              <w:rPr>
                <w:rFonts w:ascii="Wingdings" w:hAnsi="Wingdings"/>
                <w:sz w:val="20"/>
              </w:rPr>
              <w:t></w:t>
            </w:r>
          </w:p>
          <w:p w14:paraId="0EF46874" w14:textId="77777777" w:rsidR="00BD35D5" w:rsidRDefault="00BD35D5">
            <w:pPr>
              <w:pStyle w:val="TableParagraph"/>
              <w:rPr>
                <w:b/>
              </w:rPr>
            </w:pPr>
          </w:p>
          <w:p w14:paraId="5157EE06" w14:textId="77777777" w:rsidR="00BD35D5" w:rsidRDefault="00BD35D5">
            <w:pPr>
              <w:pStyle w:val="TableParagraph"/>
              <w:rPr>
                <w:b/>
              </w:rPr>
            </w:pPr>
          </w:p>
          <w:p w14:paraId="35534BC0" w14:textId="77777777" w:rsidR="00BD35D5" w:rsidRDefault="00BD35D5">
            <w:pPr>
              <w:pStyle w:val="TableParagraph"/>
              <w:rPr>
                <w:b/>
              </w:rPr>
            </w:pPr>
          </w:p>
          <w:p w14:paraId="578DC9FC" w14:textId="77777777" w:rsidR="00BD35D5" w:rsidRDefault="00BD35D5">
            <w:pPr>
              <w:pStyle w:val="TableParagraph"/>
              <w:rPr>
                <w:b/>
              </w:rPr>
            </w:pPr>
          </w:p>
          <w:p w14:paraId="758A9C17" w14:textId="77777777" w:rsidR="00BD35D5" w:rsidRDefault="00BD35D5">
            <w:pPr>
              <w:pStyle w:val="TableParagraph"/>
              <w:rPr>
                <w:b/>
              </w:rPr>
            </w:pPr>
          </w:p>
          <w:p w14:paraId="61930C80" w14:textId="77777777" w:rsidR="00BD35D5" w:rsidRDefault="00BD35D5">
            <w:pPr>
              <w:pStyle w:val="TableParagraph"/>
              <w:rPr>
                <w:b/>
              </w:rPr>
            </w:pPr>
          </w:p>
          <w:p w14:paraId="615364F0" w14:textId="77777777" w:rsidR="00BD35D5" w:rsidRDefault="00BD35D5">
            <w:pPr>
              <w:pStyle w:val="TableParagraph"/>
              <w:rPr>
                <w:b/>
              </w:rPr>
            </w:pPr>
          </w:p>
          <w:p w14:paraId="57542E3E" w14:textId="77777777" w:rsidR="00BD35D5" w:rsidRDefault="00BD35D5">
            <w:pPr>
              <w:pStyle w:val="TableParagraph"/>
              <w:rPr>
                <w:b/>
              </w:rPr>
            </w:pPr>
          </w:p>
          <w:p w14:paraId="537EDF4F" w14:textId="77777777" w:rsidR="00BD35D5" w:rsidRDefault="00BD35D5">
            <w:pPr>
              <w:pStyle w:val="TableParagraph"/>
              <w:rPr>
                <w:b/>
              </w:rPr>
            </w:pPr>
          </w:p>
          <w:p w14:paraId="4549AAEC" w14:textId="77777777" w:rsidR="00BD35D5" w:rsidRDefault="00BD35D5">
            <w:pPr>
              <w:pStyle w:val="TableParagraph"/>
              <w:rPr>
                <w:b/>
              </w:rPr>
            </w:pPr>
          </w:p>
          <w:p w14:paraId="362EF5AE" w14:textId="77777777" w:rsidR="00BD35D5" w:rsidRDefault="00BD35D5">
            <w:pPr>
              <w:pStyle w:val="TableParagraph"/>
              <w:rPr>
                <w:b/>
              </w:rPr>
            </w:pPr>
          </w:p>
          <w:p w14:paraId="4293D4CD" w14:textId="77777777" w:rsidR="00BD35D5" w:rsidRDefault="00BD35D5">
            <w:pPr>
              <w:pStyle w:val="TableParagraph"/>
              <w:rPr>
                <w:b/>
              </w:rPr>
            </w:pPr>
          </w:p>
          <w:p w14:paraId="3C5785FA" w14:textId="77777777" w:rsidR="00BD35D5" w:rsidRDefault="00BD35D5">
            <w:pPr>
              <w:pStyle w:val="TableParagraph"/>
              <w:rPr>
                <w:b/>
              </w:rPr>
            </w:pPr>
          </w:p>
          <w:p w14:paraId="04BBA8EE" w14:textId="77777777" w:rsidR="00BD35D5" w:rsidRDefault="00BD35D5">
            <w:pPr>
              <w:pStyle w:val="TableParagraph"/>
              <w:rPr>
                <w:b/>
              </w:rPr>
            </w:pPr>
          </w:p>
          <w:p w14:paraId="2E4C7586" w14:textId="77777777" w:rsidR="00BD35D5" w:rsidRDefault="00000000">
            <w:pPr>
              <w:pStyle w:val="TableParagraph"/>
              <w:spacing w:before="139"/>
              <w:ind w:left="30"/>
              <w:jc w:val="center"/>
              <w:rPr>
                <w:rFonts w:ascii="Wingdings" w:hAnsi="Wingdings"/>
                <w:sz w:val="20"/>
              </w:rPr>
            </w:pPr>
            <w:r>
              <w:rPr>
                <w:rFonts w:ascii="Wingdings" w:hAnsi="Wingdings"/>
                <w:sz w:val="20"/>
              </w:rPr>
              <w:t></w:t>
            </w:r>
          </w:p>
          <w:p w14:paraId="46455EF6" w14:textId="77777777" w:rsidR="00BD35D5" w:rsidRDefault="00BD35D5">
            <w:pPr>
              <w:pStyle w:val="TableParagraph"/>
              <w:rPr>
                <w:b/>
              </w:rPr>
            </w:pPr>
          </w:p>
          <w:p w14:paraId="6E58CF91" w14:textId="77777777" w:rsidR="00BD35D5" w:rsidRDefault="00BD35D5">
            <w:pPr>
              <w:pStyle w:val="TableParagraph"/>
              <w:rPr>
                <w:b/>
              </w:rPr>
            </w:pPr>
          </w:p>
          <w:p w14:paraId="601FE376" w14:textId="77777777" w:rsidR="00BD35D5" w:rsidRDefault="00BD35D5">
            <w:pPr>
              <w:pStyle w:val="TableParagraph"/>
              <w:rPr>
                <w:b/>
              </w:rPr>
            </w:pPr>
          </w:p>
          <w:p w14:paraId="42661463" w14:textId="77777777" w:rsidR="00BD35D5" w:rsidRDefault="00000000">
            <w:pPr>
              <w:pStyle w:val="TableParagraph"/>
              <w:spacing w:before="164"/>
              <w:ind w:left="30"/>
              <w:jc w:val="center"/>
              <w:rPr>
                <w:rFonts w:ascii="Wingdings" w:hAnsi="Wingdings"/>
                <w:sz w:val="20"/>
              </w:rPr>
            </w:pPr>
            <w:r>
              <w:rPr>
                <w:rFonts w:ascii="Wingdings" w:hAnsi="Wingdings"/>
                <w:sz w:val="20"/>
              </w:rPr>
              <w:t></w:t>
            </w:r>
          </w:p>
          <w:p w14:paraId="6128F0BB" w14:textId="77777777" w:rsidR="00BD35D5" w:rsidRDefault="00BD35D5">
            <w:pPr>
              <w:pStyle w:val="TableParagraph"/>
              <w:rPr>
                <w:b/>
              </w:rPr>
            </w:pPr>
          </w:p>
          <w:p w14:paraId="7AA81CCF" w14:textId="77777777" w:rsidR="00BD35D5" w:rsidRDefault="00BD35D5">
            <w:pPr>
              <w:pStyle w:val="TableParagraph"/>
              <w:rPr>
                <w:b/>
              </w:rPr>
            </w:pPr>
          </w:p>
          <w:p w14:paraId="1E661A1A" w14:textId="77777777" w:rsidR="00BD35D5" w:rsidRDefault="00000000">
            <w:pPr>
              <w:pStyle w:val="TableParagraph"/>
              <w:spacing w:before="184"/>
              <w:ind w:left="30"/>
              <w:jc w:val="center"/>
              <w:rPr>
                <w:rFonts w:ascii="Wingdings" w:hAnsi="Wingdings"/>
                <w:sz w:val="20"/>
              </w:rPr>
            </w:pPr>
            <w:r>
              <w:rPr>
                <w:rFonts w:ascii="Wingdings" w:hAnsi="Wingdings"/>
                <w:sz w:val="20"/>
              </w:rPr>
              <w:t></w:t>
            </w:r>
          </w:p>
        </w:tc>
        <w:tc>
          <w:tcPr>
            <w:tcW w:w="926" w:type="dxa"/>
          </w:tcPr>
          <w:p w14:paraId="4E04164F" w14:textId="77777777" w:rsidR="00BD35D5" w:rsidRDefault="00BD35D5">
            <w:pPr>
              <w:pStyle w:val="TableParagraph"/>
              <w:rPr>
                <w:b/>
                <w:sz w:val="20"/>
              </w:rPr>
            </w:pPr>
          </w:p>
          <w:p w14:paraId="0DD8BDC1" w14:textId="77777777" w:rsidR="00BD35D5" w:rsidRDefault="00000000">
            <w:pPr>
              <w:pStyle w:val="TableParagraph"/>
              <w:ind w:left="27"/>
              <w:jc w:val="center"/>
              <w:rPr>
                <w:rFonts w:ascii="Wingdings" w:hAnsi="Wingdings"/>
                <w:sz w:val="20"/>
              </w:rPr>
            </w:pPr>
            <w:r>
              <w:rPr>
                <w:rFonts w:ascii="Wingdings" w:hAnsi="Wingdings"/>
                <w:sz w:val="20"/>
              </w:rPr>
              <w:t></w:t>
            </w:r>
          </w:p>
          <w:p w14:paraId="4EF43B8D" w14:textId="77777777" w:rsidR="00BD35D5" w:rsidRDefault="00BD35D5">
            <w:pPr>
              <w:pStyle w:val="TableParagraph"/>
              <w:rPr>
                <w:b/>
              </w:rPr>
            </w:pPr>
          </w:p>
          <w:p w14:paraId="0A9D7109" w14:textId="77777777" w:rsidR="00BD35D5" w:rsidRDefault="00BD35D5">
            <w:pPr>
              <w:pStyle w:val="TableParagraph"/>
              <w:rPr>
                <w:b/>
              </w:rPr>
            </w:pPr>
          </w:p>
          <w:p w14:paraId="55060D75" w14:textId="77777777" w:rsidR="00BD35D5" w:rsidRDefault="00BD35D5">
            <w:pPr>
              <w:pStyle w:val="TableParagraph"/>
              <w:rPr>
                <w:b/>
              </w:rPr>
            </w:pPr>
          </w:p>
          <w:p w14:paraId="643F1B44" w14:textId="77777777" w:rsidR="00BD35D5" w:rsidRDefault="00BD35D5">
            <w:pPr>
              <w:pStyle w:val="TableParagraph"/>
              <w:rPr>
                <w:b/>
              </w:rPr>
            </w:pPr>
          </w:p>
          <w:p w14:paraId="6405F0C5" w14:textId="77777777" w:rsidR="00BD35D5" w:rsidRDefault="00BD35D5">
            <w:pPr>
              <w:pStyle w:val="TableParagraph"/>
              <w:rPr>
                <w:b/>
              </w:rPr>
            </w:pPr>
          </w:p>
          <w:p w14:paraId="52F29313" w14:textId="77777777" w:rsidR="00BD35D5" w:rsidRDefault="00BD35D5">
            <w:pPr>
              <w:pStyle w:val="TableParagraph"/>
              <w:rPr>
                <w:b/>
              </w:rPr>
            </w:pPr>
          </w:p>
          <w:p w14:paraId="3F01341E" w14:textId="77777777" w:rsidR="00BD35D5" w:rsidRDefault="00BD35D5">
            <w:pPr>
              <w:pStyle w:val="TableParagraph"/>
              <w:rPr>
                <w:b/>
              </w:rPr>
            </w:pPr>
          </w:p>
          <w:p w14:paraId="2C39322D" w14:textId="77777777" w:rsidR="00BD35D5" w:rsidRDefault="00BD35D5">
            <w:pPr>
              <w:pStyle w:val="TableParagraph"/>
              <w:rPr>
                <w:b/>
              </w:rPr>
            </w:pPr>
          </w:p>
          <w:p w14:paraId="2946A292" w14:textId="77777777" w:rsidR="00BD35D5" w:rsidRDefault="00BD35D5">
            <w:pPr>
              <w:pStyle w:val="TableParagraph"/>
              <w:rPr>
                <w:b/>
              </w:rPr>
            </w:pPr>
          </w:p>
          <w:p w14:paraId="15D773B0" w14:textId="77777777" w:rsidR="00BD35D5" w:rsidRDefault="00BD35D5">
            <w:pPr>
              <w:pStyle w:val="TableParagraph"/>
              <w:rPr>
                <w:b/>
              </w:rPr>
            </w:pPr>
          </w:p>
          <w:p w14:paraId="057DE6B5" w14:textId="77777777" w:rsidR="00BD35D5" w:rsidRDefault="00BD35D5">
            <w:pPr>
              <w:pStyle w:val="TableParagraph"/>
              <w:rPr>
                <w:b/>
              </w:rPr>
            </w:pPr>
          </w:p>
          <w:p w14:paraId="4A0850F8" w14:textId="77777777" w:rsidR="00BD35D5" w:rsidRDefault="00BD35D5">
            <w:pPr>
              <w:pStyle w:val="TableParagraph"/>
              <w:rPr>
                <w:b/>
              </w:rPr>
            </w:pPr>
          </w:p>
          <w:p w14:paraId="3C17222B" w14:textId="77777777" w:rsidR="00BD35D5" w:rsidRDefault="00BD35D5">
            <w:pPr>
              <w:pStyle w:val="TableParagraph"/>
              <w:rPr>
                <w:b/>
              </w:rPr>
            </w:pPr>
          </w:p>
          <w:p w14:paraId="5E86B0EC" w14:textId="77777777" w:rsidR="00BD35D5" w:rsidRDefault="00BD35D5">
            <w:pPr>
              <w:pStyle w:val="TableParagraph"/>
              <w:rPr>
                <w:b/>
              </w:rPr>
            </w:pPr>
          </w:p>
          <w:p w14:paraId="703E3DC0" w14:textId="77777777" w:rsidR="00BD35D5" w:rsidRDefault="00000000">
            <w:pPr>
              <w:pStyle w:val="TableParagraph"/>
              <w:spacing w:before="139"/>
              <w:ind w:left="27"/>
              <w:jc w:val="center"/>
              <w:rPr>
                <w:rFonts w:ascii="Wingdings" w:hAnsi="Wingdings"/>
                <w:sz w:val="20"/>
              </w:rPr>
            </w:pPr>
            <w:r>
              <w:rPr>
                <w:rFonts w:ascii="Wingdings" w:hAnsi="Wingdings"/>
                <w:sz w:val="20"/>
              </w:rPr>
              <w:t></w:t>
            </w:r>
          </w:p>
          <w:p w14:paraId="1ED3DDCC" w14:textId="77777777" w:rsidR="00BD35D5" w:rsidRDefault="00BD35D5">
            <w:pPr>
              <w:pStyle w:val="TableParagraph"/>
              <w:rPr>
                <w:b/>
              </w:rPr>
            </w:pPr>
          </w:p>
          <w:p w14:paraId="40F09614" w14:textId="77777777" w:rsidR="00BD35D5" w:rsidRDefault="00BD35D5">
            <w:pPr>
              <w:pStyle w:val="TableParagraph"/>
              <w:rPr>
                <w:b/>
              </w:rPr>
            </w:pPr>
          </w:p>
          <w:p w14:paraId="68BA553B" w14:textId="77777777" w:rsidR="00BD35D5" w:rsidRDefault="00BD35D5">
            <w:pPr>
              <w:pStyle w:val="TableParagraph"/>
              <w:rPr>
                <w:b/>
              </w:rPr>
            </w:pPr>
          </w:p>
          <w:p w14:paraId="4F649BB7" w14:textId="77777777" w:rsidR="00BD35D5" w:rsidRDefault="00000000">
            <w:pPr>
              <w:pStyle w:val="TableParagraph"/>
              <w:spacing w:before="164"/>
              <w:ind w:left="27"/>
              <w:jc w:val="center"/>
              <w:rPr>
                <w:rFonts w:ascii="Wingdings" w:hAnsi="Wingdings"/>
                <w:sz w:val="20"/>
              </w:rPr>
            </w:pPr>
            <w:r>
              <w:rPr>
                <w:rFonts w:ascii="Wingdings" w:hAnsi="Wingdings"/>
                <w:sz w:val="20"/>
              </w:rPr>
              <w:t></w:t>
            </w:r>
          </w:p>
          <w:p w14:paraId="61B688CE" w14:textId="77777777" w:rsidR="00BD35D5" w:rsidRDefault="00BD35D5">
            <w:pPr>
              <w:pStyle w:val="TableParagraph"/>
              <w:rPr>
                <w:b/>
              </w:rPr>
            </w:pPr>
          </w:p>
          <w:p w14:paraId="32AB320F" w14:textId="77777777" w:rsidR="00BD35D5" w:rsidRDefault="00BD35D5">
            <w:pPr>
              <w:pStyle w:val="TableParagraph"/>
              <w:rPr>
                <w:b/>
              </w:rPr>
            </w:pPr>
          </w:p>
          <w:p w14:paraId="6CAC4083" w14:textId="77777777" w:rsidR="00BD35D5" w:rsidRDefault="00000000">
            <w:pPr>
              <w:pStyle w:val="TableParagraph"/>
              <w:spacing w:before="184"/>
              <w:ind w:left="27"/>
              <w:jc w:val="center"/>
              <w:rPr>
                <w:rFonts w:ascii="Wingdings" w:hAnsi="Wingdings"/>
                <w:sz w:val="20"/>
              </w:rPr>
            </w:pPr>
            <w:r>
              <w:rPr>
                <w:rFonts w:ascii="Wingdings" w:hAnsi="Wingdings"/>
                <w:sz w:val="20"/>
              </w:rPr>
              <w:t></w:t>
            </w:r>
          </w:p>
        </w:tc>
      </w:tr>
      <w:tr w:rsidR="00BD35D5" w14:paraId="72D55FCC" w14:textId="77777777">
        <w:trPr>
          <w:trHeight w:val="1627"/>
        </w:trPr>
        <w:tc>
          <w:tcPr>
            <w:tcW w:w="5114" w:type="dxa"/>
          </w:tcPr>
          <w:p w14:paraId="0CCBB619" w14:textId="77777777" w:rsidR="00BD35D5" w:rsidRDefault="00000000">
            <w:pPr>
              <w:pStyle w:val="TableParagraph"/>
              <w:spacing w:line="242" w:lineRule="auto"/>
              <w:ind w:left="74" w:right="52"/>
              <w:jc w:val="both"/>
              <w:rPr>
                <w:sz w:val="20"/>
              </w:rPr>
            </w:pPr>
            <w:r>
              <w:rPr>
                <w:b/>
                <w:sz w:val="20"/>
              </w:rPr>
              <w:t xml:space="preserve">Doc.3. </w:t>
            </w:r>
            <w:r>
              <w:rPr>
                <w:sz w:val="20"/>
              </w:rPr>
              <w:t>Documente pentru terenurile și/sau clădirile</w:t>
            </w:r>
            <w:r>
              <w:rPr>
                <w:spacing w:val="1"/>
                <w:sz w:val="20"/>
              </w:rPr>
              <w:t xml:space="preserve"> </w:t>
            </w:r>
            <w:r>
              <w:rPr>
                <w:sz w:val="20"/>
              </w:rPr>
              <w:t>aferente</w:t>
            </w:r>
            <w:r>
              <w:rPr>
                <w:spacing w:val="-4"/>
                <w:sz w:val="20"/>
              </w:rPr>
              <w:t xml:space="preserve"> </w:t>
            </w:r>
            <w:r>
              <w:rPr>
                <w:sz w:val="20"/>
              </w:rPr>
              <w:t>realizării</w:t>
            </w:r>
            <w:r>
              <w:rPr>
                <w:spacing w:val="-3"/>
                <w:sz w:val="20"/>
              </w:rPr>
              <w:t xml:space="preserve"> </w:t>
            </w:r>
            <w:r>
              <w:rPr>
                <w:sz w:val="20"/>
              </w:rPr>
              <w:t>investițiilor</w:t>
            </w:r>
          </w:p>
          <w:p w14:paraId="7E15A469" w14:textId="77777777" w:rsidR="00BD35D5" w:rsidRDefault="00000000">
            <w:pPr>
              <w:pStyle w:val="TableParagraph"/>
              <w:spacing w:line="276" w:lineRule="auto"/>
              <w:ind w:left="74" w:right="52"/>
              <w:jc w:val="both"/>
              <w:rPr>
                <w:sz w:val="20"/>
              </w:rPr>
            </w:pPr>
            <w:r>
              <w:rPr>
                <w:sz w:val="20"/>
              </w:rPr>
              <w:t>3.1</w:t>
            </w:r>
            <w:r>
              <w:rPr>
                <w:spacing w:val="1"/>
                <w:sz w:val="20"/>
              </w:rPr>
              <w:t xml:space="preserve"> </w:t>
            </w:r>
            <w:r>
              <w:rPr>
                <w:sz w:val="20"/>
              </w:rPr>
              <w:t>Pentru</w:t>
            </w:r>
            <w:r>
              <w:rPr>
                <w:spacing w:val="1"/>
                <w:sz w:val="20"/>
              </w:rPr>
              <w:t xml:space="preserve"> </w:t>
            </w:r>
            <w:r>
              <w:rPr>
                <w:sz w:val="20"/>
              </w:rPr>
              <w:t>proiectele</w:t>
            </w:r>
            <w:r>
              <w:rPr>
                <w:spacing w:val="1"/>
                <w:sz w:val="20"/>
              </w:rPr>
              <w:t xml:space="preserve"> </w:t>
            </w:r>
            <w:r>
              <w:rPr>
                <w:sz w:val="20"/>
              </w:rPr>
              <w:t>care</w:t>
            </w:r>
            <w:r>
              <w:rPr>
                <w:spacing w:val="1"/>
                <w:sz w:val="20"/>
              </w:rPr>
              <w:t xml:space="preserve"> </w:t>
            </w:r>
            <w:r>
              <w:rPr>
                <w:sz w:val="20"/>
              </w:rPr>
              <w:t>presupun</w:t>
            </w:r>
            <w:r>
              <w:rPr>
                <w:spacing w:val="1"/>
                <w:sz w:val="20"/>
              </w:rPr>
              <w:t xml:space="preserve"> </w:t>
            </w:r>
            <w:r>
              <w:rPr>
                <w:sz w:val="20"/>
              </w:rPr>
              <w:t>realizarea</w:t>
            </w:r>
            <w:r>
              <w:rPr>
                <w:spacing w:val="1"/>
                <w:sz w:val="20"/>
              </w:rPr>
              <w:t xml:space="preserve"> </w:t>
            </w:r>
            <w:r>
              <w:rPr>
                <w:sz w:val="20"/>
              </w:rPr>
              <w:t>de</w:t>
            </w:r>
            <w:r>
              <w:rPr>
                <w:spacing w:val="1"/>
                <w:sz w:val="20"/>
              </w:rPr>
              <w:t xml:space="preserve"> </w:t>
            </w:r>
            <w:r>
              <w:rPr>
                <w:sz w:val="20"/>
              </w:rPr>
              <w:t>lucrări</w:t>
            </w:r>
            <w:r>
              <w:rPr>
                <w:spacing w:val="1"/>
                <w:sz w:val="20"/>
              </w:rPr>
              <w:t xml:space="preserve"> </w:t>
            </w:r>
            <w:r>
              <w:rPr>
                <w:sz w:val="20"/>
              </w:rPr>
              <w:t>de</w:t>
            </w:r>
            <w:r>
              <w:rPr>
                <w:spacing w:val="1"/>
                <w:sz w:val="20"/>
              </w:rPr>
              <w:t xml:space="preserve"> </w:t>
            </w:r>
            <w:r>
              <w:rPr>
                <w:sz w:val="20"/>
              </w:rPr>
              <w:t>construcție</w:t>
            </w:r>
            <w:r>
              <w:rPr>
                <w:spacing w:val="1"/>
                <w:sz w:val="20"/>
              </w:rPr>
              <w:t xml:space="preserve"> </w:t>
            </w:r>
            <w:r>
              <w:rPr>
                <w:sz w:val="20"/>
              </w:rPr>
              <w:t>sau</w:t>
            </w:r>
            <w:r>
              <w:rPr>
                <w:spacing w:val="1"/>
                <w:sz w:val="20"/>
              </w:rPr>
              <w:t xml:space="preserve"> </w:t>
            </w:r>
            <w:r>
              <w:rPr>
                <w:sz w:val="20"/>
              </w:rPr>
              <w:t>achizitia</w:t>
            </w:r>
            <w:r>
              <w:rPr>
                <w:spacing w:val="1"/>
                <w:sz w:val="20"/>
              </w:rPr>
              <w:t xml:space="preserve"> </w:t>
            </w:r>
            <w:r>
              <w:rPr>
                <w:sz w:val="20"/>
              </w:rPr>
              <w:t>de</w:t>
            </w:r>
            <w:r>
              <w:rPr>
                <w:spacing w:val="1"/>
                <w:sz w:val="20"/>
              </w:rPr>
              <w:t xml:space="preserve"> </w:t>
            </w:r>
            <w:r>
              <w:rPr>
                <w:sz w:val="20"/>
              </w:rPr>
              <w:t>utilaje/echipamente</w:t>
            </w:r>
            <w:r>
              <w:rPr>
                <w:spacing w:val="14"/>
                <w:sz w:val="20"/>
              </w:rPr>
              <w:t xml:space="preserve"> </w:t>
            </w:r>
            <w:r>
              <w:rPr>
                <w:sz w:val="20"/>
              </w:rPr>
              <w:t>cu</w:t>
            </w:r>
            <w:r>
              <w:rPr>
                <w:spacing w:val="14"/>
                <w:sz w:val="20"/>
              </w:rPr>
              <w:t xml:space="preserve"> </w:t>
            </w:r>
            <w:r>
              <w:rPr>
                <w:sz w:val="20"/>
              </w:rPr>
              <w:t>montaj,</w:t>
            </w:r>
            <w:r>
              <w:rPr>
                <w:spacing w:val="16"/>
                <w:sz w:val="20"/>
              </w:rPr>
              <w:t xml:space="preserve"> </w:t>
            </w:r>
            <w:r>
              <w:rPr>
                <w:sz w:val="20"/>
              </w:rPr>
              <w:t>se</w:t>
            </w:r>
            <w:r>
              <w:rPr>
                <w:spacing w:val="14"/>
                <w:sz w:val="20"/>
              </w:rPr>
              <w:t xml:space="preserve"> </w:t>
            </w:r>
            <w:r>
              <w:rPr>
                <w:sz w:val="20"/>
              </w:rPr>
              <w:t>va</w:t>
            </w:r>
            <w:r>
              <w:rPr>
                <w:spacing w:val="18"/>
                <w:sz w:val="20"/>
              </w:rPr>
              <w:t xml:space="preserve"> </w:t>
            </w:r>
            <w:r>
              <w:rPr>
                <w:sz w:val="20"/>
              </w:rPr>
              <w:t>prezenta</w:t>
            </w:r>
          </w:p>
        </w:tc>
        <w:tc>
          <w:tcPr>
            <w:tcW w:w="897" w:type="dxa"/>
          </w:tcPr>
          <w:p w14:paraId="1F514D5A" w14:textId="77777777" w:rsidR="00BD35D5" w:rsidRDefault="00BD35D5">
            <w:pPr>
              <w:pStyle w:val="TableParagraph"/>
              <w:rPr>
                <w:rFonts w:ascii="Times New Roman"/>
                <w:sz w:val="20"/>
              </w:rPr>
            </w:pPr>
          </w:p>
        </w:tc>
        <w:tc>
          <w:tcPr>
            <w:tcW w:w="1080" w:type="dxa"/>
          </w:tcPr>
          <w:p w14:paraId="0D113D41" w14:textId="77777777" w:rsidR="00BD35D5" w:rsidRDefault="00BD35D5">
            <w:pPr>
              <w:pStyle w:val="TableParagraph"/>
              <w:rPr>
                <w:rFonts w:ascii="Times New Roman"/>
                <w:sz w:val="20"/>
              </w:rPr>
            </w:pPr>
          </w:p>
        </w:tc>
        <w:tc>
          <w:tcPr>
            <w:tcW w:w="1267" w:type="dxa"/>
          </w:tcPr>
          <w:p w14:paraId="6967ABFF" w14:textId="77777777" w:rsidR="00BD35D5" w:rsidRDefault="00BD35D5">
            <w:pPr>
              <w:pStyle w:val="TableParagraph"/>
              <w:rPr>
                <w:rFonts w:ascii="Times New Roman"/>
                <w:sz w:val="20"/>
              </w:rPr>
            </w:pPr>
          </w:p>
        </w:tc>
        <w:tc>
          <w:tcPr>
            <w:tcW w:w="926" w:type="dxa"/>
          </w:tcPr>
          <w:p w14:paraId="493E371E" w14:textId="77777777" w:rsidR="00BD35D5" w:rsidRDefault="00BD35D5">
            <w:pPr>
              <w:pStyle w:val="TableParagraph"/>
              <w:rPr>
                <w:rFonts w:ascii="Times New Roman"/>
                <w:sz w:val="20"/>
              </w:rPr>
            </w:pPr>
          </w:p>
        </w:tc>
      </w:tr>
    </w:tbl>
    <w:p w14:paraId="7EC91682" w14:textId="77777777" w:rsidR="00BD35D5" w:rsidRDefault="00BD35D5">
      <w:pPr>
        <w:rPr>
          <w:rFonts w:ascii="Times New Roman"/>
          <w:sz w:val="20"/>
        </w:rPr>
        <w:sectPr w:rsidR="00BD35D5">
          <w:headerReference w:type="default" r:id="rId63"/>
          <w:pgSz w:w="11910" w:h="16840"/>
          <w:pgMar w:top="680" w:right="300" w:bottom="280" w:left="820" w:header="0" w:footer="0" w:gutter="0"/>
          <w:cols w:space="720"/>
        </w:sectPr>
      </w:pPr>
    </w:p>
    <w:tbl>
      <w:tblPr>
        <w:tblW w:w="0" w:type="auto"/>
        <w:tblInd w:w="25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114"/>
        <w:gridCol w:w="898"/>
        <w:gridCol w:w="1081"/>
        <w:gridCol w:w="1268"/>
        <w:gridCol w:w="927"/>
      </w:tblGrid>
      <w:tr w:rsidR="00BD35D5" w14:paraId="783F0637" w14:textId="77777777">
        <w:trPr>
          <w:trHeight w:val="13990"/>
        </w:trPr>
        <w:tc>
          <w:tcPr>
            <w:tcW w:w="5114" w:type="dxa"/>
          </w:tcPr>
          <w:p w14:paraId="03716DBE" w14:textId="77777777" w:rsidR="00BD35D5" w:rsidRDefault="00000000">
            <w:pPr>
              <w:pStyle w:val="TableParagraph"/>
              <w:spacing w:line="222" w:lineRule="exact"/>
              <w:ind w:left="74"/>
              <w:rPr>
                <w:sz w:val="20"/>
              </w:rPr>
            </w:pPr>
            <w:r>
              <w:rPr>
                <w:sz w:val="20"/>
              </w:rPr>
              <w:lastRenderedPageBreak/>
              <w:t>înscrisul</w:t>
            </w:r>
            <w:r>
              <w:rPr>
                <w:spacing w:val="-7"/>
                <w:sz w:val="20"/>
              </w:rPr>
              <w:t xml:space="preserve"> </w:t>
            </w:r>
            <w:r>
              <w:rPr>
                <w:sz w:val="20"/>
              </w:rPr>
              <w:t>care să</w:t>
            </w:r>
            <w:r>
              <w:rPr>
                <w:spacing w:val="-1"/>
                <w:sz w:val="20"/>
              </w:rPr>
              <w:t xml:space="preserve"> </w:t>
            </w:r>
            <w:r>
              <w:rPr>
                <w:sz w:val="20"/>
              </w:rPr>
              <w:t>certifice:</w:t>
            </w:r>
          </w:p>
          <w:p w14:paraId="318BD6E2" w14:textId="77777777" w:rsidR="00BD35D5" w:rsidRDefault="00BD35D5">
            <w:pPr>
              <w:pStyle w:val="TableParagraph"/>
              <w:spacing w:before="1"/>
              <w:rPr>
                <w:b/>
                <w:sz w:val="20"/>
              </w:rPr>
            </w:pPr>
          </w:p>
          <w:p w14:paraId="5CBF732B" w14:textId="77777777" w:rsidR="00BD35D5" w:rsidRDefault="00000000">
            <w:pPr>
              <w:pStyle w:val="TableParagraph"/>
              <w:numPr>
                <w:ilvl w:val="0"/>
                <w:numId w:val="6"/>
              </w:numPr>
              <w:tabs>
                <w:tab w:val="left" w:pos="255"/>
              </w:tabs>
              <w:jc w:val="both"/>
              <w:rPr>
                <w:b/>
                <w:sz w:val="20"/>
              </w:rPr>
            </w:pPr>
            <w:r>
              <w:rPr>
                <w:b/>
                <w:sz w:val="20"/>
                <w:shd w:val="clear" w:color="auto" w:fill="C0C0C0"/>
              </w:rPr>
              <w:t>Dreptul</w:t>
            </w:r>
            <w:r>
              <w:rPr>
                <w:b/>
                <w:spacing w:val="-2"/>
                <w:sz w:val="20"/>
                <w:shd w:val="clear" w:color="auto" w:fill="C0C0C0"/>
              </w:rPr>
              <w:t xml:space="preserve"> </w:t>
            </w:r>
            <w:r>
              <w:rPr>
                <w:b/>
                <w:sz w:val="20"/>
                <w:shd w:val="clear" w:color="auto" w:fill="C0C0C0"/>
              </w:rPr>
              <w:t>de proprietate</w:t>
            </w:r>
            <w:r>
              <w:rPr>
                <w:b/>
                <w:spacing w:val="-1"/>
                <w:sz w:val="20"/>
                <w:shd w:val="clear" w:color="auto" w:fill="C0C0C0"/>
              </w:rPr>
              <w:t xml:space="preserve"> </w:t>
            </w:r>
            <w:r>
              <w:rPr>
                <w:b/>
                <w:sz w:val="20"/>
                <w:shd w:val="clear" w:color="auto" w:fill="C0C0C0"/>
              </w:rPr>
              <w:t>privată</w:t>
            </w:r>
          </w:p>
          <w:p w14:paraId="37B21502" w14:textId="77777777" w:rsidR="00BD35D5" w:rsidRDefault="00BD35D5">
            <w:pPr>
              <w:pStyle w:val="TableParagraph"/>
              <w:spacing w:before="1"/>
              <w:rPr>
                <w:b/>
                <w:sz w:val="20"/>
              </w:rPr>
            </w:pPr>
          </w:p>
          <w:p w14:paraId="45DCC624" w14:textId="77777777" w:rsidR="00BD35D5" w:rsidRDefault="00000000">
            <w:pPr>
              <w:pStyle w:val="TableParagraph"/>
              <w:spacing w:before="1"/>
              <w:ind w:left="74" w:right="50"/>
              <w:jc w:val="both"/>
              <w:rPr>
                <w:sz w:val="20"/>
              </w:rPr>
            </w:pPr>
            <w:r>
              <w:rPr>
                <w:sz w:val="20"/>
              </w:rPr>
              <w:t>Actele</w:t>
            </w:r>
            <w:r>
              <w:rPr>
                <w:spacing w:val="1"/>
                <w:sz w:val="20"/>
              </w:rPr>
              <w:t xml:space="preserve"> </w:t>
            </w:r>
            <w:r>
              <w:rPr>
                <w:sz w:val="20"/>
              </w:rPr>
              <w:t>doveditoare</w:t>
            </w:r>
            <w:r>
              <w:rPr>
                <w:spacing w:val="1"/>
                <w:sz w:val="20"/>
              </w:rPr>
              <w:t xml:space="preserve"> </w:t>
            </w:r>
            <w:r>
              <w:rPr>
                <w:sz w:val="20"/>
              </w:rPr>
              <w:t>ale</w:t>
            </w:r>
            <w:r>
              <w:rPr>
                <w:spacing w:val="1"/>
                <w:sz w:val="20"/>
              </w:rPr>
              <w:t xml:space="preserve"> </w:t>
            </w:r>
            <w:r>
              <w:rPr>
                <w:sz w:val="20"/>
              </w:rPr>
              <w:t>dreptului</w:t>
            </w:r>
            <w:r>
              <w:rPr>
                <w:spacing w:val="1"/>
                <w:sz w:val="20"/>
              </w:rPr>
              <w:t xml:space="preserve"> </w:t>
            </w:r>
            <w:r>
              <w:rPr>
                <w:sz w:val="20"/>
              </w:rPr>
              <w:t>de</w:t>
            </w:r>
            <w:r>
              <w:rPr>
                <w:spacing w:val="1"/>
                <w:sz w:val="20"/>
              </w:rPr>
              <w:t xml:space="preserve"> </w:t>
            </w:r>
            <w:r>
              <w:rPr>
                <w:sz w:val="20"/>
              </w:rPr>
              <w:t>proprietate</w:t>
            </w:r>
            <w:r>
              <w:rPr>
                <w:spacing w:val="1"/>
                <w:sz w:val="20"/>
              </w:rPr>
              <w:t xml:space="preserve"> </w:t>
            </w:r>
            <w:r>
              <w:rPr>
                <w:sz w:val="20"/>
              </w:rPr>
              <w:t>privată, reprezentate de înscrisurile constatatoare ale</w:t>
            </w:r>
            <w:r>
              <w:rPr>
                <w:spacing w:val="1"/>
                <w:sz w:val="20"/>
              </w:rPr>
              <w:t xml:space="preserve"> </w:t>
            </w:r>
            <w:r>
              <w:rPr>
                <w:sz w:val="20"/>
              </w:rPr>
              <w:t>unui</w:t>
            </w:r>
            <w:r>
              <w:rPr>
                <w:spacing w:val="36"/>
                <w:sz w:val="20"/>
              </w:rPr>
              <w:t xml:space="preserve"> </w:t>
            </w:r>
            <w:r>
              <w:rPr>
                <w:sz w:val="20"/>
              </w:rPr>
              <w:t>act</w:t>
            </w:r>
            <w:r>
              <w:rPr>
                <w:spacing w:val="37"/>
                <w:sz w:val="20"/>
              </w:rPr>
              <w:t xml:space="preserve"> </w:t>
            </w:r>
            <w:r>
              <w:rPr>
                <w:sz w:val="20"/>
              </w:rPr>
              <w:t>juridic</w:t>
            </w:r>
            <w:r>
              <w:rPr>
                <w:spacing w:val="37"/>
                <w:sz w:val="20"/>
              </w:rPr>
              <w:t xml:space="preserve"> </w:t>
            </w:r>
            <w:r>
              <w:rPr>
                <w:sz w:val="20"/>
              </w:rPr>
              <w:t>civil,</w:t>
            </w:r>
            <w:r>
              <w:rPr>
                <w:spacing w:val="39"/>
                <w:sz w:val="20"/>
              </w:rPr>
              <w:t xml:space="preserve"> </w:t>
            </w:r>
            <w:r>
              <w:rPr>
                <w:sz w:val="20"/>
              </w:rPr>
              <w:t>jurisdicțional</w:t>
            </w:r>
            <w:r>
              <w:rPr>
                <w:spacing w:val="34"/>
                <w:sz w:val="20"/>
              </w:rPr>
              <w:t xml:space="preserve"> </w:t>
            </w:r>
            <w:r>
              <w:rPr>
                <w:sz w:val="20"/>
              </w:rPr>
              <w:t>sau</w:t>
            </w:r>
            <w:r>
              <w:rPr>
                <w:spacing w:val="36"/>
                <w:sz w:val="20"/>
              </w:rPr>
              <w:t xml:space="preserve"> </w:t>
            </w:r>
            <w:r>
              <w:rPr>
                <w:sz w:val="20"/>
              </w:rPr>
              <w:t>administrativ</w:t>
            </w:r>
            <w:r>
              <w:rPr>
                <w:spacing w:val="-58"/>
                <w:sz w:val="20"/>
              </w:rPr>
              <w:t xml:space="preserve"> </w:t>
            </w:r>
            <w:r>
              <w:rPr>
                <w:sz w:val="20"/>
              </w:rPr>
              <w:t>cu</w:t>
            </w:r>
            <w:r>
              <w:rPr>
                <w:spacing w:val="1"/>
                <w:sz w:val="20"/>
              </w:rPr>
              <w:t xml:space="preserve"> </w:t>
            </w:r>
            <w:r>
              <w:rPr>
                <w:sz w:val="20"/>
              </w:rPr>
              <w:t>efect</w:t>
            </w:r>
            <w:r>
              <w:rPr>
                <w:spacing w:val="1"/>
                <w:sz w:val="20"/>
              </w:rPr>
              <w:t xml:space="preserve"> </w:t>
            </w:r>
            <w:r>
              <w:rPr>
                <w:sz w:val="20"/>
              </w:rPr>
              <w:t>constitutiv</w:t>
            </w:r>
            <w:r>
              <w:rPr>
                <w:spacing w:val="1"/>
                <w:sz w:val="20"/>
              </w:rPr>
              <w:t xml:space="preserve"> </w:t>
            </w:r>
            <w:r>
              <w:rPr>
                <w:sz w:val="20"/>
              </w:rPr>
              <w:t>translativ</w:t>
            </w:r>
            <w:r>
              <w:rPr>
                <w:spacing w:val="1"/>
                <w:sz w:val="20"/>
              </w:rPr>
              <w:t xml:space="preserve"> </w:t>
            </w:r>
            <w:r>
              <w:rPr>
                <w:sz w:val="20"/>
              </w:rPr>
              <w:t>sau</w:t>
            </w:r>
            <w:r>
              <w:rPr>
                <w:spacing w:val="1"/>
                <w:sz w:val="20"/>
              </w:rPr>
              <w:t xml:space="preserve"> </w:t>
            </w:r>
            <w:r>
              <w:rPr>
                <w:sz w:val="20"/>
              </w:rPr>
              <w:t>declarativ</w:t>
            </w:r>
            <w:r>
              <w:rPr>
                <w:spacing w:val="1"/>
                <w:sz w:val="20"/>
              </w:rPr>
              <w:t xml:space="preserve"> </w:t>
            </w:r>
            <w:r>
              <w:rPr>
                <w:sz w:val="20"/>
              </w:rPr>
              <w:t>de</w:t>
            </w:r>
            <w:r>
              <w:rPr>
                <w:spacing w:val="1"/>
                <w:sz w:val="20"/>
              </w:rPr>
              <w:t xml:space="preserve"> </w:t>
            </w:r>
            <w:r>
              <w:rPr>
                <w:sz w:val="20"/>
              </w:rPr>
              <w:t>proprietate,</w:t>
            </w:r>
            <w:r>
              <w:rPr>
                <w:spacing w:val="-1"/>
                <w:sz w:val="20"/>
              </w:rPr>
              <w:t xml:space="preserve"> </w:t>
            </w:r>
            <w:r>
              <w:rPr>
                <w:sz w:val="20"/>
              </w:rPr>
              <w:t>precum:</w:t>
            </w:r>
          </w:p>
          <w:p w14:paraId="41AA39CE" w14:textId="77777777" w:rsidR="00BD35D5" w:rsidRDefault="00000000">
            <w:pPr>
              <w:pStyle w:val="TableParagraph"/>
              <w:numPr>
                <w:ilvl w:val="1"/>
                <w:numId w:val="6"/>
              </w:numPr>
              <w:tabs>
                <w:tab w:val="left" w:pos="1093"/>
              </w:tabs>
              <w:ind w:right="46"/>
              <w:jc w:val="both"/>
              <w:rPr>
                <w:sz w:val="20"/>
              </w:rPr>
            </w:pPr>
            <w:r>
              <w:rPr>
                <w:sz w:val="20"/>
              </w:rPr>
              <w:t>Actele juridice translative de proprietate,</w:t>
            </w:r>
            <w:r>
              <w:rPr>
                <w:spacing w:val="1"/>
                <w:sz w:val="20"/>
              </w:rPr>
              <w:t xml:space="preserve"> </w:t>
            </w:r>
            <w:r>
              <w:rPr>
                <w:sz w:val="20"/>
              </w:rPr>
              <w:t>precum contractele de vânzare-cumpărare,</w:t>
            </w:r>
            <w:r>
              <w:rPr>
                <w:spacing w:val="-58"/>
                <w:sz w:val="20"/>
              </w:rPr>
              <w:t xml:space="preserve"> </w:t>
            </w:r>
            <w:r>
              <w:rPr>
                <w:sz w:val="20"/>
              </w:rPr>
              <w:t>donație, schimb,</w:t>
            </w:r>
            <w:r>
              <w:rPr>
                <w:spacing w:val="-1"/>
                <w:sz w:val="20"/>
              </w:rPr>
              <w:t xml:space="preserve"> </w:t>
            </w:r>
            <w:r>
              <w:rPr>
                <w:sz w:val="20"/>
              </w:rPr>
              <w:t>etc;</w:t>
            </w:r>
          </w:p>
          <w:p w14:paraId="3A786ECD" w14:textId="77777777" w:rsidR="00BD35D5" w:rsidRDefault="00000000">
            <w:pPr>
              <w:pStyle w:val="TableParagraph"/>
              <w:numPr>
                <w:ilvl w:val="1"/>
                <w:numId w:val="6"/>
              </w:numPr>
              <w:tabs>
                <w:tab w:val="left" w:pos="1093"/>
              </w:tabs>
              <w:ind w:right="50"/>
              <w:jc w:val="both"/>
              <w:rPr>
                <w:sz w:val="20"/>
              </w:rPr>
            </w:pPr>
            <w:r>
              <w:rPr>
                <w:sz w:val="20"/>
              </w:rPr>
              <w:t>Actele juridice declarative de proprietate,</w:t>
            </w:r>
            <w:r>
              <w:rPr>
                <w:spacing w:val="1"/>
                <w:sz w:val="20"/>
              </w:rPr>
              <w:t xml:space="preserve"> </w:t>
            </w:r>
            <w:r>
              <w:rPr>
                <w:sz w:val="20"/>
              </w:rPr>
              <w:t>precum</w:t>
            </w:r>
            <w:r>
              <w:rPr>
                <w:spacing w:val="1"/>
                <w:sz w:val="20"/>
              </w:rPr>
              <w:t xml:space="preserve"> </w:t>
            </w:r>
            <w:r>
              <w:rPr>
                <w:sz w:val="20"/>
              </w:rPr>
              <w:t>împărțeala</w:t>
            </w:r>
            <w:r>
              <w:rPr>
                <w:spacing w:val="1"/>
                <w:sz w:val="20"/>
              </w:rPr>
              <w:t xml:space="preserve"> </w:t>
            </w:r>
            <w:r>
              <w:rPr>
                <w:sz w:val="20"/>
              </w:rPr>
              <w:t>judiciară</w:t>
            </w:r>
            <w:r>
              <w:rPr>
                <w:spacing w:val="61"/>
                <w:sz w:val="20"/>
              </w:rPr>
              <w:t xml:space="preserve"> </w:t>
            </w:r>
            <w:r>
              <w:rPr>
                <w:sz w:val="20"/>
              </w:rPr>
              <w:t>sau</w:t>
            </w:r>
            <w:r>
              <w:rPr>
                <w:spacing w:val="1"/>
                <w:sz w:val="20"/>
              </w:rPr>
              <w:t xml:space="preserve"> </w:t>
            </w:r>
            <w:r>
              <w:rPr>
                <w:sz w:val="20"/>
              </w:rPr>
              <w:t>tranzacția;</w:t>
            </w:r>
          </w:p>
          <w:p w14:paraId="393F7595" w14:textId="77777777" w:rsidR="00BD35D5" w:rsidRDefault="00000000">
            <w:pPr>
              <w:pStyle w:val="TableParagraph"/>
              <w:numPr>
                <w:ilvl w:val="1"/>
                <w:numId w:val="6"/>
              </w:numPr>
              <w:tabs>
                <w:tab w:val="left" w:pos="1093"/>
              </w:tabs>
              <w:spacing w:before="4"/>
              <w:ind w:right="46"/>
              <w:jc w:val="both"/>
              <w:rPr>
                <w:sz w:val="20"/>
              </w:rPr>
            </w:pPr>
            <w:r>
              <w:rPr>
                <w:sz w:val="20"/>
              </w:rPr>
              <w:t>Actele jurisdicționale declarative, precum</w:t>
            </w:r>
            <w:r>
              <w:rPr>
                <w:spacing w:val="1"/>
                <w:sz w:val="20"/>
              </w:rPr>
              <w:t xml:space="preserve"> </w:t>
            </w:r>
            <w:r>
              <w:rPr>
                <w:sz w:val="20"/>
              </w:rPr>
              <w:t>hotărârile judecătorești cu putere de res-</w:t>
            </w:r>
            <w:r>
              <w:rPr>
                <w:spacing w:val="1"/>
                <w:sz w:val="20"/>
              </w:rPr>
              <w:t xml:space="preserve"> </w:t>
            </w:r>
            <w:r>
              <w:rPr>
                <w:sz w:val="20"/>
              </w:rPr>
              <w:t>judecata,</w:t>
            </w:r>
            <w:r>
              <w:rPr>
                <w:spacing w:val="1"/>
                <w:sz w:val="20"/>
              </w:rPr>
              <w:t xml:space="preserve"> </w:t>
            </w:r>
            <w:r>
              <w:rPr>
                <w:sz w:val="20"/>
              </w:rPr>
              <w:t>de</w:t>
            </w:r>
            <w:r>
              <w:rPr>
                <w:spacing w:val="1"/>
                <w:sz w:val="20"/>
              </w:rPr>
              <w:t xml:space="preserve"> </w:t>
            </w:r>
            <w:r>
              <w:rPr>
                <w:sz w:val="20"/>
              </w:rPr>
              <w:t>partaj,</w:t>
            </w:r>
            <w:r>
              <w:rPr>
                <w:spacing w:val="1"/>
                <w:sz w:val="20"/>
              </w:rPr>
              <w:t xml:space="preserve"> </w:t>
            </w:r>
            <w:r>
              <w:rPr>
                <w:sz w:val="20"/>
              </w:rPr>
              <w:t>de</w:t>
            </w:r>
            <w:r>
              <w:rPr>
                <w:spacing w:val="1"/>
                <w:sz w:val="20"/>
              </w:rPr>
              <w:t xml:space="preserve"> </w:t>
            </w:r>
            <w:r>
              <w:rPr>
                <w:sz w:val="20"/>
              </w:rPr>
              <w:t>constatare</w:t>
            </w:r>
            <w:r>
              <w:rPr>
                <w:spacing w:val="1"/>
                <w:sz w:val="20"/>
              </w:rPr>
              <w:t xml:space="preserve"> </w:t>
            </w:r>
            <w:r>
              <w:rPr>
                <w:sz w:val="20"/>
              </w:rPr>
              <w:t>a</w:t>
            </w:r>
            <w:r>
              <w:rPr>
                <w:spacing w:val="1"/>
                <w:sz w:val="20"/>
              </w:rPr>
              <w:t xml:space="preserve"> </w:t>
            </w:r>
            <w:r>
              <w:rPr>
                <w:sz w:val="20"/>
              </w:rPr>
              <w:t>uzucapiunii</w:t>
            </w:r>
            <w:r>
              <w:rPr>
                <w:spacing w:val="1"/>
                <w:sz w:val="20"/>
              </w:rPr>
              <w:t xml:space="preserve"> </w:t>
            </w:r>
            <w:r>
              <w:rPr>
                <w:sz w:val="20"/>
              </w:rPr>
              <w:t>imobiliare,</w:t>
            </w:r>
            <w:r>
              <w:rPr>
                <w:spacing w:val="-5"/>
                <w:sz w:val="20"/>
              </w:rPr>
              <w:t xml:space="preserve"> </w:t>
            </w:r>
            <w:r>
              <w:rPr>
                <w:sz w:val="20"/>
              </w:rPr>
              <w:t>etc.</w:t>
            </w:r>
          </w:p>
          <w:p w14:paraId="528E9711" w14:textId="77777777" w:rsidR="00BD35D5" w:rsidRDefault="00000000">
            <w:pPr>
              <w:pStyle w:val="TableParagraph"/>
              <w:numPr>
                <w:ilvl w:val="1"/>
                <w:numId w:val="6"/>
              </w:numPr>
              <w:tabs>
                <w:tab w:val="left" w:pos="1093"/>
              </w:tabs>
              <w:ind w:right="52"/>
              <w:jc w:val="both"/>
              <w:rPr>
                <w:sz w:val="20"/>
              </w:rPr>
            </w:pPr>
            <w:r>
              <w:rPr>
                <w:sz w:val="20"/>
              </w:rPr>
              <w:t>Actele jurisdicționale, precum ordonanțele</w:t>
            </w:r>
            <w:r>
              <w:rPr>
                <w:spacing w:val="1"/>
                <w:sz w:val="20"/>
              </w:rPr>
              <w:t xml:space="preserve"> </w:t>
            </w:r>
            <w:r>
              <w:rPr>
                <w:sz w:val="20"/>
              </w:rPr>
              <w:t>de</w:t>
            </w:r>
            <w:r>
              <w:rPr>
                <w:spacing w:val="1"/>
                <w:sz w:val="20"/>
              </w:rPr>
              <w:t xml:space="preserve"> </w:t>
            </w:r>
            <w:r>
              <w:rPr>
                <w:sz w:val="20"/>
              </w:rPr>
              <w:t>adjudecare;</w:t>
            </w:r>
          </w:p>
          <w:p w14:paraId="43463B05" w14:textId="77777777" w:rsidR="00BD35D5" w:rsidRDefault="00000000">
            <w:pPr>
              <w:pStyle w:val="TableParagraph"/>
              <w:numPr>
                <w:ilvl w:val="0"/>
                <w:numId w:val="6"/>
              </w:numPr>
              <w:tabs>
                <w:tab w:val="left" w:pos="372"/>
              </w:tabs>
              <w:ind w:left="74" w:right="49" w:firstLine="0"/>
              <w:jc w:val="both"/>
              <w:rPr>
                <w:sz w:val="20"/>
              </w:rPr>
            </w:pPr>
            <w:r>
              <w:rPr>
                <w:b/>
                <w:sz w:val="20"/>
                <w:shd w:val="clear" w:color="auto" w:fill="C0C0C0"/>
              </w:rPr>
              <w:t xml:space="preserve">Dreptul de concesiune </w:t>
            </w:r>
            <w:r>
              <w:rPr>
                <w:b/>
                <w:sz w:val="20"/>
              </w:rPr>
              <w:t xml:space="preserve">- </w:t>
            </w:r>
            <w:r>
              <w:rPr>
                <w:sz w:val="20"/>
              </w:rPr>
              <w:t>Contract de concesiune</w:t>
            </w:r>
            <w:r>
              <w:rPr>
                <w:spacing w:val="1"/>
                <w:sz w:val="20"/>
              </w:rPr>
              <w:t xml:space="preserve"> </w:t>
            </w:r>
            <w:r>
              <w:rPr>
                <w:sz w:val="20"/>
              </w:rPr>
              <w:t>care acoperă o perioadă de cel puțin 10 ani începând</w:t>
            </w:r>
            <w:r>
              <w:rPr>
                <w:spacing w:val="1"/>
                <w:sz w:val="20"/>
              </w:rPr>
              <w:t xml:space="preserve"> </w:t>
            </w:r>
            <w:r>
              <w:rPr>
                <w:sz w:val="20"/>
              </w:rPr>
              <w:t>cu</w:t>
            </w:r>
            <w:r>
              <w:rPr>
                <w:spacing w:val="1"/>
                <w:sz w:val="20"/>
              </w:rPr>
              <w:t xml:space="preserve"> </w:t>
            </w:r>
            <w:r>
              <w:rPr>
                <w:sz w:val="20"/>
              </w:rPr>
              <w:t>anul</w:t>
            </w:r>
            <w:r>
              <w:rPr>
                <w:spacing w:val="1"/>
                <w:sz w:val="20"/>
              </w:rPr>
              <w:t xml:space="preserve"> </w:t>
            </w:r>
            <w:r>
              <w:rPr>
                <w:sz w:val="20"/>
              </w:rPr>
              <w:t>depunerii</w:t>
            </w:r>
            <w:r>
              <w:rPr>
                <w:spacing w:val="1"/>
                <w:sz w:val="20"/>
              </w:rPr>
              <w:t xml:space="preserve"> </w:t>
            </w:r>
            <w:r>
              <w:rPr>
                <w:sz w:val="20"/>
              </w:rPr>
              <w:t>cererii</w:t>
            </w:r>
            <w:r>
              <w:rPr>
                <w:spacing w:val="1"/>
                <w:sz w:val="20"/>
              </w:rPr>
              <w:t xml:space="preserve"> </w:t>
            </w:r>
            <w:r>
              <w:rPr>
                <w:sz w:val="20"/>
              </w:rPr>
              <w:t>de</w:t>
            </w:r>
            <w:r>
              <w:rPr>
                <w:spacing w:val="61"/>
                <w:sz w:val="20"/>
              </w:rPr>
              <w:t xml:space="preserve"> </w:t>
            </w:r>
            <w:r>
              <w:rPr>
                <w:sz w:val="20"/>
              </w:rPr>
              <w:t>finanţare,</w:t>
            </w:r>
            <w:r>
              <w:rPr>
                <w:spacing w:val="1"/>
                <w:sz w:val="20"/>
              </w:rPr>
              <w:t xml:space="preserve"> </w:t>
            </w:r>
            <w:r>
              <w:rPr>
                <w:sz w:val="20"/>
              </w:rPr>
              <w:t>corespunzătoare asigurării sustenabilității investiției şi</w:t>
            </w:r>
            <w:r>
              <w:rPr>
                <w:spacing w:val="-58"/>
                <w:sz w:val="20"/>
              </w:rPr>
              <w:t xml:space="preserve"> </w:t>
            </w:r>
            <w:r>
              <w:rPr>
                <w:sz w:val="20"/>
              </w:rPr>
              <w:t>care oferă dreptul titularului de a executa lucrările de</w:t>
            </w:r>
            <w:r>
              <w:rPr>
                <w:spacing w:val="1"/>
                <w:sz w:val="20"/>
              </w:rPr>
              <w:t xml:space="preserve"> </w:t>
            </w:r>
            <w:r>
              <w:rPr>
                <w:sz w:val="20"/>
              </w:rPr>
              <w:t>construcție</w:t>
            </w:r>
            <w:r>
              <w:rPr>
                <w:spacing w:val="-4"/>
                <w:sz w:val="20"/>
              </w:rPr>
              <w:t xml:space="preserve"> </w:t>
            </w:r>
            <w:r>
              <w:rPr>
                <w:sz w:val="20"/>
              </w:rPr>
              <w:t>prevăzute</w:t>
            </w:r>
            <w:r>
              <w:rPr>
                <w:spacing w:val="-4"/>
                <w:sz w:val="20"/>
              </w:rPr>
              <w:t xml:space="preserve"> </w:t>
            </w:r>
            <w:r>
              <w:rPr>
                <w:sz w:val="20"/>
              </w:rPr>
              <w:t>prin</w:t>
            </w:r>
            <w:r>
              <w:rPr>
                <w:spacing w:val="2"/>
                <w:sz w:val="20"/>
              </w:rPr>
              <w:t xml:space="preserve"> </w:t>
            </w:r>
            <w:r>
              <w:rPr>
                <w:sz w:val="20"/>
              </w:rPr>
              <w:t>proiect,</w:t>
            </w:r>
            <w:r>
              <w:rPr>
                <w:spacing w:val="-2"/>
                <w:sz w:val="20"/>
              </w:rPr>
              <w:t xml:space="preserve"> </w:t>
            </w:r>
            <w:r>
              <w:rPr>
                <w:sz w:val="20"/>
              </w:rPr>
              <w:t>în</w:t>
            </w:r>
            <w:r>
              <w:rPr>
                <w:spacing w:val="-3"/>
                <w:sz w:val="20"/>
              </w:rPr>
              <w:t xml:space="preserve"> </w:t>
            </w:r>
            <w:r>
              <w:rPr>
                <w:sz w:val="20"/>
              </w:rPr>
              <w:t>copie.</w:t>
            </w:r>
          </w:p>
          <w:p w14:paraId="78531278" w14:textId="77777777" w:rsidR="00BD35D5" w:rsidRDefault="00BD35D5">
            <w:pPr>
              <w:pStyle w:val="TableParagraph"/>
              <w:spacing w:before="1"/>
              <w:rPr>
                <w:b/>
                <w:sz w:val="20"/>
              </w:rPr>
            </w:pPr>
          </w:p>
          <w:p w14:paraId="25F875C3" w14:textId="77777777" w:rsidR="00BD35D5" w:rsidRDefault="00000000">
            <w:pPr>
              <w:pStyle w:val="TableParagraph"/>
              <w:spacing w:line="273" w:lineRule="auto"/>
              <w:ind w:left="74" w:right="47"/>
              <w:jc w:val="both"/>
              <w:rPr>
                <w:sz w:val="20"/>
              </w:rPr>
            </w:pPr>
            <w:r>
              <w:rPr>
                <w:sz w:val="20"/>
              </w:rPr>
              <w:t>În</w:t>
            </w:r>
            <w:r>
              <w:rPr>
                <w:spacing w:val="1"/>
                <w:sz w:val="20"/>
              </w:rPr>
              <w:t xml:space="preserve"> </w:t>
            </w:r>
            <w:r>
              <w:rPr>
                <w:sz w:val="20"/>
              </w:rPr>
              <w:t>cazul</w:t>
            </w:r>
            <w:r>
              <w:rPr>
                <w:spacing w:val="1"/>
                <w:sz w:val="20"/>
              </w:rPr>
              <w:t xml:space="preserve"> </w:t>
            </w:r>
            <w:r>
              <w:rPr>
                <w:sz w:val="20"/>
              </w:rPr>
              <w:t>contractului</w:t>
            </w:r>
            <w:r>
              <w:rPr>
                <w:spacing w:val="1"/>
                <w:sz w:val="20"/>
              </w:rPr>
              <w:t xml:space="preserve"> </w:t>
            </w:r>
            <w:r>
              <w:rPr>
                <w:sz w:val="20"/>
              </w:rPr>
              <w:t>de</w:t>
            </w:r>
            <w:r>
              <w:rPr>
                <w:spacing w:val="1"/>
                <w:sz w:val="20"/>
              </w:rPr>
              <w:t xml:space="preserve"> </w:t>
            </w:r>
            <w:r>
              <w:rPr>
                <w:sz w:val="20"/>
              </w:rPr>
              <w:t>concesiune</w:t>
            </w:r>
            <w:r>
              <w:rPr>
                <w:spacing w:val="1"/>
                <w:sz w:val="20"/>
              </w:rPr>
              <w:t xml:space="preserve"> </w:t>
            </w:r>
            <w:r>
              <w:rPr>
                <w:sz w:val="20"/>
              </w:rPr>
              <w:t>pentru</w:t>
            </w:r>
            <w:r>
              <w:rPr>
                <w:spacing w:val="1"/>
                <w:sz w:val="20"/>
              </w:rPr>
              <w:t xml:space="preserve"> </w:t>
            </w:r>
            <w:r>
              <w:rPr>
                <w:sz w:val="20"/>
              </w:rPr>
              <w:t>cladiri,</w:t>
            </w:r>
            <w:r>
              <w:rPr>
                <w:spacing w:val="1"/>
                <w:sz w:val="20"/>
              </w:rPr>
              <w:t xml:space="preserve"> </w:t>
            </w:r>
            <w:r>
              <w:rPr>
                <w:sz w:val="20"/>
              </w:rPr>
              <w:t>acesta va fi însoțit de o adresă emisă de concedent</w:t>
            </w:r>
            <w:r>
              <w:rPr>
                <w:spacing w:val="1"/>
                <w:sz w:val="20"/>
              </w:rPr>
              <w:t xml:space="preserve"> </w:t>
            </w:r>
            <w:r>
              <w:rPr>
                <w:sz w:val="20"/>
              </w:rPr>
              <w:t>care să specifice dacă pentru clădirea concesionată</w:t>
            </w:r>
            <w:r>
              <w:rPr>
                <w:spacing w:val="1"/>
                <w:sz w:val="20"/>
              </w:rPr>
              <w:t xml:space="preserve"> </w:t>
            </w:r>
            <w:r>
              <w:rPr>
                <w:sz w:val="20"/>
              </w:rPr>
              <w:t>există</w:t>
            </w:r>
            <w:r>
              <w:rPr>
                <w:spacing w:val="-5"/>
                <w:sz w:val="20"/>
              </w:rPr>
              <w:t xml:space="preserve"> </w:t>
            </w:r>
            <w:r>
              <w:rPr>
                <w:sz w:val="20"/>
              </w:rPr>
              <w:t>solicitări</w:t>
            </w:r>
            <w:r>
              <w:rPr>
                <w:spacing w:val="-3"/>
                <w:sz w:val="20"/>
              </w:rPr>
              <w:t xml:space="preserve"> </w:t>
            </w:r>
            <w:r>
              <w:rPr>
                <w:sz w:val="20"/>
              </w:rPr>
              <w:t>privind</w:t>
            </w:r>
            <w:r>
              <w:rPr>
                <w:spacing w:val="-5"/>
                <w:sz w:val="20"/>
              </w:rPr>
              <w:t xml:space="preserve"> </w:t>
            </w:r>
            <w:r>
              <w:rPr>
                <w:sz w:val="20"/>
              </w:rPr>
              <w:t>retrocedarea.</w:t>
            </w:r>
          </w:p>
          <w:p w14:paraId="47CA9088" w14:textId="77777777" w:rsidR="00BD35D5" w:rsidRDefault="00BD35D5">
            <w:pPr>
              <w:pStyle w:val="TableParagraph"/>
              <w:spacing w:before="8"/>
              <w:rPr>
                <w:b/>
                <w:sz w:val="23"/>
              </w:rPr>
            </w:pPr>
          </w:p>
          <w:p w14:paraId="41179151" w14:textId="77777777" w:rsidR="00BD35D5" w:rsidRDefault="00000000">
            <w:pPr>
              <w:pStyle w:val="TableParagraph"/>
              <w:spacing w:before="1"/>
              <w:ind w:left="74" w:right="49"/>
              <w:jc w:val="both"/>
              <w:rPr>
                <w:sz w:val="20"/>
              </w:rPr>
            </w:pPr>
            <w:r>
              <w:rPr>
                <w:sz w:val="20"/>
              </w:rPr>
              <w:t>În cazul contractului de concesiune pentru terenuri,</w:t>
            </w:r>
            <w:r>
              <w:rPr>
                <w:spacing w:val="1"/>
                <w:sz w:val="20"/>
              </w:rPr>
              <w:t xml:space="preserve"> </w:t>
            </w:r>
            <w:r>
              <w:rPr>
                <w:sz w:val="20"/>
              </w:rPr>
              <w:t>acesta va fi însoțit de o adresă emisă de concedent</w:t>
            </w:r>
            <w:r>
              <w:rPr>
                <w:spacing w:val="1"/>
                <w:sz w:val="20"/>
              </w:rPr>
              <w:t xml:space="preserve"> </w:t>
            </w:r>
            <w:r>
              <w:rPr>
                <w:sz w:val="20"/>
              </w:rPr>
              <w:t>care</w:t>
            </w:r>
            <w:r>
              <w:rPr>
                <w:spacing w:val="1"/>
                <w:sz w:val="20"/>
              </w:rPr>
              <w:t xml:space="preserve"> </w:t>
            </w:r>
            <w:r>
              <w:rPr>
                <w:sz w:val="20"/>
              </w:rPr>
              <w:t>să</w:t>
            </w:r>
            <w:r>
              <w:rPr>
                <w:spacing w:val="-3"/>
                <w:sz w:val="20"/>
              </w:rPr>
              <w:t xml:space="preserve"> </w:t>
            </w:r>
            <w:r>
              <w:rPr>
                <w:sz w:val="20"/>
              </w:rPr>
              <w:t>specifice:</w:t>
            </w:r>
          </w:p>
          <w:p w14:paraId="402E9715" w14:textId="77777777" w:rsidR="00BD35D5" w:rsidRDefault="00000000">
            <w:pPr>
              <w:pStyle w:val="TableParagraph"/>
              <w:numPr>
                <w:ilvl w:val="0"/>
                <w:numId w:val="5"/>
              </w:numPr>
              <w:tabs>
                <w:tab w:val="left" w:pos="228"/>
              </w:tabs>
              <w:spacing w:line="276" w:lineRule="auto"/>
              <w:ind w:right="48" w:firstLine="0"/>
              <w:jc w:val="both"/>
              <w:rPr>
                <w:sz w:val="20"/>
              </w:rPr>
            </w:pPr>
            <w:r>
              <w:rPr>
                <w:sz w:val="20"/>
              </w:rPr>
              <w:t>suprafaţa concesionată la zi - dacă pentru suprafaţa</w:t>
            </w:r>
            <w:r>
              <w:rPr>
                <w:spacing w:val="1"/>
                <w:sz w:val="20"/>
              </w:rPr>
              <w:t xml:space="preserve"> </w:t>
            </w:r>
            <w:r>
              <w:rPr>
                <w:sz w:val="20"/>
              </w:rPr>
              <w:t>concesionată există solicitări privind retrocedarea sau</w:t>
            </w:r>
            <w:r>
              <w:rPr>
                <w:spacing w:val="1"/>
                <w:sz w:val="20"/>
              </w:rPr>
              <w:t xml:space="preserve"> </w:t>
            </w:r>
            <w:r>
              <w:rPr>
                <w:sz w:val="20"/>
              </w:rPr>
              <w:t>diminuarea şi dacă da, să se menţioneze care este</w:t>
            </w:r>
            <w:r>
              <w:rPr>
                <w:spacing w:val="1"/>
                <w:sz w:val="20"/>
              </w:rPr>
              <w:t xml:space="preserve"> </w:t>
            </w:r>
            <w:r>
              <w:rPr>
                <w:sz w:val="20"/>
              </w:rPr>
              <w:t>suprafaţa</w:t>
            </w:r>
            <w:r>
              <w:rPr>
                <w:spacing w:val="-5"/>
                <w:sz w:val="20"/>
              </w:rPr>
              <w:t xml:space="preserve"> </w:t>
            </w:r>
            <w:r>
              <w:rPr>
                <w:sz w:val="20"/>
              </w:rPr>
              <w:t>supusă</w:t>
            </w:r>
            <w:r>
              <w:rPr>
                <w:spacing w:val="-3"/>
                <w:sz w:val="20"/>
              </w:rPr>
              <w:t xml:space="preserve"> </w:t>
            </w:r>
            <w:r>
              <w:rPr>
                <w:sz w:val="20"/>
              </w:rPr>
              <w:t>acestui</w:t>
            </w:r>
            <w:r>
              <w:rPr>
                <w:spacing w:val="2"/>
                <w:sz w:val="20"/>
              </w:rPr>
              <w:t xml:space="preserve"> </w:t>
            </w:r>
            <w:r>
              <w:rPr>
                <w:sz w:val="20"/>
              </w:rPr>
              <w:t>proces;</w:t>
            </w:r>
          </w:p>
          <w:p w14:paraId="5666E57B" w14:textId="77777777" w:rsidR="00BD35D5" w:rsidRDefault="00BD35D5">
            <w:pPr>
              <w:pStyle w:val="TableParagraph"/>
              <w:spacing w:before="1"/>
              <w:rPr>
                <w:b/>
                <w:sz w:val="17"/>
              </w:rPr>
            </w:pPr>
          </w:p>
          <w:p w14:paraId="447E8C41" w14:textId="77777777" w:rsidR="00BD35D5" w:rsidRDefault="00000000">
            <w:pPr>
              <w:pStyle w:val="TableParagraph"/>
              <w:numPr>
                <w:ilvl w:val="0"/>
                <w:numId w:val="5"/>
              </w:numPr>
              <w:tabs>
                <w:tab w:val="left" w:pos="252"/>
              </w:tabs>
              <w:ind w:right="47" w:firstLine="0"/>
              <w:jc w:val="both"/>
              <w:rPr>
                <w:sz w:val="20"/>
              </w:rPr>
            </w:pPr>
            <w:r>
              <w:rPr>
                <w:sz w:val="20"/>
              </w:rPr>
              <w:t>situaţia privind respectarea clauzelor contractuale,</w:t>
            </w:r>
            <w:r>
              <w:rPr>
                <w:spacing w:val="1"/>
                <w:sz w:val="20"/>
              </w:rPr>
              <w:t xml:space="preserve"> </w:t>
            </w:r>
            <w:r>
              <w:rPr>
                <w:sz w:val="20"/>
              </w:rPr>
              <w:t>dacă</w:t>
            </w:r>
            <w:r>
              <w:rPr>
                <w:spacing w:val="1"/>
                <w:sz w:val="20"/>
              </w:rPr>
              <w:t xml:space="preserve"> </w:t>
            </w:r>
            <w:r>
              <w:rPr>
                <w:sz w:val="20"/>
              </w:rPr>
              <w:t>este</w:t>
            </w:r>
            <w:r>
              <w:rPr>
                <w:spacing w:val="1"/>
                <w:sz w:val="20"/>
              </w:rPr>
              <w:t xml:space="preserve"> </w:t>
            </w:r>
            <w:r>
              <w:rPr>
                <w:sz w:val="20"/>
              </w:rPr>
              <w:t>în</w:t>
            </w:r>
            <w:r>
              <w:rPr>
                <w:spacing w:val="1"/>
                <w:sz w:val="20"/>
              </w:rPr>
              <w:t xml:space="preserve"> </w:t>
            </w:r>
            <w:r>
              <w:rPr>
                <w:sz w:val="20"/>
              </w:rPr>
              <w:t>graficul</w:t>
            </w:r>
            <w:r>
              <w:rPr>
                <w:spacing w:val="1"/>
                <w:sz w:val="20"/>
              </w:rPr>
              <w:t xml:space="preserve"> </w:t>
            </w:r>
            <w:r>
              <w:rPr>
                <w:sz w:val="20"/>
              </w:rPr>
              <w:t>de</w:t>
            </w:r>
            <w:r>
              <w:rPr>
                <w:spacing w:val="1"/>
                <w:sz w:val="20"/>
              </w:rPr>
              <w:t xml:space="preserve"> </w:t>
            </w:r>
            <w:r>
              <w:rPr>
                <w:sz w:val="20"/>
              </w:rPr>
              <w:t>realizare</w:t>
            </w:r>
            <w:r>
              <w:rPr>
                <w:spacing w:val="1"/>
                <w:sz w:val="20"/>
              </w:rPr>
              <w:t xml:space="preserve"> </w:t>
            </w:r>
            <w:r>
              <w:rPr>
                <w:sz w:val="20"/>
              </w:rPr>
              <w:t>a</w:t>
            </w:r>
            <w:r>
              <w:rPr>
                <w:spacing w:val="1"/>
                <w:sz w:val="20"/>
              </w:rPr>
              <w:t xml:space="preserve"> </w:t>
            </w:r>
            <w:r>
              <w:rPr>
                <w:sz w:val="20"/>
              </w:rPr>
              <w:t>investiţiilor</w:t>
            </w:r>
            <w:r>
              <w:rPr>
                <w:spacing w:val="1"/>
                <w:sz w:val="20"/>
              </w:rPr>
              <w:t xml:space="preserve"> </w:t>
            </w:r>
            <w:r>
              <w:rPr>
                <w:sz w:val="20"/>
              </w:rPr>
              <w:t>prevăzute</w:t>
            </w:r>
            <w:r>
              <w:rPr>
                <w:spacing w:val="1"/>
                <w:sz w:val="20"/>
              </w:rPr>
              <w:t xml:space="preserve"> </w:t>
            </w:r>
            <w:r>
              <w:rPr>
                <w:sz w:val="20"/>
              </w:rPr>
              <w:t>în</w:t>
            </w:r>
            <w:r>
              <w:rPr>
                <w:spacing w:val="1"/>
                <w:sz w:val="20"/>
              </w:rPr>
              <w:t xml:space="preserve"> </w:t>
            </w:r>
            <w:r>
              <w:rPr>
                <w:sz w:val="20"/>
              </w:rPr>
              <w:t>contract,</w:t>
            </w:r>
            <w:r>
              <w:rPr>
                <w:spacing w:val="1"/>
                <w:sz w:val="20"/>
              </w:rPr>
              <w:t xml:space="preserve"> </w:t>
            </w:r>
            <w:r>
              <w:rPr>
                <w:sz w:val="20"/>
              </w:rPr>
              <w:t>dacă</w:t>
            </w:r>
            <w:r>
              <w:rPr>
                <w:spacing w:val="1"/>
                <w:sz w:val="20"/>
              </w:rPr>
              <w:t xml:space="preserve"> </w:t>
            </w:r>
            <w:r>
              <w:rPr>
                <w:sz w:val="20"/>
              </w:rPr>
              <w:t>concesionarul</w:t>
            </w:r>
            <w:r>
              <w:rPr>
                <w:spacing w:val="1"/>
                <w:sz w:val="20"/>
              </w:rPr>
              <w:t xml:space="preserve"> </w:t>
            </w:r>
            <w:r>
              <w:rPr>
                <w:sz w:val="20"/>
              </w:rPr>
              <w:t>şi-a</w:t>
            </w:r>
            <w:r>
              <w:rPr>
                <w:spacing w:val="1"/>
                <w:sz w:val="20"/>
              </w:rPr>
              <w:t xml:space="preserve"> </w:t>
            </w:r>
            <w:r>
              <w:rPr>
                <w:sz w:val="20"/>
              </w:rPr>
              <w:t>respectat graficul</w:t>
            </w:r>
            <w:r>
              <w:rPr>
                <w:spacing w:val="-3"/>
                <w:sz w:val="20"/>
              </w:rPr>
              <w:t xml:space="preserve"> </w:t>
            </w:r>
            <w:r>
              <w:rPr>
                <w:sz w:val="20"/>
              </w:rPr>
              <w:t>de</w:t>
            </w:r>
            <w:r>
              <w:rPr>
                <w:spacing w:val="-1"/>
                <w:sz w:val="20"/>
              </w:rPr>
              <w:t xml:space="preserve"> </w:t>
            </w:r>
            <w:r>
              <w:rPr>
                <w:sz w:val="20"/>
              </w:rPr>
              <w:t>plată</w:t>
            </w:r>
            <w:r>
              <w:rPr>
                <w:spacing w:val="-7"/>
                <w:sz w:val="20"/>
              </w:rPr>
              <w:t xml:space="preserve"> </w:t>
            </w:r>
            <w:r>
              <w:rPr>
                <w:sz w:val="20"/>
              </w:rPr>
              <w:t>a</w:t>
            </w:r>
            <w:r>
              <w:rPr>
                <w:spacing w:val="-1"/>
                <w:sz w:val="20"/>
              </w:rPr>
              <w:t xml:space="preserve"> </w:t>
            </w:r>
            <w:r>
              <w:rPr>
                <w:sz w:val="20"/>
              </w:rPr>
              <w:t>redevenţei</w:t>
            </w:r>
            <w:r>
              <w:rPr>
                <w:spacing w:val="-2"/>
                <w:sz w:val="20"/>
              </w:rPr>
              <w:t xml:space="preserve"> </w:t>
            </w:r>
            <w:r>
              <w:rPr>
                <w:sz w:val="20"/>
              </w:rPr>
              <w:t>şi</w:t>
            </w:r>
            <w:r>
              <w:rPr>
                <w:spacing w:val="-6"/>
                <w:sz w:val="20"/>
              </w:rPr>
              <w:t xml:space="preserve"> </w:t>
            </w:r>
            <w:r>
              <w:rPr>
                <w:sz w:val="20"/>
              </w:rPr>
              <w:t>alte</w:t>
            </w:r>
            <w:r>
              <w:rPr>
                <w:spacing w:val="-6"/>
                <w:sz w:val="20"/>
              </w:rPr>
              <w:t xml:space="preserve"> </w:t>
            </w:r>
            <w:r>
              <w:rPr>
                <w:sz w:val="20"/>
              </w:rPr>
              <w:t>clauze.</w:t>
            </w:r>
          </w:p>
          <w:p w14:paraId="45D77B05" w14:textId="77777777" w:rsidR="00BD35D5" w:rsidRDefault="00000000">
            <w:pPr>
              <w:pStyle w:val="TableParagraph"/>
              <w:tabs>
                <w:tab w:val="left" w:pos="966"/>
                <w:tab w:val="left" w:pos="2103"/>
                <w:tab w:val="left" w:pos="2558"/>
                <w:tab w:val="left" w:pos="2894"/>
                <w:tab w:val="left" w:pos="3632"/>
                <w:tab w:val="left" w:pos="3839"/>
                <w:tab w:val="left" w:pos="4117"/>
                <w:tab w:val="left" w:pos="4827"/>
              </w:tabs>
              <w:spacing w:before="3"/>
              <w:ind w:left="74" w:right="47"/>
              <w:rPr>
                <w:sz w:val="20"/>
              </w:rPr>
            </w:pPr>
            <w:r>
              <w:rPr>
                <w:b/>
                <w:sz w:val="20"/>
              </w:rPr>
              <w:t>c)</w:t>
            </w:r>
            <w:r>
              <w:rPr>
                <w:b/>
                <w:spacing w:val="34"/>
                <w:sz w:val="20"/>
              </w:rPr>
              <w:t xml:space="preserve"> </w:t>
            </w:r>
            <w:r>
              <w:rPr>
                <w:b/>
                <w:sz w:val="20"/>
              </w:rPr>
              <w:t>Dreptul</w:t>
            </w:r>
            <w:r>
              <w:rPr>
                <w:b/>
                <w:spacing w:val="35"/>
                <w:sz w:val="20"/>
              </w:rPr>
              <w:t xml:space="preserve"> </w:t>
            </w:r>
            <w:r>
              <w:rPr>
                <w:b/>
                <w:sz w:val="20"/>
              </w:rPr>
              <w:t>de</w:t>
            </w:r>
            <w:r>
              <w:rPr>
                <w:b/>
                <w:spacing w:val="36"/>
                <w:sz w:val="20"/>
              </w:rPr>
              <w:t xml:space="preserve"> </w:t>
            </w:r>
            <w:r>
              <w:rPr>
                <w:b/>
                <w:sz w:val="20"/>
              </w:rPr>
              <w:t>superficie</w:t>
            </w:r>
            <w:r>
              <w:rPr>
                <w:b/>
                <w:spacing w:val="34"/>
                <w:sz w:val="20"/>
              </w:rPr>
              <w:t xml:space="preserve"> </w:t>
            </w:r>
            <w:r>
              <w:rPr>
                <w:sz w:val="20"/>
              </w:rPr>
              <w:t>contract</w:t>
            </w:r>
            <w:r>
              <w:rPr>
                <w:spacing w:val="33"/>
                <w:sz w:val="20"/>
              </w:rPr>
              <w:t xml:space="preserve"> </w:t>
            </w:r>
            <w:r>
              <w:rPr>
                <w:sz w:val="20"/>
              </w:rPr>
              <w:t>de</w:t>
            </w:r>
            <w:r>
              <w:rPr>
                <w:spacing w:val="32"/>
                <w:sz w:val="20"/>
              </w:rPr>
              <w:t xml:space="preserve"> </w:t>
            </w:r>
            <w:r>
              <w:rPr>
                <w:sz w:val="20"/>
              </w:rPr>
              <w:t>superficie</w:t>
            </w:r>
            <w:r>
              <w:rPr>
                <w:spacing w:val="33"/>
                <w:sz w:val="20"/>
              </w:rPr>
              <w:t xml:space="preserve"> </w:t>
            </w:r>
            <w:r>
              <w:rPr>
                <w:sz w:val="20"/>
              </w:rPr>
              <w:t>care</w:t>
            </w:r>
            <w:r>
              <w:rPr>
                <w:spacing w:val="-58"/>
                <w:sz w:val="20"/>
              </w:rPr>
              <w:t xml:space="preserve"> </w:t>
            </w:r>
            <w:r>
              <w:rPr>
                <w:sz w:val="20"/>
              </w:rPr>
              <w:t>acoperă</w:t>
            </w:r>
            <w:r>
              <w:rPr>
                <w:spacing w:val="32"/>
                <w:sz w:val="20"/>
              </w:rPr>
              <w:t xml:space="preserve"> </w:t>
            </w:r>
            <w:r>
              <w:rPr>
                <w:sz w:val="20"/>
              </w:rPr>
              <w:t>o</w:t>
            </w:r>
            <w:r>
              <w:rPr>
                <w:spacing w:val="41"/>
                <w:sz w:val="20"/>
              </w:rPr>
              <w:t xml:space="preserve"> </w:t>
            </w:r>
            <w:r>
              <w:rPr>
                <w:sz w:val="20"/>
              </w:rPr>
              <w:t>perioadă</w:t>
            </w:r>
            <w:r>
              <w:rPr>
                <w:spacing w:val="38"/>
                <w:sz w:val="20"/>
              </w:rPr>
              <w:t xml:space="preserve"> </w:t>
            </w:r>
            <w:r>
              <w:rPr>
                <w:sz w:val="20"/>
              </w:rPr>
              <w:t>de</w:t>
            </w:r>
            <w:r>
              <w:rPr>
                <w:spacing w:val="34"/>
                <w:sz w:val="20"/>
              </w:rPr>
              <w:t xml:space="preserve"> </w:t>
            </w:r>
            <w:r>
              <w:rPr>
                <w:sz w:val="20"/>
              </w:rPr>
              <w:t>cel</w:t>
            </w:r>
            <w:r>
              <w:rPr>
                <w:spacing w:val="42"/>
                <w:sz w:val="20"/>
              </w:rPr>
              <w:t xml:space="preserve"> </w:t>
            </w:r>
            <w:r>
              <w:rPr>
                <w:sz w:val="20"/>
              </w:rPr>
              <w:t>puțin</w:t>
            </w:r>
            <w:r>
              <w:rPr>
                <w:spacing w:val="43"/>
                <w:sz w:val="20"/>
              </w:rPr>
              <w:t xml:space="preserve"> </w:t>
            </w:r>
            <w:r>
              <w:rPr>
                <w:sz w:val="20"/>
              </w:rPr>
              <w:t>10</w:t>
            </w:r>
            <w:r>
              <w:rPr>
                <w:spacing w:val="38"/>
                <w:sz w:val="20"/>
              </w:rPr>
              <w:t xml:space="preserve"> </w:t>
            </w:r>
            <w:r>
              <w:rPr>
                <w:sz w:val="20"/>
              </w:rPr>
              <w:t>ani</w:t>
            </w:r>
            <w:r>
              <w:rPr>
                <w:spacing w:val="39"/>
                <w:sz w:val="20"/>
              </w:rPr>
              <w:t xml:space="preserve"> </w:t>
            </w:r>
            <w:r>
              <w:rPr>
                <w:sz w:val="20"/>
              </w:rPr>
              <w:t>începând</w:t>
            </w:r>
            <w:r>
              <w:rPr>
                <w:spacing w:val="37"/>
                <w:sz w:val="20"/>
              </w:rPr>
              <w:t xml:space="preserve"> </w:t>
            </w:r>
            <w:r>
              <w:rPr>
                <w:sz w:val="20"/>
              </w:rPr>
              <w:t>cu</w:t>
            </w:r>
            <w:r>
              <w:rPr>
                <w:spacing w:val="-58"/>
                <w:sz w:val="20"/>
              </w:rPr>
              <w:t xml:space="preserve"> </w:t>
            </w:r>
            <w:r>
              <w:rPr>
                <w:sz w:val="20"/>
              </w:rPr>
              <w:t>anul</w:t>
            </w:r>
            <w:r>
              <w:rPr>
                <w:spacing w:val="45"/>
                <w:sz w:val="20"/>
              </w:rPr>
              <w:t xml:space="preserve"> </w:t>
            </w:r>
            <w:r>
              <w:rPr>
                <w:sz w:val="20"/>
              </w:rPr>
              <w:t>depunerii</w:t>
            </w:r>
            <w:r>
              <w:rPr>
                <w:spacing w:val="42"/>
                <w:sz w:val="20"/>
              </w:rPr>
              <w:t xml:space="preserve"> </w:t>
            </w:r>
            <w:r>
              <w:rPr>
                <w:sz w:val="20"/>
              </w:rPr>
              <w:t>cererii</w:t>
            </w:r>
            <w:r>
              <w:rPr>
                <w:spacing w:val="46"/>
                <w:sz w:val="20"/>
              </w:rPr>
              <w:t xml:space="preserve"> </w:t>
            </w:r>
            <w:r>
              <w:rPr>
                <w:sz w:val="20"/>
              </w:rPr>
              <w:t>de</w:t>
            </w:r>
            <w:r>
              <w:rPr>
                <w:spacing w:val="42"/>
                <w:sz w:val="20"/>
              </w:rPr>
              <w:t xml:space="preserve"> </w:t>
            </w:r>
            <w:r>
              <w:rPr>
                <w:sz w:val="20"/>
              </w:rPr>
              <w:t>finanţare,</w:t>
            </w:r>
            <w:r>
              <w:rPr>
                <w:spacing w:val="40"/>
                <w:sz w:val="20"/>
              </w:rPr>
              <w:t xml:space="preserve"> </w:t>
            </w:r>
            <w:r>
              <w:rPr>
                <w:sz w:val="20"/>
              </w:rPr>
              <w:t>corespunzătoare</w:t>
            </w:r>
            <w:r>
              <w:rPr>
                <w:spacing w:val="-57"/>
                <w:sz w:val="20"/>
              </w:rPr>
              <w:t xml:space="preserve"> </w:t>
            </w:r>
            <w:r>
              <w:rPr>
                <w:sz w:val="20"/>
              </w:rPr>
              <w:t>asigurării</w:t>
            </w:r>
            <w:r>
              <w:rPr>
                <w:spacing w:val="1"/>
                <w:sz w:val="20"/>
              </w:rPr>
              <w:t xml:space="preserve"> </w:t>
            </w:r>
            <w:r>
              <w:rPr>
                <w:sz w:val="20"/>
              </w:rPr>
              <w:t>sustenabilității</w:t>
            </w:r>
            <w:r>
              <w:rPr>
                <w:spacing w:val="1"/>
                <w:sz w:val="20"/>
              </w:rPr>
              <w:t xml:space="preserve"> </w:t>
            </w:r>
            <w:r>
              <w:rPr>
                <w:sz w:val="20"/>
              </w:rPr>
              <w:t>investiției</w:t>
            </w:r>
            <w:r>
              <w:rPr>
                <w:spacing w:val="1"/>
                <w:sz w:val="20"/>
              </w:rPr>
              <w:t xml:space="preserve"> </w:t>
            </w:r>
            <w:r>
              <w:rPr>
                <w:sz w:val="20"/>
              </w:rPr>
              <w:t>şi</w:t>
            </w:r>
            <w:r>
              <w:rPr>
                <w:spacing w:val="1"/>
                <w:sz w:val="20"/>
              </w:rPr>
              <w:t xml:space="preserve"> </w:t>
            </w:r>
            <w:r>
              <w:rPr>
                <w:sz w:val="20"/>
              </w:rPr>
              <w:t>care</w:t>
            </w:r>
            <w:r>
              <w:rPr>
                <w:spacing w:val="1"/>
                <w:sz w:val="20"/>
              </w:rPr>
              <w:t xml:space="preserve"> </w:t>
            </w:r>
            <w:r>
              <w:rPr>
                <w:sz w:val="20"/>
              </w:rPr>
              <w:t>oferă</w:t>
            </w:r>
            <w:r>
              <w:rPr>
                <w:spacing w:val="-58"/>
                <w:sz w:val="20"/>
              </w:rPr>
              <w:t xml:space="preserve"> </w:t>
            </w:r>
            <w:r>
              <w:rPr>
                <w:sz w:val="20"/>
              </w:rPr>
              <w:t>dreptul</w:t>
            </w:r>
            <w:r>
              <w:rPr>
                <w:sz w:val="20"/>
              </w:rPr>
              <w:tab/>
              <w:t>titularului</w:t>
            </w:r>
            <w:r>
              <w:rPr>
                <w:sz w:val="20"/>
              </w:rPr>
              <w:tab/>
              <w:t>de</w:t>
            </w:r>
            <w:r>
              <w:rPr>
                <w:sz w:val="20"/>
              </w:rPr>
              <w:tab/>
              <w:t>a</w:t>
            </w:r>
            <w:r>
              <w:rPr>
                <w:sz w:val="20"/>
              </w:rPr>
              <w:tab/>
              <w:t>executa</w:t>
            </w:r>
            <w:r>
              <w:rPr>
                <w:sz w:val="20"/>
              </w:rPr>
              <w:tab/>
            </w:r>
            <w:r>
              <w:rPr>
                <w:sz w:val="20"/>
              </w:rPr>
              <w:tab/>
              <w:t>lucrările</w:t>
            </w:r>
            <w:r>
              <w:rPr>
                <w:sz w:val="20"/>
              </w:rPr>
              <w:tab/>
            </w:r>
            <w:r>
              <w:rPr>
                <w:spacing w:val="-2"/>
                <w:sz w:val="20"/>
              </w:rPr>
              <w:t>de</w:t>
            </w:r>
            <w:r>
              <w:rPr>
                <w:spacing w:val="-58"/>
                <w:sz w:val="20"/>
              </w:rPr>
              <w:t xml:space="preserve"> </w:t>
            </w:r>
            <w:r>
              <w:rPr>
                <w:sz w:val="20"/>
              </w:rPr>
              <w:t>construcție prevăzute prin proiect, în copie.</w:t>
            </w:r>
            <w:r>
              <w:rPr>
                <w:spacing w:val="1"/>
                <w:sz w:val="20"/>
              </w:rPr>
              <w:t xml:space="preserve"> </w:t>
            </w:r>
            <w:r>
              <w:rPr>
                <w:sz w:val="20"/>
              </w:rPr>
              <w:t>Documentele</w:t>
            </w:r>
            <w:r>
              <w:rPr>
                <w:spacing w:val="11"/>
                <w:sz w:val="20"/>
              </w:rPr>
              <w:t xml:space="preserve"> </w:t>
            </w:r>
            <w:r>
              <w:rPr>
                <w:sz w:val="20"/>
              </w:rPr>
              <w:t>de</w:t>
            </w:r>
            <w:r>
              <w:rPr>
                <w:spacing w:val="7"/>
                <w:sz w:val="20"/>
              </w:rPr>
              <w:t xml:space="preserve"> </w:t>
            </w:r>
            <w:r>
              <w:rPr>
                <w:sz w:val="20"/>
              </w:rPr>
              <w:t>la</w:t>
            </w:r>
            <w:r>
              <w:rPr>
                <w:spacing w:val="12"/>
                <w:sz w:val="20"/>
              </w:rPr>
              <w:t xml:space="preserve"> </w:t>
            </w:r>
            <w:r>
              <w:rPr>
                <w:sz w:val="20"/>
              </w:rPr>
              <w:t>punctele</w:t>
            </w:r>
            <w:r>
              <w:rPr>
                <w:spacing w:val="11"/>
                <w:sz w:val="20"/>
              </w:rPr>
              <w:t xml:space="preserve"> </w:t>
            </w:r>
            <w:r>
              <w:rPr>
                <w:sz w:val="20"/>
              </w:rPr>
              <w:t>a,</w:t>
            </w:r>
            <w:r>
              <w:rPr>
                <w:spacing w:val="10"/>
                <w:sz w:val="20"/>
              </w:rPr>
              <w:t xml:space="preserve"> </w:t>
            </w:r>
            <w:r>
              <w:rPr>
                <w:sz w:val="20"/>
              </w:rPr>
              <w:t>b</w:t>
            </w:r>
            <w:r>
              <w:rPr>
                <w:spacing w:val="9"/>
                <w:sz w:val="20"/>
              </w:rPr>
              <w:t xml:space="preserve"> </w:t>
            </w:r>
            <w:r>
              <w:rPr>
                <w:sz w:val="20"/>
              </w:rPr>
              <w:t>si</w:t>
            </w:r>
            <w:r>
              <w:rPr>
                <w:spacing w:val="12"/>
                <w:sz w:val="20"/>
              </w:rPr>
              <w:t xml:space="preserve"> </w:t>
            </w:r>
            <w:r>
              <w:rPr>
                <w:sz w:val="20"/>
              </w:rPr>
              <w:t>c</w:t>
            </w:r>
            <w:r>
              <w:rPr>
                <w:spacing w:val="16"/>
                <w:sz w:val="20"/>
              </w:rPr>
              <w:t xml:space="preserve"> </w:t>
            </w:r>
            <w:r>
              <w:rPr>
                <w:sz w:val="20"/>
              </w:rPr>
              <w:t>de</w:t>
            </w:r>
            <w:r>
              <w:rPr>
                <w:spacing w:val="8"/>
                <w:sz w:val="20"/>
              </w:rPr>
              <w:t xml:space="preserve"> </w:t>
            </w:r>
            <w:r>
              <w:rPr>
                <w:sz w:val="20"/>
              </w:rPr>
              <w:t>mai</w:t>
            </w:r>
            <w:r>
              <w:rPr>
                <w:spacing w:val="11"/>
                <w:sz w:val="20"/>
              </w:rPr>
              <w:t xml:space="preserve"> </w:t>
            </w:r>
            <w:r>
              <w:rPr>
                <w:sz w:val="20"/>
              </w:rPr>
              <w:t>sus</w:t>
            </w:r>
            <w:r>
              <w:rPr>
                <w:spacing w:val="7"/>
                <w:sz w:val="20"/>
              </w:rPr>
              <w:t xml:space="preserve"> </w:t>
            </w:r>
            <w:r>
              <w:rPr>
                <w:sz w:val="20"/>
              </w:rPr>
              <w:t>vor</w:t>
            </w:r>
            <w:r>
              <w:rPr>
                <w:spacing w:val="5"/>
                <w:sz w:val="20"/>
              </w:rPr>
              <w:t xml:space="preserve"> </w:t>
            </w:r>
            <w:r>
              <w:rPr>
                <w:sz w:val="20"/>
              </w:rPr>
              <w:t>fi</w:t>
            </w:r>
            <w:r>
              <w:rPr>
                <w:spacing w:val="-57"/>
                <w:sz w:val="20"/>
              </w:rPr>
              <w:t xml:space="preserve"> </w:t>
            </w:r>
            <w:r>
              <w:rPr>
                <w:sz w:val="20"/>
              </w:rPr>
              <w:t>însoțite</w:t>
            </w:r>
            <w:r>
              <w:rPr>
                <w:spacing w:val="49"/>
                <w:sz w:val="20"/>
              </w:rPr>
              <w:t xml:space="preserve"> </w:t>
            </w:r>
            <w:r>
              <w:rPr>
                <w:sz w:val="20"/>
              </w:rPr>
              <w:t>de</w:t>
            </w:r>
            <w:r>
              <w:rPr>
                <w:spacing w:val="50"/>
                <w:sz w:val="20"/>
              </w:rPr>
              <w:t xml:space="preserve"> </w:t>
            </w:r>
            <w:r>
              <w:rPr>
                <w:b/>
                <w:sz w:val="20"/>
              </w:rPr>
              <w:t>documente</w:t>
            </w:r>
            <w:r>
              <w:rPr>
                <w:b/>
                <w:spacing w:val="44"/>
                <w:sz w:val="20"/>
              </w:rPr>
              <w:t xml:space="preserve"> </w:t>
            </w:r>
            <w:r>
              <w:rPr>
                <w:b/>
                <w:sz w:val="20"/>
              </w:rPr>
              <w:t>cadastrale</w:t>
            </w:r>
            <w:r>
              <w:rPr>
                <w:b/>
                <w:spacing w:val="52"/>
                <w:sz w:val="20"/>
              </w:rPr>
              <w:t xml:space="preserve"> </w:t>
            </w:r>
            <w:r>
              <w:rPr>
                <w:b/>
                <w:sz w:val="20"/>
              </w:rPr>
              <w:t>şi</w:t>
            </w:r>
            <w:r>
              <w:rPr>
                <w:b/>
                <w:spacing w:val="51"/>
                <w:sz w:val="20"/>
              </w:rPr>
              <w:t xml:space="preserve"> </w:t>
            </w:r>
            <w:r>
              <w:rPr>
                <w:b/>
                <w:sz w:val="20"/>
              </w:rPr>
              <w:t>documente</w:t>
            </w:r>
            <w:r>
              <w:rPr>
                <w:b/>
                <w:spacing w:val="-58"/>
                <w:sz w:val="20"/>
              </w:rPr>
              <w:t xml:space="preserve"> </w:t>
            </w:r>
            <w:r>
              <w:rPr>
                <w:b/>
                <w:sz w:val="20"/>
              </w:rPr>
              <w:t xml:space="preserve">privind  </w:t>
            </w:r>
            <w:r>
              <w:rPr>
                <w:b/>
                <w:spacing w:val="7"/>
                <w:sz w:val="20"/>
              </w:rPr>
              <w:t xml:space="preserve"> </w:t>
            </w:r>
            <w:r>
              <w:rPr>
                <w:b/>
                <w:sz w:val="20"/>
              </w:rPr>
              <w:t xml:space="preserve">înscrierea  </w:t>
            </w:r>
            <w:r>
              <w:rPr>
                <w:b/>
                <w:spacing w:val="3"/>
                <w:sz w:val="20"/>
              </w:rPr>
              <w:t xml:space="preserve"> </w:t>
            </w:r>
            <w:r>
              <w:rPr>
                <w:b/>
                <w:sz w:val="20"/>
              </w:rPr>
              <w:t xml:space="preserve">imobilelor  </w:t>
            </w:r>
            <w:r>
              <w:rPr>
                <w:b/>
                <w:spacing w:val="10"/>
                <w:sz w:val="20"/>
              </w:rPr>
              <w:t xml:space="preserve"> </w:t>
            </w:r>
            <w:r>
              <w:rPr>
                <w:b/>
                <w:sz w:val="20"/>
              </w:rPr>
              <w:t>în</w:t>
            </w:r>
            <w:r>
              <w:rPr>
                <w:b/>
                <w:sz w:val="20"/>
              </w:rPr>
              <w:tab/>
              <w:t>evidențele</w:t>
            </w:r>
            <w:r>
              <w:rPr>
                <w:b/>
                <w:spacing w:val="1"/>
                <w:sz w:val="20"/>
              </w:rPr>
              <w:t xml:space="preserve"> </w:t>
            </w:r>
            <w:r>
              <w:rPr>
                <w:b/>
                <w:sz w:val="20"/>
              </w:rPr>
              <w:t>de</w:t>
            </w:r>
            <w:r>
              <w:rPr>
                <w:b/>
                <w:spacing w:val="-58"/>
                <w:sz w:val="20"/>
              </w:rPr>
              <w:t xml:space="preserve"> </w:t>
            </w:r>
            <w:r>
              <w:rPr>
                <w:b/>
                <w:sz w:val="20"/>
              </w:rPr>
              <w:t>cadastru</w:t>
            </w:r>
            <w:r>
              <w:rPr>
                <w:b/>
                <w:spacing w:val="15"/>
                <w:sz w:val="20"/>
              </w:rPr>
              <w:t xml:space="preserve"> </w:t>
            </w:r>
            <w:r>
              <w:rPr>
                <w:b/>
                <w:sz w:val="20"/>
              </w:rPr>
              <w:t>și</w:t>
            </w:r>
            <w:r>
              <w:rPr>
                <w:b/>
                <w:spacing w:val="17"/>
                <w:sz w:val="20"/>
              </w:rPr>
              <w:t xml:space="preserve"> </w:t>
            </w:r>
            <w:r>
              <w:rPr>
                <w:b/>
                <w:sz w:val="20"/>
              </w:rPr>
              <w:t>carte</w:t>
            </w:r>
            <w:r>
              <w:rPr>
                <w:b/>
                <w:spacing w:val="13"/>
                <w:sz w:val="20"/>
              </w:rPr>
              <w:t xml:space="preserve"> </w:t>
            </w:r>
            <w:r>
              <w:rPr>
                <w:b/>
                <w:sz w:val="20"/>
              </w:rPr>
              <w:t>funciară</w:t>
            </w:r>
            <w:r>
              <w:rPr>
                <w:b/>
                <w:spacing w:val="22"/>
                <w:sz w:val="20"/>
              </w:rPr>
              <w:t xml:space="preserve"> </w:t>
            </w:r>
            <w:r>
              <w:rPr>
                <w:b/>
                <w:sz w:val="20"/>
              </w:rPr>
              <w:t>(extras</w:t>
            </w:r>
            <w:r>
              <w:rPr>
                <w:b/>
                <w:spacing w:val="19"/>
                <w:sz w:val="20"/>
              </w:rPr>
              <w:t xml:space="preserve"> </w:t>
            </w:r>
            <w:r>
              <w:rPr>
                <w:b/>
                <w:sz w:val="20"/>
              </w:rPr>
              <w:t>de</w:t>
            </w:r>
            <w:r>
              <w:rPr>
                <w:b/>
                <w:spacing w:val="13"/>
                <w:sz w:val="20"/>
              </w:rPr>
              <w:t xml:space="preserve"> </w:t>
            </w:r>
            <w:r>
              <w:rPr>
                <w:b/>
                <w:sz w:val="20"/>
              </w:rPr>
              <w:t>carte</w:t>
            </w:r>
            <w:r>
              <w:rPr>
                <w:b/>
                <w:spacing w:val="19"/>
                <w:sz w:val="20"/>
              </w:rPr>
              <w:t xml:space="preserve"> </w:t>
            </w:r>
            <w:r>
              <w:rPr>
                <w:b/>
                <w:sz w:val="20"/>
              </w:rPr>
              <w:t>funciară</w:t>
            </w:r>
            <w:r>
              <w:rPr>
                <w:b/>
                <w:spacing w:val="-58"/>
                <w:sz w:val="20"/>
              </w:rPr>
              <w:t xml:space="preserve"> </w:t>
            </w:r>
            <w:r>
              <w:rPr>
                <w:b/>
                <w:sz w:val="20"/>
              </w:rPr>
              <w:t>pentru</w:t>
            </w:r>
            <w:r>
              <w:rPr>
                <w:b/>
                <w:spacing w:val="74"/>
                <w:sz w:val="20"/>
              </w:rPr>
              <w:t xml:space="preserve"> </w:t>
            </w:r>
            <w:r>
              <w:rPr>
                <w:b/>
                <w:sz w:val="20"/>
              </w:rPr>
              <w:t>informare</w:t>
            </w:r>
            <w:r>
              <w:rPr>
                <w:b/>
                <w:spacing w:val="77"/>
                <w:sz w:val="20"/>
              </w:rPr>
              <w:t xml:space="preserve"> </w:t>
            </w:r>
            <w:r>
              <w:rPr>
                <w:b/>
                <w:sz w:val="20"/>
              </w:rPr>
              <w:t>din</w:t>
            </w:r>
            <w:r>
              <w:rPr>
                <w:b/>
                <w:spacing w:val="79"/>
                <w:sz w:val="20"/>
              </w:rPr>
              <w:t xml:space="preserve"> </w:t>
            </w:r>
            <w:r>
              <w:rPr>
                <w:b/>
                <w:sz w:val="20"/>
              </w:rPr>
              <w:t>care</w:t>
            </w:r>
            <w:r>
              <w:rPr>
                <w:b/>
                <w:spacing w:val="78"/>
                <w:sz w:val="20"/>
              </w:rPr>
              <w:t xml:space="preserve"> </w:t>
            </w:r>
            <w:r>
              <w:rPr>
                <w:b/>
                <w:sz w:val="20"/>
              </w:rPr>
              <w:t>să</w:t>
            </w:r>
            <w:r>
              <w:rPr>
                <w:b/>
                <w:spacing w:val="76"/>
                <w:sz w:val="20"/>
              </w:rPr>
              <w:t xml:space="preserve"> </w:t>
            </w:r>
            <w:r>
              <w:rPr>
                <w:b/>
                <w:sz w:val="20"/>
              </w:rPr>
              <w:t>rezulte</w:t>
            </w:r>
            <w:r>
              <w:rPr>
                <w:b/>
                <w:sz w:val="20"/>
              </w:rPr>
              <w:tab/>
            </w:r>
            <w:r>
              <w:rPr>
                <w:b/>
                <w:spacing w:val="-1"/>
                <w:sz w:val="20"/>
              </w:rPr>
              <w:t>inscrierea</w:t>
            </w:r>
            <w:r>
              <w:rPr>
                <w:b/>
                <w:spacing w:val="-57"/>
                <w:sz w:val="20"/>
              </w:rPr>
              <w:t xml:space="preserve"> </w:t>
            </w:r>
            <w:r>
              <w:rPr>
                <w:b/>
                <w:sz w:val="20"/>
              </w:rPr>
              <w:t>dreptului</w:t>
            </w:r>
            <w:r>
              <w:rPr>
                <w:b/>
                <w:spacing w:val="40"/>
                <w:sz w:val="20"/>
              </w:rPr>
              <w:t xml:space="preserve"> </w:t>
            </w:r>
            <w:r>
              <w:rPr>
                <w:b/>
                <w:sz w:val="20"/>
              </w:rPr>
              <w:t>în</w:t>
            </w:r>
            <w:r>
              <w:rPr>
                <w:b/>
                <w:spacing w:val="39"/>
                <w:sz w:val="20"/>
              </w:rPr>
              <w:t xml:space="preserve"> </w:t>
            </w:r>
            <w:r>
              <w:rPr>
                <w:b/>
                <w:sz w:val="20"/>
              </w:rPr>
              <w:t>cartea</w:t>
            </w:r>
            <w:r>
              <w:rPr>
                <w:b/>
                <w:spacing w:val="37"/>
                <w:sz w:val="20"/>
              </w:rPr>
              <w:t xml:space="preserve"> </w:t>
            </w:r>
            <w:r>
              <w:rPr>
                <w:b/>
                <w:sz w:val="20"/>
              </w:rPr>
              <w:t>funciară,</w:t>
            </w:r>
            <w:r>
              <w:rPr>
                <w:b/>
                <w:spacing w:val="45"/>
                <w:sz w:val="20"/>
              </w:rPr>
              <w:t xml:space="preserve"> </w:t>
            </w:r>
            <w:r>
              <w:rPr>
                <w:b/>
                <w:sz w:val="20"/>
              </w:rPr>
              <w:t>precum</w:t>
            </w:r>
            <w:r>
              <w:rPr>
                <w:b/>
                <w:spacing w:val="43"/>
                <w:sz w:val="20"/>
              </w:rPr>
              <w:t xml:space="preserve"> </w:t>
            </w:r>
            <w:r>
              <w:rPr>
                <w:b/>
                <w:sz w:val="20"/>
              </w:rPr>
              <w:t>și</w:t>
            </w:r>
            <w:r>
              <w:rPr>
                <w:b/>
                <w:spacing w:val="50"/>
                <w:sz w:val="20"/>
              </w:rPr>
              <w:t xml:space="preserve"> </w:t>
            </w:r>
            <w:r>
              <w:rPr>
                <w:b/>
                <w:sz w:val="20"/>
              </w:rPr>
              <w:t>încheierea</w:t>
            </w:r>
            <w:r>
              <w:rPr>
                <w:b/>
                <w:spacing w:val="-57"/>
                <w:sz w:val="20"/>
              </w:rPr>
              <w:t xml:space="preserve"> </w:t>
            </w:r>
            <w:r>
              <w:rPr>
                <w:b/>
                <w:sz w:val="20"/>
              </w:rPr>
              <w:t>de</w:t>
            </w:r>
            <w:r>
              <w:rPr>
                <w:b/>
                <w:spacing w:val="76"/>
                <w:sz w:val="20"/>
              </w:rPr>
              <w:t xml:space="preserve"> </w:t>
            </w:r>
            <w:r>
              <w:rPr>
                <w:b/>
                <w:sz w:val="20"/>
              </w:rPr>
              <w:t>carte</w:t>
            </w:r>
            <w:r>
              <w:rPr>
                <w:b/>
                <w:spacing w:val="72"/>
                <w:sz w:val="20"/>
              </w:rPr>
              <w:t xml:space="preserve"> </w:t>
            </w:r>
            <w:r>
              <w:rPr>
                <w:b/>
                <w:sz w:val="20"/>
              </w:rPr>
              <w:t>funciară</w:t>
            </w:r>
            <w:r>
              <w:rPr>
                <w:b/>
                <w:spacing w:val="76"/>
                <w:sz w:val="20"/>
              </w:rPr>
              <w:t xml:space="preserve"> </w:t>
            </w:r>
            <w:r>
              <w:rPr>
                <w:b/>
                <w:sz w:val="20"/>
              </w:rPr>
              <w:t>emisă</w:t>
            </w:r>
            <w:r>
              <w:rPr>
                <w:b/>
                <w:spacing w:val="75"/>
                <w:sz w:val="20"/>
              </w:rPr>
              <w:t xml:space="preserve"> </w:t>
            </w:r>
            <w:r>
              <w:rPr>
                <w:b/>
                <w:sz w:val="20"/>
              </w:rPr>
              <w:t>de</w:t>
            </w:r>
            <w:r>
              <w:rPr>
                <w:b/>
                <w:spacing w:val="72"/>
                <w:sz w:val="20"/>
              </w:rPr>
              <w:t xml:space="preserve"> </w:t>
            </w:r>
            <w:r>
              <w:rPr>
                <w:b/>
                <w:sz w:val="20"/>
              </w:rPr>
              <w:t>OCPI),</w:t>
            </w:r>
            <w:r>
              <w:rPr>
                <w:b/>
                <w:spacing w:val="81"/>
                <w:sz w:val="20"/>
              </w:rPr>
              <w:t xml:space="preserve"> </w:t>
            </w:r>
            <w:r>
              <w:rPr>
                <w:sz w:val="20"/>
              </w:rPr>
              <w:t>în</w:t>
            </w:r>
            <w:r>
              <w:rPr>
                <w:spacing w:val="68"/>
                <w:sz w:val="20"/>
              </w:rPr>
              <w:t xml:space="preserve"> </w:t>
            </w:r>
            <w:r>
              <w:rPr>
                <w:sz w:val="20"/>
              </w:rPr>
              <w:t>termen</w:t>
            </w:r>
            <w:r>
              <w:rPr>
                <w:spacing w:val="74"/>
                <w:sz w:val="20"/>
              </w:rPr>
              <w:t xml:space="preserve"> </w:t>
            </w:r>
            <w:r>
              <w:rPr>
                <w:sz w:val="20"/>
              </w:rPr>
              <w:t>de</w:t>
            </w:r>
          </w:p>
          <w:p w14:paraId="76974DBF" w14:textId="77777777" w:rsidR="00BD35D5" w:rsidRDefault="00000000">
            <w:pPr>
              <w:pStyle w:val="TableParagraph"/>
              <w:spacing w:before="1" w:line="220" w:lineRule="exact"/>
              <w:ind w:left="74"/>
              <w:rPr>
                <w:sz w:val="20"/>
              </w:rPr>
            </w:pPr>
            <w:r>
              <w:rPr>
                <w:sz w:val="20"/>
              </w:rPr>
              <w:t>valabilitate</w:t>
            </w:r>
            <w:r>
              <w:rPr>
                <w:spacing w:val="41"/>
                <w:sz w:val="20"/>
              </w:rPr>
              <w:t xml:space="preserve"> </w:t>
            </w:r>
            <w:r>
              <w:rPr>
                <w:sz w:val="20"/>
              </w:rPr>
              <w:t>la</w:t>
            </w:r>
            <w:r>
              <w:rPr>
                <w:spacing w:val="37"/>
                <w:sz w:val="20"/>
              </w:rPr>
              <w:t xml:space="preserve"> </w:t>
            </w:r>
            <w:r>
              <w:rPr>
                <w:sz w:val="20"/>
              </w:rPr>
              <w:t>data</w:t>
            </w:r>
            <w:r>
              <w:rPr>
                <w:spacing w:val="36"/>
                <w:sz w:val="20"/>
              </w:rPr>
              <w:t xml:space="preserve"> </w:t>
            </w:r>
            <w:r>
              <w:rPr>
                <w:sz w:val="20"/>
              </w:rPr>
              <w:t>depunerii</w:t>
            </w:r>
            <w:r>
              <w:rPr>
                <w:spacing w:val="37"/>
                <w:sz w:val="20"/>
              </w:rPr>
              <w:t xml:space="preserve"> </w:t>
            </w:r>
            <w:r>
              <w:rPr>
                <w:sz w:val="20"/>
              </w:rPr>
              <w:t>(emis</w:t>
            </w:r>
            <w:r>
              <w:rPr>
                <w:spacing w:val="37"/>
                <w:sz w:val="20"/>
              </w:rPr>
              <w:t xml:space="preserve"> </w:t>
            </w:r>
            <w:r>
              <w:rPr>
                <w:sz w:val="20"/>
              </w:rPr>
              <w:t>cu</w:t>
            </w:r>
            <w:r>
              <w:rPr>
                <w:spacing w:val="41"/>
                <w:sz w:val="20"/>
              </w:rPr>
              <w:t xml:space="preserve"> </w:t>
            </w:r>
            <w:r>
              <w:rPr>
                <w:sz w:val="20"/>
              </w:rPr>
              <w:t>maxim</w:t>
            </w:r>
            <w:r>
              <w:rPr>
                <w:spacing w:val="37"/>
                <w:sz w:val="20"/>
              </w:rPr>
              <w:t xml:space="preserve"> </w:t>
            </w:r>
            <w:r>
              <w:rPr>
                <w:sz w:val="20"/>
              </w:rPr>
              <w:t>30</w:t>
            </w:r>
            <w:r>
              <w:rPr>
                <w:spacing w:val="37"/>
                <w:sz w:val="20"/>
              </w:rPr>
              <w:t xml:space="preserve"> </w:t>
            </w:r>
            <w:r>
              <w:rPr>
                <w:sz w:val="20"/>
              </w:rPr>
              <w:t>de</w:t>
            </w:r>
          </w:p>
        </w:tc>
        <w:tc>
          <w:tcPr>
            <w:tcW w:w="898" w:type="dxa"/>
          </w:tcPr>
          <w:p w14:paraId="258E9DE9" w14:textId="77777777" w:rsidR="00BD35D5" w:rsidRDefault="00000000">
            <w:pPr>
              <w:pStyle w:val="TableParagraph"/>
              <w:spacing w:line="219" w:lineRule="exact"/>
              <w:ind w:left="21"/>
              <w:jc w:val="center"/>
              <w:rPr>
                <w:rFonts w:ascii="Wingdings" w:hAnsi="Wingdings"/>
                <w:sz w:val="20"/>
              </w:rPr>
            </w:pPr>
            <w:r>
              <w:rPr>
                <w:rFonts w:ascii="Wingdings" w:hAnsi="Wingdings"/>
                <w:sz w:val="20"/>
              </w:rPr>
              <w:t></w:t>
            </w:r>
          </w:p>
          <w:p w14:paraId="6B4CC17E" w14:textId="77777777" w:rsidR="00BD35D5" w:rsidRDefault="00BD35D5">
            <w:pPr>
              <w:pStyle w:val="TableParagraph"/>
              <w:rPr>
                <w:b/>
              </w:rPr>
            </w:pPr>
          </w:p>
          <w:p w14:paraId="7AA7F468" w14:textId="77777777" w:rsidR="00BD35D5" w:rsidRDefault="00BD35D5">
            <w:pPr>
              <w:pStyle w:val="TableParagraph"/>
              <w:rPr>
                <w:b/>
              </w:rPr>
            </w:pPr>
          </w:p>
          <w:p w14:paraId="185840E1" w14:textId="77777777" w:rsidR="00BD35D5" w:rsidRDefault="00BD35D5">
            <w:pPr>
              <w:pStyle w:val="TableParagraph"/>
              <w:rPr>
                <w:b/>
              </w:rPr>
            </w:pPr>
          </w:p>
          <w:p w14:paraId="0CBDBE66" w14:textId="77777777" w:rsidR="00BD35D5" w:rsidRDefault="00BD35D5">
            <w:pPr>
              <w:pStyle w:val="TableParagraph"/>
              <w:rPr>
                <w:b/>
              </w:rPr>
            </w:pPr>
          </w:p>
          <w:p w14:paraId="663E0D8B" w14:textId="77777777" w:rsidR="00BD35D5" w:rsidRDefault="00BD35D5">
            <w:pPr>
              <w:pStyle w:val="TableParagraph"/>
              <w:rPr>
                <w:b/>
              </w:rPr>
            </w:pPr>
          </w:p>
          <w:p w14:paraId="759A7A10" w14:textId="77777777" w:rsidR="00BD35D5" w:rsidRDefault="00BD35D5">
            <w:pPr>
              <w:pStyle w:val="TableParagraph"/>
              <w:rPr>
                <w:b/>
              </w:rPr>
            </w:pPr>
          </w:p>
          <w:p w14:paraId="4249BF95" w14:textId="77777777" w:rsidR="00BD35D5" w:rsidRDefault="00BD35D5">
            <w:pPr>
              <w:pStyle w:val="TableParagraph"/>
              <w:rPr>
                <w:b/>
              </w:rPr>
            </w:pPr>
          </w:p>
          <w:p w14:paraId="22479611" w14:textId="77777777" w:rsidR="00BD35D5" w:rsidRDefault="00BD35D5">
            <w:pPr>
              <w:pStyle w:val="TableParagraph"/>
              <w:rPr>
                <w:b/>
              </w:rPr>
            </w:pPr>
          </w:p>
          <w:p w14:paraId="2F54C2F9" w14:textId="77777777" w:rsidR="00BD35D5" w:rsidRDefault="00BD35D5">
            <w:pPr>
              <w:pStyle w:val="TableParagraph"/>
              <w:rPr>
                <w:b/>
              </w:rPr>
            </w:pPr>
          </w:p>
          <w:p w14:paraId="61C89828" w14:textId="77777777" w:rsidR="00BD35D5" w:rsidRDefault="00BD35D5">
            <w:pPr>
              <w:pStyle w:val="TableParagraph"/>
              <w:rPr>
                <w:b/>
              </w:rPr>
            </w:pPr>
          </w:p>
          <w:p w14:paraId="67821E3B" w14:textId="77777777" w:rsidR="00BD35D5" w:rsidRDefault="00BD35D5">
            <w:pPr>
              <w:pStyle w:val="TableParagraph"/>
              <w:rPr>
                <w:b/>
              </w:rPr>
            </w:pPr>
          </w:p>
          <w:p w14:paraId="05CEA643" w14:textId="77777777" w:rsidR="00BD35D5" w:rsidRDefault="00BD35D5">
            <w:pPr>
              <w:pStyle w:val="TableParagraph"/>
              <w:rPr>
                <w:b/>
              </w:rPr>
            </w:pPr>
          </w:p>
          <w:p w14:paraId="63CD103C" w14:textId="77777777" w:rsidR="00BD35D5" w:rsidRDefault="00000000">
            <w:pPr>
              <w:pStyle w:val="TableParagraph"/>
              <w:spacing w:before="184"/>
              <w:ind w:left="21"/>
              <w:jc w:val="center"/>
              <w:rPr>
                <w:rFonts w:ascii="Wingdings" w:hAnsi="Wingdings"/>
                <w:sz w:val="20"/>
              </w:rPr>
            </w:pPr>
            <w:r>
              <w:rPr>
                <w:rFonts w:ascii="Wingdings" w:hAnsi="Wingdings"/>
                <w:sz w:val="20"/>
              </w:rPr>
              <w:t></w:t>
            </w:r>
          </w:p>
          <w:p w14:paraId="4CF4BAF8" w14:textId="77777777" w:rsidR="00BD35D5" w:rsidRDefault="00BD35D5">
            <w:pPr>
              <w:pStyle w:val="TableParagraph"/>
              <w:rPr>
                <w:b/>
              </w:rPr>
            </w:pPr>
          </w:p>
          <w:p w14:paraId="63B58885" w14:textId="77777777" w:rsidR="00BD35D5" w:rsidRDefault="00BD35D5">
            <w:pPr>
              <w:pStyle w:val="TableParagraph"/>
              <w:rPr>
                <w:b/>
              </w:rPr>
            </w:pPr>
          </w:p>
          <w:p w14:paraId="46433AA5" w14:textId="77777777" w:rsidR="00BD35D5" w:rsidRDefault="00BD35D5">
            <w:pPr>
              <w:pStyle w:val="TableParagraph"/>
              <w:rPr>
                <w:b/>
              </w:rPr>
            </w:pPr>
          </w:p>
          <w:p w14:paraId="1C2DAE1A" w14:textId="77777777" w:rsidR="00BD35D5" w:rsidRDefault="00BD35D5">
            <w:pPr>
              <w:pStyle w:val="TableParagraph"/>
              <w:rPr>
                <w:b/>
              </w:rPr>
            </w:pPr>
          </w:p>
          <w:p w14:paraId="1F7CCCFA" w14:textId="77777777" w:rsidR="00BD35D5" w:rsidRDefault="00BD35D5">
            <w:pPr>
              <w:pStyle w:val="TableParagraph"/>
              <w:spacing w:before="2"/>
              <w:rPr>
                <w:b/>
                <w:sz w:val="32"/>
              </w:rPr>
            </w:pPr>
          </w:p>
          <w:p w14:paraId="11D048C6" w14:textId="77777777" w:rsidR="00BD35D5" w:rsidRDefault="00000000">
            <w:pPr>
              <w:pStyle w:val="TableParagraph"/>
              <w:spacing w:before="1"/>
              <w:ind w:left="21"/>
              <w:jc w:val="center"/>
              <w:rPr>
                <w:rFonts w:ascii="Wingdings" w:hAnsi="Wingdings"/>
                <w:sz w:val="20"/>
              </w:rPr>
            </w:pPr>
            <w:r>
              <w:rPr>
                <w:rFonts w:ascii="Wingdings" w:hAnsi="Wingdings"/>
                <w:sz w:val="20"/>
              </w:rPr>
              <w:t></w:t>
            </w:r>
          </w:p>
          <w:p w14:paraId="7E847F03" w14:textId="77777777" w:rsidR="00BD35D5" w:rsidRDefault="00BD35D5">
            <w:pPr>
              <w:pStyle w:val="TableParagraph"/>
              <w:rPr>
                <w:b/>
              </w:rPr>
            </w:pPr>
          </w:p>
          <w:p w14:paraId="3C0980F0" w14:textId="77777777" w:rsidR="00BD35D5" w:rsidRDefault="00BD35D5">
            <w:pPr>
              <w:pStyle w:val="TableParagraph"/>
              <w:rPr>
                <w:b/>
              </w:rPr>
            </w:pPr>
          </w:p>
          <w:p w14:paraId="53A451ED" w14:textId="77777777" w:rsidR="00BD35D5" w:rsidRDefault="00BD35D5">
            <w:pPr>
              <w:pStyle w:val="TableParagraph"/>
              <w:rPr>
                <w:b/>
              </w:rPr>
            </w:pPr>
          </w:p>
          <w:p w14:paraId="61E7C9A9" w14:textId="77777777" w:rsidR="00BD35D5" w:rsidRDefault="00BD35D5">
            <w:pPr>
              <w:pStyle w:val="TableParagraph"/>
              <w:rPr>
                <w:b/>
              </w:rPr>
            </w:pPr>
          </w:p>
          <w:p w14:paraId="14304D10" w14:textId="77777777" w:rsidR="00BD35D5" w:rsidRDefault="00000000">
            <w:pPr>
              <w:pStyle w:val="TableParagraph"/>
              <w:spacing w:before="139"/>
              <w:ind w:left="21"/>
              <w:jc w:val="center"/>
              <w:rPr>
                <w:rFonts w:ascii="Wingdings" w:hAnsi="Wingdings"/>
                <w:sz w:val="20"/>
              </w:rPr>
            </w:pPr>
            <w:r>
              <w:rPr>
                <w:rFonts w:ascii="Wingdings" w:hAnsi="Wingdings"/>
                <w:sz w:val="20"/>
              </w:rPr>
              <w:t></w:t>
            </w:r>
          </w:p>
          <w:p w14:paraId="1C090B2C" w14:textId="77777777" w:rsidR="00BD35D5" w:rsidRDefault="00BD35D5">
            <w:pPr>
              <w:pStyle w:val="TableParagraph"/>
              <w:rPr>
                <w:b/>
              </w:rPr>
            </w:pPr>
          </w:p>
          <w:p w14:paraId="21FE5ED8" w14:textId="77777777" w:rsidR="00BD35D5" w:rsidRDefault="00BD35D5">
            <w:pPr>
              <w:pStyle w:val="TableParagraph"/>
              <w:rPr>
                <w:b/>
              </w:rPr>
            </w:pPr>
          </w:p>
          <w:p w14:paraId="36893F5D" w14:textId="77777777" w:rsidR="00BD35D5" w:rsidRDefault="00BD35D5">
            <w:pPr>
              <w:pStyle w:val="TableParagraph"/>
              <w:rPr>
                <w:b/>
              </w:rPr>
            </w:pPr>
          </w:p>
          <w:p w14:paraId="4A50A3C8" w14:textId="77777777" w:rsidR="00BD35D5" w:rsidRDefault="00BD35D5">
            <w:pPr>
              <w:pStyle w:val="TableParagraph"/>
              <w:rPr>
                <w:b/>
              </w:rPr>
            </w:pPr>
          </w:p>
          <w:p w14:paraId="12A8170F" w14:textId="77777777" w:rsidR="00BD35D5" w:rsidRDefault="00BD35D5">
            <w:pPr>
              <w:pStyle w:val="TableParagraph"/>
              <w:rPr>
                <w:b/>
              </w:rPr>
            </w:pPr>
          </w:p>
          <w:p w14:paraId="55896766" w14:textId="77777777" w:rsidR="00BD35D5" w:rsidRDefault="00BD35D5">
            <w:pPr>
              <w:pStyle w:val="TableParagraph"/>
              <w:rPr>
                <w:b/>
              </w:rPr>
            </w:pPr>
          </w:p>
          <w:p w14:paraId="1350A2CD" w14:textId="77777777" w:rsidR="00BD35D5" w:rsidRDefault="00BD35D5">
            <w:pPr>
              <w:pStyle w:val="TableParagraph"/>
              <w:rPr>
                <w:b/>
              </w:rPr>
            </w:pPr>
          </w:p>
          <w:p w14:paraId="178257C9" w14:textId="77777777" w:rsidR="00BD35D5" w:rsidRDefault="00BD35D5">
            <w:pPr>
              <w:pStyle w:val="TableParagraph"/>
              <w:rPr>
                <w:b/>
              </w:rPr>
            </w:pPr>
          </w:p>
          <w:p w14:paraId="7E6E6E2B" w14:textId="77777777" w:rsidR="00BD35D5" w:rsidRDefault="00BD35D5">
            <w:pPr>
              <w:pStyle w:val="TableParagraph"/>
              <w:rPr>
                <w:b/>
              </w:rPr>
            </w:pPr>
          </w:p>
          <w:p w14:paraId="6D8551A4" w14:textId="77777777" w:rsidR="00BD35D5" w:rsidRDefault="00BD35D5">
            <w:pPr>
              <w:pStyle w:val="TableParagraph"/>
              <w:rPr>
                <w:b/>
              </w:rPr>
            </w:pPr>
          </w:p>
          <w:p w14:paraId="2E9A01AE" w14:textId="77777777" w:rsidR="00BD35D5" w:rsidRDefault="00BD35D5">
            <w:pPr>
              <w:pStyle w:val="TableParagraph"/>
              <w:rPr>
                <w:b/>
              </w:rPr>
            </w:pPr>
          </w:p>
          <w:p w14:paraId="653F48D9" w14:textId="77777777" w:rsidR="00BD35D5" w:rsidRDefault="00BD35D5">
            <w:pPr>
              <w:pStyle w:val="TableParagraph"/>
              <w:rPr>
                <w:b/>
              </w:rPr>
            </w:pPr>
          </w:p>
          <w:p w14:paraId="47DAA877" w14:textId="77777777" w:rsidR="00BD35D5" w:rsidRDefault="00000000">
            <w:pPr>
              <w:pStyle w:val="TableParagraph"/>
              <w:spacing w:before="188"/>
              <w:ind w:left="21"/>
              <w:jc w:val="center"/>
              <w:rPr>
                <w:rFonts w:ascii="Wingdings" w:hAnsi="Wingdings"/>
                <w:sz w:val="20"/>
              </w:rPr>
            </w:pPr>
            <w:r>
              <w:rPr>
                <w:rFonts w:ascii="Wingdings" w:hAnsi="Wingdings"/>
                <w:sz w:val="20"/>
              </w:rPr>
              <w:t></w:t>
            </w:r>
          </w:p>
          <w:p w14:paraId="2A7DABD5" w14:textId="77777777" w:rsidR="00BD35D5" w:rsidRDefault="00BD35D5">
            <w:pPr>
              <w:pStyle w:val="TableParagraph"/>
              <w:rPr>
                <w:b/>
              </w:rPr>
            </w:pPr>
          </w:p>
          <w:p w14:paraId="3235D29C" w14:textId="77777777" w:rsidR="00BD35D5" w:rsidRDefault="00BD35D5">
            <w:pPr>
              <w:pStyle w:val="TableParagraph"/>
              <w:rPr>
                <w:b/>
              </w:rPr>
            </w:pPr>
          </w:p>
          <w:p w14:paraId="55DD8868" w14:textId="77777777" w:rsidR="00BD35D5" w:rsidRDefault="00BD35D5">
            <w:pPr>
              <w:pStyle w:val="TableParagraph"/>
              <w:rPr>
                <w:b/>
              </w:rPr>
            </w:pPr>
          </w:p>
          <w:p w14:paraId="2EC6E08A" w14:textId="77777777" w:rsidR="00BD35D5" w:rsidRDefault="00BD35D5">
            <w:pPr>
              <w:pStyle w:val="TableParagraph"/>
              <w:rPr>
                <w:b/>
              </w:rPr>
            </w:pPr>
          </w:p>
          <w:p w14:paraId="1EA0D10C" w14:textId="77777777" w:rsidR="00BD35D5" w:rsidRDefault="00BD35D5">
            <w:pPr>
              <w:pStyle w:val="TableParagraph"/>
              <w:spacing w:before="10"/>
              <w:rPr>
                <w:b/>
                <w:sz w:val="31"/>
              </w:rPr>
            </w:pPr>
          </w:p>
          <w:p w14:paraId="1A8074B5" w14:textId="77777777" w:rsidR="00BD35D5" w:rsidRDefault="00000000">
            <w:pPr>
              <w:pStyle w:val="TableParagraph"/>
              <w:ind w:left="21"/>
              <w:jc w:val="center"/>
              <w:rPr>
                <w:rFonts w:ascii="Wingdings" w:hAnsi="Wingdings"/>
                <w:sz w:val="20"/>
              </w:rPr>
            </w:pPr>
            <w:r>
              <w:rPr>
                <w:rFonts w:ascii="Wingdings" w:hAnsi="Wingdings"/>
                <w:sz w:val="20"/>
              </w:rPr>
              <w:t></w:t>
            </w:r>
          </w:p>
        </w:tc>
        <w:tc>
          <w:tcPr>
            <w:tcW w:w="1081" w:type="dxa"/>
          </w:tcPr>
          <w:p w14:paraId="4D09F1D6" w14:textId="77777777" w:rsidR="00BD35D5" w:rsidRDefault="00000000">
            <w:pPr>
              <w:pStyle w:val="TableParagraph"/>
              <w:spacing w:line="219" w:lineRule="exact"/>
              <w:ind w:left="20"/>
              <w:jc w:val="center"/>
              <w:rPr>
                <w:rFonts w:ascii="Wingdings" w:hAnsi="Wingdings"/>
                <w:sz w:val="20"/>
              </w:rPr>
            </w:pPr>
            <w:r>
              <w:rPr>
                <w:rFonts w:ascii="Wingdings" w:hAnsi="Wingdings"/>
                <w:sz w:val="20"/>
              </w:rPr>
              <w:t></w:t>
            </w:r>
          </w:p>
          <w:p w14:paraId="118F6D6C" w14:textId="77777777" w:rsidR="00BD35D5" w:rsidRDefault="00BD35D5">
            <w:pPr>
              <w:pStyle w:val="TableParagraph"/>
              <w:rPr>
                <w:b/>
              </w:rPr>
            </w:pPr>
          </w:p>
          <w:p w14:paraId="46657112" w14:textId="77777777" w:rsidR="00BD35D5" w:rsidRDefault="00BD35D5">
            <w:pPr>
              <w:pStyle w:val="TableParagraph"/>
              <w:rPr>
                <w:b/>
              </w:rPr>
            </w:pPr>
          </w:p>
          <w:p w14:paraId="3CAF9927" w14:textId="77777777" w:rsidR="00BD35D5" w:rsidRDefault="00BD35D5">
            <w:pPr>
              <w:pStyle w:val="TableParagraph"/>
              <w:rPr>
                <w:b/>
              </w:rPr>
            </w:pPr>
          </w:p>
          <w:p w14:paraId="3793504D" w14:textId="77777777" w:rsidR="00BD35D5" w:rsidRDefault="00BD35D5">
            <w:pPr>
              <w:pStyle w:val="TableParagraph"/>
              <w:rPr>
                <w:b/>
              </w:rPr>
            </w:pPr>
          </w:p>
          <w:p w14:paraId="297C595D" w14:textId="77777777" w:rsidR="00BD35D5" w:rsidRDefault="00BD35D5">
            <w:pPr>
              <w:pStyle w:val="TableParagraph"/>
              <w:rPr>
                <w:b/>
              </w:rPr>
            </w:pPr>
          </w:p>
          <w:p w14:paraId="227D11E3" w14:textId="77777777" w:rsidR="00BD35D5" w:rsidRDefault="00BD35D5">
            <w:pPr>
              <w:pStyle w:val="TableParagraph"/>
              <w:rPr>
                <w:b/>
              </w:rPr>
            </w:pPr>
          </w:p>
          <w:p w14:paraId="332407C9" w14:textId="77777777" w:rsidR="00BD35D5" w:rsidRDefault="00BD35D5">
            <w:pPr>
              <w:pStyle w:val="TableParagraph"/>
              <w:rPr>
                <w:b/>
              </w:rPr>
            </w:pPr>
          </w:p>
          <w:p w14:paraId="084B6717" w14:textId="77777777" w:rsidR="00BD35D5" w:rsidRDefault="00BD35D5">
            <w:pPr>
              <w:pStyle w:val="TableParagraph"/>
              <w:rPr>
                <w:b/>
              </w:rPr>
            </w:pPr>
          </w:p>
          <w:p w14:paraId="4FBE9241" w14:textId="77777777" w:rsidR="00BD35D5" w:rsidRDefault="00BD35D5">
            <w:pPr>
              <w:pStyle w:val="TableParagraph"/>
              <w:rPr>
                <w:b/>
              </w:rPr>
            </w:pPr>
          </w:p>
          <w:p w14:paraId="5CFDAA98" w14:textId="77777777" w:rsidR="00BD35D5" w:rsidRDefault="00BD35D5">
            <w:pPr>
              <w:pStyle w:val="TableParagraph"/>
              <w:rPr>
                <w:b/>
              </w:rPr>
            </w:pPr>
          </w:p>
          <w:p w14:paraId="0A86610A" w14:textId="77777777" w:rsidR="00BD35D5" w:rsidRDefault="00BD35D5">
            <w:pPr>
              <w:pStyle w:val="TableParagraph"/>
              <w:rPr>
                <w:b/>
              </w:rPr>
            </w:pPr>
          </w:p>
          <w:p w14:paraId="60456B9C" w14:textId="77777777" w:rsidR="00BD35D5" w:rsidRDefault="00BD35D5">
            <w:pPr>
              <w:pStyle w:val="TableParagraph"/>
              <w:rPr>
                <w:b/>
              </w:rPr>
            </w:pPr>
          </w:p>
          <w:p w14:paraId="623E3B9A" w14:textId="77777777" w:rsidR="00BD35D5" w:rsidRDefault="00000000">
            <w:pPr>
              <w:pStyle w:val="TableParagraph"/>
              <w:spacing w:before="184"/>
              <w:ind w:left="20"/>
              <w:jc w:val="center"/>
              <w:rPr>
                <w:rFonts w:ascii="Wingdings" w:hAnsi="Wingdings"/>
                <w:sz w:val="20"/>
              </w:rPr>
            </w:pPr>
            <w:r>
              <w:rPr>
                <w:rFonts w:ascii="Wingdings" w:hAnsi="Wingdings"/>
                <w:sz w:val="20"/>
              </w:rPr>
              <w:t></w:t>
            </w:r>
          </w:p>
          <w:p w14:paraId="08816D6C" w14:textId="77777777" w:rsidR="00BD35D5" w:rsidRDefault="00BD35D5">
            <w:pPr>
              <w:pStyle w:val="TableParagraph"/>
              <w:rPr>
                <w:b/>
              </w:rPr>
            </w:pPr>
          </w:p>
          <w:p w14:paraId="684F7FFB" w14:textId="77777777" w:rsidR="00BD35D5" w:rsidRDefault="00BD35D5">
            <w:pPr>
              <w:pStyle w:val="TableParagraph"/>
              <w:rPr>
                <w:b/>
              </w:rPr>
            </w:pPr>
          </w:p>
          <w:p w14:paraId="4CED9F6B" w14:textId="77777777" w:rsidR="00BD35D5" w:rsidRDefault="00BD35D5">
            <w:pPr>
              <w:pStyle w:val="TableParagraph"/>
              <w:rPr>
                <w:b/>
              </w:rPr>
            </w:pPr>
          </w:p>
          <w:p w14:paraId="5309A08A" w14:textId="77777777" w:rsidR="00BD35D5" w:rsidRDefault="00BD35D5">
            <w:pPr>
              <w:pStyle w:val="TableParagraph"/>
              <w:rPr>
                <w:b/>
              </w:rPr>
            </w:pPr>
          </w:p>
          <w:p w14:paraId="3360B1B7" w14:textId="77777777" w:rsidR="00BD35D5" w:rsidRDefault="00BD35D5">
            <w:pPr>
              <w:pStyle w:val="TableParagraph"/>
              <w:spacing w:before="2"/>
              <w:rPr>
                <w:b/>
                <w:sz w:val="32"/>
              </w:rPr>
            </w:pPr>
          </w:p>
          <w:p w14:paraId="1F8E7C52" w14:textId="77777777" w:rsidR="00BD35D5" w:rsidRDefault="00000000">
            <w:pPr>
              <w:pStyle w:val="TableParagraph"/>
              <w:spacing w:before="1"/>
              <w:ind w:left="20"/>
              <w:jc w:val="center"/>
              <w:rPr>
                <w:rFonts w:ascii="Wingdings" w:hAnsi="Wingdings"/>
                <w:sz w:val="20"/>
              </w:rPr>
            </w:pPr>
            <w:r>
              <w:rPr>
                <w:rFonts w:ascii="Wingdings" w:hAnsi="Wingdings"/>
                <w:sz w:val="20"/>
              </w:rPr>
              <w:t></w:t>
            </w:r>
          </w:p>
          <w:p w14:paraId="38440A2A" w14:textId="77777777" w:rsidR="00BD35D5" w:rsidRDefault="00BD35D5">
            <w:pPr>
              <w:pStyle w:val="TableParagraph"/>
              <w:rPr>
                <w:b/>
              </w:rPr>
            </w:pPr>
          </w:p>
          <w:p w14:paraId="2546C5D3" w14:textId="77777777" w:rsidR="00BD35D5" w:rsidRDefault="00BD35D5">
            <w:pPr>
              <w:pStyle w:val="TableParagraph"/>
              <w:rPr>
                <w:b/>
              </w:rPr>
            </w:pPr>
          </w:p>
          <w:p w14:paraId="271FFDF4" w14:textId="77777777" w:rsidR="00BD35D5" w:rsidRDefault="00BD35D5">
            <w:pPr>
              <w:pStyle w:val="TableParagraph"/>
              <w:rPr>
                <w:b/>
              </w:rPr>
            </w:pPr>
          </w:p>
          <w:p w14:paraId="115E4C5D" w14:textId="77777777" w:rsidR="00BD35D5" w:rsidRDefault="00BD35D5">
            <w:pPr>
              <w:pStyle w:val="TableParagraph"/>
              <w:rPr>
                <w:b/>
              </w:rPr>
            </w:pPr>
          </w:p>
          <w:p w14:paraId="69A453A4" w14:textId="77777777" w:rsidR="00BD35D5" w:rsidRDefault="00000000">
            <w:pPr>
              <w:pStyle w:val="TableParagraph"/>
              <w:spacing w:before="139"/>
              <w:ind w:left="20"/>
              <w:jc w:val="center"/>
              <w:rPr>
                <w:rFonts w:ascii="Wingdings" w:hAnsi="Wingdings"/>
                <w:sz w:val="20"/>
              </w:rPr>
            </w:pPr>
            <w:r>
              <w:rPr>
                <w:rFonts w:ascii="Wingdings" w:hAnsi="Wingdings"/>
                <w:sz w:val="20"/>
              </w:rPr>
              <w:t></w:t>
            </w:r>
          </w:p>
          <w:p w14:paraId="60299BD5" w14:textId="77777777" w:rsidR="00BD35D5" w:rsidRDefault="00BD35D5">
            <w:pPr>
              <w:pStyle w:val="TableParagraph"/>
              <w:rPr>
                <w:b/>
              </w:rPr>
            </w:pPr>
          </w:p>
          <w:p w14:paraId="374C31BE" w14:textId="77777777" w:rsidR="00BD35D5" w:rsidRDefault="00BD35D5">
            <w:pPr>
              <w:pStyle w:val="TableParagraph"/>
              <w:rPr>
                <w:b/>
              </w:rPr>
            </w:pPr>
          </w:p>
          <w:p w14:paraId="011D0711" w14:textId="77777777" w:rsidR="00BD35D5" w:rsidRDefault="00BD35D5">
            <w:pPr>
              <w:pStyle w:val="TableParagraph"/>
              <w:rPr>
                <w:b/>
              </w:rPr>
            </w:pPr>
          </w:p>
          <w:p w14:paraId="51A4BDC3" w14:textId="77777777" w:rsidR="00BD35D5" w:rsidRDefault="00BD35D5">
            <w:pPr>
              <w:pStyle w:val="TableParagraph"/>
              <w:rPr>
                <w:b/>
              </w:rPr>
            </w:pPr>
          </w:p>
          <w:p w14:paraId="3810D096" w14:textId="77777777" w:rsidR="00BD35D5" w:rsidRDefault="00BD35D5">
            <w:pPr>
              <w:pStyle w:val="TableParagraph"/>
              <w:rPr>
                <w:b/>
              </w:rPr>
            </w:pPr>
          </w:p>
          <w:p w14:paraId="781EDB43" w14:textId="77777777" w:rsidR="00BD35D5" w:rsidRDefault="00BD35D5">
            <w:pPr>
              <w:pStyle w:val="TableParagraph"/>
              <w:rPr>
                <w:b/>
              </w:rPr>
            </w:pPr>
          </w:p>
          <w:p w14:paraId="52CE9233" w14:textId="77777777" w:rsidR="00BD35D5" w:rsidRDefault="00BD35D5">
            <w:pPr>
              <w:pStyle w:val="TableParagraph"/>
              <w:rPr>
                <w:b/>
              </w:rPr>
            </w:pPr>
          </w:p>
          <w:p w14:paraId="59CB87EA" w14:textId="77777777" w:rsidR="00BD35D5" w:rsidRDefault="00BD35D5">
            <w:pPr>
              <w:pStyle w:val="TableParagraph"/>
              <w:rPr>
                <w:b/>
              </w:rPr>
            </w:pPr>
          </w:p>
          <w:p w14:paraId="702A1098" w14:textId="77777777" w:rsidR="00BD35D5" w:rsidRDefault="00BD35D5">
            <w:pPr>
              <w:pStyle w:val="TableParagraph"/>
              <w:rPr>
                <w:b/>
              </w:rPr>
            </w:pPr>
          </w:p>
          <w:p w14:paraId="18CB8956" w14:textId="77777777" w:rsidR="00BD35D5" w:rsidRDefault="00BD35D5">
            <w:pPr>
              <w:pStyle w:val="TableParagraph"/>
              <w:rPr>
                <w:b/>
              </w:rPr>
            </w:pPr>
          </w:p>
          <w:p w14:paraId="5360744B" w14:textId="77777777" w:rsidR="00BD35D5" w:rsidRDefault="00BD35D5">
            <w:pPr>
              <w:pStyle w:val="TableParagraph"/>
              <w:rPr>
                <w:b/>
              </w:rPr>
            </w:pPr>
          </w:p>
          <w:p w14:paraId="365A4919" w14:textId="77777777" w:rsidR="00BD35D5" w:rsidRDefault="00BD35D5">
            <w:pPr>
              <w:pStyle w:val="TableParagraph"/>
              <w:rPr>
                <w:b/>
              </w:rPr>
            </w:pPr>
          </w:p>
          <w:p w14:paraId="40B3147B" w14:textId="77777777" w:rsidR="00BD35D5" w:rsidRDefault="00000000">
            <w:pPr>
              <w:pStyle w:val="TableParagraph"/>
              <w:spacing w:before="188"/>
              <w:ind w:left="20"/>
              <w:jc w:val="center"/>
              <w:rPr>
                <w:rFonts w:ascii="Wingdings" w:hAnsi="Wingdings"/>
                <w:sz w:val="20"/>
              </w:rPr>
            </w:pPr>
            <w:r>
              <w:rPr>
                <w:rFonts w:ascii="Wingdings" w:hAnsi="Wingdings"/>
                <w:sz w:val="20"/>
              </w:rPr>
              <w:t></w:t>
            </w:r>
          </w:p>
          <w:p w14:paraId="312588B4" w14:textId="77777777" w:rsidR="00BD35D5" w:rsidRDefault="00BD35D5">
            <w:pPr>
              <w:pStyle w:val="TableParagraph"/>
              <w:rPr>
                <w:b/>
              </w:rPr>
            </w:pPr>
          </w:p>
          <w:p w14:paraId="07FA28F3" w14:textId="77777777" w:rsidR="00BD35D5" w:rsidRDefault="00BD35D5">
            <w:pPr>
              <w:pStyle w:val="TableParagraph"/>
              <w:rPr>
                <w:b/>
              </w:rPr>
            </w:pPr>
          </w:p>
          <w:p w14:paraId="2301B7AA" w14:textId="77777777" w:rsidR="00BD35D5" w:rsidRDefault="00BD35D5">
            <w:pPr>
              <w:pStyle w:val="TableParagraph"/>
              <w:rPr>
                <w:b/>
              </w:rPr>
            </w:pPr>
          </w:p>
          <w:p w14:paraId="13EFAFE1" w14:textId="77777777" w:rsidR="00BD35D5" w:rsidRDefault="00BD35D5">
            <w:pPr>
              <w:pStyle w:val="TableParagraph"/>
              <w:rPr>
                <w:b/>
              </w:rPr>
            </w:pPr>
          </w:p>
          <w:p w14:paraId="6D3B0A46" w14:textId="77777777" w:rsidR="00BD35D5" w:rsidRDefault="00BD35D5">
            <w:pPr>
              <w:pStyle w:val="TableParagraph"/>
              <w:spacing w:before="10"/>
              <w:rPr>
                <w:b/>
                <w:sz w:val="31"/>
              </w:rPr>
            </w:pPr>
          </w:p>
          <w:p w14:paraId="0D0620D6" w14:textId="77777777" w:rsidR="00BD35D5" w:rsidRDefault="00000000">
            <w:pPr>
              <w:pStyle w:val="TableParagraph"/>
              <w:ind w:left="20"/>
              <w:jc w:val="center"/>
              <w:rPr>
                <w:rFonts w:ascii="Wingdings" w:hAnsi="Wingdings"/>
                <w:sz w:val="20"/>
              </w:rPr>
            </w:pPr>
            <w:r>
              <w:rPr>
                <w:rFonts w:ascii="Wingdings" w:hAnsi="Wingdings"/>
                <w:sz w:val="20"/>
              </w:rPr>
              <w:t></w:t>
            </w:r>
          </w:p>
        </w:tc>
        <w:tc>
          <w:tcPr>
            <w:tcW w:w="1268" w:type="dxa"/>
          </w:tcPr>
          <w:p w14:paraId="3F265988" w14:textId="77777777" w:rsidR="00BD35D5" w:rsidRDefault="00000000">
            <w:pPr>
              <w:pStyle w:val="TableParagraph"/>
              <w:spacing w:line="219" w:lineRule="exact"/>
              <w:ind w:left="24"/>
              <w:jc w:val="center"/>
              <w:rPr>
                <w:rFonts w:ascii="Wingdings" w:hAnsi="Wingdings"/>
                <w:sz w:val="20"/>
              </w:rPr>
            </w:pPr>
            <w:r>
              <w:rPr>
                <w:rFonts w:ascii="Wingdings" w:hAnsi="Wingdings"/>
                <w:sz w:val="20"/>
              </w:rPr>
              <w:t></w:t>
            </w:r>
          </w:p>
          <w:p w14:paraId="3D457B31" w14:textId="77777777" w:rsidR="00BD35D5" w:rsidRDefault="00BD35D5">
            <w:pPr>
              <w:pStyle w:val="TableParagraph"/>
              <w:rPr>
                <w:b/>
              </w:rPr>
            </w:pPr>
          </w:p>
          <w:p w14:paraId="2D93D6E7" w14:textId="77777777" w:rsidR="00BD35D5" w:rsidRDefault="00BD35D5">
            <w:pPr>
              <w:pStyle w:val="TableParagraph"/>
              <w:rPr>
                <w:b/>
              </w:rPr>
            </w:pPr>
          </w:p>
          <w:p w14:paraId="1BA81611" w14:textId="77777777" w:rsidR="00BD35D5" w:rsidRDefault="00BD35D5">
            <w:pPr>
              <w:pStyle w:val="TableParagraph"/>
              <w:rPr>
                <w:b/>
              </w:rPr>
            </w:pPr>
          </w:p>
          <w:p w14:paraId="1A633BDB" w14:textId="77777777" w:rsidR="00BD35D5" w:rsidRDefault="00BD35D5">
            <w:pPr>
              <w:pStyle w:val="TableParagraph"/>
              <w:rPr>
                <w:b/>
              </w:rPr>
            </w:pPr>
          </w:p>
          <w:p w14:paraId="6BFC0471" w14:textId="77777777" w:rsidR="00BD35D5" w:rsidRDefault="00BD35D5">
            <w:pPr>
              <w:pStyle w:val="TableParagraph"/>
              <w:rPr>
                <w:b/>
              </w:rPr>
            </w:pPr>
          </w:p>
          <w:p w14:paraId="3E43529F" w14:textId="77777777" w:rsidR="00BD35D5" w:rsidRDefault="00BD35D5">
            <w:pPr>
              <w:pStyle w:val="TableParagraph"/>
              <w:rPr>
                <w:b/>
              </w:rPr>
            </w:pPr>
          </w:p>
          <w:p w14:paraId="37C56312" w14:textId="77777777" w:rsidR="00BD35D5" w:rsidRDefault="00BD35D5">
            <w:pPr>
              <w:pStyle w:val="TableParagraph"/>
              <w:rPr>
                <w:b/>
              </w:rPr>
            </w:pPr>
          </w:p>
          <w:p w14:paraId="2A76840E" w14:textId="77777777" w:rsidR="00BD35D5" w:rsidRDefault="00BD35D5">
            <w:pPr>
              <w:pStyle w:val="TableParagraph"/>
              <w:rPr>
                <w:b/>
              </w:rPr>
            </w:pPr>
          </w:p>
          <w:p w14:paraId="1FB4D0C0" w14:textId="77777777" w:rsidR="00BD35D5" w:rsidRDefault="00BD35D5">
            <w:pPr>
              <w:pStyle w:val="TableParagraph"/>
              <w:rPr>
                <w:b/>
              </w:rPr>
            </w:pPr>
          </w:p>
          <w:p w14:paraId="76B90A0C" w14:textId="77777777" w:rsidR="00BD35D5" w:rsidRDefault="00BD35D5">
            <w:pPr>
              <w:pStyle w:val="TableParagraph"/>
              <w:rPr>
                <w:b/>
              </w:rPr>
            </w:pPr>
          </w:p>
          <w:p w14:paraId="33C36652" w14:textId="77777777" w:rsidR="00BD35D5" w:rsidRDefault="00BD35D5">
            <w:pPr>
              <w:pStyle w:val="TableParagraph"/>
              <w:rPr>
                <w:b/>
              </w:rPr>
            </w:pPr>
          </w:p>
          <w:p w14:paraId="6A392A48" w14:textId="77777777" w:rsidR="00BD35D5" w:rsidRDefault="00BD35D5">
            <w:pPr>
              <w:pStyle w:val="TableParagraph"/>
              <w:rPr>
                <w:b/>
              </w:rPr>
            </w:pPr>
          </w:p>
          <w:p w14:paraId="2E180BD6" w14:textId="77777777" w:rsidR="00BD35D5" w:rsidRDefault="00000000">
            <w:pPr>
              <w:pStyle w:val="TableParagraph"/>
              <w:spacing w:before="184"/>
              <w:ind w:left="24"/>
              <w:jc w:val="center"/>
              <w:rPr>
                <w:rFonts w:ascii="Wingdings" w:hAnsi="Wingdings"/>
                <w:sz w:val="20"/>
              </w:rPr>
            </w:pPr>
            <w:r>
              <w:rPr>
                <w:rFonts w:ascii="Wingdings" w:hAnsi="Wingdings"/>
                <w:sz w:val="20"/>
              </w:rPr>
              <w:t></w:t>
            </w:r>
          </w:p>
          <w:p w14:paraId="6B8AD7FF" w14:textId="77777777" w:rsidR="00BD35D5" w:rsidRDefault="00BD35D5">
            <w:pPr>
              <w:pStyle w:val="TableParagraph"/>
              <w:rPr>
                <w:b/>
              </w:rPr>
            </w:pPr>
          </w:p>
          <w:p w14:paraId="488D47E0" w14:textId="77777777" w:rsidR="00BD35D5" w:rsidRDefault="00BD35D5">
            <w:pPr>
              <w:pStyle w:val="TableParagraph"/>
              <w:rPr>
                <w:b/>
              </w:rPr>
            </w:pPr>
          </w:p>
          <w:p w14:paraId="6F0B2820" w14:textId="77777777" w:rsidR="00BD35D5" w:rsidRDefault="00BD35D5">
            <w:pPr>
              <w:pStyle w:val="TableParagraph"/>
              <w:rPr>
                <w:b/>
              </w:rPr>
            </w:pPr>
          </w:p>
          <w:p w14:paraId="1A0F45F8" w14:textId="77777777" w:rsidR="00BD35D5" w:rsidRDefault="00BD35D5">
            <w:pPr>
              <w:pStyle w:val="TableParagraph"/>
              <w:rPr>
                <w:b/>
              </w:rPr>
            </w:pPr>
          </w:p>
          <w:p w14:paraId="56FBF5C3" w14:textId="77777777" w:rsidR="00BD35D5" w:rsidRDefault="00BD35D5">
            <w:pPr>
              <w:pStyle w:val="TableParagraph"/>
              <w:spacing w:before="2"/>
              <w:rPr>
                <w:b/>
                <w:sz w:val="32"/>
              </w:rPr>
            </w:pPr>
          </w:p>
          <w:p w14:paraId="1B101C4C" w14:textId="77777777" w:rsidR="00BD35D5" w:rsidRDefault="00000000">
            <w:pPr>
              <w:pStyle w:val="TableParagraph"/>
              <w:spacing w:before="1"/>
              <w:ind w:left="24"/>
              <w:jc w:val="center"/>
              <w:rPr>
                <w:rFonts w:ascii="Wingdings" w:hAnsi="Wingdings"/>
                <w:sz w:val="20"/>
              </w:rPr>
            </w:pPr>
            <w:r>
              <w:rPr>
                <w:rFonts w:ascii="Wingdings" w:hAnsi="Wingdings"/>
                <w:sz w:val="20"/>
              </w:rPr>
              <w:t></w:t>
            </w:r>
          </w:p>
          <w:p w14:paraId="541A5D02" w14:textId="77777777" w:rsidR="00BD35D5" w:rsidRDefault="00BD35D5">
            <w:pPr>
              <w:pStyle w:val="TableParagraph"/>
              <w:rPr>
                <w:b/>
              </w:rPr>
            </w:pPr>
          </w:p>
          <w:p w14:paraId="126F07EC" w14:textId="77777777" w:rsidR="00BD35D5" w:rsidRDefault="00BD35D5">
            <w:pPr>
              <w:pStyle w:val="TableParagraph"/>
              <w:rPr>
                <w:b/>
              </w:rPr>
            </w:pPr>
          </w:p>
          <w:p w14:paraId="488F9551" w14:textId="77777777" w:rsidR="00BD35D5" w:rsidRDefault="00BD35D5">
            <w:pPr>
              <w:pStyle w:val="TableParagraph"/>
              <w:rPr>
                <w:b/>
              </w:rPr>
            </w:pPr>
          </w:p>
          <w:p w14:paraId="47602130" w14:textId="77777777" w:rsidR="00BD35D5" w:rsidRDefault="00BD35D5">
            <w:pPr>
              <w:pStyle w:val="TableParagraph"/>
              <w:rPr>
                <w:b/>
              </w:rPr>
            </w:pPr>
          </w:p>
          <w:p w14:paraId="4DE60355" w14:textId="77777777" w:rsidR="00BD35D5" w:rsidRDefault="00000000">
            <w:pPr>
              <w:pStyle w:val="TableParagraph"/>
              <w:spacing w:before="139"/>
              <w:ind w:left="24"/>
              <w:jc w:val="center"/>
              <w:rPr>
                <w:rFonts w:ascii="Wingdings" w:hAnsi="Wingdings"/>
                <w:sz w:val="20"/>
              </w:rPr>
            </w:pPr>
            <w:r>
              <w:rPr>
                <w:rFonts w:ascii="Wingdings" w:hAnsi="Wingdings"/>
                <w:sz w:val="20"/>
              </w:rPr>
              <w:t></w:t>
            </w:r>
          </w:p>
          <w:p w14:paraId="0C1AA601" w14:textId="77777777" w:rsidR="00BD35D5" w:rsidRDefault="00BD35D5">
            <w:pPr>
              <w:pStyle w:val="TableParagraph"/>
              <w:rPr>
                <w:b/>
              </w:rPr>
            </w:pPr>
          </w:p>
          <w:p w14:paraId="755F2AD5" w14:textId="77777777" w:rsidR="00BD35D5" w:rsidRDefault="00BD35D5">
            <w:pPr>
              <w:pStyle w:val="TableParagraph"/>
              <w:rPr>
                <w:b/>
              </w:rPr>
            </w:pPr>
          </w:p>
          <w:p w14:paraId="5EFB2F9A" w14:textId="77777777" w:rsidR="00BD35D5" w:rsidRDefault="00BD35D5">
            <w:pPr>
              <w:pStyle w:val="TableParagraph"/>
              <w:rPr>
                <w:b/>
              </w:rPr>
            </w:pPr>
          </w:p>
          <w:p w14:paraId="655E1B75" w14:textId="77777777" w:rsidR="00BD35D5" w:rsidRDefault="00BD35D5">
            <w:pPr>
              <w:pStyle w:val="TableParagraph"/>
              <w:rPr>
                <w:b/>
              </w:rPr>
            </w:pPr>
          </w:p>
          <w:p w14:paraId="665042A6" w14:textId="77777777" w:rsidR="00BD35D5" w:rsidRDefault="00BD35D5">
            <w:pPr>
              <w:pStyle w:val="TableParagraph"/>
              <w:rPr>
                <w:b/>
              </w:rPr>
            </w:pPr>
          </w:p>
          <w:p w14:paraId="3019D0C5" w14:textId="77777777" w:rsidR="00BD35D5" w:rsidRDefault="00BD35D5">
            <w:pPr>
              <w:pStyle w:val="TableParagraph"/>
              <w:rPr>
                <w:b/>
              </w:rPr>
            </w:pPr>
          </w:p>
          <w:p w14:paraId="696ACFB5" w14:textId="77777777" w:rsidR="00BD35D5" w:rsidRDefault="00BD35D5">
            <w:pPr>
              <w:pStyle w:val="TableParagraph"/>
              <w:rPr>
                <w:b/>
              </w:rPr>
            </w:pPr>
          </w:p>
          <w:p w14:paraId="41AF5128" w14:textId="77777777" w:rsidR="00BD35D5" w:rsidRDefault="00BD35D5">
            <w:pPr>
              <w:pStyle w:val="TableParagraph"/>
              <w:rPr>
                <w:b/>
              </w:rPr>
            </w:pPr>
          </w:p>
          <w:p w14:paraId="7DC955C7" w14:textId="77777777" w:rsidR="00BD35D5" w:rsidRDefault="00BD35D5">
            <w:pPr>
              <w:pStyle w:val="TableParagraph"/>
              <w:rPr>
                <w:b/>
              </w:rPr>
            </w:pPr>
          </w:p>
          <w:p w14:paraId="2FECA2DD" w14:textId="77777777" w:rsidR="00BD35D5" w:rsidRDefault="00BD35D5">
            <w:pPr>
              <w:pStyle w:val="TableParagraph"/>
              <w:rPr>
                <w:b/>
              </w:rPr>
            </w:pPr>
          </w:p>
          <w:p w14:paraId="2430BD99" w14:textId="77777777" w:rsidR="00BD35D5" w:rsidRDefault="00BD35D5">
            <w:pPr>
              <w:pStyle w:val="TableParagraph"/>
              <w:rPr>
                <w:b/>
              </w:rPr>
            </w:pPr>
          </w:p>
          <w:p w14:paraId="7CE64ABB" w14:textId="77777777" w:rsidR="00BD35D5" w:rsidRDefault="00BD35D5">
            <w:pPr>
              <w:pStyle w:val="TableParagraph"/>
              <w:rPr>
                <w:b/>
              </w:rPr>
            </w:pPr>
          </w:p>
          <w:p w14:paraId="29CDD1F5" w14:textId="77777777" w:rsidR="00BD35D5" w:rsidRDefault="00000000">
            <w:pPr>
              <w:pStyle w:val="TableParagraph"/>
              <w:spacing w:before="188"/>
              <w:ind w:left="24"/>
              <w:jc w:val="center"/>
              <w:rPr>
                <w:rFonts w:ascii="Wingdings" w:hAnsi="Wingdings"/>
                <w:sz w:val="20"/>
              </w:rPr>
            </w:pPr>
            <w:r>
              <w:rPr>
                <w:rFonts w:ascii="Wingdings" w:hAnsi="Wingdings"/>
                <w:sz w:val="20"/>
              </w:rPr>
              <w:t></w:t>
            </w:r>
          </w:p>
          <w:p w14:paraId="57FC7EBE" w14:textId="77777777" w:rsidR="00BD35D5" w:rsidRDefault="00BD35D5">
            <w:pPr>
              <w:pStyle w:val="TableParagraph"/>
              <w:rPr>
                <w:b/>
              </w:rPr>
            </w:pPr>
          </w:p>
          <w:p w14:paraId="0C971798" w14:textId="77777777" w:rsidR="00BD35D5" w:rsidRDefault="00BD35D5">
            <w:pPr>
              <w:pStyle w:val="TableParagraph"/>
              <w:rPr>
                <w:b/>
              </w:rPr>
            </w:pPr>
          </w:p>
          <w:p w14:paraId="1B70CA28" w14:textId="77777777" w:rsidR="00BD35D5" w:rsidRDefault="00BD35D5">
            <w:pPr>
              <w:pStyle w:val="TableParagraph"/>
              <w:rPr>
                <w:b/>
              </w:rPr>
            </w:pPr>
          </w:p>
          <w:p w14:paraId="51083340" w14:textId="77777777" w:rsidR="00BD35D5" w:rsidRDefault="00BD35D5">
            <w:pPr>
              <w:pStyle w:val="TableParagraph"/>
              <w:rPr>
                <w:b/>
              </w:rPr>
            </w:pPr>
          </w:p>
          <w:p w14:paraId="42A30C78" w14:textId="77777777" w:rsidR="00BD35D5" w:rsidRDefault="00BD35D5">
            <w:pPr>
              <w:pStyle w:val="TableParagraph"/>
              <w:spacing w:before="10"/>
              <w:rPr>
                <w:b/>
                <w:sz w:val="31"/>
              </w:rPr>
            </w:pPr>
          </w:p>
          <w:p w14:paraId="042238DB" w14:textId="77777777" w:rsidR="00BD35D5" w:rsidRDefault="00000000">
            <w:pPr>
              <w:pStyle w:val="TableParagraph"/>
              <w:ind w:left="24"/>
              <w:jc w:val="center"/>
              <w:rPr>
                <w:rFonts w:ascii="Wingdings" w:hAnsi="Wingdings"/>
                <w:sz w:val="20"/>
              </w:rPr>
            </w:pPr>
            <w:r>
              <w:rPr>
                <w:rFonts w:ascii="Wingdings" w:hAnsi="Wingdings"/>
                <w:sz w:val="20"/>
              </w:rPr>
              <w:t></w:t>
            </w:r>
          </w:p>
        </w:tc>
        <w:tc>
          <w:tcPr>
            <w:tcW w:w="927" w:type="dxa"/>
          </w:tcPr>
          <w:p w14:paraId="2FEBD432" w14:textId="77777777" w:rsidR="00BD35D5" w:rsidRDefault="00000000">
            <w:pPr>
              <w:pStyle w:val="TableParagraph"/>
              <w:spacing w:line="219" w:lineRule="exact"/>
              <w:ind w:left="18"/>
              <w:jc w:val="center"/>
              <w:rPr>
                <w:rFonts w:ascii="Wingdings" w:hAnsi="Wingdings"/>
                <w:sz w:val="20"/>
              </w:rPr>
            </w:pPr>
            <w:r>
              <w:rPr>
                <w:rFonts w:ascii="Wingdings" w:hAnsi="Wingdings"/>
                <w:sz w:val="20"/>
              </w:rPr>
              <w:t></w:t>
            </w:r>
          </w:p>
          <w:p w14:paraId="05384335" w14:textId="77777777" w:rsidR="00BD35D5" w:rsidRDefault="00BD35D5">
            <w:pPr>
              <w:pStyle w:val="TableParagraph"/>
              <w:rPr>
                <w:b/>
              </w:rPr>
            </w:pPr>
          </w:p>
          <w:p w14:paraId="5A76EED7" w14:textId="77777777" w:rsidR="00BD35D5" w:rsidRDefault="00BD35D5">
            <w:pPr>
              <w:pStyle w:val="TableParagraph"/>
              <w:rPr>
                <w:b/>
              </w:rPr>
            </w:pPr>
          </w:p>
          <w:p w14:paraId="1FB59CDA" w14:textId="77777777" w:rsidR="00BD35D5" w:rsidRDefault="00BD35D5">
            <w:pPr>
              <w:pStyle w:val="TableParagraph"/>
              <w:rPr>
                <w:b/>
              </w:rPr>
            </w:pPr>
          </w:p>
          <w:p w14:paraId="154F1C82" w14:textId="77777777" w:rsidR="00BD35D5" w:rsidRDefault="00BD35D5">
            <w:pPr>
              <w:pStyle w:val="TableParagraph"/>
              <w:rPr>
                <w:b/>
              </w:rPr>
            </w:pPr>
          </w:p>
          <w:p w14:paraId="17055B61" w14:textId="77777777" w:rsidR="00BD35D5" w:rsidRDefault="00BD35D5">
            <w:pPr>
              <w:pStyle w:val="TableParagraph"/>
              <w:rPr>
                <w:b/>
              </w:rPr>
            </w:pPr>
          </w:p>
          <w:p w14:paraId="438F5BE6" w14:textId="77777777" w:rsidR="00BD35D5" w:rsidRDefault="00BD35D5">
            <w:pPr>
              <w:pStyle w:val="TableParagraph"/>
              <w:rPr>
                <w:b/>
              </w:rPr>
            </w:pPr>
          </w:p>
          <w:p w14:paraId="6DC56137" w14:textId="77777777" w:rsidR="00BD35D5" w:rsidRDefault="00BD35D5">
            <w:pPr>
              <w:pStyle w:val="TableParagraph"/>
              <w:rPr>
                <w:b/>
              </w:rPr>
            </w:pPr>
          </w:p>
          <w:p w14:paraId="482F72F1" w14:textId="77777777" w:rsidR="00BD35D5" w:rsidRDefault="00BD35D5">
            <w:pPr>
              <w:pStyle w:val="TableParagraph"/>
              <w:rPr>
                <w:b/>
              </w:rPr>
            </w:pPr>
          </w:p>
          <w:p w14:paraId="5F595A0C" w14:textId="77777777" w:rsidR="00BD35D5" w:rsidRDefault="00BD35D5">
            <w:pPr>
              <w:pStyle w:val="TableParagraph"/>
              <w:rPr>
                <w:b/>
              </w:rPr>
            </w:pPr>
          </w:p>
          <w:p w14:paraId="01E057AE" w14:textId="77777777" w:rsidR="00BD35D5" w:rsidRDefault="00BD35D5">
            <w:pPr>
              <w:pStyle w:val="TableParagraph"/>
              <w:rPr>
                <w:b/>
              </w:rPr>
            </w:pPr>
          </w:p>
          <w:p w14:paraId="16904F1B" w14:textId="77777777" w:rsidR="00BD35D5" w:rsidRDefault="00BD35D5">
            <w:pPr>
              <w:pStyle w:val="TableParagraph"/>
              <w:rPr>
                <w:b/>
              </w:rPr>
            </w:pPr>
          </w:p>
          <w:p w14:paraId="39378EAF" w14:textId="77777777" w:rsidR="00BD35D5" w:rsidRDefault="00BD35D5">
            <w:pPr>
              <w:pStyle w:val="TableParagraph"/>
              <w:rPr>
                <w:b/>
              </w:rPr>
            </w:pPr>
          </w:p>
          <w:p w14:paraId="2369B22F" w14:textId="77777777" w:rsidR="00BD35D5" w:rsidRDefault="00000000">
            <w:pPr>
              <w:pStyle w:val="TableParagraph"/>
              <w:spacing w:before="184"/>
              <w:ind w:left="18"/>
              <w:jc w:val="center"/>
              <w:rPr>
                <w:rFonts w:ascii="Wingdings" w:hAnsi="Wingdings"/>
                <w:sz w:val="20"/>
              </w:rPr>
            </w:pPr>
            <w:r>
              <w:rPr>
                <w:rFonts w:ascii="Wingdings" w:hAnsi="Wingdings"/>
                <w:sz w:val="20"/>
              </w:rPr>
              <w:t></w:t>
            </w:r>
          </w:p>
          <w:p w14:paraId="28E56A0D" w14:textId="77777777" w:rsidR="00BD35D5" w:rsidRDefault="00BD35D5">
            <w:pPr>
              <w:pStyle w:val="TableParagraph"/>
              <w:rPr>
                <w:b/>
              </w:rPr>
            </w:pPr>
          </w:p>
          <w:p w14:paraId="04223850" w14:textId="77777777" w:rsidR="00BD35D5" w:rsidRDefault="00BD35D5">
            <w:pPr>
              <w:pStyle w:val="TableParagraph"/>
              <w:rPr>
                <w:b/>
              </w:rPr>
            </w:pPr>
          </w:p>
          <w:p w14:paraId="2FD70265" w14:textId="77777777" w:rsidR="00BD35D5" w:rsidRDefault="00BD35D5">
            <w:pPr>
              <w:pStyle w:val="TableParagraph"/>
              <w:rPr>
                <w:b/>
              </w:rPr>
            </w:pPr>
          </w:p>
          <w:p w14:paraId="6683B268" w14:textId="77777777" w:rsidR="00BD35D5" w:rsidRDefault="00BD35D5">
            <w:pPr>
              <w:pStyle w:val="TableParagraph"/>
              <w:rPr>
                <w:b/>
              </w:rPr>
            </w:pPr>
          </w:p>
          <w:p w14:paraId="65603830" w14:textId="77777777" w:rsidR="00BD35D5" w:rsidRDefault="00BD35D5">
            <w:pPr>
              <w:pStyle w:val="TableParagraph"/>
              <w:spacing w:before="2"/>
              <w:rPr>
                <w:b/>
                <w:sz w:val="32"/>
              </w:rPr>
            </w:pPr>
          </w:p>
          <w:p w14:paraId="375885AB" w14:textId="77777777" w:rsidR="00BD35D5" w:rsidRDefault="00000000">
            <w:pPr>
              <w:pStyle w:val="TableParagraph"/>
              <w:spacing w:before="1"/>
              <w:ind w:left="18"/>
              <w:jc w:val="center"/>
              <w:rPr>
                <w:rFonts w:ascii="Wingdings" w:hAnsi="Wingdings"/>
                <w:sz w:val="20"/>
              </w:rPr>
            </w:pPr>
            <w:r>
              <w:rPr>
                <w:rFonts w:ascii="Wingdings" w:hAnsi="Wingdings"/>
                <w:sz w:val="20"/>
              </w:rPr>
              <w:t></w:t>
            </w:r>
          </w:p>
          <w:p w14:paraId="5A0CD11A" w14:textId="77777777" w:rsidR="00BD35D5" w:rsidRDefault="00BD35D5">
            <w:pPr>
              <w:pStyle w:val="TableParagraph"/>
              <w:rPr>
                <w:b/>
              </w:rPr>
            </w:pPr>
          </w:p>
          <w:p w14:paraId="38BEC66F" w14:textId="77777777" w:rsidR="00BD35D5" w:rsidRDefault="00BD35D5">
            <w:pPr>
              <w:pStyle w:val="TableParagraph"/>
              <w:rPr>
                <w:b/>
              </w:rPr>
            </w:pPr>
          </w:p>
          <w:p w14:paraId="09CF710F" w14:textId="77777777" w:rsidR="00BD35D5" w:rsidRDefault="00BD35D5">
            <w:pPr>
              <w:pStyle w:val="TableParagraph"/>
              <w:rPr>
                <w:b/>
              </w:rPr>
            </w:pPr>
          </w:p>
          <w:p w14:paraId="76311307" w14:textId="77777777" w:rsidR="00BD35D5" w:rsidRDefault="00BD35D5">
            <w:pPr>
              <w:pStyle w:val="TableParagraph"/>
              <w:rPr>
                <w:b/>
              </w:rPr>
            </w:pPr>
          </w:p>
          <w:p w14:paraId="53B3F7CA" w14:textId="77777777" w:rsidR="00BD35D5" w:rsidRDefault="00000000">
            <w:pPr>
              <w:pStyle w:val="TableParagraph"/>
              <w:spacing w:before="139"/>
              <w:ind w:left="18"/>
              <w:jc w:val="center"/>
              <w:rPr>
                <w:rFonts w:ascii="Wingdings" w:hAnsi="Wingdings"/>
                <w:sz w:val="20"/>
              </w:rPr>
            </w:pPr>
            <w:r>
              <w:rPr>
                <w:rFonts w:ascii="Wingdings" w:hAnsi="Wingdings"/>
                <w:sz w:val="20"/>
              </w:rPr>
              <w:t></w:t>
            </w:r>
          </w:p>
          <w:p w14:paraId="3A35F127" w14:textId="77777777" w:rsidR="00BD35D5" w:rsidRDefault="00BD35D5">
            <w:pPr>
              <w:pStyle w:val="TableParagraph"/>
              <w:rPr>
                <w:b/>
              </w:rPr>
            </w:pPr>
          </w:p>
          <w:p w14:paraId="427126CE" w14:textId="77777777" w:rsidR="00BD35D5" w:rsidRDefault="00BD35D5">
            <w:pPr>
              <w:pStyle w:val="TableParagraph"/>
              <w:rPr>
                <w:b/>
              </w:rPr>
            </w:pPr>
          </w:p>
          <w:p w14:paraId="09EA8B2D" w14:textId="77777777" w:rsidR="00BD35D5" w:rsidRDefault="00BD35D5">
            <w:pPr>
              <w:pStyle w:val="TableParagraph"/>
              <w:rPr>
                <w:b/>
              </w:rPr>
            </w:pPr>
          </w:p>
          <w:p w14:paraId="05E9E4C4" w14:textId="77777777" w:rsidR="00BD35D5" w:rsidRDefault="00BD35D5">
            <w:pPr>
              <w:pStyle w:val="TableParagraph"/>
              <w:rPr>
                <w:b/>
              </w:rPr>
            </w:pPr>
          </w:p>
          <w:p w14:paraId="78F9D524" w14:textId="77777777" w:rsidR="00BD35D5" w:rsidRDefault="00BD35D5">
            <w:pPr>
              <w:pStyle w:val="TableParagraph"/>
              <w:rPr>
                <w:b/>
              </w:rPr>
            </w:pPr>
          </w:p>
          <w:p w14:paraId="2372D126" w14:textId="77777777" w:rsidR="00BD35D5" w:rsidRDefault="00BD35D5">
            <w:pPr>
              <w:pStyle w:val="TableParagraph"/>
              <w:rPr>
                <w:b/>
              </w:rPr>
            </w:pPr>
          </w:p>
          <w:p w14:paraId="06CE5714" w14:textId="77777777" w:rsidR="00BD35D5" w:rsidRDefault="00BD35D5">
            <w:pPr>
              <w:pStyle w:val="TableParagraph"/>
              <w:rPr>
                <w:b/>
              </w:rPr>
            </w:pPr>
          </w:p>
          <w:p w14:paraId="34EF5D8D" w14:textId="77777777" w:rsidR="00BD35D5" w:rsidRDefault="00BD35D5">
            <w:pPr>
              <w:pStyle w:val="TableParagraph"/>
              <w:rPr>
                <w:b/>
              </w:rPr>
            </w:pPr>
          </w:p>
          <w:p w14:paraId="5DE4C868" w14:textId="77777777" w:rsidR="00BD35D5" w:rsidRDefault="00BD35D5">
            <w:pPr>
              <w:pStyle w:val="TableParagraph"/>
              <w:rPr>
                <w:b/>
              </w:rPr>
            </w:pPr>
          </w:p>
          <w:p w14:paraId="2CE923FC" w14:textId="77777777" w:rsidR="00BD35D5" w:rsidRDefault="00BD35D5">
            <w:pPr>
              <w:pStyle w:val="TableParagraph"/>
              <w:rPr>
                <w:b/>
              </w:rPr>
            </w:pPr>
          </w:p>
          <w:p w14:paraId="07164B19" w14:textId="77777777" w:rsidR="00BD35D5" w:rsidRDefault="00BD35D5">
            <w:pPr>
              <w:pStyle w:val="TableParagraph"/>
              <w:rPr>
                <w:b/>
              </w:rPr>
            </w:pPr>
          </w:p>
          <w:p w14:paraId="7D4BBBAB" w14:textId="77777777" w:rsidR="00BD35D5" w:rsidRDefault="00BD35D5">
            <w:pPr>
              <w:pStyle w:val="TableParagraph"/>
              <w:rPr>
                <w:b/>
              </w:rPr>
            </w:pPr>
          </w:p>
          <w:p w14:paraId="5D6B9B29" w14:textId="77777777" w:rsidR="00BD35D5" w:rsidRDefault="00000000">
            <w:pPr>
              <w:pStyle w:val="TableParagraph"/>
              <w:spacing w:before="188"/>
              <w:ind w:left="18"/>
              <w:jc w:val="center"/>
              <w:rPr>
                <w:rFonts w:ascii="Wingdings" w:hAnsi="Wingdings"/>
                <w:sz w:val="20"/>
              </w:rPr>
            </w:pPr>
            <w:r>
              <w:rPr>
                <w:rFonts w:ascii="Wingdings" w:hAnsi="Wingdings"/>
                <w:sz w:val="20"/>
              </w:rPr>
              <w:t></w:t>
            </w:r>
          </w:p>
          <w:p w14:paraId="042C6078" w14:textId="77777777" w:rsidR="00BD35D5" w:rsidRDefault="00BD35D5">
            <w:pPr>
              <w:pStyle w:val="TableParagraph"/>
              <w:rPr>
                <w:b/>
              </w:rPr>
            </w:pPr>
          </w:p>
          <w:p w14:paraId="357D96A3" w14:textId="77777777" w:rsidR="00BD35D5" w:rsidRDefault="00BD35D5">
            <w:pPr>
              <w:pStyle w:val="TableParagraph"/>
              <w:rPr>
                <w:b/>
              </w:rPr>
            </w:pPr>
          </w:p>
          <w:p w14:paraId="2E08CA27" w14:textId="77777777" w:rsidR="00BD35D5" w:rsidRDefault="00BD35D5">
            <w:pPr>
              <w:pStyle w:val="TableParagraph"/>
              <w:rPr>
                <w:b/>
              </w:rPr>
            </w:pPr>
          </w:p>
          <w:p w14:paraId="223FF2F7" w14:textId="77777777" w:rsidR="00BD35D5" w:rsidRDefault="00BD35D5">
            <w:pPr>
              <w:pStyle w:val="TableParagraph"/>
              <w:rPr>
                <w:b/>
              </w:rPr>
            </w:pPr>
          </w:p>
          <w:p w14:paraId="0A58BB6F" w14:textId="77777777" w:rsidR="00BD35D5" w:rsidRDefault="00BD35D5">
            <w:pPr>
              <w:pStyle w:val="TableParagraph"/>
              <w:spacing w:before="10"/>
              <w:rPr>
                <w:b/>
                <w:sz w:val="31"/>
              </w:rPr>
            </w:pPr>
          </w:p>
          <w:p w14:paraId="091B52AA" w14:textId="77777777" w:rsidR="00BD35D5" w:rsidRDefault="00000000">
            <w:pPr>
              <w:pStyle w:val="TableParagraph"/>
              <w:ind w:left="18"/>
              <w:jc w:val="center"/>
              <w:rPr>
                <w:rFonts w:ascii="Wingdings" w:hAnsi="Wingdings"/>
                <w:sz w:val="20"/>
              </w:rPr>
            </w:pPr>
            <w:r>
              <w:rPr>
                <w:rFonts w:ascii="Wingdings" w:hAnsi="Wingdings"/>
                <w:sz w:val="20"/>
              </w:rPr>
              <w:t></w:t>
            </w:r>
          </w:p>
        </w:tc>
      </w:tr>
    </w:tbl>
    <w:p w14:paraId="24DE709B" w14:textId="77777777" w:rsidR="00BD35D5" w:rsidRDefault="00BD35D5">
      <w:pPr>
        <w:jc w:val="center"/>
        <w:rPr>
          <w:rFonts w:ascii="Wingdings" w:hAnsi="Wingdings"/>
          <w:sz w:val="20"/>
        </w:rPr>
        <w:sectPr w:rsidR="00BD35D5">
          <w:headerReference w:type="default" r:id="rId64"/>
          <w:pgSz w:w="11910" w:h="16840"/>
          <w:pgMar w:top="1720" w:right="300" w:bottom="280" w:left="820" w:header="706" w:footer="0" w:gutter="0"/>
          <w:cols w:space="720"/>
        </w:sectPr>
      </w:pPr>
    </w:p>
    <w:tbl>
      <w:tblPr>
        <w:tblW w:w="0" w:type="auto"/>
        <w:tblInd w:w="5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114"/>
        <w:gridCol w:w="897"/>
        <w:gridCol w:w="1080"/>
        <w:gridCol w:w="1267"/>
        <w:gridCol w:w="926"/>
      </w:tblGrid>
      <w:tr w:rsidR="00BD35D5" w14:paraId="1C0EF102" w14:textId="77777777">
        <w:trPr>
          <w:trHeight w:val="10946"/>
        </w:trPr>
        <w:tc>
          <w:tcPr>
            <w:tcW w:w="5114" w:type="dxa"/>
          </w:tcPr>
          <w:p w14:paraId="0492B145" w14:textId="77777777" w:rsidR="00BD35D5" w:rsidRDefault="00000000">
            <w:pPr>
              <w:pStyle w:val="TableParagraph"/>
              <w:spacing w:line="221" w:lineRule="exact"/>
              <w:ind w:left="74"/>
              <w:jc w:val="both"/>
              <w:rPr>
                <w:sz w:val="20"/>
              </w:rPr>
            </w:pPr>
            <w:r>
              <w:rPr>
                <w:sz w:val="20"/>
              </w:rPr>
              <w:lastRenderedPageBreak/>
              <w:t>zile</w:t>
            </w:r>
            <w:r>
              <w:rPr>
                <w:spacing w:val="-3"/>
                <w:sz w:val="20"/>
              </w:rPr>
              <w:t xml:space="preserve"> </w:t>
            </w:r>
            <w:r>
              <w:rPr>
                <w:sz w:val="20"/>
              </w:rPr>
              <w:t>înaintea</w:t>
            </w:r>
            <w:r>
              <w:rPr>
                <w:spacing w:val="-8"/>
                <w:sz w:val="20"/>
              </w:rPr>
              <w:t xml:space="preserve"> </w:t>
            </w:r>
            <w:r>
              <w:rPr>
                <w:sz w:val="20"/>
              </w:rPr>
              <w:t>depunerii</w:t>
            </w:r>
            <w:r>
              <w:rPr>
                <w:spacing w:val="-3"/>
                <w:sz w:val="20"/>
              </w:rPr>
              <w:t xml:space="preserve"> </w:t>
            </w:r>
            <w:r>
              <w:rPr>
                <w:sz w:val="20"/>
              </w:rPr>
              <w:t>proiectului)</w:t>
            </w:r>
          </w:p>
          <w:p w14:paraId="0AA75812" w14:textId="77777777" w:rsidR="00BD35D5" w:rsidRDefault="00000000">
            <w:pPr>
              <w:pStyle w:val="TableParagraph"/>
              <w:spacing w:line="276" w:lineRule="auto"/>
              <w:ind w:left="74" w:right="48"/>
              <w:jc w:val="both"/>
              <w:rPr>
                <w:sz w:val="20"/>
              </w:rPr>
            </w:pPr>
            <w:r>
              <w:rPr>
                <w:sz w:val="20"/>
              </w:rPr>
              <w:t>3.2</w:t>
            </w:r>
            <w:r>
              <w:rPr>
                <w:spacing w:val="1"/>
                <w:sz w:val="20"/>
              </w:rPr>
              <w:t xml:space="preserve"> </w:t>
            </w:r>
            <w:r>
              <w:rPr>
                <w:sz w:val="20"/>
              </w:rPr>
              <w:t>Pentru</w:t>
            </w:r>
            <w:r>
              <w:rPr>
                <w:spacing w:val="1"/>
                <w:sz w:val="20"/>
              </w:rPr>
              <w:t xml:space="preserve"> </w:t>
            </w:r>
            <w:r>
              <w:rPr>
                <w:sz w:val="20"/>
              </w:rPr>
              <w:t>proiectele</w:t>
            </w:r>
            <w:r>
              <w:rPr>
                <w:spacing w:val="1"/>
                <w:sz w:val="20"/>
              </w:rPr>
              <w:t xml:space="preserve"> </w:t>
            </w:r>
            <w:r>
              <w:rPr>
                <w:sz w:val="20"/>
              </w:rPr>
              <w:t>care</w:t>
            </w:r>
            <w:r>
              <w:rPr>
                <w:spacing w:val="1"/>
                <w:sz w:val="20"/>
              </w:rPr>
              <w:t xml:space="preserve"> </w:t>
            </w:r>
            <w:r>
              <w:rPr>
                <w:sz w:val="20"/>
              </w:rPr>
              <w:t>propun</w:t>
            </w:r>
            <w:r>
              <w:rPr>
                <w:spacing w:val="1"/>
                <w:sz w:val="20"/>
              </w:rPr>
              <w:t xml:space="preserve"> </w:t>
            </w:r>
            <w:r>
              <w:rPr>
                <w:sz w:val="20"/>
              </w:rPr>
              <w:t>doar</w:t>
            </w:r>
            <w:r>
              <w:rPr>
                <w:spacing w:val="1"/>
                <w:sz w:val="20"/>
              </w:rPr>
              <w:t xml:space="preserve"> </w:t>
            </w:r>
            <w:r>
              <w:rPr>
                <w:sz w:val="20"/>
              </w:rPr>
              <w:t>dotare,</w:t>
            </w:r>
            <w:r>
              <w:rPr>
                <w:spacing w:val="1"/>
                <w:sz w:val="20"/>
              </w:rPr>
              <w:t xml:space="preserve"> </w:t>
            </w:r>
            <w:r>
              <w:rPr>
                <w:sz w:val="20"/>
              </w:rPr>
              <w:t>achizitie de masini si/sau utilaje fara montaj sau al</w:t>
            </w:r>
            <w:r>
              <w:rPr>
                <w:spacing w:val="1"/>
                <w:sz w:val="20"/>
              </w:rPr>
              <w:t xml:space="preserve"> </w:t>
            </w:r>
            <w:r>
              <w:rPr>
                <w:sz w:val="20"/>
              </w:rPr>
              <w:t>caror montaj nu necesita lucrari de constructii si/sau</w:t>
            </w:r>
            <w:r>
              <w:rPr>
                <w:spacing w:val="1"/>
                <w:sz w:val="20"/>
              </w:rPr>
              <w:t xml:space="preserve"> </w:t>
            </w:r>
            <w:r>
              <w:rPr>
                <w:sz w:val="20"/>
              </w:rPr>
              <w:t>lucrari</w:t>
            </w:r>
            <w:r>
              <w:rPr>
                <w:spacing w:val="1"/>
                <w:sz w:val="20"/>
              </w:rPr>
              <w:t xml:space="preserve"> </w:t>
            </w:r>
            <w:r>
              <w:rPr>
                <w:sz w:val="20"/>
              </w:rPr>
              <w:t>de</w:t>
            </w:r>
            <w:r>
              <w:rPr>
                <w:spacing w:val="1"/>
                <w:sz w:val="20"/>
              </w:rPr>
              <w:t xml:space="preserve"> </w:t>
            </w:r>
            <w:r>
              <w:rPr>
                <w:sz w:val="20"/>
              </w:rPr>
              <w:t>interventii</w:t>
            </w:r>
            <w:r>
              <w:rPr>
                <w:spacing w:val="1"/>
                <w:sz w:val="20"/>
              </w:rPr>
              <w:t xml:space="preserve"> </w:t>
            </w:r>
            <w:r>
              <w:rPr>
                <w:sz w:val="20"/>
              </w:rPr>
              <w:t>asupra</w:t>
            </w:r>
            <w:r>
              <w:rPr>
                <w:spacing w:val="1"/>
                <w:sz w:val="20"/>
              </w:rPr>
              <w:t xml:space="preserve"> </w:t>
            </w:r>
            <w:r>
              <w:rPr>
                <w:sz w:val="20"/>
              </w:rPr>
              <w:t>instalatiilor</w:t>
            </w:r>
            <w:r>
              <w:rPr>
                <w:spacing w:val="1"/>
                <w:sz w:val="20"/>
              </w:rPr>
              <w:t xml:space="preserve"> </w:t>
            </w:r>
            <w:r>
              <w:rPr>
                <w:sz w:val="20"/>
              </w:rPr>
              <w:t>existente</w:t>
            </w:r>
            <w:r>
              <w:rPr>
                <w:spacing w:val="1"/>
                <w:sz w:val="20"/>
              </w:rPr>
              <w:t xml:space="preserve"> </w:t>
            </w:r>
            <w:r>
              <w:rPr>
                <w:sz w:val="20"/>
              </w:rPr>
              <w:t>(electricitate, apa, canalizare, gaze, ventilatie, etc.),</w:t>
            </w:r>
            <w:r>
              <w:rPr>
                <w:spacing w:val="1"/>
                <w:sz w:val="20"/>
              </w:rPr>
              <w:t xml:space="preserve"> </w:t>
            </w:r>
            <w:r>
              <w:rPr>
                <w:sz w:val="20"/>
              </w:rPr>
              <w:t xml:space="preserve">se vor prezenta înscrisuri </w:t>
            </w:r>
            <w:r>
              <w:rPr>
                <w:b/>
                <w:sz w:val="20"/>
              </w:rPr>
              <w:t>valabile pentru o perioadă</w:t>
            </w:r>
            <w:r>
              <w:rPr>
                <w:b/>
                <w:spacing w:val="1"/>
                <w:sz w:val="20"/>
              </w:rPr>
              <w:t xml:space="preserve"> </w:t>
            </w:r>
            <w:r>
              <w:rPr>
                <w:b/>
                <w:sz w:val="20"/>
              </w:rPr>
              <w:t xml:space="preserve">de cel putin 10 ani </w:t>
            </w:r>
            <w:r>
              <w:rPr>
                <w:sz w:val="20"/>
              </w:rPr>
              <w:t>începând cu anul depunerii cererii</w:t>
            </w:r>
            <w:r>
              <w:rPr>
                <w:spacing w:val="1"/>
                <w:sz w:val="20"/>
              </w:rPr>
              <w:t xml:space="preserve"> </w:t>
            </w:r>
            <w:r>
              <w:rPr>
                <w:sz w:val="20"/>
              </w:rPr>
              <w:t>de</w:t>
            </w:r>
            <w:r>
              <w:rPr>
                <w:spacing w:val="1"/>
                <w:sz w:val="20"/>
              </w:rPr>
              <w:t xml:space="preserve"> </w:t>
            </w:r>
            <w:r>
              <w:rPr>
                <w:sz w:val="20"/>
              </w:rPr>
              <w:t>finanţare</w:t>
            </w:r>
            <w:r>
              <w:rPr>
                <w:spacing w:val="1"/>
                <w:sz w:val="20"/>
              </w:rPr>
              <w:t xml:space="preserve"> </w:t>
            </w:r>
            <w:r>
              <w:rPr>
                <w:sz w:val="20"/>
              </w:rPr>
              <w:t>care</w:t>
            </w:r>
            <w:r>
              <w:rPr>
                <w:spacing w:val="2"/>
                <w:sz w:val="20"/>
              </w:rPr>
              <w:t xml:space="preserve"> </w:t>
            </w:r>
            <w:r>
              <w:rPr>
                <w:sz w:val="20"/>
              </w:rPr>
              <w:t>să</w:t>
            </w:r>
            <w:r>
              <w:rPr>
                <w:spacing w:val="-4"/>
                <w:sz w:val="20"/>
              </w:rPr>
              <w:t xml:space="preserve"> </w:t>
            </w:r>
            <w:r>
              <w:rPr>
                <w:sz w:val="20"/>
              </w:rPr>
              <w:t>certifice, după</w:t>
            </w:r>
            <w:r>
              <w:rPr>
                <w:spacing w:val="-5"/>
                <w:sz w:val="20"/>
              </w:rPr>
              <w:t xml:space="preserve"> </w:t>
            </w:r>
            <w:r>
              <w:rPr>
                <w:sz w:val="20"/>
              </w:rPr>
              <w:t>caz:</w:t>
            </w:r>
          </w:p>
          <w:p w14:paraId="50EA6043" w14:textId="77777777" w:rsidR="00BD35D5" w:rsidRDefault="00BD35D5">
            <w:pPr>
              <w:pStyle w:val="TableParagraph"/>
              <w:spacing w:before="3"/>
              <w:rPr>
                <w:b/>
                <w:sz w:val="17"/>
              </w:rPr>
            </w:pPr>
          </w:p>
          <w:p w14:paraId="4A7BCD3F" w14:textId="77777777" w:rsidR="00BD35D5" w:rsidRDefault="00000000">
            <w:pPr>
              <w:pStyle w:val="TableParagraph"/>
              <w:numPr>
                <w:ilvl w:val="0"/>
                <w:numId w:val="4"/>
              </w:numPr>
              <w:tabs>
                <w:tab w:val="left" w:pos="794"/>
                <w:tab w:val="left" w:pos="795"/>
              </w:tabs>
              <w:spacing w:before="1"/>
              <w:rPr>
                <w:i/>
                <w:sz w:val="20"/>
              </w:rPr>
            </w:pPr>
            <w:r>
              <w:rPr>
                <w:i/>
                <w:sz w:val="20"/>
              </w:rPr>
              <w:t>dreptul</w:t>
            </w:r>
            <w:r>
              <w:rPr>
                <w:i/>
                <w:spacing w:val="-5"/>
                <w:sz w:val="20"/>
              </w:rPr>
              <w:t xml:space="preserve"> </w:t>
            </w:r>
            <w:r>
              <w:rPr>
                <w:i/>
                <w:sz w:val="20"/>
              </w:rPr>
              <w:t>de</w:t>
            </w:r>
            <w:r>
              <w:rPr>
                <w:i/>
                <w:spacing w:val="1"/>
                <w:sz w:val="20"/>
              </w:rPr>
              <w:t xml:space="preserve"> </w:t>
            </w:r>
            <w:r>
              <w:rPr>
                <w:i/>
                <w:sz w:val="20"/>
              </w:rPr>
              <w:t>proprietate</w:t>
            </w:r>
            <w:r>
              <w:rPr>
                <w:i/>
                <w:spacing w:val="-4"/>
                <w:sz w:val="20"/>
              </w:rPr>
              <w:t xml:space="preserve"> </w:t>
            </w:r>
            <w:r>
              <w:rPr>
                <w:i/>
                <w:sz w:val="20"/>
              </w:rPr>
              <w:t>privată,</w:t>
            </w:r>
          </w:p>
          <w:p w14:paraId="0A7DBABD" w14:textId="77777777" w:rsidR="00BD35D5" w:rsidRDefault="00BD35D5">
            <w:pPr>
              <w:pStyle w:val="TableParagraph"/>
              <w:rPr>
                <w:b/>
                <w:sz w:val="20"/>
              </w:rPr>
            </w:pPr>
          </w:p>
          <w:p w14:paraId="147197C4" w14:textId="77777777" w:rsidR="00BD35D5" w:rsidRDefault="00000000">
            <w:pPr>
              <w:pStyle w:val="TableParagraph"/>
              <w:numPr>
                <w:ilvl w:val="0"/>
                <w:numId w:val="4"/>
              </w:numPr>
              <w:tabs>
                <w:tab w:val="left" w:pos="794"/>
                <w:tab w:val="left" w:pos="795"/>
              </w:tabs>
              <w:spacing w:before="1"/>
              <w:rPr>
                <w:i/>
                <w:sz w:val="20"/>
              </w:rPr>
            </w:pPr>
            <w:r>
              <w:rPr>
                <w:i/>
                <w:sz w:val="20"/>
              </w:rPr>
              <w:t>dreptul</w:t>
            </w:r>
            <w:r>
              <w:rPr>
                <w:i/>
                <w:spacing w:val="-3"/>
                <w:sz w:val="20"/>
              </w:rPr>
              <w:t xml:space="preserve"> </w:t>
            </w:r>
            <w:r>
              <w:rPr>
                <w:i/>
                <w:sz w:val="20"/>
              </w:rPr>
              <w:t>de</w:t>
            </w:r>
            <w:r>
              <w:rPr>
                <w:i/>
                <w:spacing w:val="3"/>
                <w:sz w:val="20"/>
              </w:rPr>
              <w:t xml:space="preserve"> </w:t>
            </w:r>
            <w:r>
              <w:rPr>
                <w:i/>
                <w:sz w:val="20"/>
              </w:rPr>
              <w:t>concesiune,</w:t>
            </w:r>
          </w:p>
          <w:p w14:paraId="64D7E908" w14:textId="77777777" w:rsidR="00BD35D5" w:rsidRDefault="00BD35D5">
            <w:pPr>
              <w:pStyle w:val="TableParagraph"/>
              <w:spacing w:before="5"/>
              <w:rPr>
                <w:b/>
                <w:sz w:val="20"/>
              </w:rPr>
            </w:pPr>
          </w:p>
          <w:p w14:paraId="4A13C5E7" w14:textId="77777777" w:rsidR="00BD35D5" w:rsidRDefault="00000000">
            <w:pPr>
              <w:pStyle w:val="TableParagraph"/>
              <w:numPr>
                <w:ilvl w:val="0"/>
                <w:numId w:val="4"/>
              </w:numPr>
              <w:tabs>
                <w:tab w:val="left" w:pos="794"/>
                <w:tab w:val="left" w:pos="795"/>
              </w:tabs>
              <w:spacing w:before="1"/>
              <w:rPr>
                <w:i/>
                <w:sz w:val="20"/>
              </w:rPr>
            </w:pPr>
            <w:r>
              <w:rPr>
                <w:i/>
                <w:sz w:val="20"/>
              </w:rPr>
              <w:t>dreptul</w:t>
            </w:r>
            <w:r>
              <w:rPr>
                <w:i/>
                <w:spacing w:val="-2"/>
                <w:sz w:val="20"/>
              </w:rPr>
              <w:t xml:space="preserve"> </w:t>
            </w:r>
            <w:r>
              <w:rPr>
                <w:i/>
                <w:sz w:val="20"/>
              </w:rPr>
              <w:t>de</w:t>
            </w:r>
            <w:r>
              <w:rPr>
                <w:i/>
                <w:spacing w:val="3"/>
                <w:sz w:val="20"/>
              </w:rPr>
              <w:t xml:space="preserve"> </w:t>
            </w:r>
            <w:r>
              <w:rPr>
                <w:i/>
                <w:sz w:val="20"/>
              </w:rPr>
              <w:t>superficie,</w:t>
            </w:r>
          </w:p>
          <w:p w14:paraId="739BFB44" w14:textId="77777777" w:rsidR="00BD35D5" w:rsidRDefault="00BD35D5">
            <w:pPr>
              <w:pStyle w:val="TableParagraph"/>
              <w:spacing w:before="1"/>
              <w:rPr>
                <w:b/>
                <w:sz w:val="20"/>
              </w:rPr>
            </w:pPr>
          </w:p>
          <w:p w14:paraId="4203636D" w14:textId="77777777" w:rsidR="00BD35D5" w:rsidRDefault="00000000">
            <w:pPr>
              <w:pStyle w:val="TableParagraph"/>
              <w:numPr>
                <w:ilvl w:val="0"/>
                <w:numId w:val="4"/>
              </w:numPr>
              <w:tabs>
                <w:tab w:val="left" w:pos="794"/>
                <w:tab w:val="left" w:pos="795"/>
              </w:tabs>
              <w:rPr>
                <w:sz w:val="20"/>
              </w:rPr>
            </w:pPr>
            <w:r>
              <w:rPr>
                <w:sz w:val="20"/>
              </w:rPr>
              <w:t>dreptul</w:t>
            </w:r>
            <w:r>
              <w:rPr>
                <w:spacing w:val="-2"/>
                <w:sz w:val="20"/>
              </w:rPr>
              <w:t xml:space="preserve"> </w:t>
            </w:r>
            <w:r>
              <w:rPr>
                <w:sz w:val="20"/>
              </w:rPr>
              <w:t>de</w:t>
            </w:r>
            <w:r>
              <w:rPr>
                <w:spacing w:val="1"/>
                <w:sz w:val="20"/>
              </w:rPr>
              <w:t xml:space="preserve"> </w:t>
            </w:r>
            <w:r>
              <w:rPr>
                <w:sz w:val="20"/>
              </w:rPr>
              <w:t>uzufruct;</w:t>
            </w:r>
          </w:p>
          <w:p w14:paraId="170A3307" w14:textId="77777777" w:rsidR="00BD35D5" w:rsidRDefault="00BD35D5">
            <w:pPr>
              <w:pStyle w:val="TableParagraph"/>
              <w:spacing w:before="1"/>
              <w:rPr>
                <w:b/>
                <w:sz w:val="20"/>
              </w:rPr>
            </w:pPr>
          </w:p>
          <w:p w14:paraId="7D5452A1" w14:textId="77777777" w:rsidR="00BD35D5" w:rsidRDefault="00000000">
            <w:pPr>
              <w:pStyle w:val="TableParagraph"/>
              <w:numPr>
                <w:ilvl w:val="0"/>
                <w:numId w:val="4"/>
              </w:numPr>
              <w:tabs>
                <w:tab w:val="left" w:pos="794"/>
                <w:tab w:val="left" w:pos="795"/>
              </w:tabs>
              <w:rPr>
                <w:sz w:val="20"/>
              </w:rPr>
            </w:pPr>
            <w:r>
              <w:rPr>
                <w:sz w:val="20"/>
              </w:rPr>
              <w:t>dreptul de</w:t>
            </w:r>
            <w:r>
              <w:rPr>
                <w:spacing w:val="-3"/>
                <w:sz w:val="20"/>
              </w:rPr>
              <w:t xml:space="preserve"> </w:t>
            </w:r>
            <w:r>
              <w:rPr>
                <w:sz w:val="20"/>
              </w:rPr>
              <w:t>folosinţă</w:t>
            </w:r>
            <w:r>
              <w:rPr>
                <w:spacing w:val="-3"/>
                <w:sz w:val="20"/>
              </w:rPr>
              <w:t xml:space="preserve"> </w:t>
            </w:r>
            <w:r>
              <w:rPr>
                <w:sz w:val="20"/>
              </w:rPr>
              <w:t>cu</w:t>
            </w:r>
            <w:r>
              <w:rPr>
                <w:spacing w:val="-3"/>
                <w:sz w:val="20"/>
              </w:rPr>
              <w:t xml:space="preserve"> </w:t>
            </w:r>
            <w:r>
              <w:rPr>
                <w:sz w:val="20"/>
              </w:rPr>
              <w:t>titlu</w:t>
            </w:r>
            <w:r>
              <w:rPr>
                <w:spacing w:val="-2"/>
                <w:sz w:val="20"/>
              </w:rPr>
              <w:t xml:space="preserve"> </w:t>
            </w:r>
            <w:r>
              <w:rPr>
                <w:sz w:val="20"/>
              </w:rPr>
              <w:t>gratuit;</w:t>
            </w:r>
          </w:p>
          <w:p w14:paraId="26F2E872" w14:textId="77777777" w:rsidR="00BD35D5" w:rsidRDefault="00BD35D5">
            <w:pPr>
              <w:pStyle w:val="TableParagraph"/>
              <w:spacing w:before="1"/>
              <w:rPr>
                <w:b/>
                <w:sz w:val="20"/>
              </w:rPr>
            </w:pPr>
          </w:p>
          <w:p w14:paraId="4FCC1DED" w14:textId="77777777" w:rsidR="00BD35D5" w:rsidRDefault="00000000">
            <w:pPr>
              <w:pStyle w:val="TableParagraph"/>
              <w:numPr>
                <w:ilvl w:val="0"/>
                <w:numId w:val="4"/>
              </w:numPr>
              <w:tabs>
                <w:tab w:val="left" w:pos="794"/>
                <w:tab w:val="left" w:pos="795"/>
              </w:tabs>
              <w:spacing w:before="1"/>
              <w:rPr>
                <w:sz w:val="20"/>
              </w:rPr>
            </w:pPr>
            <w:r>
              <w:rPr>
                <w:sz w:val="20"/>
              </w:rPr>
              <w:t>împrumutul</w:t>
            </w:r>
            <w:r>
              <w:rPr>
                <w:spacing w:val="-2"/>
                <w:sz w:val="20"/>
              </w:rPr>
              <w:t xml:space="preserve"> </w:t>
            </w:r>
            <w:r>
              <w:rPr>
                <w:sz w:val="20"/>
              </w:rPr>
              <w:t>de</w:t>
            </w:r>
            <w:r>
              <w:rPr>
                <w:spacing w:val="-5"/>
                <w:sz w:val="20"/>
              </w:rPr>
              <w:t xml:space="preserve"> </w:t>
            </w:r>
            <w:r>
              <w:rPr>
                <w:sz w:val="20"/>
              </w:rPr>
              <w:t>folosință</w:t>
            </w:r>
            <w:r>
              <w:rPr>
                <w:spacing w:val="-5"/>
                <w:sz w:val="20"/>
              </w:rPr>
              <w:t xml:space="preserve"> </w:t>
            </w:r>
            <w:r>
              <w:rPr>
                <w:sz w:val="20"/>
              </w:rPr>
              <w:t>(comodat)</w:t>
            </w:r>
          </w:p>
          <w:p w14:paraId="64A4F5FF" w14:textId="77777777" w:rsidR="00BD35D5" w:rsidRDefault="00BD35D5">
            <w:pPr>
              <w:pStyle w:val="TableParagraph"/>
              <w:spacing w:before="5"/>
              <w:rPr>
                <w:b/>
                <w:sz w:val="20"/>
              </w:rPr>
            </w:pPr>
          </w:p>
          <w:p w14:paraId="277E1CDE" w14:textId="77777777" w:rsidR="00BD35D5" w:rsidRDefault="00000000">
            <w:pPr>
              <w:pStyle w:val="TableParagraph"/>
              <w:numPr>
                <w:ilvl w:val="0"/>
                <w:numId w:val="4"/>
              </w:numPr>
              <w:tabs>
                <w:tab w:val="left" w:pos="794"/>
                <w:tab w:val="left" w:pos="795"/>
              </w:tabs>
              <w:spacing w:before="1"/>
              <w:rPr>
                <w:sz w:val="20"/>
              </w:rPr>
            </w:pPr>
            <w:r>
              <w:rPr>
                <w:sz w:val="20"/>
              </w:rPr>
              <w:t>dreptul</w:t>
            </w:r>
            <w:r>
              <w:rPr>
                <w:spacing w:val="-7"/>
                <w:sz w:val="20"/>
              </w:rPr>
              <w:t xml:space="preserve"> </w:t>
            </w:r>
            <w:r>
              <w:rPr>
                <w:sz w:val="20"/>
              </w:rPr>
              <w:t>de</w:t>
            </w:r>
            <w:r>
              <w:rPr>
                <w:spacing w:val="-4"/>
                <w:sz w:val="20"/>
              </w:rPr>
              <w:t xml:space="preserve"> </w:t>
            </w:r>
            <w:r>
              <w:rPr>
                <w:sz w:val="20"/>
              </w:rPr>
              <w:t>închiriere/locațiune</w:t>
            </w:r>
          </w:p>
          <w:p w14:paraId="2C263356" w14:textId="77777777" w:rsidR="00BD35D5" w:rsidRDefault="00BD35D5">
            <w:pPr>
              <w:pStyle w:val="TableParagraph"/>
              <w:spacing w:before="1"/>
              <w:rPr>
                <w:b/>
                <w:sz w:val="20"/>
              </w:rPr>
            </w:pPr>
          </w:p>
          <w:p w14:paraId="508C370B" w14:textId="77777777" w:rsidR="00BD35D5" w:rsidRDefault="00000000">
            <w:pPr>
              <w:pStyle w:val="TableParagraph"/>
              <w:ind w:left="74" w:right="47"/>
              <w:jc w:val="both"/>
              <w:rPr>
                <w:b/>
                <w:sz w:val="20"/>
              </w:rPr>
            </w:pPr>
            <w:r>
              <w:rPr>
                <w:b/>
                <w:sz w:val="20"/>
              </w:rPr>
              <w:t>Înscrisurile menționate la punctul 3.2 se vor depune</w:t>
            </w:r>
            <w:r>
              <w:rPr>
                <w:b/>
                <w:spacing w:val="1"/>
                <w:sz w:val="20"/>
              </w:rPr>
              <w:t xml:space="preserve"> </w:t>
            </w:r>
            <w:r>
              <w:rPr>
                <w:b/>
                <w:sz w:val="20"/>
              </w:rPr>
              <w:t>respectand una dintre cele 2</w:t>
            </w:r>
            <w:r>
              <w:rPr>
                <w:b/>
                <w:spacing w:val="1"/>
                <w:sz w:val="20"/>
              </w:rPr>
              <w:t xml:space="preserve"> </w:t>
            </w:r>
            <w:r>
              <w:rPr>
                <w:b/>
                <w:sz w:val="20"/>
              </w:rPr>
              <w:t>condiţii</w:t>
            </w:r>
            <w:r>
              <w:rPr>
                <w:b/>
                <w:spacing w:val="60"/>
                <w:sz w:val="20"/>
              </w:rPr>
              <w:t xml:space="preserve"> </w:t>
            </w:r>
            <w:r>
              <w:rPr>
                <w:b/>
                <w:sz w:val="20"/>
              </w:rPr>
              <w:t>(situaţii) de</w:t>
            </w:r>
            <w:r>
              <w:rPr>
                <w:b/>
                <w:spacing w:val="1"/>
                <w:sz w:val="20"/>
              </w:rPr>
              <w:t xml:space="preserve"> </w:t>
            </w:r>
            <w:r>
              <w:rPr>
                <w:b/>
                <w:sz w:val="20"/>
              </w:rPr>
              <w:t>mai</w:t>
            </w:r>
            <w:r>
              <w:rPr>
                <w:b/>
                <w:spacing w:val="4"/>
                <w:sz w:val="20"/>
              </w:rPr>
              <w:t xml:space="preserve"> </w:t>
            </w:r>
            <w:r>
              <w:rPr>
                <w:b/>
                <w:sz w:val="20"/>
              </w:rPr>
              <w:t>jos:</w:t>
            </w:r>
          </w:p>
          <w:p w14:paraId="2E2881CE" w14:textId="77777777" w:rsidR="00BD35D5" w:rsidRDefault="00000000">
            <w:pPr>
              <w:pStyle w:val="TableParagraph"/>
              <w:numPr>
                <w:ilvl w:val="0"/>
                <w:numId w:val="3"/>
              </w:numPr>
              <w:tabs>
                <w:tab w:val="left" w:pos="338"/>
              </w:tabs>
              <w:spacing w:line="232" w:lineRule="exact"/>
              <w:jc w:val="both"/>
              <w:rPr>
                <w:b/>
                <w:sz w:val="20"/>
              </w:rPr>
            </w:pPr>
            <w:r>
              <w:rPr>
                <w:b/>
                <w:sz w:val="20"/>
              </w:rPr>
              <w:t>vor</w:t>
            </w:r>
            <w:r>
              <w:rPr>
                <w:b/>
                <w:spacing w:val="-4"/>
                <w:sz w:val="20"/>
              </w:rPr>
              <w:t xml:space="preserve"> </w:t>
            </w:r>
            <w:r>
              <w:rPr>
                <w:b/>
                <w:sz w:val="20"/>
              </w:rPr>
              <w:t>fi</w:t>
            </w:r>
            <w:r>
              <w:rPr>
                <w:b/>
                <w:spacing w:val="-2"/>
                <w:sz w:val="20"/>
              </w:rPr>
              <w:t xml:space="preserve"> </w:t>
            </w:r>
            <w:r>
              <w:rPr>
                <w:b/>
                <w:sz w:val="20"/>
              </w:rPr>
              <w:t>însoțite de:</w:t>
            </w:r>
          </w:p>
          <w:p w14:paraId="63088963" w14:textId="77777777" w:rsidR="00BD35D5" w:rsidRDefault="00000000">
            <w:pPr>
              <w:pStyle w:val="TableParagraph"/>
              <w:spacing w:before="3"/>
              <w:ind w:left="74" w:right="49"/>
              <w:jc w:val="both"/>
              <w:rPr>
                <w:sz w:val="20"/>
              </w:rPr>
            </w:pPr>
            <w:r>
              <w:rPr>
                <w:b/>
                <w:sz w:val="20"/>
              </w:rPr>
              <w:t>-Documente</w:t>
            </w:r>
            <w:r>
              <w:rPr>
                <w:b/>
                <w:spacing w:val="1"/>
                <w:sz w:val="20"/>
              </w:rPr>
              <w:t xml:space="preserve"> </w:t>
            </w:r>
            <w:r>
              <w:rPr>
                <w:b/>
                <w:sz w:val="20"/>
              </w:rPr>
              <w:t>cadastrale</w:t>
            </w:r>
            <w:r>
              <w:rPr>
                <w:b/>
                <w:spacing w:val="1"/>
                <w:sz w:val="20"/>
              </w:rPr>
              <w:t xml:space="preserve"> </w:t>
            </w:r>
            <w:r>
              <w:rPr>
                <w:b/>
                <w:sz w:val="20"/>
              </w:rPr>
              <w:t>şi</w:t>
            </w:r>
            <w:r>
              <w:rPr>
                <w:b/>
                <w:spacing w:val="1"/>
                <w:sz w:val="20"/>
              </w:rPr>
              <w:t xml:space="preserve"> </w:t>
            </w:r>
            <w:r>
              <w:rPr>
                <w:b/>
                <w:sz w:val="20"/>
              </w:rPr>
              <w:t>documente</w:t>
            </w:r>
            <w:r>
              <w:rPr>
                <w:b/>
                <w:spacing w:val="1"/>
                <w:sz w:val="20"/>
              </w:rPr>
              <w:t xml:space="preserve"> </w:t>
            </w:r>
            <w:r>
              <w:rPr>
                <w:b/>
                <w:sz w:val="20"/>
              </w:rPr>
              <w:t>privind</w:t>
            </w:r>
            <w:r>
              <w:rPr>
                <w:b/>
                <w:spacing w:val="-58"/>
                <w:sz w:val="20"/>
              </w:rPr>
              <w:t xml:space="preserve"> </w:t>
            </w:r>
            <w:r>
              <w:rPr>
                <w:b/>
                <w:sz w:val="20"/>
              </w:rPr>
              <w:t>înscrierea imobilelor în</w:t>
            </w:r>
            <w:r>
              <w:rPr>
                <w:b/>
                <w:spacing w:val="1"/>
                <w:sz w:val="20"/>
              </w:rPr>
              <w:t xml:space="preserve"> </w:t>
            </w:r>
            <w:r>
              <w:rPr>
                <w:b/>
                <w:sz w:val="20"/>
              </w:rPr>
              <w:t>evidențele de cadastru și</w:t>
            </w:r>
            <w:r>
              <w:rPr>
                <w:b/>
                <w:spacing w:val="1"/>
                <w:sz w:val="20"/>
              </w:rPr>
              <w:t xml:space="preserve"> </w:t>
            </w:r>
            <w:r>
              <w:rPr>
                <w:b/>
                <w:sz w:val="20"/>
              </w:rPr>
              <w:t>carte</w:t>
            </w:r>
            <w:r>
              <w:rPr>
                <w:b/>
                <w:spacing w:val="1"/>
                <w:sz w:val="20"/>
              </w:rPr>
              <w:t xml:space="preserve"> </w:t>
            </w:r>
            <w:r>
              <w:rPr>
                <w:b/>
                <w:sz w:val="20"/>
              </w:rPr>
              <w:t>funciară</w:t>
            </w:r>
            <w:r>
              <w:rPr>
                <w:b/>
                <w:spacing w:val="1"/>
                <w:sz w:val="20"/>
              </w:rPr>
              <w:t xml:space="preserve"> </w:t>
            </w:r>
            <w:r>
              <w:rPr>
                <w:b/>
                <w:sz w:val="20"/>
              </w:rPr>
              <w:t>(extras</w:t>
            </w:r>
            <w:r>
              <w:rPr>
                <w:b/>
                <w:spacing w:val="1"/>
                <w:sz w:val="20"/>
              </w:rPr>
              <w:t xml:space="preserve"> </w:t>
            </w:r>
            <w:r>
              <w:rPr>
                <w:b/>
                <w:sz w:val="20"/>
              </w:rPr>
              <w:t>de</w:t>
            </w:r>
            <w:r>
              <w:rPr>
                <w:b/>
                <w:spacing w:val="1"/>
                <w:sz w:val="20"/>
              </w:rPr>
              <w:t xml:space="preserve"> </w:t>
            </w:r>
            <w:r>
              <w:rPr>
                <w:b/>
                <w:sz w:val="20"/>
              </w:rPr>
              <w:t>carte</w:t>
            </w:r>
            <w:r>
              <w:rPr>
                <w:b/>
                <w:spacing w:val="1"/>
                <w:sz w:val="20"/>
              </w:rPr>
              <w:t xml:space="preserve"> </w:t>
            </w:r>
            <w:r>
              <w:rPr>
                <w:b/>
                <w:sz w:val="20"/>
              </w:rPr>
              <w:t>funciară</w:t>
            </w:r>
            <w:r>
              <w:rPr>
                <w:b/>
                <w:spacing w:val="1"/>
                <w:sz w:val="20"/>
              </w:rPr>
              <w:t xml:space="preserve"> </w:t>
            </w:r>
            <w:r>
              <w:rPr>
                <w:b/>
                <w:sz w:val="20"/>
              </w:rPr>
              <w:t>pentru</w:t>
            </w:r>
            <w:r>
              <w:rPr>
                <w:b/>
                <w:spacing w:val="1"/>
                <w:sz w:val="20"/>
              </w:rPr>
              <w:t xml:space="preserve"> </w:t>
            </w:r>
            <w:r>
              <w:rPr>
                <w:b/>
                <w:sz w:val="20"/>
              </w:rPr>
              <w:t>informare din care să rezulte</w:t>
            </w:r>
            <w:r>
              <w:rPr>
                <w:b/>
                <w:spacing w:val="1"/>
                <w:sz w:val="20"/>
              </w:rPr>
              <w:t xml:space="preserve"> </w:t>
            </w:r>
            <w:r>
              <w:rPr>
                <w:b/>
                <w:sz w:val="20"/>
              </w:rPr>
              <w:t>inscrierea dreptului în</w:t>
            </w:r>
            <w:r>
              <w:rPr>
                <w:b/>
                <w:spacing w:val="-58"/>
                <w:sz w:val="20"/>
              </w:rPr>
              <w:t xml:space="preserve"> </w:t>
            </w:r>
            <w:r>
              <w:rPr>
                <w:b/>
                <w:sz w:val="20"/>
              </w:rPr>
              <w:t>cartea</w:t>
            </w:r>
            <w:r>
              <w:rPr>
                <w:b/>
                <w:spacing w:val="1"/>
                <w:sz w:val="20"/>
              </w:rPr>
              <w:t xml:space="preserve"> </w:t>
            </w:r>
            <w:r>
              <w:rPr>
                <w:b/>
                <w:sz w:val="20"/>
              </w:rPr>
              <w:t>funciară,</w:t>
            </w:r>
            <w:r>
              <w:rPr>
                <w:b/>
                <w:spacing w:val="1"/>
                <w:sz w:val="20"/>
              </w:rPr>
              <w:t xml:space="preserve"> </w:t>
            </w:r>
            <w:r>
              <w:rPr>
                <w:b/>
                <w:sz w:val="20"/>
              </w:rPr>
              <w:t>precum</w:t>
            </w:r>
            <w:r>
              <w:rPr>
                <w:b/>
                <w:spacing w:val="1"/>
                <w:sz w:val="20"/>
              </w:rPr>
              <w:t xml:space="preserve"> </w:t>
            </w:r>
            <w:r>
              <w:rPr>
                <w:b/>
                <w:sz w:val="20"/>
              </w:rPr>
              <w:t>și</w:t>
            </w:r>
            <w:r>
              <w:rPr>
                <w:b/>
                <w:spacing w:val="1"/>
                <w:sz w:val="20"/>
              </w:rPr>
              <w:t xml:space="preserve"> </w:t>
            </w:r>
            <w:r>
              <w:rPr>
                <w:b/>
                <w:sz w:val="20"/>
              </w:rPr>
              <w:t>încheierea</w:t>
            </w:r>
            <w:r>
              <w:rPr>
                <w:b/>
                <w:spacing w:val="1"/>
                <w:sz w:val="20"/>
              </w:rPr>
              <w:t xml:space="preserve"> </w:t>
            </w:r>
            <w:r>
              <w:rPr>
                <w:b/>
                <w:sz w:val="20"/>
              </w:rPr>
              <w:t>de</w:t>
            </w:r>
            <w:r>
              <w:rPr>
                <w:b/>
                <w:spacing w:val="1"/>
                <w:sz w:val="20"/>
              </w:rPr>
              <w:t xml:space="preserve"> </w:t>
            </w:r>
            <w:r>
              <w:rPr>
                <w:b/>
                <w:sz w:val="20"/>
              </w:rPr>
              <w:t>carte</w:t>
            </w:r>
            <w:r>
              <w:rPr>
                <w:b/>
                <w:spacing w:val="1"/>
                <w:sz w:val="20"/>
              </w:rPr>
              <w:t xml:space="preserve"> </w:t>
            </w:r>
            <w:r>
              <w:rPr>
                <w:b/>
                <w:sz w:val="20"/>
              </w:rPr>
              <w:t xml:space="preserve">funciară emisă de OCPI), </w:t>
            </w:r>
            <w:r>
              <w:rPr>
                <w:sz w:val="20"/>
              </w:rPr>
              <w:t>în termen de valabilitate la</w:t>
            </w:r>
            <w:r>
              <w:rPr>
                <w:spacing w:val="1"/>
                <w:sz w:val="20"/>
              </w:rPr>
              <w:t xml:space="preserve"> </w:t>
            </w:r>
            <w:r>
              <w:rPr>
                <w:sz w:val="20"/>
              </w:rPr>
              <w:t>data</w:t>
            </w:r>
            <w:r>
              <w:rPr>
                <w:spacing w:val="1"/>
                <w:sz w:val="20"/>
              </w:rPr>
              <w:t xml:space="preserve"> </w:t>
            </w:r>
            <w:r>
              <w:rPr>
                <w:sz w:val="20"/>
              </w:rPr>
              <w:t>depunerii (emis cu maxim</w:t>
            </w:r>
            <w:r>
              <w:rPr>
                <w:spacing w:val="1"/>
                <w:sz w:val="20"/>
              </w:rPr>
              <w:t xml:space="preserve"> </w:t>
            </w:r>
            <w:r>
              <w:rPr>
                <w:sz w:val="20"/>
              </w:rPr>
              <w:t>30 de</w:t>
            </w:r>
            <w:r>
              <w:rPr>
                <w:spacing w:val="1"/>
                <w:sz w:val="20"/>
              </w:rPr>
              <w:t xml:space="preserve"> </w:t>
            </w:r>
            <w:r>
              <w:rPr>
                <w:sz w:val="20"/>
              </w:rPr>
              <w:t>zile înaintea</w:t>
            </w:r>
            <w:r>
              <w:rPr>
                <w:spacing w:val="1"/>
                <w:sz w:val="20"/>
              </w:rPr>
              <w:t xml:space="preserve"> </w:t>
            </w:r>
            <w:r>
              <w:rPr>
                <w:sz w:val="20"/>
              </w:rPr>
              <w:t>depunerii</w:t>
            </w:r>
            <w:r>
              <w:rPr>
                <w:spacing w:val="1"/>
                <w:sz w:val="20"/>
              </w:rPr>
              <w:t xml:space="preserve"> </w:t>
            </w:r>
            <w:r>
              <w:rPr>
                <w:sz w:val="20"/>
              </w:rPr>
              <w:t>proiectului)</w:t>
            </w:r>
          </w:p>
          <w:p w14:paraId="598B74BA" w14:textId="77777777" w:rsidR="00BD35D5" w:rsidRDefault="00000000">
            <w:pPr>
              <w:pStyle w:val="TableParagraph"/>
              <w:spacing w:line="231" w:lineRule="exact"/>
              <w:ind w:left="74"/>
              <w:rPr>
                <w:b/>
                <w:sz w:val="20"/>
              </w:rPr>
            </w:pPr>
            <w:r>
              <w:rPr>
                <w:b/>
                <w:sz w:val="20"/>
              </w:rPr>
              <w:t>SAU</w:t>
            </w:r>
          </w:p>
          <w:p w14:paraId="5609F4A3" w14:textId="77777777" w:rsidR="00BD35D5" w:rsidRDefault="00000000">
            <w:pPr>
              <w:pStyle w:val="TableParagraph"/>
              <w:numPr>
                <w:ilvl w:val="0"/>
                <w:numId w:val="3"/>
              </w:numPr>
              <w:tabs>
                <w:tab w:val="left" w:pos="421"/>
              </w:tabs>
              <w:ind w:left="74" w:right="51" w:firstLine="0"/>
              <w:jc w:val="both"/>
              <w:rPr>
                <w:b/>
                <w:sz w:val="20"/>
              </w:rPr>
            </w:pPr>
            <w:r>
              <w:rPr>
                <w:b/>
                <w:sz w:val="20"/>
              </w:rPr>
              <w:t>vor fi incheiate în formă autentică de către un</w:t>
            </w:r>
            <w:r>
              <w:rPr>
                <w:b/>
                <w:spacing w:val="1"/>
                <w:sz w:val="20"/>
              </w:rPr>
              <w:t xml:space="preserve"> </w:t>
            </w:r>
            <w:r>
              <w:rPr>
                <w:b/>
                <w:sz w:val="20"/>
              </w:rPr>
              <w:t>notar public sau emise de o autoritate publica sau</w:t>
            </w:r>
            <w:r>
              <w:rPr>
                <w:b/>
                <w:spacing w:val="1"/>
                <w:sz w:val="20"/>
              </w:rPr>
              <w:t xml:space="preserve"> </w:t>
            </w:r>
            <w:r>
              <w:rPr>
                <w:b/>
                <w:sz w:val="20"/>
              </w:rPr>
              <w:t>dobandite</w:t>
            </w:r>
            <w:r>
              <w:rPr>
                <w:b/>
                <w:spacing w:val="-5"/>
                <w:sz w:val="20"/>
              </w:rPr>
              <w:t xml:space="preserve"> </w:t>
            </w:r>
            <w:r>
              <w:rPr>
                <w:b/>
                <w:sz w:val="20"/>
              </w:rPr>
              <w:t>printr-o</w:t>
            </w:r>
            <w:r>
              <w:rPr>
                <w:b/>
                <w:spacing w:val="-3"/>
                <w:sz w:val="20"/>
              </w:rPr>
              <w:t xml:space="preserve"> </w:t>
            </w:r>
            <w:r>
              <w:rPr>
                <w:b/>
                <w:sz w:val="20"/>
              </w:rPr>
              <w:t>hotarare</w:t>
            </w:r>
            <w:r>
              <w:rPr>
                <w:b/>
                <w:spacing w:val="-4"/>
                <w:sz w:val="20"/>
              </w:rPr>
              <w:t xml:space="preserve"> </w:t>
            </w:r>
            <w:r>
              <w:rPr>
                <w:b/>
                <w:sz w:val="20"/>
              </w:rPr>
              <w:t>judecatoreasca.</w:t>
            </w:r>
          </w:p>
          <w:p w14:paraId="56FAEEB9" w14:textId="77777777" w:rsidR="00BD35D5" w:rsidRDefault="00000000">
            <w:pPr>
              <w:pStyle w:val="TableParagraph"/>
              <w:spacing w:line="232" w:lineRule="exact"/>
              <w:ind w:left="74"/>
              <w:rPr>
                <w:sz w:val="20"/>
              </w:rPr>
            </w:pPr>
            <w:r>
              <w:rPr>
                <w:sz w:val="20"/>
              </w:rPr>
              <w:t>Atenţie!</w:t>
            </w:r>
          </w:p>
          <w:p w14:paraId="73A5236B" w14:textId="77777777" w:rsidR="00BD35D5" w:rsidRDefault="00000000">
            <w:pPr>
              <w:pStyle w:val="TableParagraph"/>
              <w:spacing w:before="3"/>
              <w:ind w:left="74" w:right="49"/>
              <w:jc w:val="both"/>
              <w:rPr>
                <w:sz w:val="20"/>
              </w:rPr>
            </w:pPr>
            <w:r>
              <w:rPr>
                <w:sz w:val="20"/>
              </w:rPr>
              <w:t>În</w:t>
            </w:r>
            <w:r>
              <w:rPr>
                <w:spacing w:val="1"/>
                <w:sz w:val="20"/>
              </w:rPr>
              <w:t xml:space="preserve"> </w:t>
            </w:r>
            <w:r>
              <w:rPr>
                <w:sz w:val="20"/>
              </w:rPr>
              <w:t>situaţia</w:t>
            </w:r>
            <w:r>
              <w:rPr>
                <w:spacing w:val="1"/>
                <w:sz w:val="20"/>
              </w:rPr>
              <w:t xml:space="preserve"> </w:t>
            </w:r>
            <w:r>
              <w:rPr>
                <w:sz w:val="20"/>
              </w:rPr>
              <w:t>în</w:t>
            </w:r>
            <w:r>
              <w:rPr>
                <w:spacing w:val="1"/>
                <w:sz w:val="20"/>
              </w:rPr>
              <w:t xml:space="preserve"> </w:t>
            </w:r>
            <w:r>
              <w:rPr>
                <w:sz w:val="20"/>
              </w:rPr>
              <w:t>care</w:t>
            </w:r>
            <w:r>
              <w:rPr>
                <w:spacing w:val="1"/>
                <w:sz w:val="20"/>
              </w:rPr>
              <w:t xml:space="preserve"> </w:t>
            </w:r>
            <w:r>
              <w:rPr>
                <w:sz w:val="20"/>
              </w:rPr>
              <w:t>imobilul</w:t>
            </w:r>
            <w:r>
              <w:rPr>
                <w:spacing w:val="1"/>
                <w:sz w:val="20"/>
              </w:rPr>
              <w:t xml:space="preserve"> </w:t>
            </w:r>
            <w:r>
              <w:rPr>
                <w:sz w:val="20"/>
              </w:rPr>
              <w:t>pe</w:t>
            </w:r>
            <w:r>
              <w:rPr>
                <w:spacing w:val="1"/>
                <w:sz w:val="20"/>
              </w:rPr>
              <w:t xml:space="preserve"> </w:t>
            </w:r>
            <w:r>
              <w:rPr>
                <w:sz w:val="20"/>
              </w:rPr>
              <w:t>care</w:t>
            </w:r>
            <w:r>
              <w:rPr>
                <w:spacing w:val="1"/>
                <w:sz w:val="20"/>
              </w:rPr>
              <w:t xml:space="preserve"> </w:t>
            </w:r>
            <w:r>
              <w:rPr>
                <w:sz w:val="20"/>
              </w:rPr>
              <w:t>se</w:t>
            </w:r>
            <w:r>
              <w:rPr>
                <w:spacing w:val="60"/>
                <w:sz w:val="20"/>
              </w:rPr>
              <w:t xml:space="preserve"> </w:t>
            </w:r>
            <w:r>
              <w:rPr>
                <w:sz w:val="20"/>
              </w:rPr>
              <w:t>execută</w:t>
            </w:r>
            <w:r>
              <w:rPr>
                <w:spacing w:val="1"/>
                <w:sz w:val="20"/>
              </w:rPr>
              <w:t xml:space="preserve"> </w:t>
            </w:r>
            <w:r>
              <w:rPr>
                <w:sz w:val="20"/>
              </w:rPr>
              <w:t>investiţia</w:t>
            </w:r>
            <w:r>
              <w:rPr>
                <w:spacing w:val="1"/>
                <w:sz w:val="20"/>
              </w:rPr>
              <w:t xml:space="preserve"> </w:t>
            </w:r>
            <w:r>
              <w:rPr>
                <w:sz w:val="20"/>
              </w:rPr>
              <w:t>nu</w:t>
            </w:r>
            <w:r>
              <w:rPr>
                <w:spacing w:val="1"/>
                <w:sz w:val="20"/>
              </w:rPr>
              <w:t xml:space="preserve"> </w:t>
            </w:r>
            <w:r>
              <w:rPr>
                <w:sz w:val="20"/>
              </w:rPr>
              <w:t>este</w:t>
            </w:r>
            <w:r>
              <w:rPr>
                <w:spacing w:val="1"/>
                <w:sz w:val="20"/>
              </w:rPr>
              <w:t xml:space="preserve"> </w:t>
            </w:r>
            <w:r>
              <w:rPr>
                <w:sz w:val="20"/>
              </w:rPr>
              <w:t>liber</w:t>
            </w:r>
            <w:r>
              <w:rPr>
                <w:spacing w:val="1"/>
                <w:sz w:val="20"/>
              </w:rPr>
              <w:t xml:space="preserve"> </w:t>
            </w:r>
            <w:r>
              <w:rPr>
                <w:sz w:val="20"/>
              </w:rPr>
              <w:t>de</w:t>
            </w:r>
            <w:r>
              <w:rPr>
                <w:spacing w:val="1"/>
                <w:sz w:val="20"/>
              </w:rPr>
              <w:t xml:space="preserve"> </w:t>
            </w:r>
            <w:r>
              <w:rPr>
                <w:sz w:val="20"/>
              </w:rPr>
              <w:t>sarcini</w:t>
            </w:r>
            <w:r>
              <w:rPr>
                <w:spacing w:val="1"/>
                <w:sz w:val="20"/>
              </w:rPr>
              <w:t xml:space="preserve"> </w:t>
            </w:r>
            <w:r>
              <w:rPr>
                <w:sz w:val="20"/>
              </w:rPr>
              <w:t>(gajat</w:t>
            </w:r>
            <w:r>
              <w:rPr>
                <w:spacing w:val="1"/>
                <w:sz w:val="20"/>
              </w:rPr>
              <w:t xml:space="preserve"> </w:t>
            </w:r>
            <w:r>
              <w:rPr>
                <w:sz w:val="20"/>
              </w:rPr>
              <w:t>pentru</w:t>
            </w:r>
            <w:r>
              <w:rPr>
                <w:spacing w:val="1"/>
                <w:sz w:val="20"/>
              </w:rPr>
              <w:t xml:space="preserve"> </w:t>
            </w:r>
            <w:r>
              <w:rPr>
                <w:sz w:val="20"/>
              </w:rPr>
              <w:t>un</w:t>
            </w:r>
            <w:r>
              <w:rPr>
                <w:spacing w:val="-58"/>
                <w:sz w:val="20"/>
              </w:rPr>
              <w:t xml:space="preserve"> </w:t>
            </w:r>
            <w:r>
              <w:rPr>
                <w:sz w:val="20"/>
              </w:rPr>
              <w:t>credit)</w:t>
            </w:r>
            <w:r>
              <w:rPr>
                <w:spacing w:val="1"/>
                <w:sz w:val="20"/>
              </w:rPr>
              <w:t xml:space="preserve"> </w:t>
            </w:r>
            <w:r>
              <w:rPr>
                <w:sz w:val="20"/>
              </w:rPr>
              <w:t>se</w:t>
            </w:r>
            <w:r>
              <w:rPr>
                <w:spacing w:val="1"/>
                <w:sz w:val="20"/>
              </w:rPr>
              <w:t xml:space="preserve"> </w:t>
            </w:r>
            <w:r>
              <w:rPr>
                <w:sz w:val="20"/>
              </w:rPr>
              <w:t>va</w:t>
            </w:r>
            <w:r>
              <w:rPr>
                <w:spacing w:val="1"/>
                <w:sz w:val="20"/>
              </w:rPr>
              <w:t xml:space="preserve"> </w:t>
            </w:r>
            <w:r>
              <w:rPr>
                <w:sz w:val="20"/>
              </w:rPr>
              <w:t>depune</w:t>
            </w:r>
            <w:r>
              <w:rPr>
                <w:spacing w:val="1"/>
                <w:sz w:val="20"/>
              </w:rPr>
              <w:t xml:space="preserve"> </w:t>
            </w:r>
            <w:r>
              <w:rPr>
                <w:sz w:val="20"/>
              </w:rPr>
              <w:t>acordul</w:t>
            </w:r>
            <w:r>
              <w:rPr>
                <w:spacing w:val="1"/>
                <w:sz w:val="20"/>
              </w:rPr>
              <w:t xml:space="preserve"> </w:t>
            </w:r>
            <w:r>
              <w:rPr>
                <w:sz w:val="20"/>
              </w:rPr>
              <w:t>creditorului</w:t>
            </w:r>
            <w:r>
              <w:rPr>
                <w:spacing w:val="1"/>
                <w:sz w:val="20"/>
              </w:rPr>
              <w:t xml:space="preserve"> </w:t>
            </w:r>
            <w:r>
              <w:rPr>
                <w:sz w:val="20"/>
              </w:rPr>
              <w:t>privind</w:t>
            </w:r>
            <w:r>
              <w:rPr>
                <w:spacing w:val="1"/>
                <w:sz w:val="20"/>
              </w:rPr>
              <w:t xml:space="preserve"> </w:t>
            </w:r>
            <w:r>
              <w:rPr>
                <w:sz w:val="20"/>
              </w:rPr>
              <w:t>execuţia</w:t>
            </w:r>
            <w:r>
              <w:rPr>
                <w:spacing w:val="9"/>
                <w:sz w:val="20"/>
              </w:rPr>
              <w:t xml:space="preserve"> </w:t>
            </w:r>
            <w:r>
              <w:rPr>
                <w:sz w:val="20"/>
              </w:rPr>
              <w:t>investiţiei</w:t>
            </w:r>
            <w:r>
              <w:rPr>
                <w:spacing w:val="5"/>
                <w:sz w:val="20"/>
              </w:rPr>
              <w:t xml:space="preserve"> </w:t>
            </w:r>
            <w:r>
              <w:rPr>
                <w:sz w:val="20"/>
              </w:rPr>
              <w:t>şi</w:t>
            </w:r>
            <w:r>
              <w:rPr>
                <w:spacing w:val="10"/>
                <w:sz w:val="20"/>
              </w:rPr>
              <w:t xml:space="preserve"> </w:t>
            </w:r>
            <w:r>
              <w:rPr>
                <w:sz w:val="20"/>
              </w:rPr>
              <w:t>graficul</w:t>
            </w:r>
            <w:r>
              <w:rPr>
                <w:spacing w:val="8"/>
                <w:sz w:val="20"/>
              </w:rPr>
              <w:t xml:space="preserve"> </w:t>
            </w:r>
            <w:r>
              <w:rPr>
                <w:sz w:val="20"/>
              </w:rPr>
              <w:t>de</w:t>
            </w:r>
            <w:r>
              <w:rPr>
                <w:spacing w:val="10"/>
                <w:sz w:val="20"/>
              </w:rPr>
              <w:t xml:space="preserve"> </w:t>
            </w:r>
            <w:r>
              <w:rPr>
                <w:sz w:val="20"/>
              </w:rPr>
              <w:t>rambursare</w:t>
            </w:r>
            <w:r>
              <w:rPr>
                <w:spacing w:val="5"/>
                <w:sz w:val="20"/>
              </w:rPr>
              <w:t xml:space="preserve"> </w:t>
            </w:r>
            <w:r>
              <w:rPr>
                <w:sz w:val="20"/>
              </w:rPr>
              <w:t>a</w:t>
            </w:r>
          </w:p>
          <w:p w14:paraId="214CB583" w14:textId="77777777" w:rsidR="00BD35D5" w:rsidRDefault="00000000">
            <w:pPr>
              <w:pStyle w:val="TableParagraph"/>
              <w:spacing w:line="218" w:lineRule="exact"/>
              <w:ind w:left="74"/>
              <w:rPr>
                <w:sz w:val="20"/>
              </w:rPr>
            </w:pPr>
            <w:r>
              <w:rPr>
                <w:sz w:val="20"/>
              </w:rPr>
              <w:t>creditului.</w:t>
            </w:r>
          </w:p>
        </w:tc>
        <w:tc>
          <w:tcPr>
            <w:tcW w:w="897" w:type="dxa"/>
          </w:tcPr>
          <w:p w14:paraId="16DC1CF6" w14:textId="77777777" w:rsidR="00BD35D5" w:rsidRDefault="00BD35D5">
            <w:pPr>
              <w:pStyle w:val="TableParagraph"/>
              <w:spacing w:before="7"/>
              <w:rPr>
                <w:b/>
                <w:sz w:val="19"/>
              </w:rPr>
            </w:pPr>
          </w:p>
          <w:p w14:paraId="154FCFF4" w14:textId="77777777" w:rsidR="00BD35D5" w:rsidRDefault="00000000">
            <w:pPr>
              <w:pStyle w:val="TableParagraph"/>
              <w:ind w:left="22"/>
              <w:jc w:val="center"/>
              <w:rPr>
                <w:rFonts w:ascii="Wingdings" w:hAnsi="Wingdings"/>
                <w:sz w:val="20"/>
              </w:rPr>
            </w:pPr>
            <w:r>
              <w:rPr>
                <w:rFonts w:ascii="Wingdings" w:hAnsi="Wingdings"/>
                <w:sz w:val="20"/>
              </w:rPr>
              <w:t></w:t>
            </w:r>
          </w:p>
          <w:p w14:paraId="31E97B2A" w14:textId="77777777" w:rsidR="00BD35D5" w:rsidRDefault="00BD35D5">
            <w:pPr>
              <w:pStyle w:val="TableParagraph"/>
              <w:rPr>
                <w:b/>
              </w:rPr>
            </w:pPr>
          </w:p>
          <w:p w14:paraId="6526C496" w14:textId="77777777" w:rsidR="00BD35D5" w:rsidRDefault="00BD35D5">
            <w:pPr>
              <w:pStyle w:val="TableParagraph"/>
              <w:rPr>
                <w:b/>
              </w:rPr>
            </w:pPr>
          </w:p>
          <w:p w14:paraId="1B508F87" w14:textId="77777777" w:rsidR="00BD35D5" w:rsidRDefault="00BD35D5">
            <w:pPr>
              <w:pStyle w:val="TableParagraph"/>
              <w:rPr>
                <w:b/>
              </w:rPr>
            </w:pPr>
          </w:p>
          <w:p w14:paraId="7C9EEA22" w14:textId="77777777" w:rsidR="00BD35D5" w:rsidRDefault="00BD35D5">
            <w:pPr>
              <w:pStyle w:val="TableParagraph"/>
              <w:rPr>
                <w:b/>
              </w:rPr>
            </w:pPr>
          </w:p>
          <w:p w14:paraId="77890E1D" w14:textId="77777777" w:rsidR="00BD35D5" w:rsidRDefault="00BD35D5">
            <w:pPr>
              <w:pStyle w:val="TableParagraph"/>
              <w:rPr>
                <w:b/>
              </w:rPr>
            </w:pPr>
          </w:p>
          <w:p w14:paraId="5FEF60CD" w14:textId="77777777" w:rsidR="00BD35D5" w:rsidRDefault="00BD35D5">
            <w:pPr>
              <w:pStyle w:val="TableParagraph"/>
              <w:rPr>
                <w:b/>
              </w:rPr>
            </w:pPr>
          </w:p>
          <w:p w14:paraId="7D617275" w14:textId="77777777" w:rsidR="00BD35D5" w:rsidRDefault="00BD35D5">
            <w:pPr>
              <w:pStyle w:val="TableParagraph"/>
              <w:rPr>
                <w:b/>
              </w:rPr>
            </w:pPr>
          </w:p>
          <w:p w14:paraId="1E70F87A" w14:textId="77777777" w:rsidR="00BD35D5" w:rsidRDefault="00BD35D5">
            <w:pPr>
              <w:pStyle w:val="TableParagraph"/>
              <w:rPr>
                <w:b/>
              </w:rPr>
            </w:pPr>
          </w:p>
          <w:p w14:paraId="6EF93177" w14:textId="77777777" w:rsidR="00BD35D5" w:rsidRDefault="00BD35D5">
            <w:pPr>
              <w:pStyle w:val="TableParagraph"/>
              <w:rPr>
                <w:b/>
              </w:rPr>
            </w:pPr>
          </w:p>
          <w:p w14:paraId="68EB9791" w14:textId="77777777" w:rsidR="00BD35D5" w:rsidRDefault="00BD35D5">
            <w:pPr>
              <w:pStyle w:val="TableParagraph"/>
              <w:rPr>
                <w:b/>
              </w:rPr>
            </w:pPr>
          </w:p>
          <w:p w14:paraId="312280E6" w14:textId="77777777" w:rsidR="00BD35D5" w:rsidRDefault="00BD35D5">
            <w:pPr>
              <w:pStyle w:val="TableParagraph"/>
              <w:rPr>
                <w:b/>
              </w:rPr>
            </w:pPr>
          </w:p>
          <w:p w14:paraId="13B7CEA0" w14:textId="77777777" w:rsidR="00BD35D5" w:rsidRDefault="00BD35D5">
            <w:pPr>
              <w:pStyle w:val="TableParagraph"/>
              <w:rPr>
                <w:b/>
              </w:rPr>
            </w:pPr>
          </w:p>
          <w:p w14:paraId="0D7E8627" w14:textId="77777777" w:rsidR="00BD35D5" w:rsidRDefault="00BD35D5">
            <w:pPr>
              <w:pStyle w:val="TableParagraph"/>
              <w:rPr>
                <w:b/>
              </w:rPr>
            </w:pPr>
          </w:p>
          <w:p w14:paraId="49ED3838" w14:textId="77777777" w:rsidR="00BD35D5" w:rsidRDefault="00BD35D5">
            <w:pPr>
              <w:pStyle w:val="TableParagraph"/>
              <w:rPr>
                <w:b/>
              </w:rPr>
            </w:pPr>
          </w:p>
          <w:p w14:paraId="2C92A312" w14:textId="77777777" w:rsidR="00BD35D5" w:rsidRDefault="00BD35D5">
            <w:pPr>
              <w:pStyle w:val="TableParagraph"/>
              <w:rPr>
                <w:b/>
              </w:rPr>
            </w:pPr>
          </w:p>
          <w:p w14:paraId="1086C481" w14:textId="77777777" w:rsidR="00BD35D5" w:rsidRDefault="00BD35D5">
            <w:pPr>
              <w:pStyle w:val="TableParagraph"/>
              <w:rPr>
                <w:b/>
              </w:rPr>
            </w:pPr>
          </w:p>
          <w:p w14:paraId="1D2D4FF9" w14:textId="77777777" w:rsidR="00BD35D5" w:rsidRDefault="00BD35D5">
            <w:pPr>
              <w:pStyle w:val="TableParagraph"/>
              <w:rPr>
                <w:b/>
              </w:rPr>
            </w:pPr>
          </w:p>
          <w:p w14:paraId="6E61C564" w14:textId="77777777" w:rsidR="00BD35D5" w:rsidRDefault="00BD35D5">
            <w:pPr>
              <w:pStyle w:val="TableParagraph"/>
              <w:rPr>
                <w:b/>
              </w:rPr>
            </w:pPr>
          </w:p>
          <w:p w14:paraId="37DE8789" w14:textId="77777777" w:rsidR="00BD35D5" w:rsidRDefault="00BD35D5">
            <w:pPr>
              <w:pStyle w:val="TableParagraph"/>
              <w:rPr>
                <w:b/>
              </w:rPr>
            </w:pPr>
          </w:p>
          <w:p w14:paraId="6F02767F" w14:textId="77777777" w:rsidR="00BD35D5" w:rsidRDefault="00BD35D5">
            <w:pPr>
              <w:pStyle w:val="TableParagraph"/>
              <w:rPr>
                <w:b/>
              </w:rPr>
            </w:pPr>
          </w:p>
          <w:p w14:paraId="4C88DD46" w14:textId="77777777" w:rsidR="00BD35D5" w:rsidRDefault="00BD35D5">
            <w:pPr>
              <w:pStyle w:val="TableParagraph"/>
              <w:rPr>
                <w:b/>
              </w:rPr>
            </w:pPr>
          </w:p>
          <w:p w14:paraId="399D9914" w14:textId="77777777" w:rsidR="00BD35D5" w:rsidRDefault="00BD35D5">
            <w:pPr>
              <w:pStyle w:val="TableParagraph"/>
              <w:rPr>
                <w:b/>
              </w:rPr>
            </w:pPr>
          </w:p>
          <w:p w14:paraId="6E065527" w14:textId="77777777" w:rsidR="00BD35D5" w:rsidRDefault="00BD35D5">
            <w:pPr>
              <w:pStyle w:val="TableParagraph"/>
              <w:rPr>
                <w:b/>
              </w:rPr>
            </w:pPr>
          </w:p>
          <w:p w14:paraId="03FD9E8D" w14:textId="77777777" w:rsidR="00BD35D5" w:rsidRDefault="00BD35D5">
            <w:pPr>
              <w:pStyle w:val="TableParagraph"/>
              <w:rPr>
                <w:b/>
              </w:rPr>
            </w:pPr>
          </w:p>
          <w:p w14:paraId="33B8318F" w14:textId="77777777" w:rsidR="00BD35D5" w:rsidRDefault="00BD35D5">
            <w:pPr>
              <w:pStyle w:val="TableParagraph"/>
              <w:rPr>
                <w:b/>
              </w:rPr>
            </w:pPr>
          </w:p>
          <w:p w14:paraId="3C52067A" w14:textId="77777777" w:rsidR="00BD35D5" w:rsidRDefault="00BD35D5">
            <w:pPr>
              <w:pStyle w:val="TableParagraph"/>
              <w:rPr>
                <w:b/>
              </w:rPr>
            </w:pPr>
          </w:p>
          <w:p w14:paraId="31CF53C2" w14:textId="77777777" w:rsidR="00BD35D5" w:rsidRDefault="00BD35D5">
            <w:pPr>
              <w:pStyle w:val="TableParagraph"/>
              <w:rPr>
                <w:b/>
              </w:rPr>
            </w:pPr>
          </w:p>
          <w:p w14:paraId="79CD005B" w14:textId="77777777" w:rsidR="00BD35D5" w:rsidRDefault="00BD35D5">
            <w:pPr>
              <w:pStyle w:val="TableParagraph"/>
              <w:rPr>
                <w:b/>
              </w:rPr>
            </w:pPr>
          </w:p>
          <w:p w14:paraId="48939CD1" w14:textId="77777777" w:rsidR="00BD35D5" w:rsidRDefault="00BD35D5">
            <w:pPr>
              <w:pStyle w:val="TableParagraph"/>
              <w:rPr>
                <w:b/>
              </w:rPr>
            </w:pPr>
          </w:p>
          <w:p w14:paraId="61F3DE35" w14:textId="77777777" w:rsidR="00BD35D5" w:rsidRDefault="00BD35D5">
            <w:pPr>
              <w:pStyle w:val="TableParagraph"/>
              <w:rPr>
                <w:b/>
              </w:rPr>
            </w:pPr>
          </w:p>
          <w:p w14:paraId="63A080C0" w14:textId="77777777" w:rsidR="00BD35D5" w:rsidRDefault="00BD35D5">
            <w:pPr>
              <w:pStyle w:val="TableParagraph"/>
              <w:rPr>
                <w:b/>
              </w:rPr>
            </w:pPr>
          </w:p>
          <w:p w14:paraId="1F783C5D" w14:textId="77777777" w:rsidR="00BD35D5" w:rsidRDefault="00BD35D5">
            <w:pPr>
              <w:pStyle w:val="TableParagraph"/>
              <w:spacing w:before="4"/>
              <w:rPr>
                <w:b/>
                <w:sz w:val="18"/>
              </w:rPr>
            </w:pPr>
          </w:p>
          <w:p w14:paraId="62B083DD" w14:textId="77777777" w:rsidR="00BD35D5" w:rsidRDefault="00000000">
            <w:pPr>
              <w:pStyle w:val="TableParagraph"/>
              <w:ind w:left="22"/>
              <w:jc w:val="center"/>
              <w:rPr>
                <w:rFonts w:ascii="Wingdings" w:hAnsi="Wingdings"/>
                <w:sz w:val="20"/>
              </w:rPr>
            </w:pPr>
            <w:r>
              <w:rPr>
                <w:rFonts w:ascii="Wingdings" w:hAnsi="Wingdings"/>
                <w:sz w:val="20"/>
              </w:rPr>
              <w:t></w:t>
            </w:r>
          </w:p>
        </w:tc>
        <w:tc>
          <w:tcPr>
            <w:tcW w:w="1080" w:type="dxa"/>
          </w:tcPr>
          <w:p w14:paraId="28BFAB73" w14:textId="77777777" w:rsidR="00BD35D5" w:rsidRDefault="00BD35D5">
            <w:pPr>
              <w:pStyle w:val="TableParagraph"/>
              <w:spacing w:before="7"/>
              <w:rPr>
                <w:b/>
                <w:sz w:val="19"/>
              </w:rPr>
            </w:pPr>
          </w:p>
          <w:p w14:paraId="5C211F69" w14:textId="77777777" w:rsidR="00BD35D5" w:rsidRDefault="00000000">
            <w:pPr>
              <w:pStyle w:val="TableParagraph"/>
              <w:ind w:left="14"/>
              <w:jc w:val="center"/>
              <w:rPr>
                <w:rFonts w:ascii="Wingdings" w:hAnsi="Wingdings"/>
                <w:sz w:val="20"/>
              </w:rPr>
            </w:pPr>
            <w:r>
              <w:rPr>
                <w:rFonts w:ascii="Wingdings" w:hAnsi="Wingdings"/>
                <w:sz w:val="20"/>
              </w:rPr>
              <w:t></w:t>
            </w:r>
          </w:p>
          <w:p w14:paraId="7DBEE7AB" w14:textId="77777777" w:rsidR="00BD35D5" w:rsidRDefault="00BD35D5">
            <w:pPr>
              <w:pStyle w:val="TableParagraph"/>
              <w:rPr>
                <w:b/>
              </w:rPr>
            </w:pPr>
          </w:p>
          <w:p w14:paraId="1FCA73E0" w14:textId="77777777" w:rsidR="00BD35D5" w:rsidRDefault="00BD35D5">
            <w:pPr>
              <w:pStyle w:val="TableParagraph"/>
              <w:rPr>
                <w:b/>
              </w:rPr>
            </w:pPr>
          </w:p>
          <w:p w14:paraId="34CC0974" w14:textId="77777777" w:rsidR="00BD35D5" w:rsidRDefault="00BD35D5">
            <w:pPr>
              <w:pStyle w:val="TableParagraph"/>
              <w:rPr>
                <w:b/>
              </w:rPr>
            </w:pPr>
          </w:p>
          <w:p w14:paraId="12938002" w14:textId="77777777" w:rsidR="00BD35D5" w:rsidRDefault="00BD35D5">
            <w:pPr>
              <w:pStyle w:val="TableParagraph"/>
              <w:rPr>
                <w:b/>
              </w:rPr>
            </w:pPr>
          </w:p>
          <w:p w14:paraId="3FA29089" w14:textId="77777777" w:rsidR="00BD35D5" w:rsidRDefault="00BD35D5">
            <w:pPr>
              <w:pStyle w:val="TableParagraph"/>
              <w:rPr>
                <w:b/>
              </w:rPr>
            </w:pPr>
          </w:p>
          <w:p w14:paraId="5A8FC05E" w14:textId="77777777" w:rsidR="00BD35D5" w:rsidRDefault="00BD35D5">
            <w:pPr>
              <w:pStyle w:val="TableParagraph"/>
              <w:rPr>
                <w:b/>
              </w:rPr>
            </w:pPr>
          </w:p>
          <w:p w14:paraId="57D3C5DE" w14:textId="77777777" w:rsidR="00BD35D5" w:rsidRDefault="00BD35D5">
            <w:pPr>
              <w:pStyle w:val="TableParagraph"/>
              <w:rPr>
                <w:b/>
              </w:rPr>
            </w:pPr>
          </w:p>
          <w:p w14:paraId="725AA8D1" w14:textId="77777777" w:rsidR="00BD35D5" w:rsidRDefault="00BD35D5">
            <w:pPr>
              <w:pStyle w:val="TableParagraph"/>
              <w:rPr>
                <w:b/>
              </w:rPr>
            </w:pPr>
          </w:p>
          <w:p w14:paraId="1B0B4B98" w14:textId="77777777" w:rsidR="00BD35D5" w:rsidRDefault="00BD35D5">
            <w:pPr>
              <w:pStyle w:val="TableParagraph"/>
              <w:rPr>
                <w:b/>
              </w:rPr>
            </w:pPr>
          </w:p>
          <w:p w14:paraId="1B5FCED4" w14:textId="77777777" w:rsidR="00BD35D5" w:rsidRDefault="00BD35D5">
            <w:pPr>
              <w:pStyle w:val="TableParagraph"/>
              <w:rPr>
                <w:b/>
              </w:rPr>
            </w:pPr>
          </w:p>
          <w:p w14:paraId="458E4EDE" w14:textId="77777777" w:rsidR="00BD35D5" w:rsidRDefault="00BD35D5">
            <w:pPr>
              <w:pStyle w:val="TableParagraph"/>
              <w:rPr>
                <w:b/>
              </w:rPr>
            </w:pPr>
          </w:p>
          <w:p w14:paraId="7F7468CC" w14:textId="77777777" w:rsidR="00BD35D5" w:rsidRDefault="00BD35D5">
            <w:pPr>
              <w:pStyle w:val="TableParagraph"/>
              <w:rPr>
                <w:b/>
              </w:rPr>
            </w:pPr>
          </w:p>
          <w:p w14:paraId="2FE54542" w14:textId="77777777" w:rsidR="00BD35D5" w:rsidRDefault="00BD35D5">
            <w:pPr>
              <w:pStyle w:val="TableParagraph"/>
              <w:rPr>
                <w:b/>
              </w:rPr>
            </w:pPr>
          </w:p>
          <w:p w14:paraId="099EC53A" w14:textId="77777777" w:rsidR="00BD35D5" w:rsidRDefault="00BD35D5">
            <w:pPr>
              <w:pStyle w:val="TableParagraph"/>
              <w:rPr>
                <w:b/>
              </w:rPr>
            </w:pPr>
          </w:p>
          <w:p w14:paraId="2B010A27" w14:textId="77777777" w:rsidR="00BD35D5" w:rsidRDefault="00BD35D5">
            <w:pPr>
              <w:pStyle w:val="TableParagraph"/>
              <w:rPr>
                <w:b/>
              </w:rPr>
            </w:pPr>
          </w:p>
          <w:p w14:paraId="61EF49F7" w14:textId="77777777" w:rsidR="00BD35D5" w:rsidRDefault="00BD35D5">
            <w:pPr>
              <w:pStyle w:val="TableParagraph"/>
              <w:rPr>
                <w:b/>
              </w:rPr>
            </w:pPr>
          </w:p>
          <w:p w14:paraId="33F573BB" w14:textId="77777777" w:rsidR="00BD35D5" w:rsidRDefault="00BD35D5">
            <w:pPr>
              <w:pStyle w:val="TableParagraph"/>
              <w:rPr>
                <w:b/>
              </w:rPr>
            </w:pPr>
          </w:p>
          <w:p w14:paraId="6A658F18" w14:textId="77777777" w:rsidR="00BD35D5" w:rsidRDefault="00BD35D5">
            <w:pPr>
              <w:pStyle w:val="TableParagraph"/>
              <w:rPr>
                <w:b/>
              </w:rPr>
            </w:pPr>
          </w:p>
          <w:p w14:paraId="552F7478" w14:textId="77777777" w:rsidR="00BD35D5" w:rsidRDefault="00BD35D5">
            <w:pPr>
              <w:pStyle w:val="TableParagraph"/>
              <w:rPr>
                <w:b/>
              </w:rPr>
            </w:pPr>
          </w:p>
          <w:p w14:paraId="1893F6E3" w14:textId="77777777" w:rsidR="00BD35D5" w:rsidRDefault="00BD35D5">
            <w:pPr>
              <w:pStyle w:val="TableParagraph"/>
              <w:rPr>
                <w:b/>
              </w:rPr>
            </w:pPr>
          </w:p>
          <w:p w14:paraId="7F732D64" w14:textId="77777777" w:rsidR="00BD35D5" w:rsidRDefault="00BD35D5">
            <w:pPr>
              <w:pStyle w:val="TableParagraph"/>
              <w:rPr>
                <w:b/>
              </w:rPr>
            </w:pPr>
          </w:p>
          <w:p w14:paraId="00A147BF" w14:textId="77777777" w:rsidR="00BD35D5" w:rsidRDefault="00BD35D5">
            <w:pPr>
              <w:pStyle w:val="TableParagraph"/>
              <w:rPr>
                <w:b/>
              </w:rPr>
            </w:pPr>
          </w:p>
          <w:p w14:paraId="464A2BF3" w14:textId="77777777" w:rsidR="00BD35D5" w:rsidRDefault="00BD35D5">
            <w:pPr>
              <w:pStyle w:val="TableParagraph"/>
              <w:rPr>
                <w:b/>
              </w:rPr>
            </w:pPr>
          </w:p>
          <w:p w14:paraId="2684E0A6" w14:textId="77777777" w:rsidR="00BD35D5" w:rsidRDefault="00BD35D5">
            <w:pPr>
              <w:pStyle w:val="TableParagraph"/>
              <w:rPr>
                <w:b/>
              </w:rPr>
            </w:pPr>
          </w:p>
          <w:p w14:paraId="52AAF74D" w14:textId="77777777" w:rsidR="00BD35D5" w:rsidRDefault="00BD35D5">
            <w:pPr>
              <w:pStyle w:val="TableParagraph"/>
              <w:rPr>
                <w:b/>
              </w:rPr>
            </w:pPr>
          </w:p>
          <w:p w14:paraId="03DE2B41" w14:textId="77777777" w:rsidR="00BD35D5" w:rsidRDefault="00BD35D5">
            <w:pPr>
              <w:pStyle w:val="TableParagraph"/>
              <w:rPr>
                <w:b/>
              </w:rPr>
            </w:pPr>
          </w:p>
          <w:p w14:paraId="7D2E0DC3" w14:textId="77777777" w:rsidR="00BD35D5" w:rsidRDefault="00BD35D5">
            <w:pPr>
              <w:pStyle w:val="TableParagraph"/>
              <w:rPr>
                <w:b/>
              </w:rPr>
            </w:pPr>
          </w:p>
          <w:p w14:paraId="6AD2F809" w14:textId="77777777" w:rsidR="00BD35D5" w:rsidRDefault="00BD35D5">
            <w:pPr>
              <w:pStyle w:val="TableParagraph"/>
              <w:rPr>
                <w:b/>
              </w:rPr>
            </w:pPr>
          </w:p>
          <w:p w14:paraId="3A825766" w14:textId="77777777" w:rsidR="00BD35D5" w:rsidRDefault="00BD35D5">
            <w:pPr>
              <w:pStyle w:val="TableParagraph"/>
              <w:rPr>
                <w:b/>
              </w:rPr>
            </w:pPr>
          </w:p>
          <w:p w14:paraId="355FADB6" w14:textId="77777777" w:rsidR="00BD35D5" w:rsidRDefault="00BD35D5">
            <w:pPr>
              <w:pStyle w:val="TableParagraph"/>
              <w:rPr>
                <w:b/>
              </w:rPr>
            </w:pPr>
          </w:p>
          <w:p w14:paraId="3297E7CC" w14:textId="77777777" w:rsidR="00BD35D5" w:rsidRDefault="00BD35D5">
            <w:pPr>
              <w:pStyle w:val="TableParagraph"/>
              <w:rPr>
                <w:b/>
              </w:rPr>
            </w:pPr>
          </w:p>
          <w:p w14:paraId="08A45E4C" w14:textId="77777777" w:rsidR="00BD35D5" w:rsidRDefault="00BD35D5">
            <w:pPr>
              <w:pStyle w:val="TableParagraph"/>
              <w:spacing w:before="4"/>
              <w:rPr>
                <w:b/>
                <w:sz w:val="18"/>
              </w:rPr>
            </w:pPr>
          </w:p>
          <w:p w14:paraId="24C22D47" w14:textId="77777777" w:rsidR="00BD35D5" w:rsidRDefault="00000000">
            <w:pPr>
              <w:pStyle w:val="TableParagraph"/>
              <w:ind w:left="618"/>
              <w:rPr>
                <w:rFonts w:ascii="Wingdings" w:hAnsi="Wingdings"/>
                <w:sz w:val="20"/>
              </w:rPr>
            </w:pPr>
            <w:r>
              <w:rPr>
                <w:rFonts w:ascii="Wingdings" w:hAnsi="Wingdings"/>
                <w:sz w:val="20"/>
              </w:rPr>
              <w:t></w:t>
            </w:r>
          </w:p>
        </w:tc>
        <w:tc>
          <w:tcPr>
            <w:tcW w:w="1267" w:type="dxa"/>
          </w:tcPr>
          <w:p w14:paraId="484FC1F4" w14:textId="77777777" w:rsidR="00BD35D5" w:rsidRDefault="00BD35D5">
            <w:pPr>
              <w:pStyle w:val="TableParagraph"/>
              <w:spacing w:before="7"/>
              <w:rPr>
                <w:b/>
                <w:sz w:val="19"/>
              </w:rPr>
            </w:pPr>
          </w:p>
          <w:p w14:paraId="36D07A38" w14:textId="77777777" w:rsidR="00BD35D5" w:rsidRDefault="00000000">
            <w:pPr>
              <w:pStyle w:val="TableParagraph"/>
              <w:ind w:left="551"/>
              <w:rPr>
                <w:rFonts w:ascii="Wingdings" w:hAnsi="Wingdings"/>
                <w:sz w:val="20"/>
              </w:rPr>
            </w:pPr>
            <w:r>
              <w:rPr>
                <w:rFonts w:ascii="Wingdings" w:hAnsi="Wingdings"/>
                <w:sz w:val="20"/>
              </w:rPr>
              <w:t></w:t>
            </w:r>
          </w:p>
          <w:p w14:paraId="76ED823E" w14:textId="77777777" w:rsidR="00BD35D5" w:rsidRDefault="00BD35D5">
            <w:pPr>
              <w:pStyle w:val="TableParagraph"/>
              <w:rPr>
                <w:b/>
              </w:rPr>
            </w:pPr>
          </w:p>
          <w:p w14:paraId="10AA84CE" w14:textId="77777777" w:rsidR="00BD35D5" w:rsidRDefault="00BD35D5">
            <w:pPr>
              <w:pStyle w:val="TableParagraph"/>
              <w:rPr>
                <w:b/>
              </w:rPr>
            </w:pPr>
          </w:p>
          <w:p w14:paraId="78B5851C" w14:textId="77777777" w:rsidR="00BD35D5" w:rsidRDefault="00BD35D5">
            <w:pPr>
              <w:pStyle w:val="TableParagraph"/>
              <w:rPr>
                <w:b/>
              </w:rPr>
            </w:pPr>
          </w:p>
          <w:p w14:paraId="66C07ECD" w14:textId="77777777" w:rsidR="00BD35D5" w:rsidRDefault="00BD35D5">
            <w:pPr>
              <w:pStyle w:val="TableParagraph"/>
              <w:rPr>
                <w:b/>
              </w:rPr>
            </w:pPr>
          </w:p>
          <w:p w14:paraId="01CD7397" w14:textId="77777777" w:rsidR="00BD35D5" w:rsidRDefault="00BD35D5">
            <w:pPr>
              <w:pStyle w:val="TableParagraph"/>
              <w:rPr>
                <w:b/>
              </w:rPr>
            </w:pPr>
          </w:p>
          <w:p w14:paraId="41D817A9" w14:textId="77777777" w:rsidR="00BD35D5" w:rsidRDefault="00BD35D5">
            <w:pPr>
              <w:pStyle w:val="TableParagraph"/>
              <w:rPr>
                <w:b/>
              </w:rPr>
            </w:pPr>
          </w:p>
          <w:p w14:paraId="1A1083E5" w14:textId="77777777" w:rsidR="00BD35D5" w:rsidRDefault="00BD35D5">
            <w:pPr>
              <w:pStyle w:val="TableParagraph"/>
              <w:rPr>
                <w:b/>
              </w:rPr>
            </w:pPr>
          </w:p>
          <w:p w14:paraId="06A095FA" w14:textId="77777777" w:rsidR="00BD35D5" w:rsidRDefault="00BD35D5">
            <w:pPr>
              <w:pStyle w:val="TableParagraph"/>
              <w:rPr>
                <w:b/>
              </w:rPr>
            </w:pPr>
          </w:p>
          <w:p w14:paraId="59A64A9F" w14:textId="77777777" w:rsidR="00BD35D5" w:rsidRDefault="00BD35D5">
            <w:pPr>
              <w:pStyle w:val="TableParagraph"/>
              <w:rPr>
                <w:b/>
              </w:rPr>
            </w:pPr>
          </w:p>
          <w:p w14:paraId="5B899572" w14:textId="77777777" w:rsidR="00BD35D5" w:rsidRDefault="00BD35D5">
            <w:pPr>
              <w:pStyle w:val="TableParagraph"/>
              <w:rPr>
                <w:b/>
              </w:rPr>
            </w:pPr>
          </w:p>
          <w:p w14:paraId="48370E88" w14:textId="77777777" w:rsidR="00BD35D5" w:rsidRDefault="00BD35D5">
            <w:pPr>
              <w:pStyle w:val="TableParagraph"/>
              <w:rPr>
                <w:b/>
              </w:rPr>
            </w:pPr>
          </w:p>
          <w:p w14:paraId="03354243" w14:textId="77777777" w:rsidR="00BD35D5" w:rsidRDefault="00BD35D5">
            <w:pPr>
              <w:pStyle w:val="TableParagraph"/>
              <w:rPr>
                <w:b/>
              </w:rPr>
            </w:pPr>
          </w:p>
          <w:p w14:paraId="2D3BC96D" w14:textId="77777777" w:rsidR="00BD35D5" w:rsidRDefault="00BD35D5">
            <w:pPr>
              <w:pStyle w:val="TableParagraph"/>
              <w:rPr>
                <w:b/>
              </w:rPr>
            </w:pPr>
          </w:p>
          <w:p w14:paraId="69AB2035" w14:textId="77777777" w:rsidR="00BD35D5" w:rsidRDefault="00BD35D5">
            <w:pPr>
              <w:pStyle w:val="TableParagraph"/>
              <w:rPr>
                <w:b/>
              </w:rPr>
            </w:pPr>
          </w:p>
          <w:p w14:paraId="64FF7847" w14:textId="77777777" w:rsidR="00BD35D5" w:rsidRDefault="00BD35D5">
            <w:pPr>
              <w:pStyle w:val="TableParagraph"/>
              <w:rPr>
                <w:b/>
              </w:rPr>
            </w:pPr>
          </w:p>
          <w:p w14:paraId="37B632A1" w14:textId="77777777" w:rsidR="00BD35D5" w:rsidRDefault="00BD35D5">
            <w:pPr>
              <w:pStyle w:val="TableParagraph"/>
              <w:rPr>
                <w:b/>
              </w:rPr>
            </w:pPr>
          </w:p>
          <w:p w14:paraId="63C12779" w14:textId="77777777" w:rsidR="00BD35D5" w:rsidRDefault="00BD35D5">
            <w:pPr>
              <w:pStyle w:val="TableParagraph"/>
              <w:rPr>
                <w:b/>
              </w:rPr>
            </w:pPr>
          </w:p>
          <w:p w14:paraId="041436C2" w14:textId="77777777" w:rsidR="00BD35D5" w:rsidRDefault="00BD35D5">
            <w:pPr>
              <w:pStyle w:val="TableParagraph"/>
              <w:rPr>
                <w:b/>
              </w:rPr>
            </w:pPr>
          </w:p>
          <w:p w14:paraId="1685763D" w14:textId="77777777" w:rsidR="00BD35D5" w:rsidRDefault="00BD35D5">
            <w:pPr>
              <w:pStyle w:val="TableParagraph"/>
              <w:rPr>
                <w:b/>
              </w:rPr>
            </w:pPr>
          </w:p>
          <w:p w14:paraId="1915B9C2" w14:textId="77777777" w:rsidR="00BD35D5" w:rsidRDefault="00BD35D5">
            <w:pPr>
              <w:pStyle w:val="TableParagraph"/>
              <w:rPr>
                <w:b/>
              </w:rPr>
            </w:pPr>
          </w:p>
          <w:p w14:paraId="718418C5" w14:textId="77777777" w:rsidR="00BD35D5" w:rsidRDefault="00BD35D5">
            <w:pPr>
              <w:pStyle w:val="TableParagraph"/>
              <w:rPr>
                <w:b/>
              </w:rPr>
            </w:pPr>
          </w:p>
          <w:p w14:paraId="73B740D7" w14:textId="77777777" w:rsidR="00BD35D5" w:rsidRDefault="00BD35D5">
            <w:pPr>
              <w:pStyle w:val="TableParagraph"/>
              <w:rPr>
                <w:b/>
              </w:rPr>
            </w:pPr>
          </w:p>
          <w:p w14:paraId="583F5AEF" w14:textId="77777777" w:rsidR="00BD35D5" w:rsidRDefault="00BD35D5">
            <w:pPr>
              <w:pStyle w:val="TableParagraph"/>
              <w:rPr>
                <w:b/>
              </w:rPr>
            </w:pPr>
          </w:p>
          <w:p w14:paraId="11907325" w14:textId="77777777" w:rsidR="00BD35D5" w:rsidRDefault="00BD35D5">
            <w:pPr>
              <w:pStyle w:val="TableParagraph"/>
              <w:rPr>
                <w:b/>
              </w:rPr>
            </w:pPr>
          </w:p>
          <w:p w14:paraId="6D9E10A1" w14:textId="77777777" w:rsidR="00BD35D5" w:rsidRDefault="00BD35D5">
            <w:pPr>
              <w:pStyle w:val="TableParagraph"/>
              <w:rPr>
                <w:b/>
              </w:rPr>
            </w:pPr>
          </w:p>
          <w:p w14:paraId="63F0E78C" w14:textId="77777777" w:rsidR="00BD35D5" w:rsidRDefault="00BD35D5">
            <w:pPr>
              <w:pStyle w:val="TableParagraph"/>
              <w:rPr>
                <w:b/>
              </w:rPr>
            </w:pPr>
          </w:p>
          <w:p w14:paraId="2BEFD7D4" w14:textId="77777777" w:rsidR="00BD35D5" w:rsidRDefault="00BD35D5">
            <w:pPr>
              <w:pStyle w:val="TableParagraph"/>
              <w:rPr>
                <w:b/>
              </w:rPr>
            </w:pPr>
          </w:p>
          <w:p w14:paraId="2B379E0F" w14:textId="77777777" w:rsidR="00BD35D5" w:rsidRDefault="00BD35D5">
            <w:pPr>
              <w:pStyle w:val="TableParagraph"/>
              <w:rPr>
                <w:b/>
              </w:rPr>
            </w:pPr>
          </w:p>
          <w:p w14:paraId="0FB76837" w14:textId="77777777" w:rsidR="00BD35D5" w:rsidRDefault="00BD35D5">
            <w:pPr>
              <w:pStyle w:val="TableParagraph"/>
              <w:rPr>
                <w:b/>
              </w:rPr>
            </w:pPr>
          </w:p>
          <w:p w14:paraId="0A25B364" w14:textId="77777777" w:rsidR="00BD35D5" w:rsidRDefault="00BD35D5">
            <w:pPr>
              <w:pStyle w:val="TableParagraph"/>
              <w:rPr>
                <w:b/>
              </w:rPr>
            </w:pPr>
          </w:p>
          <w:p w14:paraId="635FB9A6" w14:textId="77777777" w:rsidR="00BD35D5" w:rsidRDefault="00BD35D5">
            <w:pPr>
              <w:pStyle w:val="TableParagraph"/>
              <w:rPr>
                <w:b/>
              </w:rPr>
            </w:pPr>
          </w:p>
          <w:p w14:paraId="6A620997" w14:textId="77777777" w:rsidR="00BD35D5" w:rsidRDefault="00BD35D5">
            <w:pPr>
              <w:pStyle w:val="TableParagraph"/>
              <w:spacing w:before="4"/>
              <w:rPr>
                <w:b/>
                <w:sz w:val="18"/>
              </w:rPr>
            </w:pPr>
          </w:p>
          <w:p w14:paraId="4E16E276" w14:textId="77777777" w:rsidR="00BD35D5" w:rsidRDefault="00000000">
            <w:pPr>
              <w:pStyle w:val="TableParagraph"/>
              <w:ind w:left="623"/>
              <w:rPr>
                <w:rFonts w:ascii="Wingdings" w:hAnsi="Wingdings"/>
                <w:sz w:val="20"/>
              </w:rPr>
            </w:pPr>
            <w:r>
              <w:rPr>
                <w:rFonts w:ascii="Wingdings" w:hAnsi="Wingdings"/>
                <w:sz w:val="20"/>
              </w:rPr>
              <w:t></w:t>
            </w:r>
          </w:p>
        </w:tc>
        <w:tc>
          <w:tcPr>
            <w:tcW w:w="926" w:type="dxa"/>
          </w:tcPr>
          <w:p w14:paraId="5EFAA554" w14:textId="77777777" w:rsidR="00BD35D5" w:rsidRDefault="00BD35D5">
            <w:pPr>
              <w:pStyle w:val="TableParagraph"/>
              <w:spacing w:before="7"/>
              <w:rPr>
                <w:b/>
                <w:sz w:val="19"/>
              </w:rPr>
            </w:pPr>
          </w:p>
          <w:p w14:paraId="50A566E6" w14:textId="77777777" w:rsidR="00BD35D5" w:rsidRDefault="00000000">
            <w:pPr>
              <w:pStyle w:val="TableParagraph"/>
              <w:ind w:left="379"/>
              <w:rPr>
                <w:rFonts w:ascii="Wingdings" w:hAnsi="Wingdings"/>
                <w:sz w:val="20"/>
              </w:rPr>
            </w:pPr>
            <w:r>
              <w:rPr>
                <w:rFonts w:ascii="Wingdings" w:hAnsi="Wingdings"/>
                <w:sz w:val="20"/>
              </w:rPr>
              <w:t></w:t>
            </w:r>
          </w:p>
          <w:p w14:paraId="74696828" w14:textId="77777777" w:rsidR="00BD35D5" w:rsidRDefault="00BD35D5">
            <w:pPr>
              <w:pStyle w:val="TableParagraph"/>
              <w:rPr>
                <w:b/>
              </w:rPr>
            </w:pPr>
          </w:p>
          <w:p w14:paraId="0ACDC83C" w14:textId="77777777" w:rsidR="00BD35D5" w:rsidRDefault="00BD35D5">
            <w:pPr>
              <w:pStyle w:val="TableParagraph"/>
              <w:rPr>
                <w:b/>
              </w:rPr>
            </w:pPr>
          </w:p>
          <w:p w14:paraId="13876976" w14:textId="77777777" w:rsidR="00BD35D5" w:rsidRDefault="00BD35D5">
            <w:pPr>
              <w:pStyle w:val="TableParagraph"/>
              <w:rPr>
                <w:b/>
              </w:rPr>
            </w:pPr>
          </w:p>
          <w:p w14:paraId="4CE5882B" w14:textId="77777777" w:rsidR="00BD35D5" w:rsidRDefault="00BD35D5">
            <w:pPr>
              <w:pStyle w:val="TableParagraph"/>
              <w:rPr>
                <w:b/>
              </w:rPr>
            </w:pPr>
          </w:p>
          <w:p w14:paraId="1CA5AB38" w14:textId="77777777" w:rsidR="00BD35D5" w:rsidRDefault="00BD35D5">
            <w:pPr>
              <w:pStyle w:val="TableParagraph"/>
              <w:rPr>
                <w:b/>
              </w:rPr>
            </w:pPr>
          </w:p>
          <w:p w14:paraId="1AA655C4" w14:textId="77777777" w:rsidR="00BD35D5" w:rsidRDefault="00BD35D5">
            <w:pPr>
              <w:pStyle w:val="TableParagraph"/>
              <w:rPr>
                <w:b/>
              </w:rPr>
            </w:pPr>
          </w:p>
          <w:p w14:paraId="7A35128C" w14:textId="77777777" w:rsidR="00BD35D5" w:rsidRDefault="00BD35D5">
            <w:pPr>
              <w:pStyle w:val="TableParagraph"/>
              <w:rPr>
                <w:b/>
              </w:rPr>
            </w:pPr>
          </w:p>
          <w:p w14:paraId="61157699" w14:textId="77777777" w:rsidR="00BD35D5" w:rsidRDefault="00BD35D5">
            <w:pPr>
              <w:pStyle w:val="TableParagraph"/>
              <w:rPr>
                <w:b/>
              </w:rPr>
            </w:pPr>
          </w:p>
          <w:p w14:paraId="0F73C199" w14:textId="77777777" w:rsidR="00BD35D5" w:rsidRDefault="00BD35D5">
            <w:pPr>
              <w:pStyle w:val="TableParagraph"/>
              <w:rPr>
                <w:b/>
              </w:rPr>
            </w:pPr>
          </w:p>
          <w:p w14:paraId="66D6C147" w14:textId="77777777" w:rsidR="00BD35D5" w:rsidRDefault="00BD35D5">
            <w:pPr>
              <w:pStyle w:val="TableParagraph"/>
              <w:rPr>
                <w:b/>
              </w:rPr>
            </w:pPr>
          </w:p>
          <w:p w14:paraId="57C1B18F" w14:textId="77777777" w:rsidR="00BD35D5" w:rsidRDefault="00BD35D5">
            <w:pPr>
              <w:pStyle w:val="TableParagraph"/>
              <w:rPr>
                <w:b/>
              </w:rPr>
            </w:pPr>
          </w:p>
          <w:p w14:paraId="3CC5A2F3" w14:textId="77777777" w:rsidR="00BD35D5" w:rsidRDefault="00BD35D5">
            <w:pPr>
              <w:pStyle w:val="TableParagraph"/>
              <w:rPr>
                <w:b/>
              </w:rPr>
            </w:pPr>
          </w:p>
          <w:p w14:paraId="0509229E" w14:textId="77777777" w:rsidR="00BD35D5" w:rsidRDefault="00BD35D5">
            <w:pPr>
              <w:pStyle w:val="TableParagraph"/>
              <w:rPr>
                <w:b/>
              </w:rPr>
            </w:pPr>
          </w:p>
          <w:p w14:paraId="4A81AECF" w14:textId="77777777" w:rsidR="00BD35D5" w:rsidRDefault="00BD35D5">
            <w:pPr>
              <w:pStyle w:val="TableParagraph"/>
              <w:rPr>
                <w:b/>
              </w:rPr>
            </w:pPr>
          </w:p>
          <w:p w14:paraId="6C1C29DE" w14:textId="77777777" w:rsidR="00BD35D5" w:rsidRDefault="00BD35D5">
            <w:pPr>
              <w:pStyle w:val="TableParagraph"/>
              <w:rPr>
                <w:b/>
              </w:rPr>
            </w:pPr>
          </w:p>
          <w:p w14:paraId="0F7F0E5B" w14:textId="77777777" w:rsidR="00BD35D5" w:rsidRDefault="00BD35D5">
            <w:pPr>
              <w:pStyle w:val="TableParagraph"/>
              <w:rPr>
                <w:b/>
              </w:rPr>
            </w:pPr>
          </w:p>
          <w:p w14:paraId="18567155" w14:textId="77777777" w:rsidR="00BD35D5" w:rsidRDefault="00BD35D5">
            <w:pPr>
              <w:pStyle w:val="TableParagraph"/>
              <w:rPr>
                <w:b/>
              </w:rPr>
            </w:pPr>
          </w:p>
          <w:p w14:paraId="47468D2A" w14:textId="77777777" w:rsidR="00BD35D5" w:rsidRDefault="00BD35D5">
            <w:pPr>
              <w:pStyle w:val="TableParagraph"/>
              <w:rPr>
                <w:b/>
              </w:rPr>
            </w:pPr>
          </w:p>
          <w:p w14:paraId="78A26271" w14:textId="77777777" w:rsidR="00BD35D5" w:rsidRDefault="00BD35D5">
            <w:pPr>
              <w:pStyle w:val="TableParagraph"/>
              <w:rPr>
                <w:b/>
              </w:rPr>
            </w:pPr>
          </w:p>
          <w:p w14:paraId="08A76F42" w14:textId="77777777" w:rsidR="00BD35D5" w:rsidRDefault="00BD35D5">
            <w:pPr>
              <w:pStyle w:val="TableParagraph"/>
              <w:rPr>
                <w:b/>
              </w:rPr>
            </w:pPr>
          </w:p>
          <w:p w14:paraId="1A63E12A" w14:textId="77777777" w:rsidR="00BD35D5" w:rsidRDefault="00BD35D5">
            <w:pPr>
              <w:pStyle w:val="TableParagraph"/>
              <w:rPr>
                <w:b/>
              </w:rPr>
            </w:pPr>
          </w:p>
          <w:p w14:paraId="04C1C5DA" w14:textId="77777777" w:rsidR="00BD35D5" w:rsidRDefault="00BD35D5">
            <w:pPr>
              <w:pStyle w:val="TableParagraph"/>
              <w:rPr>
                <w:b/>
              </w:rPr>
            </w:pPr>
          </w:p>
          <w:p w14:paraId="18CFFB83" w14:textId="77777777" w:rsidR="00BD35D5" w:rsidRDefault="00BD35D5">
            <w:pPr>
              <w:pStyle w:val="TableParagraph"/>
              <w:rPr>
                <w:b/>
              </w:rPr>
            </w:pPr>
          </w:p>
          <w:p w14:paraId="7DF096B8" w14:textId="77777777" w:rsidR="00BD35D5" w:rsidRDefault="00BD35D5">
            <w:pPr>
              <w:pStyle w:val="TableParagraph"/>
              <w:rPr>
                <w:b/>
              </w:rPr>
            </w:pPr>
          </w:p>
          <w:p w14:paraId="11D311A6" w14:textId="77777777" w:rsidR="00BD35D5" w:rsidRDefault="00BD35D5">
            <w:pPr>
              <w:pStyle w:val="TableParagraph"/>
              <w:rPr>
                <w:b/>
              </w:rPr>
            </w:pPr>
          </w:p>
          <w:p w14:paraId="6958CA12" w14:textId="77777777" w:rsidR="00BD35D5" w:rsidRDefault="00BD35D5">
            <w:pPr>
              <w:pStyle w:val="TableParagraph"/>
              <w:rPr>
                <w:b/>
              </w:rPr>
            </w:pPr>
          </w:p>
          <w:p w14:paraId="0E4CFA4C" w14:textId="77777777" w:rsidR="00BD35D5" w:rsidRDefault="00BD35D5">
            <w:pPr>
              <w:pStyle w:val="TableParagraph"/>
              <w:rPr>
                <w:b/>
              </w:rPr>
            </w:pPr>
          </w:p>
          <w:p w14:paraId="3A2ADC59" w14:textId="77777777" w:rsidR="00BD35D5" w:rsidRDefault="00BD35D5">
            <w:pPr>
              <w:pStyle w:val="TableParagraph"/>
              <w:rPr>
                <w:b/>
              </w:rPr>
            </w:pPr>
          </w:p>
          <w:p w14:paraId="195418A7" w14:textId="77777777" w:rsidR="00BD35D5" w:rsidRDefault="00BD35D5">
            <w:pPr>
              <w:pStyle w:val="TableParagraph"/>
              <w:rPr>
                <w:b/>
              </w:rPr>
            </w:pPr>
          </w:p>
          <w:p w14:paraId="4A427BBC" w14:textId="77777777" w:rsidR="00BD35D5" w:rsidRDefault="00BD35D5">
            <w:pPr>
              <w:pStyle w:val="TableParagraph"/>
              <w:rPr>
                <w:b/>
              </w:rPr>
            </w:pPr>
          </w:p>
          <w:p w14:paraId="7391B68F" w14:textId="77777777" w:rsidR="00BD35D5" w:rsidRDefault="00BD35D5">
            <w:pPr>
              <w:pStyle w:val="TableParagraph"/>
              <w:rPr>
                <w:b/>
              </w:rPr>
            </w:pPr>
          </w:p>
          <w:p w14:paraId="38156EEE" w14:textId="77777777" w:rsidR="00BD35D5" w:rsidRDefault="00BD35D5">
            <w:pPr>
              <w:pStyle w:val="TableParagraph"/>
              <w:spacing w:before="4"/>
              <w:rPr>
                <w:b/>
                <w:sz w:val="18"/>
              </w:rPr>
            </w:pPr>
          </w:p>
          <w:p w14:paraId="294D785B" w14:textId="77777777" w:rsidR="00BD35D5" w:rsidRDefault="00000000">
            <w:pPr>
              <w:pStyle w:val="TableParagraph"/>
              <w:ind w:left="441"/>
              <w:rPr>
                <w:rFonts w:ascii="Wingdings" w:hAnsi="Wingdings"/>
                <w:sz w:val="20"/>
              </w:rPr>
            </w:pPr>
            <w:r>
              <w:rPr>
                <w:rFonts w:ascii="Wingdings" w:hAnsi="Wingdings"/>
                <w:sz w:val="20"/>
              </w:rPr>
              <w:t></w:t>
            </w:r>
          </w:p>
        </w:tc>
      </w:tr>
      <w:tr w:rsidR="00BD35D5" w14:paraId="22B8D4FC" w14:textId="77777777">
        <w:trPr>
          <w:trHeight w:val="979"/>
        </w:trPr>
        <w:tc>
          <w:tcPr>
            <w:tcW w:w="5114" w:type="dxa"/>
          </w:tcPr>
          <w:p w14:paraId="0440AB2D" w14:textId="77777777" w:rsidR="00BD35D5" w:rsidRDefault="00000000">
            <w:pPr>
              <w:pStyle w:val="TableParagraph"/>
              <w:ind w:left="74" w:right="51"/>
              <w:jc w:val="both"/>
              <w:rPr>
                <w:sz w:val="20"/>
              </w:rPr>
            </w:pPr>
            <w:r>
              <w:rPr>
                <w:b/>
                <w:sz w:val="20"/>
              </w:rPr>
              <w:t>Doc.4.</w:t>
            </w:r>
            <w:r>
              <w:rPr>
                <w:b/>
                <w:spacing w:val="1"/>
                <w:sz w:val="20"/>
              </w:rPr>
              <w:t xml:space="preserve"> </w:t>
            </w:r>
            <w:r>
              <w:rPr>
                <w:sz w:val="20"/>
              </w:rPr>
              <w:t>Copie</w:t>
            </w:r>
            <w:r>
              <w:rPr>
                <w:spacing w:val="1"/>
                <w:sz w:val="20"/>
              </w:rPr>
              <w:t xml:space="preserve"> </w:t>
            </w:r>
            <w:r>
              <w:rPr>
                <w:sz w:val="20"/>
              </w:rPr>
              <w:t>a</w:t>
            </w:r>
            <w:r>
              <w:rPr>
                <w:spacing w:val="1"/>
                <w:sz w:val="20"/>
              </w:rPr>
              <w:t xml:space="preserve"> </w:t>
            </w:r>
            <w:r>
              <w:rPr>
                <w:sz w:val="20"/>
              </w:rPr>
              <w:t>extrasului</w:t>
            </w:r>
            <w:r>
              <w:rPr>
                <w:spacing w:val="1"/>
                <w:sz w:val="20"/>
              </w:rPr>
              <w:t xml:space="preserve"> </w:t>
            </w:r>
            <w:r>
              <w:rPr>
                <w:sz w:val="20"/>
              </w:rPr>
              <w:t>din</w:t>
            </w:r>
            <w:r>
              <w:rPr>
                <w:spacing w:val="1"/>
                <w:sz w:val="20"/>
              </w:rPr>
              <w:t xml:space="preserve"> </w:t>
            </w:r>
            <w:r>
              <w:rPr>
                <w:sz w:val="20"/>
              </w:rPr>
              <w:t>Registrul</w:t>
            </w:r>
            <w:r>
              <w:rPr>
                <w:spacing w:val="1"/>
                <w:sz w:val="20"/>
              </w:rPr>
              <w:t xml:space="preserve"> </w:t>
            </w:r>
            <w:r>
              <w:rPr>
                <w:sz w:val="20"/>
              </w:rPr>
              <w:t>agricol</w:t>
            </w:r>
            <w:r>
              <w:rPr>
                <w:spacing w:val="1"/>
                <w:sz w:val="20"/>
              </w:rPr>
              <w:t xml:space="preserve"> </w:t>
            </w:r>
            <w:r>
              <w:rPr>
                <w:sz w:val="20"/>
              </w:rPr>
              <w:t>cu</w:t>
            </w:r>
            <w:r>
              <w:rPr>
                <w:spacing w:val="1"/>
                <w:sz w:val="20"/>
              </w:rPr>
              <w:t xml:space="preserve"> </w:t>
            </w:r>
            <w:r>
              <w:rPr>
                <w:sz w:val="20"/>
              </w:rPr>
              <w:t>ştampila</w:t>
            </w:r>
            <w:r>
              <w:rPr>
                <w:spacing w:val="1"/>
                <w:sz w:val="20"/>
              </w:rPr>
              <w:t xml:space="preserve"> </w:t>
            </w:r>
            <w:r>
              <w:rPr>
                <w:sz w:val="20"/>
              </w:rPr>
              <w:t>primăriei</w:t>
            </w:r>
            <w:r>
              <w:rPr>
                <w:spacing w:val="1"/>
                <w:sz w:val="20"/>
              </w:rPr>
              <w:t xml:space="preserve"> </w:t>
            </w:r>
            <w:r>
              <w:rPr>
                <w:sz w:val="20"/>
              </w:rPr>
              <w:t>şi</w:t>
            </w:r>
            <w:r>
              <w:rPr>
                <w:spacing w:val="1"/>
                <w:sz w:val="20"/>
              </w:rPr>
              <w:t xml:space="preserve"> </w:t>
            </w:r>
            <w:r>
              <w:rPr>
                <w:sz w:val="20"/>
              </w:rPr>
              <w:t>menţiunea</w:t>
            </w:r>
            <w:r>
              <w:rPr>
                <w:spacing w:val="1"/>
                <w:sz w:val="20"/>
              </w:rPr>
              <w:t xml:space="preserve"> </w:t>
            </w:r>
            <w:r>
              <w:rPr>
                <w:sz w:val="20"/>
              </w:rPr>
              <w:t>"Conform</w:t>
            </w:r>
            <w:r>
              <w:rPr>
                <w:spacing w:val="61"/>
                <w:sz w:val="20"/>
              </w:rPr>
              <w:t xml:space="preserve"> </w:t>
            </w:r>
            <w:r>
              <w:rPr>
                <w:sz w:val="20"/>
              </w:rPr>
              <w:t>cu</w:t>
            </w:r>
            <w:r>
              <w:rPr>
                <w:spacing w:val="1"/>
                <w:sz w:val="20"/>
              </w:rPr>
              <w:t xml:space="preserve"> </w:t>
            </w:r>
            <w:r>
              <w:rPr>
                <w:sz w:val="20"/>
              </w:rPr>
              <w:t>originalul" (pentru dovedirea calităţii de membru al</w:t>
            </w:r>
            <w:r>
              <w:rPr>
                <w:spacing w:val="1"/>
                <w:sz w:val="20"/>
              </w:rPr>
              <w:t xml:space="preserve"> </w:t>
            </w:r>
            <w:r>
              <w:rPr>
                <w:sz w:val="20"/>
              </w:rPr>
              <w:t>gospodăriei agricole).</w:t>
            </w:r>
          </w:p>
        </w:tc>
        <w:tc>
          <w:tcPr>
            <w:tcW w:w="897" w:type="dxa"/>
          </w:tcPr>
          <w:p w14:paraId="3FF3A1D5" w14:textId="77777777" w:rsidR="00BD35D5" w:rsidRDefault="00BD35D5">
            <w:pPr>
              <w:pStyle w:val="TableParagraph"/>
              <w:rPr>
                <w:b/>
                <w:sz w:val="20"/>
              </w:rPr>
            </w:pPr>
          </w:p>
          <w:p w14:paraId="009442F9" w14:textId="77777777" w:rsidR="00BD35D5" w:rsidRDefault="00000000">
            <w:pPr>
              <w:pStyle w:val="TableParagraph"/>
              <w:ind w:left="362"/>
              <w:rPr>
                <w:rFonts w:ascii="Wingdings" w:hAnsi="Wingdings"/>
                <w:sz w:val="20"/>
              </w:rPr>
            </w:pPr>
            <w:r>
              <w:rPr>
                <w:rFonts w:ascii="Wingdings" w:hAnsi="Wingdings"/>
                <w:sz w:val="20"/>
              </w:rPr>
              <w:t></w:t>
            </w:r>
          </w:p>
        </w:tc>
        <w:tc>
          <w:tcPr>
            <w:tcW w:w="1080" w:type="dxa"/>
          </w:tcPr>
          <w:p w14:paraId="52D9EEB9" w14:textId="77777777" w:rsidR="00BD35D5" w:rsidRDefault="00BD35D5">
            <w:pPr>
              <w:pStyle w:val="TableParagraph"/>
              <w:rPr>
                <w:b/>
                <w:sz w:val="20"/>
              </w:rPr>
            </w:pPr>
          </w:p>
          <w:p w14:paraId="0DA805C1" w14:textId="77777777" w:rsidR="00BD35D5" w:rsidRDefault="00000000">
            <w:pPr>
              <w:pStyle w:val="TableParagraph"/>
              <w:ind w:left="14"/>
              <w:jc w:val="center"/>
              <w:rPr>
                <w:rFonts w:ascii="Wingdings" w:hAnsi="Wingdings"/>
                <w:sz w:val="20"/>
              </w:rPr>
            </w:pPr>
            <w:r>
              <w:rPr>
                <w:rFonts w:ascii="Wingdings" w:hAnsi="Wingdings"/>
                <w:sz w:val="20"/>
              </w:rPr>
              <w:t></w:t>
            </w:r>
          </w:p>
        </w:tc>
        <w:tc>
          <w:tcPr>
            <w:tcW w:w="1267" w:type="dxa"/>
          </w:tcPr>
          <w:p w14:paraId="01F17431" w14:textId="77777777" w:rsidR="00BD35D5" w:rsidRDefault="00BD35D5">
            <w:pPr>
              <w:pStyle w:val="TableParagraph"/>
              <w:rPr>
                <w:b/>
                <w:sz w:val="20"/>
              </w:rPr>
            </w:pPr>
          </w:p>
          <w:p w14:paraId="27031C52" w14:textId="77777777" w:rsidR="00BD35D5" w:rsidRDefault="00000000">
            <w:pPr>
              <w:pStyle w:val="TableParagraph"/>
              <w:ind w:left="30"/>
              <w:jc w:val="center"/>
              <w:rPr>
                <w:rFonts w:ascii="Wingdings" w:hAnsi="Wingdings"/>
                <w:sz w:val="20"/>
              </w:rPr>
            </w:pPr>
            <w:r>
              <w:rPr>
                <w:rFonts w:ascii="Wingdings" w:hAnsi="Wingdings"/>
                <w:sz w:val="20"/>
              </w:rPr>
              <w:t></w:t>
            </w:r>
          </w:p>
        </w:tc>
        <w:tc>
          <w:tcPr>
            <w:tcW w:w="926" w:type="dxa"/>
          </w:tcPr>
          <w:p w14:paraId="3D624930" w14:textId="77777777" w:rsidR="00BD35D5" w:rsidRDefault="00BD35D5">
            <w:pPr>
              <w:pStyle w:val="TableParagraph"/>
              <w:rPr>
                <w:b/>
                <w:sz w:val="20"/>
              </w:rPr>
            </w:pPr>
          </w:p>
          <w:p w14:paraId="7E9E8748" w14:textId="77777777" w:rsidR="00BD35D5" w:rsidRDefault="00000000">
            <w:pPr>
              <w:pStyle w:val="TableParagraph"/>
              <w:ind w:left="27"/>
              <w:jc w:val="center"/>
              <w:rPr>
                <w:rFonts w:ascii="Wingdings" w:hAnsi="Wingdings"/>
                <w:sz w:val="20"/>
              </w:rPr>
            </w:pPr>
            <w:r>
              <w:rPr>
                <w:rFonts w:ascii="Wingdings" w:hAnsi="Wingdings"/>
                <w:sz w:val="20"/>
              </w:rPr>
              <w:t></w:t>
            </w:r>
          </w:p>
        </w:tc>
      </w:tr>
      <w:tr w:rsidR="00BD35D5" w14:paraId="034FFD7F" w14:textId="77777777">
        <w:trPr>
          <w:trHeight w:val="695"/>
        </w:trPr>
        <w:tc>
          <w:tcPr>
            <w:tcW w:w="5114" w:type="dxa"/>
          </w:tcPr>
          <w:p w14:paraId="27CF9CE4" w14:textId="77777777" w:rsidR="00BD35D5" w:rsidRDefault="00000000">
            <w:pPr>
              <w:pStyle w:val="TableParagraph"/>
              <w:tabs>
                <w:tab w:val="left" w:pos="996"/>
                <w:tab w:val="left" w:pos="1802"/>
                <w:tab w:val="left" w:pos="2727"/>
                <w:tab w:val="left" w:pos="3250"/>
                <w:tab w:val="left" w:pos="4454"/>
              </w:tabs>
              <w:spacing w:line="237" w:lineRule="auto"/>
              <w:ind w:left="74" w:right="52"/>
              <w:rPr>
                <w:sz w:val="20"/>
              </w:rPr>
            </w:pPr>
            <w:r>
              <w:rPr>
                <w:b/>
                <w:sz w:val="20"/>
              </w:rPr>
              <w:t>Doc.5.</w:t>
            </w:r>
            <w:r>
              <w:rPr>
                <w:b/>
                <w:sz w:val="20"/>
              </w:rPr>
              <w:tab/>
            </w:r>
            <w:r>
              <w:rPr>
                <w:sz w:val="20"/>
              </w:rPr>
              <w:t>Copia</w:t>
            </w:r>
            <w:r>
              <w:rPr>
                <w:sz w:val="20"/>
              </w:rPr>
              <w:tab/>
              <w:t>actului</w:t>
            </w:r>
            <w:r>
              <w:rPr>
                <w:sz w:val="20"/>
              </w:rPr>
              <w:tab/>
              <w:t>de</w:t>
            </w:r>
            <w:r>
              <w:rPr>
                <w:sz w:val="20"/>
              </w:rPr>
              <w:tab/>
              <w:t>identitate</w:t>
            </w:r>
            <w:r>
              <w:rPr>
                <w:sz w:val="20"/>
              </w:rPr>
              <w:tab/>
            </w:r>
            <w:r>
              <w:rPr>
                <w:spacing w:val="-2"/>
                <w:sz w:val="20"/>
              </w:rPr>
              <w:t>pentru</w:t>
            </w:r>
            <w:r>
              <w:rPr>
                <w:spacing w:val="-58"/>
                <w:sz w:val="20"/>
              </w:rPr>
              <w:t xml:space="preserve"> </w:t>
            </w:r>
            <w:r>
              <w:rPr>
                <w:sz w:val="20"/>
              </w:rPr>
              <w:t>reprezentantul</w:t>
            </w:r>
            <w:r>
              <w:rPr>
                <w:spacing w:val="36"/>
                <w:sz w:val="20"/>
              </w:rPr>
              <w:t xml:space="preserve"> </w:t>
            </w:r>
            <w:r>
              <w:rPr>
                <w:sz w:val="20"/>
              </w:rPr>
              <w:t>legal</w:t>
            </w:r>
            <w:r>
              <w:rPr>
                <w:spacing w:val="36"/>
                <w:sz w:val="20"/>
              </w:rPr>
              <w:t xml:space="preserve"> </w:t>
            </w:r>
            <w:r>
              <w:rPr>
                <w:sz w:val="20"/>
              </w:rPr>
              <w:t>de</w:t>
            </w:r>
            <w:r>
              <w:rPr>
                <w:spacing w:val="39"/>
                <w:sz w:val="20"/>
              </w:rPr>
              <w:t xml:space="preserve"> </w:t>
            </w:r>
            <w:r>
              <w:rPr>
                <w:sz w:val="20"/>
              </w:rPr>
              <w:t>proiect</w:t>
            </w:r>
            <w:r>
              <w:rPr>
                <w:spacing w:val="39"/>
                <w:sz w:val="20"/>
              </w:rPr>
              <w:t xml:space="preserve"> </w:t>
            </w:r>
            <w:r>
              <w:rPr>
                <w:sz w:val="20"/>
              </w:rPr>
              <w:t>(asociat</w:t>
            </w:r>
            <w:r>
              <w:rPr>
                <w:spacing w:val="39"/>
                <w:sz w:val="20"/>
              </w:rPr>
              <w:t xml:space="preserve"> </w:t>
            </w:r>
            <w:r>
              <w:rPr>
                <w:sz w:val="20"/>
              </w:rPr>
              <w:t>unic/asociat</w:t>
            </w:r>
          </w:p>
          <w:p w14:paraId="62C2AC65" w14:textId="77777777" w:rsidR="00BD35D5" w:rsidRDefault="00000000">
            <w:pPr>
              <w:pStyle w:val="TableParagraph"/>
              <w:spacing w:line="220" w:lineRule="exact"/>
              <w:ind w:left="74"/>
              <w:rPr>
                <w:sz w:val="20"/>
              </w:rPr>
            </w:pPr>
            <w:r>
              <w:rPr>
                <w:sz w:val="20"/>
              </w:rPr>
              <w:t>majoritar/administrator/</w:t>
            </w:r>
            <w:r>
              <w:rPr>
                <w:spacing w:val="57"/>
                <w:sz w:val="20"/>
              </w:rPr>
              <w:t xml:space="preserve"> </w:t>
            </w:r>
            <w:r>
              <w:rPr>
                <w:sz w:val="20"/>
              </w:rPr>
              <w:t>PFA,</w:t>
            </w:r>
            <w:r>
              <w:rPr>
                <w:spacing w:val="-6"/>
                <w:sz w:val="20"/>
              </w:rPr>
              <w:t xml:space="preserve"> </w:t>
            </w:r>
            <w:r>
              <w:rPr>
                <w:sz w:val="20"/>
              </w:rPr>
              <w:t>titular</w:t>
            </w:r>
            <w:r>
              <w:rPr>
                <w:spacing w:val="-1"/>
                <w:sz w:val="20"/>
              </w:rPr>
              <w:t xml:space="preserve"> </w:t>
            </w:r>
            <w:r>
              <w:rPr>
                <w:sz w:val="20"/>
              </w:rPr>
              <w:t>II,</w:t>
            </w:r>
            <w:r>
              <w:rPr>
                <w:spacing w:val="-7"/>
                <w:sz w:val="20"/>
              </w:rPr>
              <w:t xml:space="preserve"> </w:t>
            </w:r>
            <w:r>
              <w:rPr>
                <w:sz w:val="20"/>
              </w:rPr>
              <w:t>membru</w:t>
            </w:r>
            <w:r>
              <w:rPr>
                <w:spacing w:val="1"/>
                <w:sz w:val="20"/>
              </w:rPr>
              <w:t xml:space="preserve"> </w:t>
            </w:r>
            <w:r>
              <w:rPr>
                <w:sz w:val="20"/>
              </w:rPr>
              <w:t>IF).</w:t>
            </w:r>
          </w:p>
        </w:tc>
        <w:tc>
          <w:tcPr>
            <w:tcW w:w="897" w:type="dxa"/>
          </w:tcPr>
          <w:p w14:paraId="615C892A" w14:textId="77777777" w:rsidR="00BD35D5" w:rsidRDefault="00BD35D5">
            <w:pPr>
              <w:pStyle w:val="TableParagraph"/>
              <w:spacing w:before="7"/>
              <w:rPr>
                <w:b/>
                <w:sz w:val="19"/>
              </w:rPr>
            </w:pPr>
          </w:p>
          <w:p w14:paraId="3606EE5E" w14:textId="77777777" w:rsidR="00BD35D5" w:rsidRDefault="00000000">
            <w:pPr>
              <w:pStyle w:val="TableParagraph"/>
              <w:ind w:left="362"/>
              <w:rPr>
                <w:rFonts w:ascii="Wingdings" w:hAnsi="Wingdings"/>
                <w:sz w:val="20"/>
              </w:rPr>
            </w:pPr>
            <w:r>
              <w:rPr>
                <w:rFonts w:ascii="Wingdings" w:hAnsi="Wingdings"/>
                <w:sz w:val="20"/>
              </w:rPr>
              <w:t></w:t>
            </w:r>
          </w:p>
        </w:tc>
        <w:tc>
          <w:tcPr>
            <w:tcW w:w="1080" w:type="dxa"/>
          </w:tcPr>
          <w:p w14:paraId="42F36B62" w14:textId="77777777" w:rsidR="00BD35D5" w:rsidRDefault="00BD35D5">
            <w:pPr>
              <w:pStyle w:val="TableParagraph"/>
              <w:spacing w:before="7"/>
              <w:rPr>
                <w:b/>
                <w:sz w:val="19"/>
              </w:rPr>
            </w:pPr>
          </w:p>
          <w:p w14:paraId="0F6B6346" w14:textId="77777777" w:rsidR="00BD35D5" w:rsidRDefault="00000000">
            <w:pPr>
              <w:pStyle w:val="TableParagraph"/>
              <w:ind w:left="14"/>
              <w:jc w:val="center"/>
              <w:rPr>
                <w:rFonts w:ascii="Wingdings" w:hAnsi="Wingdings"/>
                <w:sz w:val="20"/>
              </w:rPr>
            </w:pPr>
            <w:r>
              <w:rPr>
                <w:rFonts w:ascii="Wingdings" w:hAnsi="Wingdings"/>
                <w:sz w:val="20"/>
              </w:rPr>
              <w:t></w:t>
            </w:r>
          </w:p>
        </w:tc>
        <w:tc>
          <w:tcPr>
            <w:tcW w:w="1267" w:type="dxa"/>
          </w:tcPr>
          <w:p w14:paraId="25CC31A6" w14:textId="77777777" w:rsidR="00BD35D5" w:rsidRDefault="00BD35D5">
            <w:pPr>
              <w:pStyle w:val="TableParagraph"/>
              <w:spacing w:before="7"/>
              <w:rPr>
                <w:b/>
                <w:sz w:val="19"/>
              </w:rPr>
            </w:pPr>
          </w:p>
          <w:p w14:paraId="25997025" w14:textId="77777777" w:rsidR="00BD35D5" w:rsidRDefault="00000000">
            <w:pPr>
              <w:pStyle w:val="TableParagraph"/>
              <w:ind w:left="30"/>
              <w:jc w:val="center"/>
              <w:rPr>
                <w:rFonts w:ascii="Wingdings" w:hAnsi="Wingdings"/>
                <w:sz w:val="20"/>
              </w:rPr>
            </w:pPr>
            <w:r>
              <w:rPr>
                <w:rFonts w:ascii="Wingdings" w:hAnsi="Wingdings"/>
                <w:sz w:val="20"/>
              </w:rPr>
              <w:t></w:t>
            </w:r>
          </w:p>
        </w:tc>
        <w:tc>
          <w:tcPr>
            <w:tcW w:w="926" w:type="dxa"/>
          </w:tcPr>
          <w:p w14:paraId="0A6FEFD2" w14:textId="77777777" w:rsidR="00BD35D5" w:rsidRDefault="00BD35D5">
            <w:pPr>
              <w:pStyle w:val="TableParagraph"/>
              <w:rPr>
                <w:rFonts w:ascii="Times New Roman"/>
                <w:sz w:val="20"/>
              </w:rPr>
            </w:pPr>
          </w:p>
        </w:tc>
      </w:tr>
    </w:tbl>
    <w:p w14:paraId="2EBC9913" w14:textId="77777777" w:rsidR="00BD35D5" w:rsidRDefault="00BD35D5">
      <w:pPr>
        <w:rPr>
          <w:rFonts w:ascii="Times New Roman"/>
          <w:sz w:val="20"/>
        </w:rPr>
        <w:sectPr w:rsidR="00BD35D5">
          <w:pgSz w:w="11910" w:h="16840"/>
          <w:pgMar w:top="1720" w:right="300" w:bottom="280" w:left="820" w:header="706" w:footer="0" w:gutter="0"/>
          <w:cols w:space="720"/>
        </w:sectPr>
      </w:pPr>
    </w:p>
    <w:tbl>
      <w:tblPr>
        <w:tblW w:w="0" w:type="auto"/>
        <w:tblInd w:w="25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114"/>
        <w:gridCol w:w="898"/>
        <w:gridCol w:w="1081"/>
        <w:gridCol w:w="1268"/>
        <w:gridCol w:w="927"/>
      </w:tblGrid>
      <w:tr w:rsidR="00BD35D5" w14:paraId="16C3675C" w14:textId="77777777">
        <w:trPr>
          <w:trHeight w:val="2366"/>
        </w:trPr>
        <w:tc>
          <w:tcPr>
            <w:tcW w:w="5114" w:type="dxa"/>
          </w:tcPr>
          <w:p w14:paraId="144940A1" w14:textId="77777777" w:rsidR="00BD35D5" w:rsidRDefault="00000000">
            <w:pPr>
              <w:pStyle w:val="TableParagraph"/>
              <w:spacing w:line="237" w:lineRule="auto"/>
              <w:ind w:left="74" w:right="43" w:firstLine="187"/>
              <w:jc w:val="both"/>
              <w:rPr>
                <w:sz w:val="20"/>
              </w:rPr>
            </w:pPr>
            <w:r>
              <w:rPr>
                <w:b/>
                <w:sz w:val="20"/>
              </w:rPr>
              <w:lastRenderedPageBreak/>
              <w:t>Doc.6</w:t>
            </w:r>
            <w:r>
              <w:rPr>
                <w:sz w:val="20"/>
              </w:rPr>
              <w:t>. Document care atesta forma de organizare a</w:t>
            </w:r>
            <w:r>
              <w:rPr>
                <w:spacing w:val="1"/>
                <w:sz w:val="20"/>
              </w:rPr>
              <w:t xml:space="preserve"> </w:t>
            </w:r>
            <w:r>
              <w:rPr>
                <w:sz w:val="20"/>
              </w:rPr>
              <w:t>solicitantului.</w:t>
            </w:r>
          </w:p>
          <w:p w14:paraId="594118FC" w14:textId="77777777" w:rsidR="00BD35D5" w:rsidRDefault="00000000">
            <w:pPr>
              <w:pStyle w:val="TableParagraph"/>
              <w:ind w:left="74" w:right="43" w:firstLine="187"/>
              <w:jc w:val="both"/>
              <w:rPr>
                <w:sz w:val="20"/>
              </w:rPr>
            </w:pPr>
            <w:r>
              <w:rPr>
                <w:b/>
                <w:sz w:val="20"/>
              </w:rPr>
              <w:t>Doc.6.1</w:t>
            </w:r>
            <w:r>
              <w:rPr>
                <w:b/>
                <w:spacing w:val="1"/>
                <w:sz w:val="20"/>
              </w:rPr>
              <w:t xml:space="preserve"> </w:t>
            </w:r>
            <w:r>
              <w:rPr>
                <w:sz w:val="20"/>
              </w:rPr>
              <w:t>Hotarare</w:t>
            </w:r>
            <w:r>
              <w:rPr>
                <w:spacing w:val="1"/>
                <w:sz w:val="20"/>
              </w:rPr>
              <w:t xml:space="preserve"> </w:t>
            </w:r>
            <w:r>
              <w:rPr>
                <w:sz w:val="20"/>
              </w:rPr>
              <w:t>judecatoreasca</w:t>
            </w:r>
            <w:r>
              <w:rPr>
                <w:spacing w:val="1"/>
                <w:sz w:val="20"/>
              </w:rPr>
              <w:t xml:space="preserve"> </w:t>
            </w:r>
            <w:r>
              <w:rPr>
                <w:sz w:val="20"/>
              </w:rPr>
              <w:t>definitivă</w:t>
            </w:r>
            <w:r>
              <w:rPr>
                <w:spacing w:val="1"/>
                <w:sz w:val="20"/>
              </w:rPr>
              <w:t xml:space="preserve"> </w:t>
            </w:r>
            <w:r>
              <w:rPr>
                <w:sz w:val="20"/>
              </w:rPr>
              <w:t>pronunţată</w:t>
            </w:r>
            <w:r>
              <w:rPr>
                <w:spacing w:val="1"/>
                <w:sz w:val="20"/>
              </w:rPr>
              <w:t xml:space="preserve"> </w:t>
            </w:r>
            <w:r>
              <w:rPr>
                <w:sz w:val="20"/>
              </w:rPr>
              <w:t>pe</w:t>
            </w:r>
            <w:r>
              <w:rPr>
                <w:spacing w:val="1"/>
                <w:sz w:val="20"/>
              </w:rPr>
              <w:t xml:space="preserve"> </w:t>
            </w:r>
            <w:r>
              <w:rPr>
                <w:sz w:val="20"/>
              </w:rPr>
              <w:t>baza</w:t>
            </w:r>
            <w:r>
              <w:rPr>
                <w:spacing w:val="1"/>
                <w:sz w:val="20"/>
              </w:rPr>
              <w:t xml:space="preserve"> </w:t>
            </w:r>
            <w:r>
              <w:rPr>
                <w:sz w:val="20"/>
              </w:rPr>
              <w:t>actului</w:t>
            </w:r>
            <w:r>
              <w:rPr>
                <w:spacing w:val="1"/>
                <w:sz w:val="20"/>
              </w:rPr>
              <w:t xml:space="preserve"> </w:t>
            </w:r>
            <w:r>
              <w:rPr>
                <w:sz w:val="20"/>
              </w:rPr>
              <w:t>de</w:t>
            </w:r>
            <w:r>
              <w:rPr>
                <w:spacing w:val="1"/>
                <w:sz w:val="20"/>
              </w:rPr>
              <w:t xml:space="preserve"> </w:t>
            </w:r>
            <w:r>
              <w:rPr>
                <w:sz w:val="20"/>
              </w:rPr>
              <w:t>constituire</w:t>
            </w:r>
            <w:r>
              <w:rPr>
                <w:spacing w:val="1"/>
                <w:sz w:val="20"/>
              </w:rPr>
              <w:t xml:space="preserve"> </w:t>
            </w:r>
            <w:r>
              <w:rPr>
                <w:sz w:val="20"/>
              </w:rPr>
              <w:t>și</w:t>
            </w:r>
            <w:r>
              <w:rPr>
                <w:spacing w:val="61"/>
                <w:sz w:val="20"/>
              </w:rPr>
              <w:t xml:space="preserve"> </w:t>
            </w:r>
            <w:r>
              <w:rPr>
                <w:sz w:val="20"/>
              </w:rPr>
              <w:t>a</w:t>
            </w:r>
            <w:r>
              <w:rPr>
                <w:spacing w:val="-58"/>
                <w:sz w:val="20"/>
              </w:rPr>
              <w:t xml:space="preserve"> </w:t>
            </w:r>
            <w:r>
              <w:rPr>
                <w:sz w:val="20"/>
              </w:rPr>
              <w:t>statutului</w:t>
            </w:r>
            <w:r>
              <w:rPr>
                <w:spacing w:val="1"/>
                <w:sz w:val="20"/>
              </w:rPr>
              <w:t xml:space="preserve"> </w:t>
            </w:r>
            <w:r>
              <w:rPr>
                <w:sz w:val="20"/>
              </w:rPr>
              <w:t>propriu</w:t>
            </w:r>
            <w:r>
              <w:rPr>
                <w:spacing w:val="1"/>
                <w:sz w:val="20"/>
              </w:rPr>
              <w:t xml:space="preserve"> </w:t>
            </w:r>
            <w:r>
              <w:rPr>
                <w:sz w:val="20"/>
              </w:rPr>
              <w:t>în</w:t>
            </w:r>
            <w:r>
              <w:rPr>
                <w:spacing w:val="1"/>
                <w:sz w:val="20"/>
              </w:rPr>
              <w:t xml:space="preserve"> </w:t>
            </w:r>
            <w:r>
              <w:rPr>
                <w:sz w:val="20"/>
              </w:rPr>
              <w:t>cazul</w:t>
            </w:r>
            <w:r>
              <w:rPr>
                <w:spacing w:val="1"/>
                <w:sz w:val="20"/>
              </w:rPr>
              <w:t xml:space="preserve"> </w:t>
            </w:r>
            <w:r>
              <w:rPr>
                <w:sz w:val="20"/>
              </w:rPr>
              <w:t>Societăţilor</w:t>
            </w:r>
            <w:r>
              <w:rPr>
                <w:spacing w:val="61"/>
                <w:sz w:val="20"/>
              </w:rPr>
              <w:t xml:space="preserve"> </w:t>
            </w:r>
            <w:r>
              <w:rPr>
                <w:sz w:val="20"/>
              </w:rPr>
              <w:t>agricole,</w:t>
            </w:r>
            <w:r>
              <w:rPr>
                <w:spacing w:val="1"/>
                <w:sz w:val="20"/>
              </w:rPr>
              <w:t xml:space="preserve"> </w:t>
            </w:r>
            <w:r>
              <w:rPr>
                <w:sz w:val="20"/>
              </w:rPr>
              <w:t>însoțită</w:t>
            </w:r>
            <w:r>
              <w:rPr>
                <w:spacing w:val="-5"/>
                <w:sz w:val="20"/>
              </w:rPr>
              <w:t xml:space="preserve"> </w:t>
            </w:r>
            <w:r>
              <w:rPr>
                <w:sz w:val="20"/>
              </w:rPr>
              <w:t>de</w:t>
            </w:r>
            <w:r>
              <w:rPr>
                <w:spacing w:val="1"/>
                <w:sz w:val="20"/>
              </w:rPr>
              <w:t xml:space="preserve"> </w:t>
            </w:r>
            <w:r>
              <w:rPr>
                <w:sz w:val="20"/>
              </w:rPr>
              <w:t>Statutul Societății</w:t>
            </w:r>
            <w:r>
              <w:rPr>
                <w:spacing w:val="-4"/>
                <w:sz w:val="20"/>
              </w:rPr>
              <w:t xml:space="preserve"> </w:t>
            </w:r>
            <w:r>
              <w:rPr>
                <w:sz w:val="20"/>
              </w:rPr>
              <w:t>agricole;</w:t>
            </w:r>
          </w:p>
          <w:p w14:paraId="316853BD" w14:textId="77777777" w:rsidR="00BD35D5" w:rsidRDefault="00000000">
            <w:pPr>
              <w:pStyle w:val="TableParagraph"/>
              <w:ind w:left="74" w:right="45" w:firstLine="187"/>
              <w:jc w:val="both"/>
              <w:rPr>
                <w:sz w:val="20"/>
              </w:rPr>
            </w:pPr>
            <w:r>
              <w:rPr>
                <w:b/>
                <w:sz w:val="20"/>
              </w:rPr>
              <w:t>Doc.6.2</w:t>
            </w:r>
            <w:r>
              <w:rPr>
                <w:b/>
                <w:spacing w:val="1"/>
                <w:sz w:val="20"/>
              </w:rPr>
              <w:t xml:space="preserve"> </w:t>
            </w:r>
            <w:r>
              <w:rPr>
                <w:sz w:val="20"/>
              </w:rPr>
              <w:t>Act</w:t>
            </w:r>
            <w:r>
              <w:rPr>
                <w:spacing w:val="1"/>
                <w:sz w:val="20"/>
              </w:rPr>
              <w:t xml:space="preserve"> </w:t>
            </w:r>
            <w:r>
              <w:rPr>
                <w:sz w:val="20"/>
              </w:rPr>
              <w:t>constitutiv</w:t>
            </w:r>
            <w:r>
              <w:rPr>
                <w:spacing w:val="1"/>
                <w:sz w:val="20"/>
              </w:rPr>
              <w:t xml:space="preserve"> </w:t>
            </w:r>
            <w:r>
              <w:rPr>
                <w:sz w:val="20"/>
              </w:rPr>
              <w:t>pentru</w:t>
            </w:r>
            <w:r>
              <w:rPr>
                <w:spacing w:val="1"/>
                <w:sz w:val="20"/>
              </w:rPr>
              <w:t xml:space="preserve"> </w:t>
            </w:r>
            <w:r>
              <w:rPr>
                <w:sz w:val="20"/>
              </w:rPr>
              <w:t>Societatea</w:t>
            </w:r>
            <w:r>
              <w:rPr>
                <w:spacing w:val="1"/>
                <w:sz w:val="20"/>
              </w:rPr>
              <w:t xml:space="preserve"> </w:t>
            </w:r>
            <w:r>
              <w:rPr>
                <w:sz w:val="20"/>
              </w:rPr>
              <w:t>cooperativă</w:t>
            </w:r>
            <w:r>
              <w:rPr>
                <w:spacing w:val="-4"/>
                <w:sz w:val="20"/>
              </w:rPr>
              <w:t xml:space="preserve"> </w:t>
            </w:r>
            <w:r>
              <w:rPr>
                <w:sz w:val="20"/>
              </w:rPr>
              <w:t>agricolă.</w:t>
            </w:r>
          </w:p>
        </w:tc>
        <w:tc>
          <w:tcPr>
            <w:tcW w:w="898" w:type="dxa"/>
          </w:tcPr>
          <w:p w14:paraId="0A614B7C" w14:textId="77777777" w:rsidR="00BD35D5" w:rsidRDefault="00BD35D5">
            <w:pPr>
              <w:pStyle w:val="TableParagraph"/>
              <w:spacing w:before="7"/>
              <w:rPr>
                <w:b/>
                <w:sz w:val="19"/>
              </w:rPr>
            </w:pPr>
          </w:p>
          <w:p w14:paraId="51999502" w14:textId="77777777" w:rsidR="00BD35D5" w:rsidRDefault="00000000">
            <w:pPr>
              <w:pStyle w:val="TableParagraph"/>
              <w:ind w:left="21"/>
              <w:jc w:val="center"/>
              <w:rPr>
                <w:rFonts w:ascii="Wingdings" w:hAnsi="Wingdings"/>
                <w:sz w:val="20"/>
              </w:rPr>
            </w:pPr>
            <w:r>
              <w:rPr>
                <w:rFonts w:ascii="Wingdings" w:hAnsi="Wingdings"/>
                <w:sz w:val="20"/>
              </w:rPr>
              <w:t></w:t>
            </w:r>
          </w:p>
          <w:p w14:paraId="0BF65A14" w14:textId="77777777" w:rsidR="00BD35D5" w:rsidRDefault="00BD35D5">
            <w:pPr>
              <w:pStyle w:val="TableParagraph"/>
              <w:rPr>
                <w:b/>
              </w:rPr>
            </w:pPr>
          </w:p>
          <w:p w14:paraId="04EA5768" w14:textId="77777777" w:rsidR="00BD35D5" w:rsidRDefault="00BD35D5">
            <w:pPr>
              <w:pStyle w:val="TableParagraph"/>
              <w:rPr>
                <w:b/>
                <w:sz w:val="18"/>
              </w:rPr>
            </w:pPr>
          </w:p>
          <w:p w14:paraId="2D27F5B7" w14:textId="77777777" w:rsidR="00BD35D5" w:rsidRDefault="00000000">
            <w:pPr>
              <w:pStyle w:val="TableParagraph"/>
              <w:spacing w:before="1"/>
              <w:ind w:left="21"/>
              <w:jc w:val="center"/>
              <w:rPr>
                <w:rFonts w:ascii="Wingdings" w:hAnsi="Wingdings"/>
                <w:sz w:val="20"/>
              </w:rPr>
            </w:pPr>
            <w:r>
              <w:rPr>
                <w:rFonts w:ascii="Wingdings" w:hAnsi="Wingdings"/>
                <w:sz w:val="20"/>
              </w:rPr>
              <w:t></w:t>
            </w:r>
          </w:p>
          <w:p w14:paraId="710A4B83" w14:textId="77777777" w:rsidR="00BD35D5" w:rsidRDefault="00BD35D5">
            <w:pPr>
              <w:pStyle w:val="TableParagraph"/>
              <w:rPr>
                <w:b/>
              </w:rPr>
            </w:pPr>
          </w:p>
          <w:p w14:paraId="32FFDF38" w14:textId="77777777" w:rsidR="00BD35D5" w:rsidRDefault="00BD35D5">
            <w:pPr>
              <w:pStyle w:val="TableParagraph"/>
              <w:spacing w:before="11"/>
              <w:rPr>
                <w:b/>
                <w:sz w:val="17"/>
              </w:rPr>
            </w:pPr>
          </w:p>
          <w:p w14:paraId="1D234049" w14:textId="77777777" w:rsidR="00BD35D5" w:rsidRDefault="00000000">
            <w:pPr>
              <w:pStyle w:val="TableParagraph"/>
              <w:ind w:left="21"/>
              <w:jc w:val="center"/>
              <w:rPr>
                <w:rFonts w:ascii="Wingdings" w:hAnsi="Wingdings"/>
                <w:sz w:val="20"/>
              </w:rPr>
            </w:pPr>
            <w:r>
              <w:rPr>
                <w:rFonts w:ascii="Wingdings" w:hAnsi="Wingdings"/>
                <w:sz w:val="20"/>
              </w:rPr>
              <w:t></w:t>
            </w:r>
          </w:p>
        </w:tc>
        <w:tc>
          <w:tcPr>
            <w:tcW w:w="1081" w:type="dxa"/>
          </w:tcPr>
          <w:p w14:paraId="6C65FB4C" w14:textId="77777777" w:rsidR="00BD35D5" w:rsidRDefault="00BD35D5">
            <w:pPr>
              <w:pStyle w:val="TableParagraph"/>
              <w:spacing w:before="7"/>
              <w:rPr>
                <w:b/>
                <w:sz w:val="19"/>
              </w:rPr>
            </w:pPr>
          </w:p>
          <w:p w14:paraId="1F667717" w14:textId="77777777" w:rsidR="00BD35D5" w:rsidRDefault="00000000">
            <w:pPr>
              <w:pStyle w:val="TableParagraph"/>
              <w:ind w:left="20"/>
              <w:jc w:val="center"/>
              <w:rPr>
                <w:rFonts w:ascii="Wingdings" w:hAnsi="Wingdings"/>
                <w:sz w:val="20"/>
              </w:rPr>
            </w:pPr>
            <w:r>
              <w:rPr>
                <w:rFonts w:ascii="Wingdings" w:hAnsi="Wingdings"/>
                <w:sz w:val="20"/>
              </w:rPr>
              <w:t></w:t>
            </w:r>
          </w:p>
          <w:p w14:paraId="38F37729" w14:textId="77777777" w:rsidR="00BD35D5" w:rsidRDefault="00BD35D5">
            <w:pPr>
              <w:pStyle w:val="TableParagraph"/>
              <w:rPr>
                <w:b/>
              </w:rPr>
            </w:pPr>
          </w:p>
          <w:p w14:paraId="6F2F3682" w14:textId="77777777" w:rsidR="00BD35D5" w:rsidRDefault="00BD35D5">
            <w:pPr>
              <w:pStyle w:val="TableParagraph"/>
              <w:rPr>
                <w:b/>
                <w:sz w:val="18"/>
              </w:rPr>
            </w:pPr>
          </w:p>
          <w:p w14:paraId="014B1889" w14:textId="77777777" w:rsidR="00BD35D5" w:rsidRDefault="00000000">
            <w:pPr>
              <w:pStyle w:val="TableParagraph"/>
              <w:spacing w:before="1"/>
              <w:ind w:left="20"/>
              <w:jc w:val="center"/>
              <w:rPr>
                <w:rFonts w:ascii="Wingdings" w:hAnsi="Wingdings"/>
                <w:sz w:val="20"/>
              </w:rPr>
            </w:pPr>
            <w:r>
              <w:rPr>
                <w:rFonts w:ascii="Wingdings" w:hAnsi="Wingdings"/>
                <w:sz w:val="20"/>
              </w:rPr>
              <w:t></w:t>
            </w:r>
          </w:p>
          <w:p w14:paraId="38F8E443" w14:textId="77777777" w:rsidR="00BD35D5" w:rsidRDefault="00BD35D5">
            <w:pPr>
              <w:pStyle w:val="TableParagraph"/>
              <w:rPr>
                <w:b/>
              </w:rPr>
            </w:pPr>
          </w:p>
          <w:p w14:paraId="3F59A36D" w14:textId="77777777" w:rsidR="00BD35D5" w:rsidRDefault="00BD35D5">
            <w:pPr>
              <w:pStyle w:val="TableParagraph"/>
              <w:spacing w:before="11"/>
              <w:rPr>
                <w:b/>
                <w:sz w:val="17"/>
              </w:rPr>
            </w:pPr>
          </w:p>
          <w:p w14:paraId="6CDF5DAB" w14:textId="77777777" w:rsidR="00BD35D5" w:rsidRDefault="00000000">
            <w:pPr>
              <w:pStyle w:val="TableParagraph"/>
              <w:ind w:left="20"/>
              <w:jc w:val="center"/>
              <w:rPr>
                <w:rFonts w:ascii="Wingdings" w:hAnsi="Wingdings"/>
                <w:sz w:val="20"/>
              </w:rPr>
            </w:pPr>
            <w:r>
              <w:rPr>
                <w:rFonts w:ascii="Wingdings" w:hAnsi="Wingdings"/>
                <w:sz w:val="20"/>
              </w:rPr>
              <w:t></w:t>
            </w:r>
          </w:p>
        </w:tc>
        <w:tc>
          <w:tcPr>
            <w:tcW w:w="1268" w:type="dxa"/>
          </w:tcPr>
          <w:p w14:paraId="5019577D" w14:textId="77777777" w:rsidR="00BD35D5" w:rsidRDefault="00BD35D5">
            <w:pPr>
              <w:pStyle w:val="TableParagraph"/>
              <w:spacing w:before="7"/>
              <w:rPr>
                <w:b/>
                <w:sz w:val="19"/>
              </w:rPr>
            </w:pPr>
          </w:p>
          <w:p w14:paraId="773E45AD" w14:textId="77777777" w:rsidR="00BD35D5" w:rsidRDefault="00000000">
            <w:pPr>
              <w:pStyle w:val="TableParagraph"/>
              <w:ind w:left="24"/>
              <w:jc w:val="center"/>
              <w:rPr>
                <w:rFonts w:ascii="Wingdings" w:hAnsi="Wingdings"/>
                <w:sz w:val="20"/>
              </w:rPr>
            </w:pPr>
            <w:r>
              <w:rPr>
                <w:rFonts w:ascii="Wingdings" w:hAnsi="Wingdings"/>
                <w:sz w:val="20"/>
              </w:rPr>
              <w:t></w:t>
            </w:r>
          </w:p>
          <w:p w14:paraId="2B03F3F0" w14:textId="77777777" w:rsidR="00BD35D5" w:rsidRDefault="00BD35D5">
            <w:pPr>
              <w:pStyle w:val="TableParagraph"/>
              <w:rPr>
                <w:b/>
              </w:rPr>
            </w:pPr>
          </w:p>
          <w:p w14:paraId="51B1FBDA" w14:textId="77777777" w:rsidR="00BD35D5" w:rsidRDefault="00BD35D5">
            <w:pPr>
              <w:pStyle w:val="TableParagraph"/>
              <w:rPr>
                <w:b/>
                <w:sz w:val="18"/>
              </w:rPr>
            </w:pPr>
          </w:p>
          <w:p w14:paraId="3417C6D8" w14:textId="77777777" w:rsidR="00BD35D5" w:rsidRDefault="00000000">
            <w:pPr>
              <w:pStyle w:val="TableParagraph"/>
              <w:spacing w:before="1"/>
              <w:ind w:left="24"/>
              <w:jc w:val="center"/>
              <w:rPr>
                <w:rFonts w:ascii="Wingdings" w:hAnsi="Wingdings"/>
                <w:sz w:val="20"/>
              </w:rPr>
            </w:pPr>
            <w:r>
              <w:rPr>
                <w:rFonts w:ascii="Wingdings" w:hAnsi="Wingdings"/>
                <w:sz w:val="20"/>
              </w:rPr>
              <w:t></w:t>
            </w:r>
          </w:p>
          <w:p w14:paraId="0F340E7C" w14:textId="77777777" w:rsidR="00BD35D5" w:rsidRDefault="00BD35D5">
            <w:pPr>
              <w:pStyle w:val="TableParagraph"/>
              <w:rPr>
                <w:b/>
              </w:rPr>
            </w:pPr>
          </w:p>
          <w:p w14:paraId="5B1C5F7F" w14:textId="77777777" w:rsidR="00BD35D5" w:rsidRDefault="00BD35D5">
            <w:pPr>
              <w:pStyle w:val="TableParagraph"/>
              <w:spacing w:before="11"/>
              <w:rPr>
                <w:b/>
                <w:sz w:val="17"/>
              </w:rPr>
            </w:pPr>
          </w:p>
          <w:p w14:paraId="6A886AAB" w14:textId="77777777" w:rsidR="00BD35D5" w:rsidRDefault="00000000">
            <w:pPr>
              <w:pStyle w:val="TableParagraph"/>
              <w:ind w:left="24"/>
              <w:jc w:val="center"/>
              <w:rPr>
                <w:rFonts w:ascii="Wingdings" w:hAnsi="Wingdings"/>
                <w:sz w:val="20"/>
              </w:rPr>
            </w:pPr>
            <w:r>
              <w:rPr>
                <w:rFonts w:ascii="Wingdings" w:hAnsi="Wingdings"/>
                <w:sz w:val="20"/>
              </w:rPr>
              <w:t></w:t>
            </w:r>
          </w:p>
        </w:tc>
        <w:tc>
          <w:tcPr>
            <w:tcW w:w="927" w:type="dxa"/>
          </w:tcPr>
          <w:p w14:paraId="0E7112AB" w14:textId="77777777" w:rsidR="00BD35D5" w:rsidRDefault="00BD35D5">
            <w:pPr>
              <w:pStyle w:val="TableParagraph"/>
              <w:spacing w:before="7"/>
              <w:rPr>
                <w:b/>
                <w:sz w:val="19"/>
              </w:rPr>
            </w:pPr>
          </w:p>
          <w:p w14:paraId="22E5D6DB" w14:textId="77777777" w:rsidR="00BD35D5" w:rsidRDefault="00000000">
            <w:pPr>
              <w:pStyle w:val="TableParagraph"/>
              <w:ind w:left="18"/>
              <w:jc w:val="center"/>
              <w:rPr>
                <w:rFonts w:ascii="Wingdings" w:hAnsi="Wingdings"/>
                <w:sz w:val="20"/>
              </w:rPr>
            </w:pPr>
            <w:r>
              <w:rPr>
                <w:rFonts w:ascii="Wingdings" w:hAnsi="Wingdings"/>
                <w:sz w:val="20"/>
              </w:rPr>
              <w:t></w:t>
            </w:r>
          </w:p>
          <w:p w14:paraId="667053E4" w14:textId="77777777" w:rsidR="00BD35D5" w:rsidRDefault="00BD35D5">
            <w:pPr>
              <w:pStyle w:val="TableParagraph"/>
              <w:rPr>
                <w:b/>
              </w:rPr>
            </w:pPr>
          </w:p>
          <w:p w14:paraId="7E4F44D7" w14:textId="77777777" w:rsidR="00BD35D5" w:rsidRDefault="00BD35D5">
            <w:pPr>
              <w:pStyle w:val="TableParagraph"/>
              <w:rPr>
                <w:b/>
                <w:sz w:val="18"/>
              </w:rPr>
            </w:pPr>
          </w:p>
          <w:p w14:paraId="4210E557" w14:textId="77777777" w:rsidR="00BD35D5" w:rsidRDefault="00000000">
            <w:pPr>
              <w:pStyle w:val="TableParagraph"/>
              <w:spacing w:before="1"/>
              <w:ind w:left="18"/>
              <w:jc w:val="center"/>
              <w:rPr>
                <w:rFonts w:ascii="Wingdings" w:hAnsi="Wingdings"/>
                <w:sz w:val="20"/>
              </w:rPr>
            </w:pPr>
            <w:r>
              <w:rPr>
                <w:rFonts w:ascii="Wingdings" w:hAnsi="Wingdings"/>
                <w:sz w:val="20"/>
              </w:rPr>
              <w:t></w:t>
            </w:r>
          </w:p>
          <w:p w14:paraId="1D3B108D" w14:textId="77777777" w:rsidR="00BD35D5" w:rsidRDefault="00BD35D5">
            <w:pPr>
              <w:pStyle w:val="TableParagraph"/>
              <w:rPr>
                <w:b/>
              </w:rPr>
            </w:pPr>
          </w:p>
          <w:p w14:paraId="7DF6B1CF" w14:textId="77777777" w:rsidR="00BD35D5" w:rsidRDefault="00BD35D5">
            <w:pPr>
              <w:pStyle w:val="TableParagraph"/>
              <w:spacing w:before="11"/>
              <w:rPr>
                <w:b/>
                <w:sz w:val="17"/>
              </w:rPr>
            </w:pPr>
          </w:p>
          <w:p w14:paraId="7C104210" w14:textId="77777777" w:rsidR="00BD35D5" w:rsidRDefault="00000000">
            <w:pPr>
              <w:pStyle w:val="TableParagraph"/>
              <w:ind w:left="18"/>
              <w:jc w:val="center"/>
              <w:rPr>
                <w:rFonts w:ascii="Wingdings" w:hAnsi="Wingdings"/>
                <w:sz w:val="20"/>
              </w:rPr>
            </w:pPr>
            <w:r>
              <w:rPr>
                <w:rFonts w:ascii="Wingdings" w:hAnsi="Wingdings"/>
                <w:sz w:val="20"/>
              </w:rPr>
              <w:t></w:t>
            </w:r>
          </w:p>
        </w:tc>
      </w:tr>
      <w:tr w:rsidR="00BD35D5" w14:paraId="260FE913" w14:textId="77777777">
        <w:trPr>
          <w:trHeight w:val="1257"/>
        </w:trPr>
        <w:tc>
          <w:tcPr>
            <w:tcW w:w="5114" w:type="dxa"/>
          </w:tcPr>
          <w:p w14:paraId="6160FE86" w14:textId="77777777" w:rsidR="00BD35D5" w:rsidRDefault="00000000">
            <w:pPr>
              <w:pStyle w:val="TableParagraph"/>
              <w:ind w:left="74" w:right="49"/>
              <w:jc w:val="both"/>
              <w:rPr>
                <w:sz w:val="20"/>
              </w:rPr>
            </w:pPr>
            <w:r>
              <w:rPr>
                <w:b/>
                <w:sz w:val="20"/>
              </w:rPr>
              <w:t xml:space="preserve">Doc.10. </w:t>
            </w:r>
            <w:r>
              <w:rPr>
                <w:sz w:val="20"/>
              </w:rPr>
              <w:t>Declaraţie privind încadrarea întreprinderii în</w:t>
            </w:r>
            <w:r>
              <w:rPr>
                <w:spacing w:val="1"/>
                <w:sz w:val="20"/>
              </w:rPr>
              <w:t xml:space="preserve"> </w:t>
            </w:r>
            <w:r>
              <w:rPr>
                <w:sz w:val="20"/>
              </w:rPr>
              <w:t>categoria întreprinderilor mici şi mijlocii (Anexa 6.1din</w:t>
            </w:r>
            <w:r>
              <w:rPr>
                <w:spacing w:val="-58"/>
                <w:sz w:val="20"/>
              </w:rPr>
              <w:t xml:space="preserve"> </w:t>
            </w:r>
            <w:r>
              <w:rPr>
                <w:sz w:val="20"/>
              </w:rPr>
              <w:t>Ghidul</w:t>
            </w:r>
            <w:r>
              <w:rPr>
                <w:spacing w:val="-1"/>
                <w:sz w:val="20"/>
              </w:rPr>
              <w:t xml:space="preserve"> </w:t>
            </w:r>
            <w:r>
              <w:rPr>
                <w:sz w:val="20"/>
              </w:rPr>
              <w:t>solicitantului)</w:t>
            </w:r>
          </w:p>
          <w:p w14:paraId="61114D2B" w14:textId="77777777" w:rsidR="00BD35D5" w:rsidRDefault="00000000">
            <w:pPr>
              <w:pStyle w:val="TableParagraph"/>
              <w:ind w:left="74" w:right="53"/>
              <w:jc w:val="both"/>
              <w:rPr>
                <w:sz w:val="20"/>
              </w:rPr>
            </w:pPr>
            <w:r>
              <w:rPr>
                <w:sz w:val="20"/>
              </w:rPr>
              <w:t>Aceasta trebuie să fie semnată de persoana autorizată</w:t>
            </w:r>
            <w:r>
              <w:rPr>
                <w:spacing w:val="1"/>
                <w:sz w:val="20"/>
              </w:rPr>
              <w:t xml:space="preserve"> </w:t>
            </w:r>
            <w:r>
              <w:rPr>
                <w:sz w:val="20"/>
              </w:rPr>
              <w:t>să reprezinte</w:t>
            </w:r>
            <w:r>
              <w:rPr>
                <w:spacing w:val="-3"/>
                <w:sz w:val="20"/>
              </w:rPr>
              <w:t xml:space="preserve"> </w:t>
            </w:r>
            <w:r>
              <w:rPr>
                <w:sz w:val="20"/>
              </w:rPr>
              <w:t>întreprinderea.</w:t>
            </w:r>
          </w:p>
        </w:tc>
        <w:tc>
          <w:tcPr>
            <w:tcW w:w="898" w:type="dxa"/>
          </w:tcPr>
          <w:p w14:paraId="6FCA5970" w14:textId="77777777" w:rsidR="00BD35D5" w:rsidRDefault="00BD35D5">
            <w:pPr>
              <w:pStyle w:val="TableParagraph"/>
              <w:spacing w:before="2"/>
              <w:rPr>
                <w:b/>
                <w:sz w:val="24"/>
              </w:rPr>
            </w:pPr>
          </w:p>
          <w:p w14:paraId="40D61054" w14:textId="77777777" w:rsidR="00BD35D5" w:rsidRDefault="00000000">
            <w:pPr>
              <w:pStyle w:val="TableParagraph"/>
              <w:ind w:right="338"/>
              <w:jc w:val="right"/>
              <w:rPr>
                <w:rFonts w:ascii="Wingdings" w:hAnsi="Wingdings"/>
                <w:sz w:val="20"/>
              </w:rPr>
            </w:pPr>
            <w:r>
              <w:rPr>
                <w:rFonts w:ascii="Wingdings" w:hAnsi="Wingdings"/>
                <w:sz w:val="20"/>
              </w:rPr>
              <w:t></w:t>
            </w:r>
          </w:p>
        </w:tc>
        <w:tc>
          <w:tcPr>
            <w:tcW w:w="1081" w:type="dxa"/>
          </w:tcPr>
          <w:p w14:paraId="6F3D3D0E" w14:textId="77777777" w:rsidR="00BD35D5" w:rsidRDefault="00BD35D5">
            <w:pPr>
              <w:pStyle w:val="TableParagraph"/>
              <w:spacing w:before="2"/>
              <w:rPr>
                <w:b/>
                <w:sz w:val="24"/>
              </w:rPr>
            </w:pPr>
          </w:p>
          <w:p w14:paraId="1B5C3A6C" w14:textId="77777777" w:rsidR="00BD35D5" w:rsidRDefault="00000000">
            <w:pPr>
              <w:pStyle w:val="TableParagraph"/>
              <w:ind w:left="20"/>
              <w:jc w:val="center"/>
              <w:rPr>
                <w:rFonts w:ascii="Wingdings" w:hAnsi="Wingdings"/>
                <w:sz w:val="20"/>
              </w:rPr>
            </w:pPr>
            <w:r>
              <w:rPr>
                <w:rFonts w:ascii="Wingdings" w:hAnsi="Wingdings"/>
                <w:sz w:val="20"/>
              </w:rPr>
              <w:t></w:t>
            </w:r>
          </w:p>
        </w:tc>
        <w:tc>
          <w:tcPr>
            <w:tcW w:w="1268" w:type="dxa"/>
          </w:tcPr>
          <w:p w14:paraId="3C3A1049" w14:textId="77777777" w:rsidR="00BD35D5" w:rsidRDefault="00BD35D5">
            <w:pPr>
              <w:pStyle w:val="TableParagraph"/>
              <w:spacing w:before="2"/>
              <w:rPr>
                <w:b/>
                <w:sz w:val="24"/>
              </w:rPr>
            </w:pPr>
          </w:p>
          <w:p w14:paraId="1A8F8C33" w14:textId="77777777" w:rsidR="00BD35D5" w:rsidRDefault="00000000">
            <w:pPr>
              <w:pStyle w:val="TableParagraph"/>
              <w:ind w:left="24"/>
              <w:jc w:val="center"/>
              <w:rPr>
                <w:rFonts w:ascii="Wingdings" w:hAnsi="Wingdings"/>
                <w:sz w:val="20"/>
              </w:rPr>
            </w:pPr>
            <w:r>
              <w:rPr>
                <w:rFonts w:ascii="Wingdings" w:hAnsi="Wingdings"/>
                <w:sz w:val="20"/>
              </w:rPr>
              <w:t></w:t>
            </w:r>
          </w:p>
        </w:tc>
        <w:tc>
          <w:tcPr>
            <w:tcW w:w="927" w:type="dxa"/>
          </w:tcPr>
          <w:p w14:paraId="1002458A" w14:textId="77777777" w:rsidR="00BD35D5" w:rsidRDefault="00BD35D5">
            <w:pPr>
              <w:pStyle w:val="TableParagraph"/>
              <w:spacing w:before="2"/>
              <w:rPr>
                <w:b/>
                <w:sz w:val="24"/>
              </w:rPr>
            </w:pPr>
          </w:p>
          <w:p w14:paraId="42327DC6" w14:textId="77777777" w:rsidR="00BD35D5" w:rsidRDefault="00000000">
            <w:pPr>
              <w:pStyle w:val="TableParagraph"/>
              <w:ind w:right="354"/>
              <w:jc w:val="right"/>
              <w:rPr>
                <w:rFonts w:ascii="Wingdings" w:hAnsi="Wingdings"/>
                <w:sz w:val="20"/>
              </w:rPr>
            </w:pPr>
            <w:r>
              <w:rPr>
                <w:rFonts w:ascii="Wingdings" w:hAnsi="Wingdings"/>
                <w:sz w:val="20"/>
              </w:rPr>
              <w:t></w:t>
            </w:r>
          </w:p>
        </w:tc>
      </w:tr>
      <w:tr w:rsidR="00BD35D5" w14:paraId="22084946" w14:textId="77777777">
        <w:trPr>
          <w:trHeight w:val="1214"/>
        </w:trPr>
        <w:tc>
          <w:tcPr>
            <w:tcW w:w="5114" w:type="dxa"/>
          </w:tcPr>
          <w:p w14:paraId="4B6D5711" w14:textId="77777777" w:rsidR="00BD35D5" w:rsidRDefault="00BD35D5">
            <w:pPr>
              <w:pStyle w:val="TableParagraph"/>
              <w:spacing w:before="4"/>
              <w:rPr>
                <w:b/>
                <w:sz w:val="19"/>
              </w:rPr>
            </w:pPr>
          </w:p>
          <w:p w14:paraId="3CB206DC" w14:textId="77777777" w:rsidR="00BD35D5" w:rsidRDefault="00000000">
            <w:pPr>
              <w:pStyle w:val="TableParagraph"/>
              <w:ind w:left="74" w:right="50"/>
              <w:jc w:val="both"/>
              <w:rPr>
                <w:sz w:val="20"/>
              </w:rPr>
            </w:pPr>
            <w:r>
              <w:rPr>
                <w:b/>
                <w:sz w:val="20"/>
              </w:rPr>
              <w:t>Doc.11</w:t>
            </w:r>
            <w:r>
              <w:rPr>
                <w:sz w:val="20"/>
              </w:rPr>
              <w:t>.</w:t>
            </w:r>
            <w:r>
              <w:rPr>
                <w:spacing w:val="1"/>
                <w:sz w:val="20"/>
              </w:rPr>
              <w:t xml:space="preserve"> </w:t>
            </w:r>
            <w:r>
              <w:rPr>
                <w:sz w:val="20"/>
              </w:rPr>
              <w:t>Declaraţie</w:t>
            </w:r>
            <w:r>
              <w:rPr>
                <w:spacing w:val="1"/>
                <w:sz w:val="20"/>
              </w:rPr>
              <w:t xml:space="preserve"> </w:t>
            </w:r>
            <w:r>
              <w:rPr>
                <w:sz w:val="20"/>
              </w:rPr>
              <w:t>pe</w:t>
            </w:r>
            <w:r>
              <w:rPr>
                <w:spacing w:val="1"/>
                <w:sz w:val="20"/>
              </w:rPr>
              <w:t xml:space="preserve"> </w:t>
            </w:r>
            <w:r>
              <w:rPr>
                <w:sz w:val="20"/>
              </w:rPr>
              <w:t>propria</w:t>
            </w:r>
            <w:r>
              <w:rPr>
                <w:spacing w:val="1"/>
                <w:sz w:val="20"/>
              </w:rPr>
              <w:t xml:space="preserve"> </w:t>
            </w:r>
            <w:r>
              <w:rPr>
                <w:sz w:val="20"/>
              </w:rPr>
              <w:t>răspundere</w:t>
            </w:r>
            <w:r>
              <w:rPr>
                <w:spacing w:val="1"/>
                <w:sz w:val="20"/>
              </w:rPr>
              <w:t xml:space="preserve"> </w:t>
            </w:r>
            <w:r>
              <w:rPr>
                <w:sz w:val="20"/>
              </w:rPr>
              <w:t>a</w:t>
            </w:r>
            <w:r>
              <w:rPr>
                <w:spacing w:val="1"/>
                <w:sz w:val="20"/>
              </w:rPr>
              <w:t xml:space="preserve"> </w:t>
            </w:r>
            <w:r>
              <w:rPr>
                <w:sz w:val="20"/>
              </w:rPr>
              <w:t>solicitantului privind respectarea regulii de cumul a</w:t>
            </w:r>
            <w:r>
              <w:rPr>
                <w:spacing w:val="1"/>
                <w:sz w:val="20"/>
              </w:rPr>
              <w:t xml:space="preserve"> </w:t>
            </w:r>
            <w:r>
              <w:rPr>
                <w:sz w:val="20"/>
              </w:rPr>
              <w:t>ajutoarelor</w:t>
            </w:r>
            <w:r>
              <w:rPr>
                <w:spacing w:val="1"/>
                <w:sz w:val="20"/>
              </w:rPr>
              <w:t xml:space="preserve"> </w:t>
            </w:r>
            <w:r>
              <w:rPr>
                <w:sz w:val="20"/>
              </w:rPr>
              <w:t>de</w:t>
            </w:r>
            <w:r>
              <w:rPr>
                <w:spacing w:val="1"/>
                <w:sz w:val="20"/>
              </w:rPr>
              <w:t xml:space="preserve"> </w:t>
            </w:r>
            <w:r>
              <w:rPr>
                <w:sz w:val="20"/>
              </w:rPr>
              <w:t>minimis</w:t>
            </w:r>
            <w:r>
              <w:rPr>
                <w:spacing w:val="1"/>
                <w:sz w:val="20"/>
              </w:rPr>
              <w:t xml:space="preserve"> </w:t>
            </w:r>
            <w:r>
              <w:rPr>
                <w:sz w:val="20"/>
              </w:rPr>
              <w:t>(Anexa</w:t>
            </w:r>
            <w:r>
              <w:rPr>
                <w:spacing w:val="1"/>
                <w:sz w:val="20"/>
              </w:rPr>
              <w:t xml:space="preserve"> </w:t>
            </w:r>
            <w:r>
              <w:rPr>
                <w:sz w:val="20"/>
              </w:rPr>
              <w:t>6.2</w:t>
            </w:r>
            <w:r>
              <w:rPr>
                <w:spacing w:val="1"/>
                <w:sz w:val="20"/>
              </w:rPr>
              <w:t xml:space="preserve"> </w:t>
            </w:r>
            <w:r>
              <w:rPr>
                <w:sz w:val="20"/>
              </w:rPr>
              <w:t>din</w:t>
            </w:r>
            <w:r>
              <w:rPr>
                <w:spacing w:val="1"/>
                <w:sz w:val="20"/>
              </w:rPr>
              <w:t xml:space="preserve"> </w:t>
            </w:r>
            <w:r>
              <w:rPr>
                <w:sz w:val="20"/>
              </w:rPr>
              <w:t>Ghidul</w:t>
            </w:r>
            <w:r>
              <w:rPr>
                <w:spacing w:val="1"/>
                <w:sz w:val="20"/>
              </w:rPr>
              <w:t xml:space="preserve"> </w:t>
            </w:r>
            <w:r>
              <w:rPr>
                <w:sz w:val="20"/>
              </w:rPr>
              <w:t>solicitantului)</w:t>
            </w:r>
          </w:p>
        </w:tc>
        <w:tc>
          <w:tcPr>
            <w:tcW w:w="898" w:type="dxa"/>
          </w:tcPr>
          <w:p w14:paraId="14BDFE0A" w14:textId="77777777" w:rsidR="00BD35D5" w:rsidRDefault="00BD35D5">
            <w:pPr>
              <w:pStyle w:val="TableParagraph"/>
              <w:rPr>
                <w:b/>
              </w:rPr>
            </w:pPr>
          </w:p>
          <w:p w14:paraId="57C7907C" w14:textId="77777777" w:rsidR="00BD35D5" w:rsidRDefault="00BD35D5">
            <w:pPr>
              <w:pStyle w:val="TableParagraph"/>
              <w:spacing w:before="9"/>
              <w:rPr>
                <w:b/>
                <w:sz w:val="20"/>
              </w:rPr>
            </w:pPr>
          </w:p>
          <w:p w14:paraId="1DFED07F" w14:textId="77777777" w:rsidR="00BD35D5" w:rsidRDefault="00000000">
            <w:pPr>
              <w:pStyle w:val="TableParagraph"/>
              <w:ind w:right="338"/>
              <w:jc w:val="right"/>
              <w:rPr>
                <w:rFonts w:ascii="Wingdings" w:hAnsi="Wingdings"/>
                <w:sz w:val="20"/>
              </w:rPr>
            </w:pPr>
            <w:r>
              <w:rPr>
                <w:rFonts w:ascii="Wingdings" w:hAnsi="Wingdings"/>
                <w:sz w:val="20"/>
              </w:rPr>
              <w:t></w:t>
            </w:r>
          </w:p>
        </w:tc>
        <w:tc>
          <w:tcPr>
            <w:tcW w:w="1081" w:type="dxa"/>
          </w:tcPr>
          <w:p w14:paraId="53915DBF" w14:textId="77777777" w:rsidR="00BD35D5" w:rsidRDefault="00BD35D5">
            <w:pPr>
              <w:pStyle w:val="TableParagraph"/>
              <w:rPr>
                <w:b/>
              </w:rPr>
            </w:pPr>
          </w:p>
          <w:p w14:paraId="0AC6386A" w14:textId="77777777" w:rsidR="00BD35D5" w:rsidRDefault="00BD35D5">
            <w:pPr>
              <w:pStyle w:val="TableParagraph"/>
              <w:spacing w:before="9"/>
              <w:rPr>
                <w:b/>
                <w:sz w:val="20"/>
              </w:rPr>
            </w:pPr>
          </w:p>
          <w:p w14:paraId="716EEDAE" w14:textId="77777777" w:rsidR="00BD35D5" w:rsidRDefault="00000000">
            <w:pPr>
              <w:pStyle w:val="TableParagraph"/>
              <w:ind w:left="20"/>
              <w:jc w:val="center"/>
              <w:rPr>
                <w:rFonts w:ascii="Wingdings" w:hAnsi="Wingdings"/>
                <w:sz w:val="20"/>
              </w:rPr>
            </w:pPr>
            <w:r>
              <w:rPr>
                <w:rFonts w:ascii="Wingdings" w:hAnsi="Wingdings"/>
                <w:sz w:val="20"/>
              </w:rPr>
              <w:t></w:t>
            </w:r>
          </w:p>
        </w:tc>
        <w:tc>
          <w:tcPr>
            <w:tcW w:w="1268" w:type="dxa"/>
          </w:tcPr>
          <w:p w14:paraId="47A12EBC" w14:textId="77777777" w:rsidR="00BD35D5" w:rsidRDefault="00BD35D5">
            <w:pPr>
              <w:pStyle w:val="TableParagraph"/>
              <w:rPr>
                <w:b/>
              </w:rPr>
            </w:pPr>
          </w:p>
          <w:p w14:paraId="0D8ACC53" w14:textId="77777777" w:rsidR="00BD35D5" w:rsidRDefault="00BD35D5">
            <w:pPr>
              <w:pStyle w:val="TableParagraph"/>
              <w:spacing w:before="9"/>
              <w:rPr>
                <w:b/>
                <w:sz w:val="20"/>
              </w:rPr>
            </w:pPr>
          </w:p>
          <w:p w14:paraId="20CD4074" w14:textId="77777777" w:rsidR="00BD35D5" w:rsidRDefault="00000000">
            <w:pPr>
              <w:pStyle w:val="TableParagraph"/>
              <w:ind w:left="24"/>
              <w:jc w:val="center"/>
              <w:rPr>
                <w:rFonts w:ascii="Wingdings" w:hAnsi="Wingdings"/>
                <w:sz w:val="20"/>
              </w:rPr>
            </w:pPr>
            <w:r>
              <w:rPr>
                <w:rFonts w:ascii="Wingdings" w:hAnsi="Wingdings"/>
                <w:sz w:val="20"/>
              </w:rPr>
              <w:t></w:t>
            </w:r>
          </w:p>
        </w:tc>
        <w:tc>
          <w:tcPr>
            <w:tcW w:w="927" w:type="dxa"/>
          </w:tcPr>
          <w:p w14:paraId="7D2E73BC" w14:textId="77777777" w:rsidR="00BD35D5" w:rsidRDefault="00BD35D5">
            <w:pPr>
              <w:pStyle w:val="TableParagraph"/>
              <w:rPr>
                <w:b/>
              </w:rPr>
            </w:pPr>
          </w:p>
          <w:p w14:paraId="7A1AEC14" w14:textId="77777777" w:rsidR="00BD35D5" w:rsidRDefault="00BD35D5">
            <w:pPr>
              <w:pStyle w:val="TableParagraph"/>
              <w:spacing w:before="9"/>
              <w:rPr>
                <w:b/>
                <w:sz w:val="20"/>
              </w:rPr>
            </w:pPr>
          </w:p>
          <w:p w14:paraId="75DFB3F9" w14:textId="77777777" w:rsidR="00BD35D5" w:rsidRDefault="00000000">
            <w:pPr>
              <w:pStyle w:val="TableParagraph"/>
              <w:ind w:right="354"/>
              <w:jc w:val="right"/>
              <w:rPr>
                <w:rFonts w:ascii="Wingdings" w:hAnsi="Wingdings"/>
                <w:sz w:val="20"/>
              </w:rPr>
            </w:pPr>
            <w:r>
              <w:rPr>
                <w:rFonts w:ascii="Wingdings" w:hAnsi="Wingdings"/>
                <w:sz w:val="20"/>
              </w:rPr>
              <w:t></w:t>
            </w:r>
          </w:p>
        </w:tc>
      </w:tr>
      <w:tr w:rsidR="00BD35D5" w14:paraId="1D3DB92E" w14:textId="77777777">
        <w:trPr>
          <w:trHeight w:val="1161"/>
        </w:trPr>
        <w:tc>
          <w:tcPr>
            <w:tcW w:w="5114" w:type="dxa"/>
          </w:tcPr>
          <w:p w14:paraId="32EFD8F9" w14:textId="77777777" w:rsidR="00BD35D5" w:rsidRDefault="00000000">
            <w:pPr>
              <w:pStyle w:val="TableParagraph"/>
              <w:ind w:left="74" w:right="48"/>
              <w:jc w:val="both"/>
              <w:rPr>
                <w:sz w:val="20"/>
              </w:rPr>
            </w:pPr>
            <w:r>
              <w:rPr>
                <w:b/>
                <w:sz w:val="20"/>
              </w:rPr>
              <w:t>Doc.14.</w:t>
            </w:r>
            <w:r>
              <w:rPr>
                <w:b/>
                <w:spacing w:val="1"/>
                <w:sz w:val="20"/>
              </w:rPr>
              <w:t xml:space="preserve"> </w:t>
            </w:r>
            <w:r>
              <w:rPr>
                <w:sz w:val="20"/>
              </w:rPr>
              <w:t>Certificat</w:t>
            </w:r>
            <w:r>
              <w:rPr>
                <w:spacing w:val="1"/>
                <w:sz w:val="20"/>
              </w:rPr>
              <w:t xml:space="preserve"> </w:t>
            </w:r>
            <w:r>
              <w:rPr>
                <w:sz w:val="20"/>
              </w:rPr>
              <w:t>de</w:t>
            </w:r>
            <w:r>
              <w:rPr>
                <w:spacing w:val="1"/>
                <w:sz w:val="20"/>
              </w:rPr>
              <w:t xml:space="preserve"> </w:t>
            </w:r>
            <w:r>
              <w:rPr>
                <w:sz w:val="20"/>
              </w:rPr>
              <w:t>urbanism/</w:t>
            </w:r>
            <w:r>
              <w:rPr>
                <w:spacing w:val="1"/>
                <w:sz w:val="20"/>
              </w:rPr>
              <w:t xml:space="preserve"> </w:t>
            </w:r>
            <w:r>
              <w:rPr>
                <w:sz w:val="20"/>
              </w:rPr>
              <w:t>Autorizaţie</w:t>
            </w:r>
            <w:r>
              <w:rPr>
                <w:spacing w:val="1"/>
                <w:sz w:val="20"/>
              </w:rPr>
              <w:t xml:space="preserve"> </w:t>
            </w:r>
            <w:r>
              <w:rPr>
                <w:sz w:val="20"/>
              </w:rPr>
              <w:t>de</w:t>
            </w:r>
            <w:r>
              <w:rPr>
                <w:spacing w:val="1"/>
                <w:sz w:val="20"/>
              </w:rPr>
              <w:t xml:space="preserve"> </w:t>
            </w:r>
            <w:r>
              <w:rPr>
                <w:sz w:val="20"/>
              </w:rPr>
              <w:t>construire</w:t>
            </w:r>
            <w:r>
              <w:rPr>
                <w:spacing w:val="1"/>
                <w:sz w:val="20"/>
              </w:rPr>
              <w:t xml:space="preserve"> </w:t>
            </w:r>
            <w:r>
              <w:rPr>
                <w:sz w:val="20"/>
              </w:rPr>
              <w:t>pentru</w:t>
            </w:r>
            <w:r>
              <w:rPr>
                <w:spacing w:val="1"/>
                <w:sz w:val="20"/>
              </w:rPr>
              <w:t xml:space="preserve"> </w:t>
            </w:r>
            <w:r>
              <w:rPr>
                <w:sz w:val="20"/>
              </w:rPr>
              <w:t>proiecte</w:t>
            </w:r>
            <w:r>
              <w:rPr>
                <w:spacing w:val="1"/>
                <w:sz w:val="20"/>
              </w:rPr>
              <w:t xml:space="preserve"> </w:t>
            </w:r>
            <w:r>
              <w:rPr>
                <w:sz w:val="20"/>
              </w:rPr>
              <w:t>care</w:t>
            </w:r>
            <w:r>
              <w:rPr>
                <w:spacing w:val="1"/>
                <w:sz w:val="20"/>
              </w:rPr>
              <w:t xml:space="preserve"> </w:t>
            </w:r>
            <w:r>
              <w:rPr>
                <w:sz w:val="20"/>
              </w:rPr>
              <w:t>prevăd</w:t>
            </w:r>
            <w:r>
              <w:rPr>
                <w:spacing w:val="1"/>
                <w:sz w:val="20"/>
              </w:rPr>
              <w:t xml:space="preserve"> </w:t>
            </w:r>
            <w:r>
              <w:rPr>
                <w:sz w:val="20"/>
              </w:rPr>
              <w:t>construcţii,</w:t>
            </w:r>
            <w:r>
              <w:rPr>
                <w:spacing w:val="1"/>
                <w:sz w:val="20"/>
              </w:rPr>
              <w:t xml:space="preserve"> </w:t>
            </w:r>
            <w:r>
              <w:rPr>
                <w:sz w:val="20"/>
              </w:rPr>
              <w:t>însoţit,</w:t>
            </w:r>
            <w:r>
              <w:rPr>
                <w:spacing w:val="1"/>
                <w:sz w:val="20"/>
              </w:rPr>
              <w:t xml:space="preserve"> </w:t>
            </w:r>
            <w:r>
              <w:rPr>
                <w:sz w:val="20"/>
              </w:rPr>
              <w:t>dacă</w:t>
            </w:r>
            <w:r>
              <w:rPr>
                <w:spacing w:val="1"/>
                <w:sz w:val="20"/>
              </w:rPr>
              <w:t xml:space="preserve"> </w:t>
            </w:r>
            <w:r>
              <w:rPr>
                <w:sz w:val="20"/>
              </w:rPr>
              <w:t>este</w:t>
            </w:r>
            <w:r>
              <w:rPr>
                <w:spacing w:val="1"/>
                <w:sz w:val="20"/>
              </w:rPr>
              <w:t xml:space="preserve"> </w:t>
            </w:r>
            <w:r>
              <w:rPr>
                <w:sz w:val="20"/>
              </w:rPr>
              <w:t>cazul,</w:t>
            </w:r>
            <w:r>
              <w:rPr>
                <w:spacing w:val="1"/>
                <w:sz w:val="20"/>
              </w:rPr>
              <w:t xml:space="preserve"> </w:t>
            </w:r>
            <w:r>
              <w:rPr>
                <w:sz w:val="20"/>
              </w:rPr>
              <w:t>de</w:t>
            </w:r>
            <w:r>
              <w:rPr>
                <w:spacing w:val="1"/>
                <w:sz w:val="20"/>
              </w:rPr>
              <w:t xml:space="preserve"> </w:t>
            </w:r>
            <w:r>
              <w:rPr>
                <w:sz w:val="20"/>
              </w:rPr>
              <w:t>actul</w:t>
            </w:r>
            <w:r>
              <w:rPr>
                <w:spacing w:val="1"/>
                <w:sz w:val="20"/>
              </w:rPr>
              <w:t xml:space="preserve"> </w:t>
            </w:r>
            <w:r>
              <w:rPr>
                <w:sz w:val="20"/>
              </w:rPr>
              <w:t>de</w:t>
            </w:r>
            <w:r>
              <w:rPr>
                <w:spacing w:val="1"/>
                <w:sz w:val="20"/>
              </w:rPr>
              <w:t xml:space="preserve"> </w:t>
            </w:r>
            <w:r>
              <w:rPr>
                <w:sz w:val="20"/>
              </w:rPr>
              <w:t>transfer</w:t>
            </w:r>
            <w:r>
              <w:rPr>
                <w:spacing w:val="1"/>
                <w:sz w:val="20"/>
              </w:rPr>
              <w:t xml:space="preserve"> </w:t>
            </w:r>
            <w:r>
              <w:rPr>
                <w:sz w:val="20"/>
              </w:rPr>
              <w:t>a</w:t>
            </w:r>
            <w:r>
              <w:rPr>
                <w:spacing w:val="1"/>
                <w:sz w:val="20"/>
              </w:rPr>
              <w:t xml:space="preserve"> </w:t>
            </w:r>
            <w:r>
              <w:rPr>
                <w:sz w:val="20"/>
              </w:rPr>
              <w:t>dreptului</w:t>
            </w:r>
            <w:r>
              <w:rPr>
                <w:spacing w:val="37"/>
                <w:sz w:val="20"/>
              </w:rPr>
              <w:t xml:space="preserve"> </w:t>
            </w:r>
            <w:r>
              <w:rPr>
                <w:sz w:val="20"/>
              </w:rPr>
              <w:t>şi</w:t>
            </w:r>
            <w:r>
              <w:rPr>
                <w:spacing w:val="32"/>
                <w:sz w:val="20"/>
              </w:rPr>
              <w:t xml:space="preserve"> </w:t>
            </w:r>
            <w:r>
              <w:rPr>
                <w:sz w:val="20"/>
              </w:rPr>
              <w:t>obligaţiilor</w:t>
            </w:r>
            <w:r>
              <w:rPr>
                <w:spacing w:val="35"/>
                <w:sz w:val="20"/>
              </w:rPr>
              <w:t xml:space="preserve"> </w:t>
            </w:r>
            <w:r>
              <w:rPr>
                <w:sz w:val="20"/>
              </w:rPr>
              <w:t>ce</w:t>
            </w:r>
            <w:r>
              <w:rPr>
                <w:spacing w:val="37"/>
                <w:sz w:val="20"/>
              </w:rPr>
              <w:t xml:space="preserve"> </w:t>
            </w:r>
            <w:r>
              <w:rPr>
                <w:sz w:val="20"/>
              </w:rPr>
              <w:t>decurg</w:t>
            </w:r>
            <w:r>
              <w:rPr>
                <w:spacing w:val="36"/>
                <w:sz w:val="20"/>
              </w:rPr>
              <w:t xml:space="preserve"> </w:t>
            </w:r>
            <w:r>
              <w:rPr>
                <w:sz w:val="20"/>
              </w:rPr>
              <w:t>din</w:t>
            </w:r>
            <w:r>
              <w:rPr>
                <w:spacing w:val="32"/>
                <w:sz w:val="20"/>
              </w:rPr>
              <w:t xml:space="preserve"> </w:t>
            </w:r>
            <w:r>
              <w:rPr>
                <w:sz w:val="20"/>
              </w:rPr>
              <w:t>Certificatul</w:t>
            </w:r>
            <w:r>
              <w:rPr>
                <w:spacing w:val="36"/>
                <w:sz w:val="20"/>
              </w:rPr>
              <w:t xml:space="preserve"> </w:t>
            </w:r>
            <w:r>
              <w:rPr>
                <w:sz w:val="20"/>
              </w:rPr>
              <w:t>de</w:t>
            </w:r>
          </w:p>
          <w:p w14:paraId="36639A6E" w14:textId="77777777" w:rsidR="00BD35D5" w:rsidRDefault="00000000">
            <w:pPr>
              <w:pStyle w:val="TableParagraph"/>
              <w:spacing w:line="220" w:lineRule="exact"/>
              <w:ind w:left="74"/>
              <w:jc w:val="both"/>
              <w:rPr>
                <w:sz w:val="20"/>
              </w:rPr>
            </w:pPr>
            <w:r>
              <w:rPr>
                <w:sz w:val="20"/>
              </w:rPr>
              <w:t>urbanism</w:t>
            </w:r>
            <w:r>
              <w:rPr>
                <w:spacing w:val="-1"/>
                <w:sz w:val="20"/>
              </w:rPr>
              <w:t xml:space="preserve"> </w:t>
            </w:r>
            <w:r>
              <w:rPr>
                <w:sz w:val="20"/>
              </w:rPr>
              <w:t>şi</w:t>
            </w:r>
            <w:r>
              <w:rPr>
                <w:spacing w:val="-6"/>
                <w:sz w:val="20"/>
              </w:rPr>
              <w:t xml:space="preserve"> </w:t>
            </w:r>
            <w:r>
              <w:rPr>
                <w:sz w:val="20"/>
              </w:rPr>
              <w:t>o</w:t>
            </w:r>
            <w:r>
              <w:rPr>
                <w:spacing w:val="1"/>
                <w:sz w:val="20"/>
              </w:rPr>
              <w:t xml:space="preserve"> </w:t>
            </w:r>
            <w:r>
              <w:rPr>
                <w:sz w:val="20"/>
              </w:rPr>
              <w:t>copie</w:t>
            </w:r>
            <w:r>
              <w:rPr>
                <w:spacing w:val="-6"/>
                <w:sz w:val="20"/>
              </w:rPr>
              <w:t xml:space="preserve"> </w:t>
            </w:r>
            <w:r>
              <w:rPr>
                <w:sz w:val="20"/>
              </w:rPr>
              <w:t>a</w:t>
            </w:r>
            <w:r>
              <w:rPr>
                <w:spacing w:val="-2"/>
                <w:sz w:val="20"/>
              </w:rPr>
              <w:t xml:space="preserve"> </w:t>
            </w:r>
            <w:r>
              <w:rPr>
                <w:sz w:val="20"/>
              </w:rPr>
              <w:t>adresei</w:t>
            </w:r>
            <w:r>
              <w:rPr>
                <w:spacing w:val="-1"/>
                <w:sz w:val="20"/>
              </w:rPr>
              <w:t xml:space="preserve"> </w:t>
            </w:r>
            <w:r>
              <w:rPr>
                <w:sz w:val="20"/>
              </w:rPr>
              <w:t>de</w:t>
            </w:r>
            <w:r>
              <w:rPr>
                <w:spacing w:val="-5"/>
                <w:sz w:val="20"/>
              </w:rPr>
              <w:t xml:space="preserve"> </w:t>
            </w:r>
            <w:r>
              <w:rPr>
                <w:sz w:val="20"/>
              </w:rPr>
              <w:t>înştiinţare.</w:t>
            </w:r>
          </w:p>
        </w:tc>
        <w:tc>
          <w:tcPr>
            <w:tcW w:w="898" w:type="dxa"/>
          </w:tcPr>
          <w:p w14:paraId="26283CDD" w14:textId="77777777" w:rsidR="00BD35D5" w:rsidRDefault="00BD35D5">
            <w:pPr>
              <w:pStyle w:val="TableParagraph"/>
              <w:rPr>
                <w:b/>
                <w:sz w:val="20"/>
              </w:rPr>
            </w:pPr>
          </w:p>
          <w:p w14:paraId="70B3A806" w14:textId="77777777" w:rsidR="00BD35D5" w:rsidRDefault="00000000">
            <w:pPr>
              <w:pStyle w:val="TableParagraph"/>
              <w:ind w:right="338"/>
              <w:jc w:val="right"/>
              <w:rPr>
                <w:rFonts w:ascii="Wingdings" w:hAnsi="Wingdings"/>
                <w:sz w:val="20"/>
              </w:rPr>
            </w:pPr>
            <w:r>
              <w:rPr>
                <w:rFonts w:ascii="Wingdings" w:hAnsi="Wingdings"/>
                <w:sz w:val="20"/>
              </w:rPr>
              <w:t></w:t>
            </w:r>
          </w:p>
        </w:tc>
        <w:tc>
          <w:tcPr>
            <w:tcW w:w="1081" w:type="dxa"/>
          </w:tcPr>
          <w:p w14:paraId="3741E1CB" w14:textId="77777777" w:rsidR="00BD35D5" w:rsidRDefault="00BD35D5">
            <w:pPr>
              <w:pStyle w:val="TableParagraph"/>
              <w:rPr>
                <w:b/>
                <w:sz w:val="20"/>
              </w:rPr>
            </w:pPr>
          </w:p>
          <w:p w14:paraId="75800D12" w14:textId="77777777" w:rsidR="00BD35D5" w:rsidRDefault="00000000">
            <w:pPr>
              <w:pStyle w:val="TableParagraph"/>
              <w:ind w:left="20"/>
              <w:jc w:val="center"/>
              <w:rPr>
                <w:rFonts w:ascii="Wingdings" w:hAnsi="Wingdings"/>
                <w:sz w:val="20"/>
              </w:rPr>
            </w:pPr>
            <w:r>
              <w:rPr>
                <w:rFonts w:ascii="Wingdings" w:hAnsi="Wingdings"/>
                <w:sz w:val="20"/>
              </w:rPr>
              <w:t></w:t>
            </w:r>
          </w:p>
        </w:tc>
        <w:tc>
          <w:tcPr>
            <w:tcW w:w="1268" w:type="dxa"/>
          </w:tcPr>
          <w:p w14:paraId="4C82740F" w14:textId="77777777" w:rsidR="00BD35D5" w:rsidRDefault="00BD35D5">
            <w:pPr>
              <w:pStyle w:val="TableParagraph"/>
              <w:rPr>
                <w:b/>
                <w:sz w:val="20"/>
              </w:rPr>
            </w:pPr>
          </w:p>
          <w:p w14:paraId="43AB3B7D" w14:textId="77777777" w:rsidR="00BD35D5" w:rsidRDefault="00000000">
            <w:pPr>
              <w:pStyle w:val="TableParagraph"/>
              <w:ind w:left="24"/>
              <w:jc w:val="center"/>
              <w:rPr>
                <w:rFonts w:ascii="Wingdings" w:hAnsi="Wingdings"/>
                <w:sz w:val="20"/>
              </w:rPr>
            </w:pPr>
            <w:r>
              <w:rPr>
                <w:rFonts w:ascii="Wingdings" w:hAnsi="Wingdings"/>
                <w:sz w:val="20"/>
              </w:rPr>
              <w:t></w:t>
            </w:r>
          </w:p>
        </w:tc>
        <w:tc>
          <w:tcPr>
            <w:tcW w:w="927" w:type="dxa"/>
          </w:tcPr>
          <w:p w14:paraId="1B1614A9" w14:textId="77777777" w:rsidR="00BD35D5" w:rsidRDefault="00BD35D5">
            <w:pPr>
              <w:pStyle w:val="TableParagraph"/>
              <w:rPr>
                <w:b/>
                <w:sz w:val="20"/>
              </w:rPr>
            </w:pPr>
          </w:p>
          <w:p w14:paraId="3923609A" w14:textId="77777777" w:rsidR="00BD35D5" w:rsidRDefault="00000000">
            <w:pPr>
              <w:pStyle w:val="TableParagraph"/>
              <w:ind w:right="354"/>
              <w:jc w:val="right"/>
              <w:rPr>
                <w:rFonts w:ascii="Wingdings" w:hAnsi="Wingdings"/>
                <w:sz w:val="20"/>
              </w:rPr>
            </w:pPr>
            <w:r>
              <w:rPr>
                <w:rFonts w:ascii="Wingdings" w:hAnsi="Wingdings"/>
                <w:sz w:val="20"/>
              </w:rPr>
              <w:t></w:t>
            </w:r>
          </w:p>
        </w:tc>
      </w:tr>
      <w:tr w:rsidR="00BD35D5" w14:paraId="45E2F0F2" w14:textId="77777777">
        <w:trPr>
          <w:trHeight w:val="1857"/>
        </w:trPr>
        <w:tc>
          <w:tcPr>
            <w:tcW w:w="5114" w:type="dxa"/>
          </w:tcPr>
          <w:p w14:paraId="63F5ED41" w14:textId="77777777" w:rsidR="00BD35D5" w:rsidRDefault="00000000">
            <w:pPr>
              <w:pStyle w:val="TableParagraph"/>
              <w:ind w:left="74" w:right="48"/>
              <w:jc w:val="both"/>
              <w:rPr>
                <w:sz w:val="20"/>
              </w:rPr>
            </w:pPr>
            <w:r>
              <w:rPr>
                <w:b/>
                <w:sz w:val="20"/>
              </w:rPr>
              <w:t>Doc.15.</w:t>
            </w:r>
            <w:r>
              <w:rPr>
                <w:b/>
                <w:spacing w:val="1"/>
                <w:sz w:val="20"/>
              </w:rPr>
              <w:t xml:space="preserve"> </w:t>
            </w:r>
            <w:r>
              <w:rPr>
                <w:b/>
                <w:sz w:val="20"/>
              </w:rPr>
              <w:t>Aviz</w:t>
            </w:r>
            <w:r>
              <w:rPr>
                <w:b/>
                <w:spacing w:val="1"/>
                <w:sz w:val="20"/>
              </w:rPr>
              <w:t xml:space="preserve"> </w:t>
            </w:r>
            <w:r>
              <w:rPr>
                <w:b/>
                <w:sz w:val="20"/>
              </w:rPr>
              <w:t>specific</w:t>
            </w:r>
            <w:r>
              <w:rPr>
                <w:b/>
                <w:spacing w:val="1"/>
                <w:sz w:val="20"/>
              </w:rPr>
              <w:t xml:space="preserve"> </w:t>
            </w:r>
            <w:r>
              <w:rPr>
                <w:b/>
                <w:sz w:val="20"/>
              </w:rPr>
              <w:t>privind</w:t>
            </w:r>
            <w:r>
              <w:rPr>
                <w:b/>
                <w:spacing w:val="1"/>
                <w:sz w:val="20"/>
              </w:rPr>
              <w:t xml:space="preserve"> </w:t>
            </w:r>
            <w:r>
              <w:rPr>
                <w:b/>
                <w:sz w:val="20"/>
              </w:rPr>
              <w:t>amplasamentul</w:t>
            </w:r>
            <w:r>
              <w:rPr>
                <w:b/>
                <w:spacing w:val="1"/>
                <w:sz w:val="20"/>
              </w:rPr>
              <w:t xml:space="preserve"> </w:t>
            </w:r>
            <w:r>
              <w:rPr>
                <w:sz w:val="20"/>
              </w:rPr>
              <w:t>şi</w:t>
            </w:r>
            <w:r>
              <w:rPr>
                <w:spacing w:val="1"/>
                <w:sz w:val="20"/>
              </w:rPr>
              <w:t xml:space="preserve"> </w:t>
            </w:r>
            <w:r>
              <w:rPr>
                <w:sz w:val="20"/>
              </w:rPr>
              <w:t>funcţionarea</w:t>
            </w:r>
            <w:r>
              <w:rPr>
                <w:spacing w:val="1"/>
                <w:sz w:val="20"/>
              </w:rPr>
              <w:t xml:space="preserve"> </w:t>
            </w:r>
            <w:r>
              <w:rPr>
                <w:sz w:val="20"/>
              </w:rPr>
              <w:t>obiectivului</w:t>
            </w:r>
            <w:r>
              <w:rPr>
                <w:spacing w:val="1"/>
                <w:sz w:val="20"/>
              </w:rPr>
              <w:t xml:space="preserve"> </w:t>
            </w:r>
            <w:r>
              <w:rPr>
                <w:sz w:val="20"/>
              </w:rPr>
              <w:t>eliberat</w:t>
            </w:r>
            <w:r>
              <w:rPr>
                <w:spacing w:val="1"/>
                <w:sz w:val="20"/>
              </w:rPr>
              <w:t xml:space="preserve"> </w:t>
            </w:r>
            <w:r>
              <w:rPr>
                <w:sz w:val="20"/>
              </w:rPr>
              <w:t>de</w:t>
            </w:r>
            <w:r>
              <w:rPr>
                <w:spacing w:val="1"/>
                <w:sz w:val="20"/>
              </w:rPr>
              <w:t xml:space="preserve"> </w:t>
            </w:r>
            <w:r>
              <w:rPr>
                <w:sz w:val="20"/>
              </w:rPr>
              <w:t>ANT</w:t>
            </w:r>
            <w:r>
              <w:rPr>
                <w:spacing w:val="1"/>
                <w:sz w:val="20"/>
              </w:rPr>
              <w:t xml:space="preserve"> </w:t>
            </w:r>
            <w:r>
              <w:rPr>
                <w:sz w:val="20"/>
              </w:rPr>
              <w:t>pentru</w:t>
            </w:r>
            <w:r>
              <w:rPr>
                <w:spacing w:val="1"/>
                <w:sz w:val="20"/>
              </w:rPr>
              <w:t xml:space="preserve"> </w:t>
            </w:r>
            <w:r>
              <w:rPr>
                <w:sz w:val="20"/>
              </w:rPr>
              <w:t>construcţia/modernizarea sau extinderea structurilor</w:t>
            </w:r>
            <w:r>
              <w:rPr>
                <w:spacing w:val="1"/>
                <w:sz w:val="20"/>
              </w:rPr>
              <w:t xml:space="preserve"> </w:t>
            </w:r>
            <w:r>
              <w:rPr>
                <w:sz w:val="20"/>
              </w:rPr>
              <w:t>de</w:t>
            </w:r>
            <w:r>
              <w:rPr>
                <w:spacing w:val="1"/>
                <w:sz w:val="20"/>
              </w:rPr>
              <w:t xml:space="preserve"> </w:t>
            </w:r>
            <w:r>
              <w:rPr>
                <w:sz w:val="20"/>
              </w:rPr>
              <w:t>primire</w:t>
            </w:r>
            <w:r>
              <w:rPr>
                <w:spacing w:val="1"/>
                <w:sz w:val="20"/>
              </w:rPr>
              <w:t xml:space="preserve"> </w:t>
            </w:r>
            <w:r>
              <w:rPr>
                <w:sz w:val="20"/>
              </w:rPr>
              <w:t>turistice</w:t>
            </w:r>
            <w:r>
              <w:rPr>
                <w:spacing w:val="1"/>
                <w:sz w:val="20"/>
              </w:rPr>
              <w:t xml:space="preserve"> </w:t>
            </w:r>
            <w:r>
              <w:rPr>
                <w:sz w:val="20"/>
              </w:rPr>
              <w:t>cu</w:t>
            </w:r>
            <w:r>
              <w:rPr>
                <w:spacing w:val="1"/>
                <w:sz w:val="20"/>
              </w:rPr>
              <w:t xml:space="preserve"> </w:t>
            </w:r>
            <w:r>
              <w:rPr>
                <w:sz w:val="20"/>
              </w:rPr>
              <w:t>functiuni</w:t>
            </w:r>
            <w:r>
              <w:rPr>
                <w:spacing w:val="1"/>
                <w:sz w:val="20"/>
              </w:rPr>
              <w:t xml:space="preserve"> </w:t>
            </w:r>
            <w:r>
              <w:rPr>
                <w:sz w:val="20"/>
              </w:rPr>
              <w:t>de</w:t>
            </w:r>
            <w:r>
              <w:rPr>
                <w:spacing w:val="1"/>
                <w:sz w:val="20"/>
              </w:rPr>
              <w:t xml:space="preserve"> </w:t>
            </w:r>
            <w:r>
              <w:rPr>
                <w:sz w:val="20"/>
              </w:rPr>
              <w:t>cazare</w:t>
            </w:r>
            <w:r>
              <w:rPr>
                <w:spacing w:val="1"/>
                <w:sz w:val="20"/>
              </w:rPr>
              <w:t xml:space="preserve"> </w:t>
            </w:r>
            <w:r>
              <w:rPr>
                <w:sz w:val="20"/>
              </w:rPr>
              <w:t>sau</w:t>
            </w:r>
            <w:r>
              <w:rPr>
                <w:spacing w:val="1"/>
                <w:sz w:val="20"/>
              </w:rPr>
              <w:t xml:space="preserve"> </w:t>
            </w:r>
            <w:r>
              <w:rPr>
                <w:sz w:val="20"/>
              </w:rPr>
              <w:t>restaurante clasificate conform Ordinului 65/2013 si in</w:t>
            </w:r>
            <w:r>
              <w:rPr>
                <w:spacing w:val="-58"/>
                <w:sz w:val="20"/>
              </w:rPr>
              <w:t xml:space="preserve"> </w:t>
            </w:r>
            <w:r>
              <w:rPr>
                <w:sz w:val="20"/>
              </w:rPr>
              <w:t>conformitate cu Ordonanţa de Urgenţă nr. 142 din 28</w:t>
            </w:r>
            <w:r>
              <w:rPr>
                <w:spacing w:val="1"/>
                <w:sz w:val="20"/>
              </w:rPr>
              <w:t xml:space="preserve"> </w:t>
            </w:r>
            <w:r>
              <w:rPr>
                <w:sz w:val="20"/>
              </w:rPr>
              <w:t>octombrie</w:t>
            </w:r>
            <w:r>
              <w:rPr>
                <w:spacing w:val="1"/>
                <w:sz w:val="20"/>
              </w:rPr>
              <w:t xml:space="preserve"> </w:t>
            </w:r>
            <w:r>
              <w:rPr>
                <w:sz w:val="20"/>
              </w:rPr>
              <w:t>2008.</w:t>
            </w:r>
          </w:p>
        </w:tc>
        <w:tc>
          <w:tcPr>
            <w:tcW w:w="898" w:type="dxa"/>
          </w:tcPr>
          <w:p w14:paraId="6C9BC4C1" w14:textId="77777777" w:rsidR="00BD35D5" w:rsidRDefault="00BD35D5">
            <w:pPr>
              <w:pStyle w:val="TableParagraph"/>
              <w:rPr>
                <w:b/>
                <w:sz w:val="20"/>
              </w:rPr>
            </w:pPr>
          </w:p>
          <w:p w14:paraId="2ED820C4" w14:textId="77777777" w:rsidR="00BD35D5" w:rsidRDefault="00000000">
            <w:pPr>
              <w:pStyle w:val="TableParagraph"/>
              <w:spacing w:before="1"/>
              <w:ind w:right="338"/>
              <w:jc w:val="right"/>
              <w:rPr>
                <w:rFonts w:ascii="Wingdings" w:hAnsi="Wingdings"/>
                <w:sz w:val="20"/>
              </w:rPr>
            </w:pPr>
            <w:r>
              <w:rPr>
                <w:rFonts w:ascii="Wingdings" w:hAnsi="Wingdings"/>
                <w:sz w:val="20"/>
              </w:rPr>
              <w:t></w:t>
            </w:r>
          </w:p>
        </w:tc>
        <w:tc>
          <w:tcPr>
            <w:tcW w:w="1081" w:type="dxa"/>
          </w:tcPr>
          <w:p w14:paraId="346DD466" w14:textId="77777777" w:rsidR="00BD35D5" w:rsidRDefault="00BD35D5">
            <w:pPr>
              <w:pStyle w:val="TableParagraph"/>
              <w:rPr>
                <w:b/>
                <w:sz w:val="20"/>
              </w:rPr>
            </w:pPr>
          </w:p>
          <w:p w14:paraId="747A14AF" w14:textId="77777777" w:rsidR="00BD35D5" w:rsidRDefault="00000000">
            <w:pPr>
              <w:pStyle w:val="TableParagraph"/>
              <w:spacing w:before="1"/>
              <w:ind w:left="20"/>
              <w:jc w:val="center"/>
              <w:rPr>
                <w:rFonts w:ascii="Wingdings" w:hAnsi="Wingdings"/>
                <w:sz w:val="20"/>
              </w:rPr>
            </w:pPr>
            <w:r>
              <w:rPr>
                <w:rFonts w:ascii="Wingdings" w:hAnsi="Wingdings"/>
                <w:sz w:val="20"/>
              </w:rPr>
              <w:t></w:t>
            </w:r>
          </w:p>
        </w:tc>
        <w:tc>
          <w:tcPr>
            <w:tcW w:w="1268" w:type="dxa"/>
          </w:tcPr>
          <w:p w14:paraId="0A78704B" w14:textId="77777777" w:rsidR="00BD35D5" w:rsidRDefault="00BD35D5">
            <w:pPr>
              <w:pStyle w:val="TableParagraph"/>
              <w:rPr>
                <w:b/>
                <w:sz w:val="20"/>
              </w:rPr>
            </w:pPr>
          </w:p>
          <w:p w14:paraId="4978A451" w14:textId="77777777" w:rsidR="00BD35D5" w:rsidRDefault="00000000">
            <w:pPr>
              <w:pStyle w:val="TableParagraph"/>
              <w:spacing w:before="1"/>
              <w:ind w:left="24"/>
              <w:jc w:val="center"/>
              <w:rPr>
                <w:rFonts w:ascii="Wingdings" w:hAnsi="Wingdings"/>
                <w:sz w:val="20"/>
              </w:rPr>
            </w:pPr>
            <w:r>
              <w:rPr>
                <w:rFonts w:ascii="Wingdings" w:hAnsi="Wingdings"/>
                <w:sz w:val="20"/>
              </w:rPr>
              <w:t></w:t>
            </w:r>
          </w:p>
        </w:tc>
        <w:tc>
          <w:tcPr>
            <w:tcW w:w="927" w:type="dxa"/>
          </w:tcPr>
          <w:p w14:paraId="3444A4AC" w14:textId="77777777" w:rsidR="00BD35D5" w:rsidRDefault="00BD35D5">
            <w:pPr>
              <w:pStyle w:val="TableParagraph"/>
              <w:rPr>
                <w:b/>
                <w:sz w:val="20"/>
              </w:rPr>
            </w:pPr>
          </w:p>
          <w:p w14:paraId="486E2DE1" w14:textId="77777777" w:rsidR="00BD35D5" w:rsidRDefault="00000000">
            <w:pPr>
              <w:pStyle w:val="TableParagraph"/>
              <w:spacing w:before="1"/>
              <w:ind w:right="354"/>
              <w:jc w:val="right"/>
              <w:rPr>
                <w:rFonts w:ascii="Wingdings" w:hAnsi="Wingdings"/>
                <w:sz w:val="20"/>
              </w:rPr>
            </w:pPr>
            <w:r>
              <w:rPr>
                <w:rFonts w:ascii="Wingdings" w:hAnsi="Wingdings"/>
                <w:sz w:val="20"/>
              </w:rPr>
              <w:t></w:t>
            </w:r>
          </w:p>
        </w:tc>
      </w:tr>
      <w:tr w:rsidR="00BD35D5" w14:paraId="2A7FB6B6" w14:textId="77777777">
        <w:trPr>
          <w:trHeight w:val="1396"/>
        </w:trPr>
        <w:tc>
          <w:tcPr>
            <w:tcW w:w="5114" w:type="dxa"/>
          </w:tcPr>
          <w:p w14:paraId="2E425672" w14:textId="77777777" w:rsidR="00BD35D5" w:rsidRDefault="00000000">
            <w:pPr>
              <w:pStyle w:val="TableParagraph"/>
              <w:ind w:left="74" w:right="49"/>
              <w:jc w:val="both"/>
              <w:rPr>
                <w:sz w:val="20"/>
              </w:rPr>
            </w:pPr>
            <w:r>
              <w:rPr>
                <w:b/>
                <w:sz w:val="20"/>
              </w:rPr>
              <w:t>Doc.16.</w:t>
            </w:r>
            <w:r>
              <w:rPr>
                <w:b/>
                <w:spacing w:val="1"/>
                <w:sz w:val="20"/>
              </w:rPr>
              <w:t xml:space="preserve"> </w:t>
            </w:r>
            <w:r>
              <w:rPr>
                <w:b/>
                <w:sz w:val="20"/>
              </w:rPr>
              <w:t>Certificat</w:t>
            </w:r>
            <w:r>
              <w:rPr>
                <w:b/>
                <w:spacing w:val="1"/>
                <w:sz w:val="20"/>
              </w:rPr>
              <w:t xml:space="preserve"> </w:t>
            </w:r>
            <w:r>
              <w:rPr>
                <w:b/>
                <w:sz w:val="20"/>
              </w:rPr>
              <w:t>de</w:t>
            </w:r>
            <w:r>
              <w:rPr>
                <w:b/>
                <w:spacing w:val="1"/>
                <w:sz w:val="20"/>
              </w:rPr>
              <w:t xml:space="preserve"> </w:t>
            </w:r>
            <w:r>
              <w:rPr>
                <w:b/>
                <w:sz w:val="20"/>
              </w:rPr>
              <w:t>clasificare</w:t>
            </w:r>
            <w:r>
              <w:rPr>
                <w:b/>
                <w:spacing w:val="1"/>
                <w:sz w:val="20"/>
              </w:rPr>
              <w:t xml:space="preserve"> </w:t>
            </w:r>
            <w:r>
              <w:rPr>
                <w:b/>
                <w:sz w:val="20"/>
              </w:rPr>
              <w:t>eliberat</w:t>
            </w:r>
            <w:r>
              <w:rPr>
                <w:b/>
                <w:spacing w:val="1"/>
                <w:sz w:val="20"/>
              </w:rPr>
              <w:t xml:space="preserve"> </w:t>
            </w:r>
            <w:r>
              <w:rPr>
                <w:sz w:val="20"/>
              </w:rPr>
              <w:t>de</w:t>
            </w:r>
            <w:r>
              <w:rPr>
                <w:spacing w:val="1"/>
                <w:sz w:val="20"/>
              </w:rPr>
              <w:t xml:space="preserve"> </w:t>
            </w:r>
            <w:r>
              <w:rPr>
                <w:sz w:val="20"/>
              </w:rPr>
              <w:t>ANT</w:t>
            </w:r>
            <w:r>
              <w:rPr>
                <w:spacing w:val="1"/>
                <w:sz w:val="20"/>
              </w:rPr>
              <w:t xml:space="preserve"> </w:t>
            </w:r>
            <w:r>
              <w:rPr>
                <w:sz w:val="20"/>
              </w:rPr>
              <w:t>pentru structura de primire turistică cu functiuni de</w:t>
            </w:r>
            <w:r>
              <w:rPr>
                <w:spacing w:val="1"/>
                <w:sz w:val="20"/>
              </w:rPr>
              <w:t xml:space="preserve"> </w:t>
            </w:r>
            <w:r>
              <w:rPr>
                <w:sz w:val="20"/>
              </w:rPr>
              <w:t>cazare sau restaurante clasificate conform Ordinului</w:t>
            </w:r>
            <w:r>
              <w:rPr>
                <w:spacing w:val="1"/>
                <w:sz w:val="20"/>
              </w:rPr>
              <w:t xml:space="preserve"> </w:t>
            </w:r>
            <w:r>
              <w:rPr>
                <w:sz w:val="20"/>
              </w:rPr>
              <w:t>65/2013 si in conformitate cu Ordonanţa de</w:t>
            </w:r>
            <w:r>
              <w:rPr>
                <w:spacing w:val="60"/>
                <w:sz w:val="20"/>
              </w:rPr>
              <w:t xml:space="preserve"> </w:t>
            </w:r>
            <w:r>
              <w:rPr>
                <w:sz w:val="20"/>
              </w:rPr>
              <w:t>Urgenţă</w:t>
            </w:r>
            <w:r>
              <w:rPr>
                <w:spacing w:val="1"/>
                <w:sz w:val="20"/>
              </w:rPr>
              <w:t xml:space="preserve"> </w:t>
            </w:r>
            <w:r>
              <w:rPr>
                <w:sz w:val="20"/>
              </w:rPr>
              <w:t>nr.</w:t>
            </w:r>
            <w:r>
              <w:rPr>
                <w:spacing w:val="51"/>
                <w:sz w:val="20"/>
              </w:rPr>
              <w:t xml:space="preserve"> </w:t>
            </w:r>
            <w:r>
              <w:rPr>
                <w:sz w:val="20"/>
              </w:rPr>
              <w:t>142</w:t>
            </w:r>
            <w:r>
              <w:rPr>
                <w:spacing w:val="52"/>
                <w:sz w:val="20"/>
              </w:rPr>
              <w:t xml:space="preserve"> </w:t>
            </w:r>
            <w:r>
              <w:rPr>
                <w:sz w:val="20"/>
              </w:rPr>
              <w:t>din</w:t>
            </w:r>
            <w:r>
              <w:rPr>
                <w:spacing w:val="48"/>
                <w:sz w:val="20"/>
              </w:rPr>
              <w:t xml:space="preserve"> </w:t>
            </w:r>
            <w:r>
              <w:rPr>
                <w:sz w:val="20"/>
              </w:rPr>
              <w:t>28</w:t>
            </w:r>
            <w:r>
              <w:rPr>
                <w:spacing w:val="47"/>
                <w:sz w:val="20"/>
              </w:rPr>
              <w:t xml:space="preserve"> </w:t>
            </w:r>
            <w:r>
              <w:rPr>
                <w:sz w:val="20"/>
              </w:rPr>
              <w:t>octombrie</w:t>
            </w:r>
            <w:r>
              <w:rPr>
                <w:spacing w:val="53"/>
                <w:sz w:val="20"/>
              </w:rPr>
              <w:t xml:space="preserve"> </w:t>
            </w:r>
            <w:r>
              <w:rPr>
                <w:sz w:val="20"/>
              </w:rPr>
              <w:t>2008</w:t>
            </w:r>
            <w:r>
              <w:rPr>
                <w:spacing w:val="44"/>
                <w:sz w:val="20"/>
              </w:rPr>
              <w:t xml:space="preserve"> </w:t>
            </w:r>
            <w:r>
              <w:rPr>
                <w:sz w:val="20"/>
              </w:rPr>
              <w:t>(în</w:t>
            </w:r>
            <w:r>
              <w:rPr>
                <w:spacing w:val="48"/>
                <w:sz w:val="20"/>
              </w:rPr>
              <w:t xml:space="preserve"> </w:t>
            </w:r>
            <w:r>
              <w:rPr>
                <w:sz w:val="20"/>
              </w:rPr>
              <w:t>cazul</w:t>
            </w:r>
          </w:p>
          <w:p w14:paraId="41FB27C9" w14:textId="77777777" w:rsidR="00BD35D5" w:rsidRDefault="00000000">
            <w:pPr>
              <w:pStyle w:val="TableParagraph"/>
              <w:spacing w:line="225" w:lineRule="exact"/>
              <w:ind w:left="74"/>
              <w:rPr>
                <w:sz w:val="20"/>
              </w:rPr>
            </w:pPr>
            <w:r>
              <w:rPr>
                <w:sz w:val="20"/>
              </w:rPr>
              <w:t>modernizării/extinderii).</w:t>
            </w:r>
          </w:p>
        </w:tc>
        <w:tc>
          <w:tcPr>
            <w:tcW w:w="898" w:type="dxa"/>
          </w:tcPr>
          <w:p w14:paraId="5B3211B9" w14:textId="77777777" w:rsidR="00BD35D5" w:rsidRDefault="00BD35D5">
            <w:pPr>
              <w:pStyle w:val="TableParagraph"/>
              <w:rPr>
                <w:b/>
                <w:sz w:val="20"/>
              </w:rPr>
            </w:pPr>
          </w:p>
          <w:p w14:paraId="2ADEDFE4" w14:textId="77777777" w:rsidR="00BD35D5" w:rsidRDefault="00000000">
            <w:pPr>
              <w:pStyle w:val="TableParagraph"/>
              <w:spacing w:before="1"/>
              <w:ind w:right="338"/>
              <w:jc w:val="right"/>
              <w:rPr>
                <w:rFonts w:ascii="Wingdings" w:hAnsi="Wingdings"/>
                <w:sz w:val="20"/>
              </w:rPr>
            </w:pPr>
            <w:r>
              <w:rPr>
                <w:rFonts w:ascii="Wingdings" w:hAnsi="Wingdings"/>
                <w:sz w:val="20"/>
              </w:rPr>
              <w:t></w:t>
            </w:r>
          </w:p>
        </w:tc>
        <w:tc>
          <w:tcPr>
            <w:tcW w:w="1081" w:type="dxa"/>
          </w:tcPr>
          <w:p w14:paraId="43400711" w14:textId="77777777" w:rsidR="00BD35D5" w:rsidRDefault="00BD35D5">
            <w:pPr>
              <w:pStyle w:val="TableParagraph"/>
              <w:rPr>
                <w:b/>
                <w:sz w:val="20"/>
              </w:rPr>
            </w:pPr>
          </w:p>
          <w:p w14:paraId="0A5BFDD5" w14:textId="77777777" w:rsidR="00BD35D5" w:rsidRDefault="00000000">
            <w:pPr>
              <w:pStyle w:val="TableParagraph"/>
              <w:spacing w:before="1"/>
              <w:ind w:left="20"/>
              <w:jc w:val="center"/>
              <w:rPr>
                <w:rFonts w:ascii="Wingdings" w:hAnsi="Wingdings"/>
                <w:sz w:val="20"/>
              </w:rPr>
            </w:pPr>
            <w:r>
              <w:rPr>
                <w:rFonts w:ascii="Wingdings" w:hAnsi="Wingdings"/>
                <w:sz w:val="20"/>
              </w:rPr>
              <w:t></w:t>
            </w:r>
          </w:p>
        </w:tc>
        <w:tc>
          <w:tcPr>
            <w:tcW w:w="1268" w:type="dxa"/>
          </w:tcPr>
          <w:p w14:paraId="06258204" w14:textId="77777777" w:rsidR="00BD35D5" w:rsidRDefault="00BD35D5">
            <w:pPr>
              <w:pStyle w:val="TableParagraph"/>
              <w:rPr>
                <w:b/>
                <w:sz w:val="20"/>
              </w:rPr>
            </w:pPr>
          </w:p>
          <w:p w14:paraId="67F97851" w14:textId="77777777" w:rsidR="00BD35D5" w:rsidRDefault="00000000">
            <w:pPr>
              <w:pStyle w:val="TableParagraph"/>
              <w:spacing w:before="1"/>
              <w:ind w:left="24"/>
              <w:jc w:val="center"/>
              <w:rPr>
                <w:rFonts w:ascii="Wingdings" w:hAnsi="Wingdings"/>
                <w:sz w:val="20"/>
              </w:rPr>
            </w:pPr>
            <w:r>
              <w:rPr>
                <w:rFonts w:ascii="Wingdings" w:hAnsi="Wingdings"/>
                <w:sz w:val="20"/>
              </w:rPr>
              <w:t></w:t>
            </w:r>
          </w:p>
        </w:tc>
        <w:tc>
          <w:tcPr>
            <w:tcW w:w="927" w:type="dxa"/>
          </w:tcPr>
          <w:p w14:paraId="6889A359" w14:textId="77777777" w:rsidR="00BD35D5" w:rsidRDefault="00BD35D5">
            <w:pPr>
              <w:pStyle w:val="TableParagraph"/>
              <w:rPr>
                <w:b/>
                <w:sz w:val="20"/>
              </w:rPr>
            </w:pPr>
          </w:p>
          <w:p w14:paraId="034C8B11" w14:textId="77777777" w:rsidR="00BD35D5" w:rsidRDefault="00000000">
            <w:pPr>
              <w:pStyle w:val="TableParagraph"/>
              <w:spacing w:before="1"/>
              <w:ind w:right="354"/>
              <w:jc w:val="right"/>
              <w:rPr>
                <w:rFonts w:ascii="Wingdings" w:hAnsi="Wingdings"/>
                <w:sz w:val="20"/>
              </w:rPr>
            </w:pPr>
            <w:r>
              <w:rPr>
                <w:rFonts w:ascii="Wingdings" w:hAnsi="Wingdings"/>
                <w:sz w:val="20"/>
              </w:rPr>
              <w:t></w:t>
            </w:r>
          </w:p>
        </w:tc>
      </w:tr>
      <w:tr w:rsidR="00BD35D5" w14:paraId="2D257149" w14:textId="77777777">
        <w:trPr>
          <w:trHeight w:val="926"/>
        </w:trPr>
        <w:tc>
          <w:tcPr>
            <w:tcW w:w="5114" w:type="dxa"/>
          </w:tcPr>
          <w:p w14:paraId="00912C0E" w14:textId="77777777" w:rsidR="00BD35D5" w:rsidRDefault="00000000">
            <w:pPr>
              <w:pStyle w:val="TableParagraph"/>
              <w:spacing w:line="237" w:lineRule="auto"/>
              <w:ind w:left="74"/>
              <w:rPr>
                <w:sz w:val="20"/>
              </w:rPr>
            </w:pPr>
            <w:r>
              <w:rPr>
                <w:b/>
                <w:sz w:val="20"/>
              </w:rPr>
              <w:t>Doc.17.</w:t>
            </w:r>
            <w:r>
              <w:rPr>
                <w:b/>
                <w:spacing w:val="37"/>
                <w:sz w:val="20"/>
              </w:rPr>
              <w:t xml:space="preserve"> </w:t>
            </w:r>
            <w:r>
              <w:rPr>
                <w:sz w:val="20"/>
              </w:rPr>
              <w:t>Declaratie</w:t>
            </w:r>
            <w:r>
              <w:rPr>
                <w:spacing w:val="44"/>
                <w:sz w:val="20"/>
              </w:rPr>
              <w:t xml:space="preserve"> </w:t>
            </w:r>
            <w:r>
              <w:rPr>
                <w:sz w:val="20"/>
              </w:rPr>
              <w:t>pe</w:t>
            </w:r>
            <w:r>
              <w:rPr>
                <w:spacing w:val="39"/>
                <w:sz w:val="20"/>
              </w:rPr>
              <w:t xml:space="preserve"> </w:t>
            </w:r>
            <w:r>
              <w:rPr>
                <w:sz w:val="20"/>
              </w:rPr>
              <w:t>propria</w:t>
            </w:r>
            <w:r>
              <w:rPr>
                <w:spacing w:val="45"/>
                <w:sz w:val="20"/>
              </w:rPr>
              <w:t xml:space="preserve"> </w:t>
            </w:r>
            <w:r>
              <w:rPr>
                <w:sz w:val="20"/>
              </w:rPr>
              <w:t>raspundere</w:t>
            </w:r>
            <w:r>
              <w:rPr>
                <w:spacing w:val="44"/>
                <w:sz w:val="20"/>
              </w:rPr>
              <w:t xml:space="preserve"> </w:t>
            </w:r>
            <w:r>
              <w:rPr>
                <w:sz w:val="20"/>
              </w:rPr>
              <w:t>privind</w:t>
            </w:r>
            <w:r>
              <w:rPr>
                <w:spacing w:val="-58"/>
                <w:sz w:val="20"/>
              </w:rPr>
              <w:t xml:space="preserve"> </w:t>
            </w:r>
            <w:r>
              <w:rPr>
                <w:sz w:val="20"/>
              </w:rPr>
              <w:t>neincadrarea</w:t>
            </w:r>
            <w:r>
              <w:rPr>
                <w:spacing w:val="49"/>
                <w:sz w:val="20"/>
              </w:rPr>
              <w:t xml:space="preserve"> </w:t>
            </w:r>
            <w:r>
              <w:rPr>
                <w:sz w:val="20"/>
              </w:rPr>
              <w:t>in</w:t>
            </w:r>
            <w:r>
              <w:rPr>
                <w:spacing w:val="53"/>
                <w:sz w:val="20"/>
              </w:rPr>
              <w:t xml:space="preserve"> </w:t>
            </w:r>
            <w:r>
              <w:rPr>
                <w:sz w:val="20"/>
              </w:rPr>
              <w:t>categoria</w:t>
            </w:r>
            <w:r>
              <w:rPr>
                <w:spacing w:val="48"/>
                <w:sz w:val="20"/>
              </w:rPr>
              <w:t xml:space="preserve"> </w:t>
            </w:r>
            <w:r>
              <w:rPr>
                <w:sz w:val="20"/>
              </w:rPr>
              <w:t>firmelor</w:t>
            </w:r>
            <w:r>
              <w:rPr>
                <w:spacing w:val="52"/>
                <w:sz w:val="20"/>
              </w:rPr>
              <w:t xml:space="preserve"> </w:t>
            </w:r>
            <w:r>
              <w:rPr>
                <w:sz w:val="20"/>
              </w:rPr>
              <w:t>in</w:t>
            </w:r>
            <w:r>
              <w:rPr>
                <w:spacing w:val="53"/>
                <w:sz w:val="20"/>
              </w:rPr>
              <w:t xml:space="preserve"> </w:t>
            </w:r>
            <w:r>
              <w:rPr>
                <w:sz w:val="20"/>
              </w:rPr>
              <w:t>dificultate,</w:t>
            </w:r>
          </w:p>
          <w:p w14:paraId="5C53C796" w14:textId="77777777" w:rsidR="00BD35D5" w:rsidRDefault="00000000">
            <w:pPr>
              <w:pStyle w:val="TableParagraph"/>
              <w:tabs>
                <w:tab w:val="left" w:pos="1062"/>
                <w:tab w:val="left" w:pos="1513"/>
                <w:tab w:val="left" w:pos="2549"/>
                <w:tab w:val="left" w:pos="3696"/>
                <w:tab w:val="left" w:pos="4114"/>
              </w:tabs>
              <w:spacing w:line="230" w:lineRule="exact"/>
              <w:ind w:left="74" w:right="52"/>
              <w:rPr>
                <w:sz w:val="20"/>
              </w:rPr>
            </w:pPr>
            <w:r>
              <w:rPr>
                <w:sz w:val="20"/>
              </w:rPr>
              <w:t>semnată</w:t>
            </w:r>
            <w:r>
              <w:rPr>
                <w:sz w:val="20"/>
              </w:rPr>
              <w:tab/>
              <w:t>de</w:t>
            </w:r>
            <w:r>
              <w:rPr>
                <w:sz w:val="20"/>
              </w:rPr>
              <w:tab/>
              <w:t>persoana</w:t>
            </w:r>
            <w:r>
              <w:rPr>
                <w:sz w:val="20"/>
              </w:rPr>
              <w:tab/>
              <w:t>autorizată</w:t>
            </w:r>
            <w:r>
              <w:rPr>
                <w:sz w:val="20"/>
              </w:rPr>
              <w:tab/>
              <w:t>să</w:t>
            </w:r>
            <w:r>
              <w:rPr>
                <w:sz w:val="20"/>
              </w:rPr>
              <w:tab/>
            </w:r>
            <w:r>
              <w:rPr>
                <w:spacing w:val="-1"/>
                <w:sz w:val="20"/>
              </w:rPr>
              <w:t>reprezinte</w:t>
            </w:r>
            <w:r>
              <w:rPr>
                <w:spacing w:val="-58"/>
                <w:sz w:val="20"/>
              </w:rPr>
              <w:t xml:space="preserve"> </w:t>
            </w:r>
            <w:r>
              <w:rPr>
                <w:sz w:val="20"/>
              </w:rPr>
              <w:t>intreprinderea,</w:t>
            </w:r>
            <w:r>
              <w:rPr>
                <w:spacing w:val="-6"/>
                <w:sz w:val="20"/>
              </w:rPr>
              <w:t xml:space="preserve"> </w:t>
            </w:r>
            <w:r>
              <w:rPr>
                <w:sz w:val="20"/>
              </w:rPr>
              <w:t>conform</w:t>
            </w:r>
            <w:r>
              <w:rPr>
                <w:spacing w:val="2"/>
                <w:sz w:val="20"/>
              </w:rPr>
              <w:t xml:space="preserve"> </w:t>
            </w:r>
            <w:r>
              <w:rPr>
                <w:sz w:val="20"/>
              </w:rPr>
              <w:t>legii.</w:t>
            </w:r>
          </w:p>
        </w:tc>
        <w:tc>
          <w:tcPr>
            <w:tcW w:w="898" w:type="dxa"/>
          </w:tcPr>
          <w:p w14:paraId="151CAFAB" w14:textId="77777777" w:rsidR="00BD35D5" w:rsidRDefault="00BD35D5">
            <w:pPr>
              <w:pStyle w:val="TableParagraph"/>
              <w:spacing w:before="4"/>
              <w:rPr>
                <w:b/>
                <w:sz w:val="30"/>
              </w:rPr>
            </w:pPr>
          </w:p>
          <w:p w14:paraId="088C00D3" w14:textId="77777777" w:rsidR="00BD35D5" w:rsidRDefault="00000000">
            <w:pPr>
              <w:pStyle w:val="TableParagraph"/>
              <w:spacing w:before="1"/>
              <w:ind w:right="338"/>
              <w:jc w:val="right"/>
              <w:rPr>
                <w:rFonts w:ascii="Wingdings" w:hAnsi="Wingdings"/>
                <w:sz w:val="20"/>
              </w:rPr>
            </w:pPr>
            <w:r>
              <w:rPr>
                <w:rFonts w:ascii="Wingdings" w:hAnsi="Wingdings"/>
                <w:sz w:val="20"/>
              </w:rPr>
              <w:t></w:t>
            </w:r>
          </w:p>
        </w:tc>
        <w:tc>
          <w:tcPr>
            <w:tcW w:w="1081" w:type="dxa"/>
          </w:tcPr>
          <w:p w14:paraId="7E085FFD" w14:textId="77777777" w:rsidR="00BD35D5" w:rsidRDefault="00BD35D5">
            <w:pPr>
              <w:pStyle w:val="TableParagraph"/>
              <w:spacing w:before="4"/>
              <w:rPr>
                <w:b/>
                <w:sz w:val="30"/>
              </w:rPr>
            </w:pPr>
          </w:p>
          <w:p w14:paraId="225755BD" w14:textId="77777777" w:rsidR="00BD35D5" w:rsidRDefault="00000000">
            <w:pPr>
              <w:pStyle w:val="TableParagraph"/>
              <w:spacing w:before="1"/>
              <w:ind w:left="20"/>
              <w:jc w:val="center"/>
              <w:rPr>
                <w:rFonts w:ascii="Wingdings" w:hAnsi="Wingdings"/>
                <w:sz w:val="20"/>
              </w:rPr>
            </w:pPr>
            <w:r>
              <w:rPr>
                <w:rFonts w:ascii="Wingdings" w:hAnsi="Wingdings"/>
                <w:sz w:val="20"/>
              </w:rPr>
              <w:t></w:t>
            </w:r>
          </w:p>
        </w:tc>
        <w:tc>
          <w:tcPr>
            <w:tcW w:w="1268" w:type="dxa"/>
          </w:tcPr>
          <w:p w14:paraId="0B80EBA3" w14:textId="77777777" w:rsidR="00BD35D5" w:rsidRDefault="00BD35D5">
            <w:pPr>
              <w:pStyle w:val="TableParagraph"/>
              <w:spacing w:before="4"/>
              <w:rPr>
                <w:b/>
                <w:sz w:val="30"/>
              </w:rPr>
            </w:pPr>
          </w:p>
          <w:p w14:paraId="6BDC73A0" w14:textId="77777777" w:rsidR="00BD35D5" w:rsidRDefault="00000000">
            <w:pPr>
              <w:pStyle w:val="TableParagraph"/>
              <w:spacing w:before="1"/>
              <w:ind w:left="24"/>
              <w:jc w:val="center"/>
              <w:rPr>
                <w:rFonts w:ascii="Wingdings" w:hAnsi="Wingdings"/>
                <w:sz w:val="20"/>
              </w:rPr>
            </w:pPr>
            <w:r>
              <w:rPr>
                <w:rFonts w:ascii="Wingdings" w:hAnsi="Wingdings"/>
                <w:sz w:val="20"/>
              </w:rPr>
              <w:t></w:t>
            </w:r>
          </w:p>
        </w:tc>
        <w:tc>
          <w:tcPr>
            <w:tcW w:w="927" w:type="dxa"/>
          </w:tcPr>
          <w:p w14:paraId="034CAFCC" w14:textId="77777777" w:rsidR="00BD35D5" w:rsidRDefault="00BD35D5">
            <w:pPr>
              <w:pStyle w:val="TableParagraph"/>
              <w:spacing w:before="4"/>
              <w:rPr>
                <w:b/>
                <w:sz w:val="30"/>
              </w:rPr>
            </w:pPr>
          </w:p>
          <w:p w14:paraId="3000E387" w14:textId="77777777" w:rsidR="00BD35D5" w:rsidRDefault="00000000">
            <w:pPr>
              <w:pStyle w:val="TableParagraph"/>
              <w:spacing w:before="1"/>
              <w:ind w:right="354"/>
              <w:jc w:val="right"/>
              <w:rPr>
                <w:rFonts w:ascii="Wingdings" w:hAnsi="Wingdings"/>
                <w:sz w:val="20"/>
              </w:rPr>
            </w:pPr>
            <w:r>
              <w:rPr>
                <w:rFonts w:ascii="Wingdings" w:hAnsi="Wingdings"/>
                <w:sz w:val="20"/>
              </w:rPr>
              <w:t></w:t>
            </w:r>
          </w:p>
        </w:tc>
      </w:tr>
      <w:tr w:rsidR="00BD35D5" w14:paraId="1868107E" w14:textId="77777777">
        <w:trPr>
          <w:trHeight w:val="930"/>
        </w:trPr>
        <w:tc>
          <w:tcPr>
            <w:tcW w:w="5114" w:type="dxa"/>
          </w:tcPr>
          <w:p w14:paraId="1077D3B1" w14:textId="77777777" w:rsidR="00BD35D5" w:rsidRDefault="00000000">
            <w:pPr>
              <w:pStyle w:val="TableParagraph"/>
              <w:spacing w:line="237" w:lineRule="auto"/>
              <w:ind w:left="74" w:right="47"/>
              <w:jc w:val="both"/>
              <w:rPr>
                <w:b/>
                <w:sz w:val="20"/>
              </w:rPr>
            </w:pPr>
            <w:r>
              <w:rPr>
                <w:b/>
                <w:sz w:val="20"/>
              </w:rPr>
              <w:t>Doc.</w:t>
            </w:r>
            <w:r>
              <w:rPr>
                <w:b/>
                <w:spacing w:val="1"/>
                <w:sz w:val="20"/>
              </w:rPr>
              <w:t xml:space="preserve"> </w:t>
            </w:r>
            <w:r>
              <w:rPr>
                <w:b/>
                <w:sz w:val="20"/>
              </w:rPr>
              <w:t>18.</w:t>
            </w:r>
            <w:r>
              <w:rPr>
                <w:b/>
                <w:spacing w:val="1"/>
                <w:sz w:val="20"/>
              </w:rPr>
              <w:t xml:space="preserve"> </w:t>
            </w:r>
            <w:r>
              <w:rPr>
                <w:b/>
                <w:sz w:val="20"/>
              </w:rPr>
              <w:t>Declaraţie</w:t>
            </w:r>
            <w:r>
              <w:rPr>
                <w:b/>
                <w:spacing w:val="1"/>
                <w:sz w:val="20"/>
              </w:rPr>
              <w:t xml:space="preserve"> </w:t>
            </w:r>
            <w:r>
              <w:rPr>
                <w:b/>
                <w:sz w:val="20"/>
              </w:rPr>
              <w:t>pe</w:t>
            </w:r>
            <w:r>
              <w:rPr>
                <w:b/>
                <w:spacing w:val="1"/>
                <w:sz w:val="20"/>
              </w:rPr>
              <w:t xml:space="preserve"> </w:t>
            </w:r>
            <w:r>
              <w:rPr>
                <w:b/>
                <w:sz w:val="20"/>
              </w:rPr>
              <w:t>propria</w:t>
            </w:r>
            <w:r>
              <w:rPr>
                <w:b/>
                <w:spacing w:val="1"/>
                <w:sz w:val="20"/>
              </w:rPr>
              <w:t xml:space="preserve"> </w:t>
            </w:r>
            <w:r>
              <w:rPr>
                <w:b/>
                <w:sz w:val="20"/>
              </w:rPr>
              <w:t>răspundere</w:t>
            </w:r>
            <w:r>
              <w:rPr>
                <w:b/>
                <w:spacing w:val="1"/>
                <w:sz w:val="20"/>
              </w:rPr>
              <w:t xml:space="preserve"> </w:t>
            </w:r>
            <w:r>
              <w:rPr>
                <w:b/>
                <w:sz w:val="20"/>
              </w:rPr>
              <w:t>a</w:t>
            </w:r>
            <w:r>
              <w:rPr>
                <w:b/>
                <w:spacing w:val="1"/>
                <w:sz w:val="20"/>
              </w:rPr>
              <w:t xml:space="preserve"> </w:t>
            </w:r>
            <w:r>
              <w:rPr>
                <w:b/>
                <w:sz w:val="20"/>
              </w:rPr>
              <w:t>solicitantului</w:t>
            </w:r>
            <w:r>
              <w:rPr>
                <w:b/>
                <w:spacing w:val="1"/>
                <w:sz w:val="20"/>
              </w:rPr>
              <w:t xml:space="preserve"> </w:t>
            </w:r>
            <w:r>
              <w:rPr>
                <w:b/>
                <w:sz w:val="20"/>
              </w:rPr>
              <w:t>ca</w:t>
            </w:r>
            <w:r>
              <w:rPr>
                <w:b/>
                <w:spacing w:val="1"/>
                <w:sz w:val="20"/>
              </w:rPr>
              <w:t xml:space="preserve"> </w:t>
            </w:r>
            <w:r>
              <w:rPr>
                <w:b/>
                <w:sz w:val="20"/>
              </w:rPr>
              <w:t>nu</w:t>
            </w:r>
            <w:r>
              <w:rPr>
                <w:b/>
                <w:spacing w:val="1"/>
                <w:sz w:val="20"/>
              </w:rPr>
              <w:t xml:space="preserve"> </w:t>
            </w:r>
            <w:r>
              <w:rPr>
                <w:b/>
                <w:sz w:val="20"/>
              </w:rPr>
              <w:t>a</w:t>
            </w:r>
            <w:r>
              <w:rPr>
                <w:b/>
                <w:spacing w:val="1"/>
                <w:sz w:val="20"/>
              </w:rPr>
              <w:t xml:space="preserve"> </w:t>
            </w:r>
            <w:r>
              <w:rPr>
                <w:b/>
                <w:sz w:val="20"/>
              </w:rPr>
              <w:t>beneficiat</w:t>
            </w:r>
            <w:r>
              <w:rPr>
                <w:b/>
                <w:spacing w:val="1"/>
                <w:sz w:val="20"/>
              </w:rPr>
              <w:t xml:space="preserve"> </w:t>
            </w:r>
            <w:r>
              <w:rPr>
                <w:b/>
                <w:sz w:val="20"/>
              </w:rPr>
              <w:t>de</w:t>
            </w:r>
            <w:r>
              <w:rPr>
                <w:b/>
                <w:spacing w:val="1"/>
                <w:sz w:val="20"/>
              </w:rPr>
              <w:t xml:space="preserve"> </w:t>
            </w:r>
            <w:r>
              <w:rPr>
                <w:b/>
                <w:sz w:val="20"/>
              </w:rPr>
              <w:t>servicii</w:t>
            </w:r>
            <w:r>
              <w:rPr>
                <w:b/>
                <w:spacing w:val="1"/>
                <w:sz w:val="20"/>
              </w:rPr>
              <w:t xml:space="preserve"> </w:t>
            </w:r>
            <w:r>
              <w:rPr>
                <w:b/>
                <w:sz w:val="20"/>
              </w:rPr>
              <w:t>de</w:t>
            </w:r>
            <w:r>
              <w:rPr>
                <w:b/>
                <w:spacing w:val="1"/>
                <w:sz w:val="20"/>
              </w:rPr>
              <w:t xml:space="preserve"> </w:t>
            </w:r>
            <w:r>
              <w:rPr>
                <w:b/>
                <w:sz w:val="20"/>
              </w:rPr>
              <w:t>consiliere</w:t>
            </w:r>
            <w:r>
              <w:rPr>
                <w:b/>
                <w:spacing w:val="24"/>
                <w:sz w:val="20"/>
              </w:rPr>
              <w:t xml:space="preserve"> </w:t>
            </w:r>
            <w:r>
              <w:rPr>
                <w:b/>
                <w:sz w:val="20"/>
              </w:rPr>
              <w:t>prin</w:t>
            </w:r>
            <w:r>
              <w:rPr>
                <w:b/>
                <w:spacing w:val="26"/>
                <w:sz w:val="20"/>
              </w:rPr>
              <w:t xml:space="preserve"> </w:t>
            </w:r>
            <w:r>
              <w:rPr>
                <w:b/>
                <w:sz w:val="20"/>
              </w:rPr>
              <w:t>M</w:t>
            </w:r>
            <w:r>
              <w:rPr>
                <w:b/>
                <w:spacing w:val="19"/>
                <w:sz w:val="20"/>
              </w:rPr>
              <w:t xml:space="preserve"> </w:t>
            </w:r>
            <w:r>
              <w:rPr>
                <w:b/>
                <w:sz w:val="20"/>
              </w:rPr>
              <w:t>02</w:t>
            </w:r>
            <w:r>
              <w:rPr>
                <w:b/>
                <w:spacing w:val="22"/>
                <w:sz w:val="20"/>
              </w:rPr>
              <w:t xml:space="preserve"> </w:t>
            </w:r>
            <w:r>
              <w:rPr>
                <w:b/>
                <w:sz w:val="20"/>
              </w:rPr>
              <w:t>(Anexa</w:t>
            </w:r>
            <w:r>
              <w:rPr>
                <w:b/>
                <w:spacing w:val="18"/>
                <w:sz w:val="20"/>
              </w:rPr>
              <w:t xml:space="preserve"> </w:t>
            </w:r>
            <w:r>
              <w:rPr>
                <w:b/>
                <w:sz w:val="20"/>
              </w:rPr>
              <w:t>6.4</w:t>
            </w:r>
            <w:r>
              <w:rPr>
                <w:b/>
                <w:spacing w:val="22"/>
                <w:sz w:val="20"/>
              </w:rPr>
              <w:t xml:space="preserve"> </w:t>
            </w:r>
            <w:r>
              <w:rPr>
                <w:b/>
                <w:sz w:val="20"/>
              </w:rPr>
              <w:t>din</w:t>
            </w:r>
            <w:r>
              <w:rPr>
                <w:b/>
                <w:spacing w:val="21"/>
                <w:sz w:val="20"/>
              </w:rPr>
              <w:t xml:space="preserve"> </w:t>
            </w:r>
            <w:r>
              <w:rPr>
                <w:b/>
                <w:sz w:val="20"/>
              </w:rPr>
              <w:t>Ghidul</w:t>
            </w:r>
          </w:p>
          <w:p w14:paraId="6000DC6E" w14:textId="77777777" w:rsidR="00BD35D5" w:rsidRDefault="00000000">
            <w:pPr>
              <w:pStyle w:val="TableParagraph"/>
              <w:spacing w:line="220" w:lineRule="exact"/>
              <w:ind w:left="74"/>
              <w:rPr>
                <w:b/>
                <w:sz w:val="20"/>
              </w:rPr>
            </w:pPr>
            <w:r>
              <w:rPr>
                <w:b/>
                <w:sz w:val="20"/>
              </w:rPr>
              <w:t>solicitantului)</w:t>
            </w:r>
          </w:p>
        </w:tc>
        <w:tc>
          <w:tcPr>
            <w:tcW w:w="898" w:type="dxa"/>
          </w:tcPr>
          <w:p w14:paraId="1C154B78" w14:textId="77777777" w:rsidR="00BD35D5" w:rsidRDefault="00BD35D5">
            <w:pPr>
              <w:pStyle w:val="TableParagraph"/>
              <w:rPr>
                <w:b/>
                <w:sz w:val="20"/>
              </w:rPr>
            </w:pPr>
          </w:p>
          <w:p w14:paraId="77FCF675" w14:textId="77777777" w:rsidR="00BD35D5" w:rsidRDefault="00000000">
            <w:pPr>
              <w:pStyle w:val="TableParagraph"/>
              <w:ind w:right="338"/>
              <w:jc w:val="right"/>
              <w:rPr>
                <w:rFonts w:ascii="Wingdings" w:hAnsi="Wingdings"/>
                <w:sz w:val="20"/>
              </w:rPr>
            </w:pPr>
            <w:r>
              <w:rPr>
                <w:rFonts w:ascii="Wingdings" w:hAnsi="Wingdings"/>
                <w:sz w:val="20"/>
              </w:rPr>
              <w:t></w:t>
            </w:r>
          </w:p>
        </w:tc>
        <w:tc>
          <w:tcPr>
            <w:tcW w:w="1081" w:type="dxa"/>
          </w:tcPr>
          <w:p w14:paraId="3E87EBBA" w14:textId="77777777" w:rsidR="00BD35D5" w:rsidRDefault="00BD35D5">
            <w:pPr>
              <w:pStyle w:val="TableParagraph"/>
              <w:rPr>
                <w:b/>
                <w:sz w:val="20"/>
              </w:rPr>
            </w:pPr>
          </w:p>
          <w:p w14:paraId="7F6B16E8" w14:textId="77777777" w:rsidR="00BD35D5" w:rsidRDefault="00000000">
            <w:pPr>
              <w:pStyle w:val="TableParagraph"/>
              <w:ind w:left="20"/>
              <w:jc w:val="center"/>
              <w:rPr>
                <w:rFonts w:ascii="Wingdings" w:hAnsi="Wingdings"/>
                <w:sz w:val="20"/>
              </w:rPr>
            </w:pPr>
            <w:r>
              <w:rPr>
                <w:rFonts w:ascii="Wingdings" w:hAnsi="Wingdings"/>
                <w:sz w:val="20"/>
              </w:rPr>
              <w:t></w:t>
            </w:r>
          </w:p>
        </w:tc>
        <w:tc>
          <w:tcPr>
            <w:tcW w:w="1268" w:type="dxa"/>
          </w:tcPr>
          <w:p w14:paraId="4A5AC867" w14:textId="77777777" w:rsidR="00BD35D5" w:rsidRDefault="00BD35D5">
            <w:pPr>
              <w:pStyle w:val="TableParagraph"/>
              <w:rPr>
                <w:b/>
                <w:sz w:val="20"/>
              </w:rPr>
            </w:pPr>
          </w:p>
          <w:p w14:paraId="17C6F6A8" w14:textId="77777777" w:rsidR="00BD35D5" w:rsidRDefault="00000000">
            <w:pPr>
              <w:pStyle w:val="TableParagraph"/>
              <w:ind w:left="24"/>
              <w:jc w:val="center"/>
              <w:rPr>
                <w:rFonts w:ascii="Wingdings" w:hAnsi="Wingdings"/>
                <w:sz w:val="20"/>
              </w:rPr>
            </w:pPr>
            <w:r>
              <w:rPr>
                <w:rFonts w:ascii="Wingdings" w:hAnsi="Wingdings"/>
                <w:sz w:val="20"/>
              </w:rPr>
              <w:t></w:t>
            </w:r>
          </w:p>
        </w:tc>
        <w:tc>
          <w:tcPr>
            <w:tcW w:w="927" w:type="dxa"/>
          </w:tcPr>
          <w:p w14:paraId="46F13956" w14:textId="77777777" w:rsidR="00BD35D5" w:rsidRDefault="00BD35D5">
            <w:pPr>
              <w:pStyle w:val="TableParagraph"/>
              <w:rPr>
                <w:b/>
                <w:sz w:val="20"/>
              </w:rPr>
            </w:pPr>
          </w:p>
          <w:p w14:paraId="2F317BD3" w14:textId="77777777" w:rsidR="00BD35D5" w:rsidRDefault="00000000">
            <w:pPr>
              <w:pStyle w:val="TableParagraph"/>
              <w:ind w:right="354"/>
              <w:jc w:val="right"/>
              <w:rPr>
                <w:rFonts w:ascii="Wingdings" w:hAnsi="Wingdings"/>
                <w:sz w:val="20"/>
              </w:rPr>
            </w:pPr>
            <w:r>
              <w:rPr>
                <w:rFonts w:ascii="Wingdings" w:hAnsi="Wingdings"/>
                <w:sz w:val="20"/>
              </w:rPr>
              <w:t></w:t>
            </w:r>
          </w:p>
        </w:tc>
      </w:tr>
      <w:tr w:rsidR="00BD35D5" w14:paraId="2006B69B" w14:textId="77777777">
        <w:trPr>
          <w:trHeight w:val="1161"/>
        </w:trPr>
        <w:tc>
          <w:tcPr>
            <w:tcW w:w="5114" w:type="dxa"/>
          </w:tcPr>
          <w:p w14:paraId="6B4D6625" w14:textId="77777777" w:rsidR="00BD35D5" w:rsidRDefault="00000000">
            <w:pPr>
              <w:pStyle w:val="TableParagraph"/>
              <w:ind w:left="74" w:right="50"/>
              <w:jc w:val="both"/>
              <w:rPr>
                <w:sz w:val="20"/>
              </w:rPr>
            </w:pPr>
            <w:r>
              <w:rPr>
                <w:b/>
                <w:sz w:val="20"/>
              </w:rPr>
              <w:t xml:space="preserve">Doc. 19. </w:t>
            </w:r>
            <w:r>
              <w:rPr>
                <w:sz w:val="20"/>
              </w:rPr>
              <w:t>Declaratie expert contabil din care sa reiasa</w:t>
            </w:r>
            <w:r>
              <w:rPr>
                <w:spacing w:val="1"/>
                <w:sz w:val="20"/>
              </w:rPr>
              <w:t xml:space="preserve"> </w:t>
            </w:r>
            <w:r>
              <w:rPr>
                <w:sz w:val="20"/>
              </w:rPr>
              <w:t>ca solicitantul in anul precedent depunerii Cererii de</w:t>
            </w:r>
            <w:r>
              <w:rPr>
                <w:spacing w:val="1"/>
                <w:sz w:val="20"/>
              </w:rPr>
              <w:t xml:space="preserve"> </w:t>
            </w:r>
            <w:r>
              <w:rPr>
                <w:sz w:val="20"/>
              </w:rPr>
              <w:t>Finantare</w:t>
            </w:r>
            <w:r>
              <w:rPr>
                <w:spacing w:val="1"/>
                <w:sz w:val="20"/>
              </w:rPr>
              <w:t xml:space="preserve"> </w:t>
            </w:r>
            <w:r>
              <w:rPr>
                <w:sz w:val="20"/>
              </w:rPr>
              <w:t>a</w:t>
            </w:r>
            <w:r>
              <w:rPr>
                <w:spacing w:val="1"/>
                <w:sz w:val="20"/>
              </w:rPr>
              <w:t xml:space="preserve"> </w:t>
            </w:r>
            <w:r>
              <w:rPr>
                <w:sz w:val="20"/>
              </w:rPr>
              <w:t>obtinut</w:t>
            </w:r>
            <w:r>
              <w:rPr>
                <w:spacing w:val="1"/>
                <w:sz w:val="20"/>
              </w:rPr>
              <w:t xml:space="preserve"> </w:t>
            </w:r>
            <w:r>
              <w:rPr>
                <w:sz w:val="20"/>
              </w:rPr>
              <w:t>venituri</w:t>
            </w:r>
            <w:r>
              <w:rPr>
                <w:spacing w:val="1"/>
                <w:sz w:val="20"/>
              </w:rPr>
              <w:t xml:space="preserve"> </w:t>
            </w:r>
            <w:r>
              <w:rPr>
                <w:sz w:val="20"/>
              </w:rPr>
              <w:t>de</w:t>
            </w:r>
            <w:r>
              <w:rPr>
                <w:spacing w:val="1"/>
                <w:sz w:val="20"/>
              </w:rPr>
              <w:t xml:space="preserve"> </w:t>
            </w:r>
            <w:r>
              <w:rPr>
                <w:sz w:val="20"/>
              </w:rPr>
              <w:t>exploatare,</w:t>
            </w:r>
            <w:r>
              <w:rPr>
                <w:spacing w:val="1"/>
                <w:sz w:val="20"/>
              </w:rPr>
              <w:t xml:space="preserve"> </w:t>
            </w:r>
            <w:r>
              <w:rPr>
                <w:sz w:val="20"/>
              </w:rPr>
              <w:t>iar</w:t>
            </w:r>
            <w:r>
              <w:rPr>
                <w:spacing w:val="1"/>
                <w:sz w:val="20"/>
              </w:rPr>
              <w:t xml:space="preserve"> </w:t>
            </w:r>
            <w:r>
              <w:rPr>
                <w:sz w:val="20"/>
              </w:rPr>
              <w:t>veniturile</w:t>
            </w:r>
            <w:r>
              <w:rPr>
                <w:spacing w:val="12"/>
                <w:sz w:val="20"/>
              </w:rPr>
              <w:t xml:space="preserve"> </w:t>
            </w:r>
            <w:r>
              <w:rPr>
                <w:sz w:val="20"/>
              </w:rPr>
              <w:t>din</w:t>
            </w:r>
            <w:r>
              <w:rPr>
                <w:spacing w:val="13"/>
                <w:sz w:val="20"/>
              </w:rPr>
              <w:t xml:space="preserve"> </w:t>
            </w:r>
            <w:r>
              <w:rPr>
                <w:sz w:val="20"/>
              </w:rPr>
              <w:t>activitatile</w:t>
            </w:r>
            <w:r>
              <w:rPr>
                <w:spacing w:val="12"/>
                <w:sz w:val="20"/>
              </w:rPr>
              <w:t xml:space="preserve"> </w:t>
            </w:r>
            <w:r>
              <w:rPr>
                <w:sz w:val="20"/>
              </w:rPr>
              <w:t>agricole</w:t>
            </w:r>
            <w:r>
              <w:rPr>
                <w:spacing w:val="18"/>
                <w:sz w:val="20"/>
              </w:rPr>
              <w:t xml:space="preserve"> </w:t>
            </w:r>
            <w:r>
              <w:rPr>
                <w:sz w:val="20"/>
              </w:rPr>
              <w:t>reprezinta</w:t>
            </w:r>
            <w:r>
              <w:rPr>
                <w:spacing w:val="7"/>
                <w:sz w:val="20"/>
              </w:rPr>
              <w:t xml:space="preserve"> </w:t>
            </w:r>
            <w:r>
              <w:rPr>
                <w:sz w:val="20"/>
              </w:rPr>
              <w:t>cel</w:t>
            </w:r>
            <w:r>
              <w:rPr>
                <w:spacing w:val="16"/>
                <w:sz w:val="20"/>
              </w:rPr>
              <w:t xml:space="preserve"> </w:t>
            </w:r>
            <w:r>
              <w:rPr>
                <w:sz w:val="20"/>
              </w:rPr>
              <w:t>putin</w:t>
            </w:r>
          </w:p>
          <w:p w14:paraId="1354985F" w14:textId="77777777" w:rsidR="00BD35D5" w:rsidRDefault="00000000">
            <w:pPr>
              <w:pStyle w:val="TableParagraph"/>
              <w:spacing w:line="220" w:lineRule="exact"/>
              <w:ind w:left="74"/>
              <w:jc w:val="both"/>
              <w:rPr>
                <w:sz w:val="20"/>
              </w:rPr>
            </w:pPr>
            <w:r>
              <w:rPr>
                <w:sz w:val="20"/>
              </w:rPr>
              <w:t>50%</w:t>
            </w:r>
            <w:r>
              <w:rPr>
                <w:spacing w:val="-2"/>
                <w:sz w:val="20"/>
              </w:rPr>
              <w:t xml:space="preserve"> </w:t>
            </w:r>
            <w:r>
              <w:rPr>
                <w:sz w:val="20"/>
              </w:rPr>
              <w:t>din</w:t>
            </w:r>
            <w:r>
              <w:rPr>
                <w:spacing w:val="-3"/>
                <w:sz w:val="20"/>
              </w:rPr>
              <w:t xml:space="preserve"> </w:t>
            </w:r>
            <w:r>
              <w:rPr>
                <w:sz w:val="20"/>
              </w:rPr>
              <w:t>total</w:t>
            </w:r>
            <w:r>
              <w:rPr>
                <w:spacing w:val="-7"/>
                <w:sz w:val="20"/>
              </w:rPr>
              <w:t xml:space="preserve"> </w:t>
            </w:r>
            <w:r>
              <w:rPr>
                <w:sz w:val="20"/>
              </w:rPr>
              <w:t>venituri</w:t>
            </w:r>
            <w:r>
              <w:rPr>
                <w:spacing w:val="-4"/>
                <w:sz w:val="20"/>
              </w:rPr>
              <w:t xml:space="preserve"> </w:t>
            </w:r>
            <w:r>
              <w:rPr>
                <w:sz w:val="20"/>
              </w:rPr>
              <w:t>din exploatare</w:t>
            </w:r>
            <w:r>
              <w:rPr>
                <w:spacing w:val="1"/>
                <w:sz w:val="20"/>
              </w:rPr>
              <w:t xml:space="preserve"> </w:t>
            </w:r>
            <w:r>
              <w:rPr>
                <w:sz w:val="20"/>
              </w:rPr>
              <w:t>ale</w:t>
            </w:r>
            <w:r>
              <w:rPr>
                <w:spacing w:val="-5"/>
                <w:sz w:val="20"/>
              </w:rPr>
              <w:t xml:space="preserve"> </w:t>
            </w:r>
            <w:r>
              <w:rPr>
                <w:sz w:val="20"/>
              </w:rPr>
              <w:t>solicitantului.</w:t>
            </w:r>
          </w:p>
        </w:tc>
        <w:tc>
          <w:tcPr>
            <w:tcW w:w="898" w:type="dxa"/>
          </w:tcPr>
          <w:p w14:paraId="2F6642F7" w14:textId="77777777" w:rsidR="00BD35D5" w:rsidRDefault="00BD35D5">
            <w:pPr>
              <w:pStyle w:val="TableParagraph"/>
              <w:rPr>
                <w:b/>
                <w:sz w:val="20"/>
              </w:rPr>
            </w:pPr>
          </w:p>
          <w:p w14:paraId="0123B807" w14:textId="77777777" w:rsidR="00BD35D5" w:rsidRDefault="00000000">
            <w:pPr>
              <w:pStyle w:val="TableParagraph"/>
              <w:spacing w:before="1"/>
              <w:ind w:right="338"/>
              <w:jc w:val="right"/>
              <w:rPr>
                <w:rFonts w:ascii="Wingdings" w:hAnsi="Wingdings"/>
                <w:sz w:val="20"/>
              </w:rPr>
            </w:pPr>
            <w:r>
              <w:rPr>
                <w:rFonts w:ascii="Wingdings" w:hAnsi="Wingdings"/>
                <w:sz w:val="20"/>
              </w:rPr>
              <w:t></w:t>
            </w:r>
          </w:p>
        </w:tc>
        <w:tc>
          <w:tcPr>
            <w:tcW w:w="1081" w:type="dxa"/>
          </w:tcPr>
          <w:p w14:paraId="5257A428" w14:textId="77777777" w:rsidR="00BD35D5" w:rsidRDefault="00BD35D5">
            <w:pPr>
              <w:pStyle w:val="TableParagraph"/>
              <w:rPr>
                <w:b/>
                <w:sz w:val="20"/>
              </w:rPr>
            </w:pPr>
          </w:p>
          <w:p w14:paraId="0741748B" w14:textId="77777777" w:rsidR="00BD35D5" w:rsidRDefault="00000000">
            <w:pPr>
              <w:pStyle w:val="TableParagraph"/>
              <w:spacing w:before="1"/>
              <w:ind w:left="20"/>
              <w:jc w:val="center"/>
              <w:rPr>
                <w:rFonts w:ascii="Wingdings" w:hAnsi="Wingdings"/>
                <w:sz w:val="20"/>
              </w:rPr>
            </w:pPr>
            <w:r>
              <w:rPr>
                <w:rFonts w:ascii="Wingdings" w:hAnsi="Wingdings"/>
                <w:sz w:val="20"/>
              </w:rPr>
              <w:t></w:t>
            </w:r>
          </w:p>
        </w:tc>
        <w:tc>
          <w:tcPr>
            <w:tcW w:w="1268" w:type="dxa"/>
          </w:tcPr>
          <w:p w14:paraId="7520A78C" w14:textId="77777777" w:rsidR="00BD35D5" w:rsidRDefault="00BD35D5">
            <w:pPr>
              <w:pStyle w:val="TableParagraph"/>
              <w:rPr>
                <w:b/>
                <w:sz w:val="20"/>
              </w:rPr>
            </w:pPr>
          </w:p>
          <w:p w14:paraId="00C8A8C3" w14:textId="77777777" w:rsidR="00BD35D5" w:rsidRDefault="00000000">
            <w:pPr>
              <w:pStyle w:val="TableParagraph"/>
              <w:spacing w:before="1"/>
              <w:ind w:left="24"/>
              <w:jc w:val="center"/>
              <w:rPr>
                <w:rFonts w:ascii="Wingdings" w:hAnsi="Wingdings"/>
                <w:sz w:val="20"/>
              </w:rPr>
            </w:pPr>
            <w:r>
              <w:rPr>
                <w:rFonts w:ascii="Wingdings" w:hAnsi="Wingdings"/>
                <w:sz w:val="20"/>
              </w:rPr>
              <w:t></w:t>
            </w:r>
          </w:p>
        </w:tc>
        <w:tc>
          <w:tcPr>
            <w:tcW w:w="927" w:type="dxa"/>
          </w:tcPr>
          <w:p w14:paraId="2CFF00E8" w14:textId="77777777" w:rsidR="00BD35D5" w:rsidRDefault="00BD35D5">
            <w:pPr>
              <w:pStyle w:val="TableParagraph"/>
              <w:rPr>
                <w:b/>
                <w:sz w:val="20"/>
              </w:rPr>
            </w:pPr>
          </w:p>
          <w:p w14:paraId="4DD2835F" w14:textId="77777777" w:rsidR="00BD35D5" w:rsidRDefault="00000000">
            <w:pPr>
              <w:pStyle w:val="TableParagraph"/>
              <w:spacing w:before="1"/>
              <w:ind w:right="354"/>
              <w:jc w:val="right"/>
              <w:rPr>
                <w:rFonts w:ascii="Wingdings" w:hAnsi="Wingdings"/>
                <w:sz w:val="20"/>
              </w:rPr>
            </w:pPr>
            <w:r>
              <w:rPr>
                <w:rFonts w:ascii="Wingdings" w:hAnsi="Wingdings"/>
                <w:sz w:val="20"/>
              </w:rPr>
              <w:t></w:t>
            </w:r>
          </w:p>
        </w:tc>
      </w:tr>
      <w:tr w:rsidR="00BD35D5" w14:paraId="398B368C" w14:textId="77777777">
        <w:trPr>
          <w:trHeight w:val="695"/>
        </w:trPr>
        <w:tc>
          <w:tcPr>
            <w:tcW w:w="5114" w:type="dxa"/>
          </w:tcPr>
          <w:p w14:paraId="3C98276F" w14:textId="77777777" w:rsidR="00BD35D5" w:rsidRDefault="00BD35D5">
            <w:pPr>
              <w:pStyle w:val="TableParagraph"/>
              <w:spacing w:before="4"/>
              <w:rPr>
                <w:b/>
                <w:sz w:val="19"/>
              </w:rPr>
            </w:pPr>
          </w:p>
          <w:p w14:paraId="342D9FF9" w14:textId="77777777" w:rsidR="00BD35D5" w:rsidRDefault="00000000">
            <w:pPr>
              <w:pStyle w:val="TableParagraph"/>
              <w:ind w:left="74"/>
              <w:rPr>
                <w:sz w:val="20"/>
              </w:rPr>
            </w:pPr>
            <w:r>
              <w:rPr>
                <w:b/>
                <w:sz w:val="20"/>
              </w:rPr>
              <w:t>Doc.24.</w:t>
            </w:r>
            <w:r>
              <w:rPr>
                <w:b/>
                <w:spacing w:val="-6"/>
                <w:sz w:val="20"/>
              </w:rPr>
              <w:t xml:space="preserve"> </w:t>
            </w:r>
            <w:r>
              <w:rPr>
                <w:sz w:val="20"/>
              </w:rPr>
              <w:t>Alte</w:t>
            </w:r>
            <w:r>
              <w:rPr>
                <w:spacing w:val="-4"/>
                <w:sz w:val="20"/>
              </w:rPr>
              <w:t xml:space="preserve"> </w:t>
            </w:r>
            <w:r>
              <w:rPr>
                <w:sz w:val="20"/>
              </w:rPr>
              <w:t>documente</w:t>
            </w:r>
            <w:r>
              <w:rPr>
                <w:spacing w:val="-4"/>
                <w:sz w:val="20"/>
              </w:rPr>
              <w:t xml:space="preserve"> </w:t>
            </w:r>
            <w:r>
              <w:rPr>
                <w:sz w:val="20"/>
              </w:rPr>
              <w:t>(dupa</w:t>
            </w:r>
            <w:r>
              <w:rPr>
                <w:spacing w:val="-1"/>
                <w:sz w:val="20"/>
              </w:rPr>
              <w:t xml:space="preserve"> </w:t>
            </w:r>
            <w:r>
              <w:rPr>
                <w:sz w:val="20"/>
              </w:rPr>
              <w:t>caz)</w:t>
            </w:r>
          </w:p>
        </w:tc>
        <w:tc>
          <w:tcPr>
            <w:tcW w:w="898" w:type="dxa"/>
          </w:tcPr>
          <w:p w14:paraId="555ED458" w14:textId="77777777" w:rsidR="00BD35D5" w:rsidRDefault="00BD35D5">
            <w:pPr>
              <w:pStyle w:val="TableParagraph"/>
              <w:rPr>
                <w:b/>
                <w:sz w:val="20"/>
              </w:rPr>
            </w:pPr>
          </w:p>
          <w:p w14:paraId="32051959" w14:textId="77777777" w:rsidR="00BD35D5" w:rsidRDefault="00000000">
            <w:pPr>
              <w:pStyle w:val="TableParagraph"/>
              <w:ind w:right="338"/>
              <w:jc w:val="right"/>
              <w:rPr>
                <w:rFonts w:ascii="Wingdings" w:hAnsi="Wingdings"/>
                <w:sz w:val="20"/>
              </w:rPr>
            </w:pPr>
            <w:r>
              <w:rPr>
                <w:rFonts w:ascii="Wingdings" w:hAnsi="Wingdings"/>
                <w:sz w:val="20"/>
              </w:rPr>
              <w:t></w:t>
            </w:r>
          </w:p>
        </w:tc>
        <w:tc>
          <w:tcPr>
            <w:tcW w:w="1081" w:type="dxa"/>
          </w:tcPr>
          <w:p w14:paraId="08AA3BF5" w14:textId="77777777" w:rsidR="00BD35D5" w:rsidRDefault="00BD35D5">
            <w:pPr>
              <w:pStyle w:val="TableParagraph"/>
              <w:rPr>
                <w:b/>
                <w:sz w:val="20"/>
              </w:rPr>
            </w:pPr>
          </w:p>
          <w:p w14:paraId="05CAEA91" w14:textId="77777777" w:rsidR="00BD35D5" w:rsidRDefault="00000000">
            <w:pPr>
              <w:pStyle w:val="TableParagraph"/>
              <w:ind w:left="20"/>
              <w:jc w:val="center"/>
              <w:rPr>
                <w:rFonts w:ascii="Wingdings" w:hAnsi="Wingdings"/>
                <w:sz w:val="20"/>
              </w:rPr>
            </w:pPr>
            <w:r>
              <w:rPr>
                <w:rFonts w:ascii="Wingdings" w:hAnsi="Wingdings"/>
                <w:sz w:val="20"/>
              </w:rPr>
              <w:t></w:t>
            </w:r>
          </w:p>
        </w:tc>
        <w:tc>
          <w:tcPr>
            <w:tcW w:w="1268" w:type="dxa"/>
          </w:tcPr>
          <w:p w14:paraId="549577DE" w14:textId="77777777" w:rsidR="00BD35D5" w:rsidRDefault="00BD35D5">
            <w:pPr>
              <w:pStyle w:val="TableParagraph"/>
              <w:rPr>
                <w:b/>
                <w:sz w:val="20"/>
              </w:rPr>
            </w:pPr>
          </w:p>
          <w:p w14:paraId="05246C86" w14:textId="77777777" w:rsidR="00BD35D5" w:rsidRDefault="00000000">
            <w:pPr>
              <w:pStyle w:val="TableParagraph"/>
              <w:ind w:left="24"/>
              <w:jc w:val="center"/>
              <w:rPr>
                <w:rFonts w:ascii="Wingdings" w:hAnsi="Wingdings"/>
                <w:sz w:val="20"/>
              </w:rPr>
            </w:pPr>
            <w:r>
              <w:rPr>
                <w:rFonts w:ascii="Wingdings" w:hAnsi="Wingdings"/>
                <w:sz w:val="20"/>
              </w:rPr>
              <w:t></w:t>
            </w:r>
          </w:p>
        </w:tc>
        <w:tc>
          <w:tcPr>
            <w:tcW w:w="927" w:type="dxa"/>
          </w:tcPr>
          <w:p w14:paraId="6164013B" w14:textId="77777777" w:rsidR="00BD35D5" w:rsidRDefault="00BD35D5">
            <w:pPr>
              <w:pStyle w:val="TableParagraph"/>
              <w:rPr>
                <w:b/>
                <w:sz w:val="20"/>
              </w:rPr>
            </w:pPr>
          </w:p>
          <w:p w14:paraId="5490293F" w14:textId="77777777" w:rsidR="00BD35D5" w:rsidRDefault="00000000">
            <w:pPr>
              <w:pStyle w:val="TableParagraph"/>
              <w:ind w:right="354"/>
              <w:jc w:val="right"/>
              <w:rPr>
                <w:rFonts w:ascii="Wingdings" w:hAnsi="Wingdings"/>
                <w:sz w:val="20"/>
              </w:rPr>
            </w:pPr>
            <w:r>
              <w:rPr>
                <w:rFonts w:ascii="Wingdings" w:hAnsi="Wingdings"/>
                <w:sz w:val="20"/>
              </w:rPr>
              <w:t></w:t>
            </w:r>
          </w:p>
        </w:tc>
      </w:tr>
    </w:tbl>
    <w:p w14:paraId="2CB8587A" w14:textId="77777777" w:rsidR="00BD35D5" w:rsidRDefault="00BD35D5">
      <w:pPr>
        <w:jc w:val="right"/>
        <w:rPr>
          <w:rFonts w:ascii="Wingdings" w:hAnsi="Wingdings"/>
          <w:sz w:val="20"/>
        </w:rPr>
        <w:sectPr w:rsidR="00BD35D5">
          <w:pgSz w:w="11910" w:h="16840"/>
          <w:pgMar w:top="1720" w:right="300" w:bottom="280" w:left="820" w:header="706" w:footer="0" w:gutter="0"/>
          <w:cols w:space="720"/>
        </w:sectPr>
      </w:pPr>
    </w:p>
    <w:p w14:paraId="3726FBF7" w14:textId="77777777" w:rsidR="00BD35D5" w:rsidRDefault="00000000">
      <w:pPr>
        <w:pStyle w:val="BodyText"/>
        <w:ind w:left="591"/>
        <w:rPr>
          <w:sz w:val="20"/>
        </w:rPr>
      </w:pPr>
      <w:r>
        <w:rPr>
          <w:noProof/>
          <w:sz w:val="20"/>
        </w:rPr>
        <w:lastRenderedPageBreak/>
        <w:drawing>
          <wp:inline distT="0" distB="0" distL="0" distR="0" wp14:anchorId="22F3164E" wp14:editId="62AB78AA">
            <wp:extent cx="5803589" cy="635793"/>
            <wp:effectExtent l="0" t="0" r="0" b="0"/>
            <wp:docPr id="1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image1.png"/>
                    <pic:cNvPicPr/>
                  </pic:nvPicPr>
                  <pic:blipFill>
                    <a:blip r:embed="rId7" cstate="print"/>
                    <a:stretch>
                      <a:fillRect/>
                    </a:stretch>
                  </pic:blipFill>
                  <pic:spPr>
                    <a:xfrm>
                      <a:off x="0" y="0"/>
                      <a:ext cx="5803589" cy="635793"/>
                    </a:xfrm>
                    <a:prstGeom prst="rect">
                      <a:avLst/>
                    </a:prstGeom>
                  </pic:spPr>
                </pic:pic>
              </a:graphicData>
            </a:graphic>
          </wp:inline>
        </w:drawing>
      </w:r>
    </w:p>
    <w:p w14:paraId="6D9CFCAF" w14:textId="77777777" w:rsidR="00BD35D5" w:rsidRDefault="00000000">
      <w:pPr>
        <w:spacing w:before="13" w:line="231" w:lineRule="exact"/>
        <w:ind w:left="591"/>
        <w:rPr>
          <w:b/>
          <w:sz w:val="20"/>
        </w:rPr>
      </w:pPr>
      <w:r>
        <w:rPr>
          <w:b/>
          <w:sz w:val="20"/>
          <w:u w:val="single"/>
        </w:rPr>
        <w:t>CONCLUZIE</w:t>
      </w:r>
      <w:r>
        <w:rPr>
          <w:b/>
          <w:spacing w:val="2"/>
          <w:sz w:val="20"/>
          <w:u w:val="single"/>
        </w:rPr>
        <w:t xml:space="preserve"> </w:t>
      </w:r>
      <w:r>
        <w:rPr>
          <w:b/>
          <w:sz w:val="20"/>
          <w:u w:val="single"/>
        </w:rPr>
        <w:t>:</w:t>
      </w:r>
    </w:p>
    <w:p w14:paraId="3A96AA21" w14:textId="77777777" w:rsidR="00BD35D5" w:rsidRDefault="00000000">
      <w:pPr>
        <w:ind w:left="591" w:right="485"/>
        <w:rPr>
          <w:b/>
          <w:sz w:val="20"/>
        </w:rPr>
      </w:pPr>
      <w:r>
        <w:rPr>
          <w:b/>
          <w:sz w:val="20"/>
        </w:rPr>
        <w:t>Cererea</w:t>
      </w:r>
      <w:r>
        <w:rPr>
          <w:b/>
          <w:spacing w:val="27"/>
          <w:sz w:val="20"/>
        </w:rPr>
        <w:t xml:space="preserve"> </w:t>
      </w:r>
      <w:r>
        <w:rPr>
          <w:b/>
          <w:sz w:val="20"/>
        </w:rPr>
        <w:t>de</w:t>
      </w:r>
      <w:r>
        <w:rPr>
          <w:b/>
          <w:spacing w:val="24"/>
          <w:sz w:val="20"/>
        </w:rPr>
        <w:t xml:space="preserve"> </w:t>
      </w:r>
      <w:r>
        <w:rPr>
          <w:b/>
          <w:sz w:val="20"/>
        </w:rPr>
        <w:t>finanţare</w:t>
      </w:r>
      <w:r>
        <w:rPr>
          <w:b/>
          <w:spacing w:val="25"/>
          <w:sz w:val="20"/>
        </w:rPr>
        <w:t xml:space="preserve"> </w:t>
      </w:r>
      <w:r>
        <w:rPr>
          <w:b/>
          <w:sz w:val="20"/>
        </w:rPr>
        <w:t>şi</w:t>
      </w:r>
      <w:r>
        <w:rPr>
          <w:b/>
          <w:spacing w:val="26"/>
          <w:sz w:val="20"/>
        </w:rPr>
        <w:t xml:space="preserve"> </w:t>
      </w:r>
      <w:r>
        <w:rPr>
          <w:b/>
          <w:sz w:val="20"/>
        </w:rPr>
        <w:t>documentele</w:t>
      </w:r>
      <w:r>
        <w:rPr>
          <w:b/>
          <w:spacing w:val="25"/>
          <w:sz w:val="20"/>
        </w:rPr>
        <w:t xml:space="preserve"> </w:t>
      </w:r>
      <w:r>
        <w:rPr>
          <w:b/>
          <w:sz w:val="20"/>
        </w:rPr>
        <w:t>anexate</w:t>
      </w:r>
      <w:r>
        <w:rPr>
          <w:b/>
          <w:spacing w:val="24"/>
          <w:sz w:val="20"/>
        </w:rPr>
        <w:t xml:space="preserve"> </w:t>
      </w:r>
      <w:r>
        <w:rPr>
          <w:b/>
          <w:sz w:val="20"/>
        </w:rPr>
        <w:t>acesteia</w:t>
      </w:r>
      <w:r>
        <w:rPr>
          <w:b/>
          <w:spacing w:val="28"/>
          <w:sz w:val="20"/>
        </w:rPr>
        <w:t xml:space="preserve"> </w:t>
      </w:r>
      <w:r>
        <w:rPr>
          <w:b/>
          <w:sz w:val="20"/>
        </w:rPr>
        <w:t>depuse</w:t>
      </w:r>
      <w:r>
        <w:rPr>
          <w:b/>
          <w:spacing w:val="28"/>
          <w:sz w:val="20"/>
        </w:rPr>
        <w:t xml:space="preserve"> </w:t>
      </w:r>
      <w:r>
        <w:rPr>
          <w:b/>
          <w:sz w:val="20"/>
        </w:rPr>
        <w:t>de</w:t>
      </w:r>
      <w:r>
        <w:rPr>
          <w:b/>
          <w:spacing w:val="29"/>
          <w:sz w:val="20"/>
        </w:rPr>
        <w:t xml:space="preserve"> </w:t>
      </w:r>
      <w:r>
        <w:rPr>
          <w:b/>
          <w:sz w:val="20"/>
        </w:rPr>
        <w:t>beneficiar</w:t>
      </w:r>
      <w:r>
        <w:rPr>
          <w:b/>
          <w:spacing w:val="25"/>
          <w:sz w:val="20"/>
        </w:rPr>
        <w:t xml:space="preserve"> </w:t>
      </w:r>
      <w:r>
        <w:rPr>
          <w:b/>
          <w:sz w:val="20"/>
        </w:rPr>
        <w:t>pe</w:t>
      </w:r>
      <w:r>
        <w:rPr>
          <w:b/>
          <w:spacing w:val="28"/>
          <w:sz w:val="20"/>
        </w:rPr>
        <w:t xml:space="preserve"> </w:t>
      </w:r>
      <w:r>
        <w:rPr>
          <w:b/>
          <w:sz w:val="20"/>
        </w:rPr>
        <w:t>suport</w:t>
      </w:r>
      <w:r>
        <w:rPr>
          <w:b/>
          <w:spacing w:val="28"/>
          <w:sz w:val="20"/>
        </w:rPr>
        <w:t xml:space="preserve"> </w:t>
      </w:r>
      <w:r>
        <w:rPr>
          <w:b/>
          <w:sz w:val="20"/>
        </w:rPr>
        <w:t>de</w:t>
      </w:r>
      <w:r>
        <w:rPr>
          <w:b/>
          <w:spacing w:val="28"/>
          <w:sz w:val="20"/>
        </w:rPr>
        <w:t xml:space="preserve"> </w:t>
      </w:r>
      <w:r>
        <w:rPr>
          <w:b/>
          <w:sz w:val="20"/>
        </w:rPr>
        <w:t>hârtie</w:t>
      </w:r>
      <w:r>
        <w:rPr>
          <w:b/>
          <w:spacing w:val="-57"/>
          <w:sz w:val="20"/>
        </w:rPr>
        <w:t xml:space="preserve"> </w:t>
      </w:r>
      <w:r>
        <w:rPr>
          <w:b/>
          <w:sz w:val="20"/>
        </w:rPr>
        <w:t>sunt</w:t>
      </w:r>
    </w:p>
    <w:p w14:paraId="410984D6" w14:textId="77777777" w:rsidR="00BD35D5" w:rsidRDefault="00BD35D5">
      <w:pPr>
        <w:pStyle w:val="BodyText"/>
        <w:spacing w:before="10"/>
        <w:rPr>
          <w:b/>
          <w:sz w:val="19"/>
        </w:rPr>
      </w:pPr>
    </w:p>
    <w:p w14:paraId="2539DF35" w14:textId="77777777" w:rsidR="00BD35D5" w:rsidRDefault="00000000">
      <w:pPr>
        <w:ind w:left="591"/>
        <w:rPr>
          <w:b/>
          <w:sz w:val="20"/>
        </w:rPr>
      </w:pPr>
      <w:r>
        <w:rPr>
          <w:rFonts w:ascii="Wingdings" w:hAnsi="Wingdings"/>
          <w:sz w:val="20"/>
        </w:rPr>
        <w:t></w:t>
      </w:r>
      <w:r>
        <w:rPr>
          <w:b/>
          <w:sz w:val="20"/>
        </w:rPr>
        <w:t>conforme</w:t>
      </w:r>
    </w:p>
    <w:p w14:paraId="3834C973" w14:textId="77777777" w:rsidR="00BD35D5" w:rsidRDefault="00000000">
      <w:pPr>
        <w:spacing w:before="3" w:line="231" w:lineRule="exact"/>
        <w:ind w:left="591"/>
        <w:rPr>
          <w:b/>
          <w:sz w:val="20"/>
        </w:rPr>
      </w:pPr>
      <w:r>
        <w:rPr>
          <w:rFonts w:ascii="Wingdings" w:hAnsi="Wingdings"/>
          <w:sz w:val="20"/>
        </w:rPr>
        <w:t></w:t>
      </w:r>
      <w:r>
        <w:rPr>
          <w:b/>
          <w:sz w:val="20"/>
        </w:rPr>
        <w:t>neconforme</w:t>
      </w:r>
    </w:p>
    <w:p w14:paraId="5C210868" w14:textId="77777777" w:rsidR="00BD35D5" w:rsidRDefault="00000000">
      <w:pPr>
        <w:spacing w:line="231" w:lineRule="exact"/>
        <w:ind w:left="591"/>
        <w:rPr>
          <w:b/>
          <w:sz w:val="20"/>
        </w:rPr>
      </w:pPr>
      <w:r>
        <w:rPr>
          <w:b/>
          <w:sz w:val="20"/>
        </w:rPr>
        <w:t>cu</w:t>
      </w:r>
      <w:r>
        <w:rPr>
          <w:b/>
          <w:spacing w:val="-3"/>
          <w:sz w:val="20"/>
        </w:rPr>
        <w:t xml:space="preserve"> </w:t>
      </w:r>
      <w:r>
        <w:rPr>
          <w:b/>
          <w:sz w:val="20"/>
        </w:rPr>
        <w:t>exemplarul depus</w:t>
      </w:r>
      <w:r>
        <w:rPr>
          <w:b/>
          <w:spacing w:val="-5"/>
          <w:sz w:val="20"/>
        </w:rPr>
        <w:t xml:space="preserve"> </w:t>
      </w:r>
      <w:r>
        <w:rPr>
          <w:b/>
          <w:sz w:val="20"/>
        </w:rPr>
        <w:t>on-line.</w:t>
      </w:r>
    </w:p>
    <w:sectPr w:rsidR="00BD35D5">
      <w:headerReference w:type="default" r:id="rId65"/>
      <w:pgSz w:w="11910" w:h="16840"/>
      <w:pgMar w:top="680" w:right="300" w:bottom="280" w:left="82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A61726" w14:textId="77777777" w:rsidR="007D4346" w:rsidRDefault="007D4346">
      <w:r>
        <w:separator/>
      </w:r>
    </w:p>
  </w:endnote>
  <w:endnote w:type="continuationSeparator" w:id="0">
    <w:p w14:paraId="3C3BA66F" w14:textId="77777777" w:rsidR="007D4346" w:rsidRDefault="007D4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altName w:val="Trebuchet MS"/>
    <w:panose1 w:val="020B0603020202020204"/>
    <w:charset w:val="00"/>
    <w:family w:val="swiss"/>
    <w:pitch w:val="variable"/>
    <w:sig w:usb0="00000287" w:usb1="00000003"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MT">
    <w:altName w:val="Arial"/>
    <w:charset w:val="01"/>
    <w:family w:val="swiss"/>
    <w:pitch w:val="variable"/>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1D9AA8" w14:textId="77777777" w:rsidR="007D4346" w:rsidRDefault="007D4346">
      <w:r>
        <w:separator/>
      </w:r>
    </w:p>
  </w:footnote>
  <w:footnote w:type="continuationSeparator" w:id="0">
    <w:p w14:paraId="21E74D55" w14:textId="77777777" w:rsidR="007D4346" w:rsidRDefault="007D43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F343D" w14:textId="77777777" w:rsidR="00BD35D5" w:rsidRDefault="00000000">
    <w:pPr>
      <w:pStyle w:val="BodyText"/>
      <w:spacing w:line="14" w:lineRule="auto"/>
      <w:rPr>
        <w:sz w:val="20"/>
      </w:rPr>
    </w:pPr>
    <w:r>
      <w:rPr>
        <w:noProof/>
      </w:rPr>
      <w:drawing>
        <wp:anchor distT="0" distB="0" distL="0" distR="0" simplePos="0" relativeHeight="483014144" behindDoc="1" locked="0" layoutInCell="1" allowOverlap="1" wp14:anchorId="45B326E3" wp14:editId="04E7A9C3">
          <wp:simplePos x="0" y="0"/>
          <wp:positionH relativeFrom="page">
            <wp:posOffset>722630</wp:posOffset>
          </wp:positionH>
          <wp:positionV relativeFrom="page">
            <wp:posOffset>448309</wp:posOffset>
          </wp:positionV>
          <wp:extent cx="5830570" cy="645795"/>
          <wp:effectExtent l="0" t="0" r="0" b="0"/>
          <wp:wrapNone/>
          <wp:docPr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1" cstate="print"/>
                  <a:stretch>
                    <a:fillRect/>
                  </a:stretch>
                </pic:blipFill>
                <pic:spPr>
                  <a:xfrm>
                    <a:off x="0" y="0"/>
                    <a:ext cx="5830570" cy="645795"/>
                  </a:xfrm>
                  <a:prstGeom prst="rect">
                    <a:avLst/>
                  </a:prstGeom>
                </pic:spPr>
              </pic:pic>
            </a:graphicData>
          </a:graphic>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B06F1" w14:textId="77777777" w:rsidR="00BD35D5" w:rsidRDefault="00BD35D5">
    <w:pPr>
      <w:pStyle w:val="BodyText"/>
      <w:spacing w:line="14" w:lineRule="auto"/>
      <w:rPr>
        <w:sz w:val="2"/>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DB319" w14:textId="77777777" w:rsidR="00BD35D5" w:rsidRDefault="00BD35D5">
    <w:pPr>
      <w:pStyle w:val="BodyText"/>
      <w:spacing w:line="14" w:lineRule="auto"/>
      <w:rPr>
        <w:sz w:val="2"/>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AE949" w14:textId="77777777" w:rsidR="00BD35D5" w:rsidRDefault="00BD35D5">
    <w:pPr>
      <w:pStyle w:val="BodyText"/>
      <w:spacing w:line="14" w:lineRule="auto"/>
      <w:rPr>
        <w:sz w:val="2"/>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077DD" w14:textId="77777777" w:rsidR="00BD35D5" w:rsidRDefault="00BD35D5">
    <w:pPr>
      <w:pStyle w:val="BodyText"/>
      <w:spacing w:line="14" w:lineRule="auto"/>
      <w:rPr>
        <w:sz w:val="2"/>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E2DE8" w14:textId="77777777" w:rsidR="00BD35D5" w:rsidRDefault="00BD35D5">
    <w:pPr>
      <w:pStyle w:val="BodyText"/>
      <w:spacing w:line="14" w:lineRule="auto"/>
      <w:rPr>
        <w:sz w:val="2"/>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12ED4" w14:textId="77777777" w:rsidR="00BD35D5" w:rsidRDefault="00BD35D5">
    <w:pPr>
      <w:pStyle w:val="BodyText"/>
      <w:spacing w:line="14" w:lineRule="auto"/>
      <w:rPr>
        <w:sz w:val="2"/>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5CC12" w14:textId="77777777" w:rsidR="00BD35D5" w:rsidRDefault="00BD35D5">
    <w:pPr>
      <w:pStyle w:val="BodyText"/>
      <w:spacing w:line="14" w:lineRule="auto"/>
      <w:rPr>
        <w:sz w:val="2"/>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AC676" w14:textId="77777777" w:rsidR="00BD35D5" w:rsidRDefault="00000000">
    <w:pPr>
      <w:pStyle w:val="BodyText"/>
      <w:spacing w:line="14" w:lineRule="auto"/>
      <w:rPr>
        <w:sz w:val="20"/>
      </w:rPr>
    </w:pPr>
    <w:r>
      <w:rPr>
        <w:noProof/>
      </w:rPr>
      <w:drawing>
        <wp:anchor distT="0" distB="0" distL="0" distR="0" simplePos="0" relativeHeight="483016704" behindDoc="1" locked="0" layoutInCell="1" allowOverlap="1" wp14:anchorId="5E349EAC" wp14:editId="23B80E7E">
          <wp:simplePos x="0" y="0"/>
          <wp:positionH relativeFrom="page">
            <wp:posOffset>722630</wp:posOffset>
          </wp:positionH>
          <wp:positionV relativeFrom="page">
            <wp:posOffset>448309</wp:posOffset>
          </wp:positionV>
          <wp:extent cx="5830570" cy="645795"/>
          <wp:effectExtent l="0" t="0" r="0" b="0"/>
          <wp:wrapNone/>
          <wp:docPr id="4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1.png"/>
                  <pic:cNvPicPr/>
                </pic:nvPicPr>
                <pic:blipFill>
                  <a:blip r:embed="rId1" cstate="print"/>
                  <a:stretch>
                    <a:fillRect/>
                  </a:stretch>
                </pic:blipFill>
                <pic:spPr>
                  <a:xfrm>
                    <a:off x="0" y="0"/>
                    <a:ext cx="5830570" cy="645795"/>
                  </a:xfrm>
                  <a:prstGeom prst="rect">
                    <a:avLst/>
                  </a:prstGeom>
                </pic:spPr>
              </pic:pic>
            </a:graphicData>
          </a:graphic>
        </wp:anchor>
      </w:drawing>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E3A1B" w14:textId="77777777" w:rsidR="00BD35D5" w:rsidRDefault="00BD35D5">
    <w:pPr>
      <w:pStyle w:val="BodyText"/>
      <w:spacing w:line="14" w:lineRule="auto"/>
      <w:rPr>
        <w:sz w:val="2"/>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89239" w14:textId="77777777" w:rsidR="00BD35D5" w:rsidRDefault="00BD35D5">
    <w:pPr>
      <w:pStyle w:val="BodyText"/>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F882E" w14:textId="77777777" w:rsidR="00BD35D5" w:rsidRDefault="00BD35D5">
    <w:pPr>
      <w:pStyle w:val="BodyText"/>
      <w:spacing w:line="14" w:lineRule="auto"/>
      <w:rPr>
        <w:sz w:val="2"/>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68772" w14:textId="77777777" w:rsidR="00BD35D5" w:rsidRDefault="00BD35D5">
    <w:pPr>
      <w:pStyle w:val="BodyText"/>
      <w:spacing w:line="14" w:lineRule="auto"/>
      <w:rPr>
        <w:sz w:val="2"/>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2E818" w14:textId="77777777" w:rsidR="00BD35D5" w:rsidRDefault="00BD35D5">
    <w:pPr>
      <w:pStyle w:val="BodyText"/>
      <w:spacing w:line="14" w:lineRule="auto"/>
      <w:rPr>
        <w:sz w:val="2"/>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95751" w14:textId="77777777" w:rsidR="00BD35D5" w:rsidRDefault="00BD35D5">
    <w:pPr>
      <w:pStyle w:val="BodyText"/>
      <w:spacing w:line="14" w:lineRule="auto"/>
      <w:rPr>
        <w:sz w:val="2"/>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B8F36" w14:textId="77777777" w:rsidR="00BD35D5" w:rsidRDefault="00BD35D5">
    <w:pPr>
      <w:pStyle w:val="BodyText"/>
      <w:spacing w:line="14" w:lineRule="auto"/>
      <w:rPr>
        <w:sz w:val="2"/>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6CFE9" w14:textId="77777777" w:rsidR="00BD35D5" w:rsidRDefault="00BD35D5">
    <w:pPr>
      <w:pStyle w:val="BodyText"/>
      <w:spacing w:line="14" w:lineRule="auto"/>
      <w:rPr>
        <w:sz w:val="2"/>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26968" w14:textId="77777777" w:rsidR="00BD35D5" w:rsidRDefault="00BD35D5">
    <w:pPr>
      <w:pStyle w:val="BodyText"/>
      <w:spacing w:line="14" w:lineRule="auto"/>
      <w:rPr>
        <w:sz w:val="2"/>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7F353" w14:textId="77777777" w:rsidR="00BD35D5" w:rsidRDefault="00BD35D5">
    <w:pPr>
      <w:pStyle w:val="BodyText"/>
      <w:spacing w:line="14" w:lineRule="auto"/>
      <w:rPr>
        <w:sz w:val="2"/>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CED61" w14:textId="77777777" w:rsidR="00BD35D5" w:rsidRDefault="00BD35D5">
    <w:pPr>
      <w:pStyle w:val="BodyText"/>
      <w:spacing w:line="14" w:lineRule="auto"/>
      <w:rPr>
        <w:sz w:val="2"/>
      </w:rP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77994" w14:textId="77777777" w:rsidR="00BD35D5" w:rsidRDefault="00BD35D5">
    <w:pPr>
      <w:pStyle w:val="BodyText"/>
      <w:spacing w:line="14" w:lineRule="auto"/>
      <w:rPr>
        <w:sz w:val="2"/>
      </w:rP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96950" w14:textId="77777777" w:rsidR="00BD35D5" w:rsidRDefault="00BD35D5">
    <w:pPr>
      <w:pStyle w:val="BodyText"/>
      <w:spacing w:line="14" w:lineRule="auto"/>
      <w:rPr>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FFAF2" w14:textId="77777777" w:rsidR="00BD35D5" w:rsidRDefault="00000000">
    <w:pPr>
      <w:pStyle w:val="BodyText"/>
      <w:spacing w:line="14" w:lineRule="auto"/>
      <w:rPr>
        <w:sz w:val="20"/>
      </w:rPr>
    </w:pPr>
    <w:r>
      <w:rPr>
        <w:noProof/>
      </w:rPr>
      <w:drawing>
        <wp:anchor distT="0" distB="0" distL="0" distR="0" simplePos="0" relativeHeight="483014656" behindDoc="1" locked="0" layoutInCell="1" allowOverlap="1" wp14:anchorId="46684268" wp14:editId="28C85BD6">
          <wp:simplePos x="0" y="0"/>
          <wp:positionH relativeFrom="page">
            <wp:posOffset>895985</wp:posOffset>
          </wp:positionH>
          <wp:positionV relativeFrom="page">
            <wp:posOffset>448309</wp:posOffset>
          </wp:positionV>
          <wp:extent cx="5830570" cy="645795"/>
          <wp:effectExtent l="0" t="0" r="0" b="0"/>
          <wp:wrapNone/>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png"/>
                  <pic:cNvPicPr/>
                </pic:nvPicPr>
                <pic:blipFill>
                  <a:blip r:embed="rId1" cstate="print"/>
                  <a:stretch>
                    <a:fillRect/>
                  </a:stretch>
                </pic:blipFill>
                <pic:spPr>
                  <a:xfrm>
                    <a:off x="0" y="0"/>
                    <a:ext cx="5830570" cy="645795"/>
                  </a:xfrm>
                  <a:prstGeom prst="rect">
                    <a:avLst/>
                  </a:prstGeom>
                </pic:spPr>
              </pic:pic>
            </a:graphicData>
          </a:graphic>
        </wp:anchor>
      </w:drawing>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54774" w14:textId="77777777" w:rsidR="00BD35D5" w:rsidRDefault="00BD35D5">
    <w:pPr>
      <w:pStyle w:val="BodyText"/>
      <w:spacing w:line="14" w:lineRule="auto"/>
      <w:rPr>
        <w:sz w:val="2"/>
      </w:rP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D9F1D" w14:textId="77777777" w:rsidR="00BD35D5" w:rsidRDefault="00BD35D5">
    <w:pPr>
      <w:pStyle w:val="BodyText"/>
      <w:spacing w:line="14" w:lineRule="auto"/>
      <w:rPr>
        <w:sz w:val="2"/>
      </w:rP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5A151" w14:textId="77777777" w:rsidR="00BD35D5" w:rsidRDefault="00000000">
    <w:pPr>
      <w:pStyle w:val="BodyText"/>
      <w:spacing w:line="14" w:lineRule="auto"/>
      <w:rPr>
        <w:sz w:val="20"/>
      </w:rPr>
    </w:pPr>
    <w:r>
      <w:rPr>
        <w:noProof/>
      </w:rPr>
      <w:drawing>
        <wp:anchor distT="0" distB="0" distL="0" distR="0" simplePos="0" relativeHeight="483017216" behindDoc="1" locked="0" layoutInCell="1" allowOverlap="1" wp14:anchorId="6710C1BA" wp14:editId="08E4E121">
          <wp:simplePos x="0" y="0"/>
          <wp:positionH relativeFrom="page">
            <wp:posOffset>895985</wp:posOffset>
          </wp:positionH>
          <wp:positionV relativeFrom="page">
            <wp:posOffset>448309</wp:posOffset>
          </wp:positionV>
          <wp:extent cx="5830570" cy="645795"/>
          <wp:effectExtent l="0" t="0" r="0" b="0"/>
          <wp:wrapNone/>
          <wp:docPr id="9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image1.png"/>
                  <pic:cNvPicPr/>
                </pic:nvPicPr>
                <pic:blipFill>
                  <a:blip r:embed="rId1" cstate="print"/>
                  <a:stretch>
                    <a:fillRect/>
                  </a:stretch>
                </pic:blipFill>
                <pic:spPr>
                  <a:xfrm>
                    <a:off x="0" y="0"/>
                    <a:ext cx="5830570" cy="645795"/>
                  </a:xfrm>
                  <a:prstGeom prst="rect">
                    <a:avLst/>
                  </a:prstGeom>
                </pic:spPr>
              </pic:pic>
            </a:graphicData>
          </a:graphic>
        </wp:anchor>
      </w:drawing>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58406" w14:textId="77777777" w:rsidR="00BD35D5" w:rsidRDefault="00BD35D5">
    <w:pPr>
      <w:pStyle w:val="BodyText"/>
      <w:spacing w:line="14" w:lineRule="auto"/>
      <w:rPr>
        <w:sz w:val="2"/>
      </w:rP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0D664" w14:textId="77777777" w:rsidR="00BD35D5" w:rsidRDefault="00BD35D5">
    <w:pPr>
      <w:pStyle w:val="BodyText"/>
      <w:spacing w:line="14" w:lineRule="auto"/>
      <w:rPr>
        <w:sz w:val="2"/>
      </w:rP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B7647" w14:textId="77777777" w:rsidR="00BD35D5" w:rsidRDefault="00000000">
    <w:pPr>
      <w:pStyle w:val="BodyText"/>
      <w:spacing w:line="14" w:lineRule="auto"/>
      <w:rPr>
        <w:sz w:val="20"/>
      </w:rPr>
    </w:pPr>
    <w:r>
      <w:rPr>
        <w:noProof/>
      </w:rPr>
      <w:drawing>
        <wp:anchor distT="0" distB="0" distL="0" distR="0" simplePos="0" relativeHeight="483017728" behindDoc="1" locked="0" layoutInCell="1" allowOverlap="1" wp14:anchorId="4F9D5952" wp14:editId="627890AE">
          <wp:simplePos x="0" y="0"/>
          <wp:positionH relativeFrom="page">
            <wp:posOffset>722630</wp:posOffset>
          </wp:positionH>
          <wp:positionV relativeFrom="page">
            <wp:posOffset>448309</wp:posOffset>
          </wp:positionV>
          <wp:extent cx="5830570" cy="645795"/>
          <wp:effectExtent l="0" t="0" r="0" b="0"/>
          <wp:wrapNone/>
          <wp:docPr id="10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image1.png"/>
                  <pic:cNvPicPr/>
                </pic:nvPicPr>
                <pic:blipFill>
                  <a:blip r:embed="rId1" cstate="print"/>
                  <a:stretch>
                    <a:fillRect/>
                  </a:stretch>
                </pic:blipFill>
                <pic:spPr>
                  <a:xfrm>
                    <a:off x="0" y="0"/>
                    <a:ext cx="5830570" cy="645795"/>
                  </a:xfrm>
                  <a:prstGeom prst="rect">
                    <a:avLst/>
                  </a:prstGeom>
                </pic:spPr>
              </pic:pic>
            </a:graphicData>
          </a:graphic>
        </wp:anchor>
      </w:drawing>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E754A" w14:textId="77777777" w:rsidR="00BD35D5" w:rsidRDefault="00BD35D5">
    <w:pPr>
      <w:pStyle w:val="BodyText"/>
      <w:spacing w:line="14" w:lineRule="auto"/>
      <w:rPr>
        <w:sz w:val="2"/>
      </w:rPr>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CC25B" w14:textId="77777777" w:rsidR="00BD35D5" w:rsidRDefault="00000000">
    <w:pPr>
      <w:pStyle w:val="BodyText"/>
      <w:spacing w:line="14" w:lineRule="auto"/>
      <w:rPr>
        <w:sz w:val="20"/>
      </w:rPr>
    </w:pPr>
    <w:r>
      <w:rPr>
        <w:noProof/>
      </w:rPr>
      <w:drawing>
        <wp:anchor distT="0" distB="0" distL="0" distR="0" simplePos="0" relativeHeight="483018240" behindDoc="1" locked="0" layoutInCell="1" allowOverlap="1" wp14:anchorId="465340A5" wp14:editId="02E3E731">
          <wp:simplePos x="0" y="0"/>
          <wp:positionH relativeFrom="page">
            <wp:posOffset>895985</wp:posOffset>
          </wp:positionH>
          <wp:positionV relativeFrom="page">
            <wp:posOffset>448309</wp:posOffset>
          </wp:positionV>
          <wp:extent cx="5830570" cy="645795"/>
          <wp:effectExtent l="0" t="0" r="0" b="0"/>
          <wp:wrapNone/>
          <wp:docPr id="10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image1.png"/>
                  <pic:cNvPicPr/>
                </pic:nvPicPr>
                <pic:blipFill>
                  <a:blip r:embed="rId1" cstate="print"/>
                  <a:stretch>
                    <a:fillRect/>
                  </a:stretch>
                </pic:blipFill>
                <pic:spPr>
                  <a:xfrm>
                    <a:off x="0" y="0"/>
                    <a:ext cx="5830570" cy="645795"/>
                  </a:xfrm>
                  <a:prstGeom prst="rect">
                    <a:avLst/>
                  </a:prstGeom>
                </pic:spPr>
              </pic:pic>
            </a:graphicData>
          </a:graphic>
        </wp:anchor>
      </w:drawing>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E7BA8" w14:textId="77777777" w:rsidR="00BD35D5" w:rsidRDefault="00BD35D5">
    <w:pPr>
      <w:pStyle w:val="BodyText"/>
      <w:spacing w:line="14" w:lineRule="auto"/>
      <w:rPr>
        <w:sz w:val="2"/>
      </w:rPr>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63E0E" w14:textId="77777777" w:rsidR="00BD35D5" w:rsidRDefault="00000000">
    <w:pPr>
      <w:pStyle w:val="BodyText"/>
      <w:spacing w:line="14" w:lineRule="auto"/>
      <w:rPr>
        <w:sz w:val="20"/>
      </w:rPr>
    </w:pPr>
    <w:r>
      <w:rPr>
        <w:noProof/>
      </w:rPr>
      <w:drawing>
        <wp:anchor distT="0" distB="0" distL="0" distR="0" simplePos="0" relativeHeight="483018752" behindDoc="1" locked="0" layoutInCell="1" allowOverlap="1" wp14:anchorId="7C28EFD4" wp14:editId="49859E97">
          <wp:simplePos x="0" y="0"/>
          <wp:positionH relativeFrom="page">
            <wp:posOffset>722630</wp:posOffset>
          </wp:positionH>
          <wp:positionV relativeFrom="page">
            <wp:posOffset>448309</wp:posOffset>
          </wp:positionV>
          <wp:extent cx="5830570" cy="645795"/>
          <wp:effectExtent l="0" t="0" r="0" b="0"/>
          <wp:wrapNone/>
          <wp:docPr id="10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image1.png"/>
                  <pic:cNvPicPr/>
                </pic:nvPicPr>
                <pic:blipFill>
                  <a:blip r:embed="rId1" cstate="print"/>
                  <a:stretch>
                    <a:fillRect/>
                  </a:stretch>
                </pic:blipFill>
                <pic:spPr>
                  <a:xfrm>
                    <a:off x="0" y="0"/>
                    <a:ext cx="5830570" cy="645795"/>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18DAF" w14:textId="77777777" w:rsidR="00BD35D5" w:rsidRDefault="00000000">
    <w:pPr>
      <w:pStyle w:val="BodyText"/>
      <w:spacing w:line="14" w:lineRule="auto"/>
      <w:rPr>
        <w:sz w:val="20"/>
      </w:rPr>
    </w:pPr>
    <w:r>
      <w:rPr>
        <w:noProof/>
      </w:rPr>
      <w:drawing>
        <wp:anchor distT="0" distB="0" distL="0" distR="0" simplePos="0" relativeHeight="483015168" behindDoc="1" locked="0" layoutInCell="1" allowOverlap="1" wp14:anchorId="2977E23B" wp14:editId="772EC1D4">
          <wp:simplePos x="0" y="0"/>
          <wp:positionH relativeFrom="page">
            <wp:posOffset>722630</wp:posOffset>
          </wp:positionH>
          <wp:positionV relativeFrom="page">
            <wp:posOffset>448310</wp:posOffset>
          </wp:positionV>
          <wp:extent cx="5830570" cy="645794"/>
          <wp:effectExtent l="0" t="0" r="0" b="0"/>
          <wp:wrapNone/>
          <wp:docPr id="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png"/>
                  <pic:cNvPicPr/>
                </pic:nvPicPr>
                <pic:blipFill>
                  <a:blip r:embed="rId1" cstate="print"/>
                  <a:stretch>
                    <a:fillRect/>
                  </a:stretch>
                </pic:blipFill>
                <pic:spPr>
                  <a:xfrm>
                    <a:off x="0" y="0"/>
                    <a:ext cx="5830570" cy="645794"/>
                  </a:xfrm>
                  <a:prstGeom prst="rect">
                    <a:avLst/>
                  </a:prstGeom>
                </pic:spPr>
              </pic:pic>
            </a:graphicData>
          </a:graphic>
        </wp:anchor>
      </w:drawing>
    </w: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024B7" w14:textId="77777777" w:rsidR="00BD35D5" w:rsidRDefault="00BD35D5">
    <w:pPr>
      <w:pStyle w:val="BodyText"/>
      <w:spacing w:line="14" w:lineRule="auto"/>
      <w:rPr>
        <w:sz w:val="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D373C" w14:textId="77777777" w:rsidR="00BD35D5" w:rsidRDefault="00000000">
    <w:pPr>
      <w:pStyle w:val="BodyText"/>
      <w:spacing w:line="14" w:lineRule="auto"/>
      <w:rPr>
        <w:sz w:val="20"/>
      </w:rPr>
    </w:pPr>
    <w:r>
      <w:rPr>
        <w:noProof/>
      </w:rPr>
      <w:drawing>
        <wp:anchor distT="0" distB="0" distL="0" distR="0" simplePos="0" relativeHeight="483015680" behindDoc="1" locked="0" layoutInCell="1" allowOverlap="1" wp14:anchorId="57CEDE65" wp14:editId="3636B69D">
          <wp:simplePos x="0" y="0"/>
          <wp:positionH relativeFrom="page">
            <wp:posOffset>895985</wp:posOffset>
          </wp:positionH>
          <wp:positionV relativeFrom="page">
            <wp:posOffset>448309</wp:posOffset>
          </wp:positionV>
          <wp:extent cx="5830570" cy="645795"/>
          <wp:effectExtent l="0" t="0" r="0" b="0"/>
          <wp:wrapNone/>
          <wp:docPr id="1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png"/>
                  <pic:cNvPicPr/>
                </pic:nvPicPr>
                <pic:blipFill>
                  <a:blip r:embed="rId1" cstate="print"/>
                  <a:stretch>
                    <a:fillRect/>
                  </a:stretch>
                </pic:blipFill>
                <pic:spPr>
                  <a:xfrm>
                    <a:off x="0" y="0"/>
                    <a:ext cx="5830570" cy="645795"/>
                  </a:xfrm>
                  <a:prstGeom prst="rect">
                    <a:avLst/>
                  </a:prstGeom>
                </pic:spPr>
              </pic:pic>
            </a:graphicData>
          </a:graphic>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1EC70" w14:textId="77777777" w:rsidR="00BD35D5" w:rsidRDefault="00BD35D5">
    <w:pPr>
      <w:pStyle w:val="BodyText"/>
      <w:spacing w:line="14" w:lineRule="auto"/>
      <w:rPr>
        <w:sz w:val="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A9D65" w14:textId="77777777" w:rsidR="00BD35D5" w:rsidRDefault="00000000">
    <w:pPr>
      <w:pStyle w:val="BodyText"/>
      <w:spacing w:line="14" w:lineRule="auto"/>
      <w:rPr>
        <w:sz w:val="20"/>
      </w:rPr>
    </w:pPr>
    <w:r>
      <w:rPr>
        <w:noProof/>
      </w:rPr>
      <w:drawing>
        <wp:anchor distT="0" distB="0" distL="0" distR="0" simplePos="0" relativeHeight="483016192" behindDoc="1" locked="0" layoutInCell="1" allowOverlap="1" wp14:anchorId="6C086A6B" wp14:editId="19E76C5B">
          <wp:simplePos x="0" y="0"/>
          <wp:positionH relativeFrom="page">
            <wp:posOffset>895985</wp:posOffset>
          </wp:positionH>
          <wp:positionV relativeFrom="page">
            <wp:posOffset>448309</wp:posOffset>
          </wp:positionV>
          <wp:extent cx="5830570" cy="645795"/>
          <wp:effectExtent l="0" t="0" r="0" b="0"/>
          <wp:wrapNone/>
          <wp:docPr id="2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png"/>
                  <pic:cNvPicPr/>
                </pic:nvPicPr>
                <pic:blipFill>
                  <a:blip r:embed="rId1" cstate="print"/>
                  <a:stretch>
                    <a:fillRect/>
                  </a:stretch>
                </pic:blipFill>
                <pic:spPr>
                  <a:xfrm>
                    <a:off x="0" y="0"/>
                    <a:ext cx="5830570" cy="645795"/>
                  </a:xfrm>
                  <a:prstGeom prst="rect">
                    <a:avLst/>
                  </a:prstGeom>
                </pic:spPr>
              </pic:pic>
            </a:graphicData>
          </a:graphic>
        </wp:anchor>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634D3" w14:textId="77777777" w:rsidR="00BD35D5" w:rsidRDefault="00BD35D5">
    <w:pPr>
      <w:pStyle w:val="BodyText"/>
      <w:spacing w:line="14" w:lineRule="auto"/>
      <w:rPr>
        <w:sz w:val="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EDB1E" w14:textId="77777777" w:rsidR="00BD35D5" w:rsidRDefault="00BD35D5">
    <w:pPr>
      <w:pStyle w:val="BodyText"/>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47F00"/>
    <w:multiLevelType w:val="hybridMultilevel"/>
    <w:tmpl w:val="F9302CC4"/>
    <w:lvl w:ilvl="0" w:tplc="A37A254E">
      <w:start w:val="1"/>
      <w:numFmt w:val="lowerLetter"/>
      <w:lvlText w:val="%1)"/>
      <w:lvlJc w:val="left"/>
      <w:pPr>
        <w:ind w:left="792" w:hanging="721"/>
        <w:jc w:val="left"/>
      </w:pPr>
      <w:rPr>
        <w:rFonts w:ascii="Trebuchet MS" w:eastAsia="Trebuchet MS" w:hAnsi="Trebuchet MS" w:cs="Trebuchet MS" w:hint="default"/>
        <w:spacing w:val="-1"/>
        <w:w w:val="100"/>
        <w:sz w:val="20"/>
        <w:szCs w:val="20"/>
        <w:lang w:val="ro-RO" w:eastAsia="en-US" w:bidi="ar-SA"/>
      </w:rPr>
    </w:lvl>
    <w:lvl w:ilvl="1" w:tplc="787ED766">
      <w:numFmt w:val="bullet"/>
      <w:lvlText w:val="•"/>
      <w:lvlJc w:val="left"/>
      <w:pPr>
        <w:ind w:left="1123" w:hanging="721"/>
      </w:pPr>
      <w:rPr>
        <w:rFonts w:hint="default"/>
        <w:lang w:val="ro-RO" w:eastAsia="en-US" w:bidi="ar-SA"/>
      </w:rPr>
    </w:lvl>
    <w:lvl w:ilvl="2" w:tplc="23480B18">
      <w:numFmt w:val="bullet"/>
      <w:lvlText w:val="•"/>
      <w:lvlJc w:val="left"/>
      <w:pPr>
        <w:ind w:left="1446" w:hanging="721"/>
      </w:pPr>
      <w:rPr>
        <w:rFonts w:hint="default"/>
        <w:lang w:val="ro-RO" w:eastAsia="en-US" w:bidi="ar-SA"/>
      </w:rPr>
    </w:lvl>
    <w:lvl w:ilvl="3" w:tplc="F894C836">
      <w:numFmt w:val="bullet"/>
      <w:lvlText w:val="•"/>
      <w:lvlJc w:val="left"/>
      <w:pPr>
        <w:ind w:left="1770" w:hanging="721"/>
      </w:pPr>
      <w:rPr>
        <w:rFonts w:hint="default"/>
        <w:lang w:val="ro-RO" w:eastAsia="en-US" w:bidi="ar-SA"/>
      </w:rPr>
    </w:lvl>
    <w:lvl w:ilvl="4" w:tplc="4DCABDCC">
      <w:numFmt w:val="bullet"/>
      <w:lvlText w:val="•"/>
      <w:lvlJc w:val="left"/>
      <w:pPr>
        <w:ind w:left="2093" w:hanging="721"/>
      </w:pPr>
      <w:rPr>
        <w:rFonts w:hint="default"/>
        <w:lang w:val="ro-RO" w:eastAsia="en-US" w:bidi="ar-SA"/>
      </w:rPr>
    </w:lvl>
    <w:lvl w:ilvl="5" w:tplc="C32CEA6E">
      <w:numFmt w:val="bullet"/>
      <w:lvlText w:val="•"/>
      <w:lvlJc w:val="left"/>
      <w:pPr>
        <w:ind w:left="2417" w:hanging="721"/>
      </w:pPr>
      <w:rPr>
        <w:rFonts w:hint="default"/>
        <w:lang w:val="ro-RO" w:eastAsia="en-US" w:bidi="ar-SA"/>
      </w:rPr>
    </w:lvl>
    <w:lvl w:ilvl="6" w:tplc="319208F8">
      <w:numFmt w:val="bullet"/>
      <w:lvlText w:val="•"/>
      <w:lvlJc w:val="left"/>
      <w:pPr>
        <w:ind w:left="2740" w:hanging="721"/>
      </w:pPr>
      <w:rPr>
        <w:rFonts w:hint="default"/>
        <w:lang w:val="ro-RO" w:eastAsia="en-US" w:bidi="ar-SA"/>
      </w:rPr>
    </w:lvl>
    <w:lvl w:ilvl="7" w:tplc="6868D0F8">
      <w:numFmt w:val="bullet"/>
      <w:lvlText w:val="•"/>
      <w:lvlJc w:val="left"/>
      <w:pPr>
        <w:ind w:left="3063" w:hanging="721"/>
      </w:pPr>
      <w:rPr>
        <w:rFonts w:hint="default"/>
        <w:lang w:val="ro-RO" w:eastAsia="en-US" w:bidi="ar-SA"/>
      </w:rPr>
    </w:lvl>
    <w:lvl w:ilvl="8" w:tplc="30406C7E">
      <w:numFmt w:val="bullet"/>
      <w:lvlText w:val="•"/>
      <w:lvlJc w:val="left"/>
      <w:pPr>
        <w:ind w:left="3387" w:hanging="721"/>
      </w:pPr>
      <w:rPr>
        <w:rFonts w:hint="default"/>
        <w:lang w:val="ro-RO" w:eastAsia="en-US" w:bidi="ar-SA"/>
      </w:rPr>
    </w:lvl>
  </w:abstractNum>
  <w:abstractNum w:abstractNumId="1" w15:restartNumberingAfterBreak="0">
    <w:nsid w:val="073C329E"/>
    <w:multiLevelType w:val="hybridMultilevel"/>
    <w:tmpl w:val="2B723086"/>
    <w:lvl w:ilvl="0" w:tplc="D1D0A12E">
      <w:numFmt w:val="bullet"/>
      <w:lvlText w:val=""/>
      <w:lvlJc w:val="left"/>
      <w:pPr>
        <w:ind w:left="379" w:hanging="202"/>
      </w:pPr>
      <w:rPr>
        <w:rFonts w:ascii="Wingdings" w:eastAsia="Wingdings" w:hAnsi="Wingdings" w:cs="Wingdings" w:hint="default"/>
        <w:w w:val="100"/>
        <w:sz w:val="20"/>
        <w:szCs w:val="20"/>
        <w:lang w:val="ro-RO" w:eastAsia="en-US" w:bidi="ar-SA"/>
      </w:rPr>
    </w:lvl>
    <w:lvl w:ilvl="1" w:tplc="F96A19F8">
      <w:numFmt w:val="bullet"/>
      <w:lvlText w:val="•"/>
      <w:lvlJc w:val="left"/>
      <w:pPr>
        <w:ind w:left="1018" w:hanging="202"/>
      </w:pPr>
      <w:rPr>
        <w:rFonts w:hint="default"/>
        <w:lang w:val="ro-RO" w:eastAsia="en-US" w:bidi="ar-SA"/>
      </w:rPr>
    </w:lvl>
    <w:lvl w:ilvl="2" w:tplc="C9429B02">
      <w:numFmt w:val="bullet"/>
      <w:lvlText w:val="•"/>
      <w:lvlJc w:val="left"/>
      <w:pPr>
        <w:ind w:left="1657" w:hanging="202"/>
      </w:pPr>
      <w:rPr>
        <w:rFonts w:hint="default"/>
        <w:lang w:val="ro-RO" w:eastAsia="en-US" w:bidi="ar-SA"/>
      </w:rPr>
    </w:lvl>
    <w:lvl w:ilvl="3" w:tplc="27649E96">
      <w:numFmt w:val="bullet"/>
      <w:lvlText w:val="•"/>
      <w:lvlJc w:val="left"/>
      <w:pPr>
        <w:ind w:left="2296" w:hanging="202"/>
      </w:pPr>
      <w:rPr>
        <w:rFonts w:hint="default"/>
        <w:lang w:val="ro-RO" w:eastAsia="en-US" w:bidi="ar-SA"/>
      </w:rPr>
    </w:lvl>
    <w:lvl w:ilvl="4" w:tplc="53B0FB5E">
      <w:numFmt w:val="bullet"/>
      <w:lvlText w:val="•"/>
      <w:lvlJc w:val="left"/>
      <w:pPr>
        <w:ind w:left="2934" w:hanging="202"/>
      </w:pPr>
      <w:rPr>
        <w:rFonts w:hint="default"/>
        <w:lang w:val="ro-RO" w:eastAsia="en-US" w:bidi="ar-SA"/>
      </w:rPr>
    </w:lvl>
    <w:lvl w:ilvl="5" w:tplc="E8BE59A2">
      <w:numFmt w:val="bullet"/>
      <w:lvlText w:val="•"/>
      <w:lvlJc w:val="left"/>
      <w:pPr>
        <w:ind w:left="3573" w:hanging="202"/>
      </w:pPr>
      <w:rPr>
        <w:rFonts w:hint="default"/>
        <w:lang w:val="ro-RO" w:eastAsia="en-US" w:bidi="ar-SA"/>
      </w:rPr>
    </w:lvl>
    <w:lvl w:ilvl="6" w:tplc="11125840">
      <w:numFmt w:val="bullet"/>
      <w:lvlText w:val="•"/>
      <w:lvlJc w:val="left"/>
      <w:pPr>
        <w:ind w:left="4212" w:hanging="202"/>
      </w:pPr>
      <w:rPr>
        <w:rFonts w:hint="default"/>
        <w:lang w:val="ro-RO" w:eastAsia="en-US" w:bidi="ar-SA"/>
      </w:rPr>
    </w:lvl>
    <w:lvl w:ilvl="7" w:tplc="15C476F6">
      <w:numFmt w:val="bullet"/>
      <w:lvlText w:val="•"/>
      <w:lvlJc w:val="left"/>
      <w:pPr>
        <w:ind w:left="4850" w:hanging="202"/>
      </w:pPr>
      <w:rPr>
        <w:rFonts w:hint="default"/>
        <w:lang w:val="ro-RO" w:eastAsia="en-US" w:bidi="ar-SA"/>
      </w:rPr>
    </w:lvl>
    <w:lvl w:ilvl="8" w:tplc="16F2C924">
      <w:numFmt w:val="bullet"/>
      <w:lvlText w:val="•"/>
      <w:lvlJc w:val="left"/>
      <w:pPr>
        <w:ind w:left="5489" w:hanging="202"/>
      </w:pPr>
      <w:rPr>
        <w:rFonts w:hint="default"/>
        <w:lang w:val="ro-RO" w:eastAsia="en-US" w:bidi="ar-SA"/>
      </w:rPr>
    </w:lvl>
  </w:abstractNum>
  <w:abstractNum w:abstractNumId="2" w15:restartNumberingAfterBreak="0">
    <w:nsid w:val="090F37D1"/>
    <w:multiLevelType w:val="hybridMultilevel"/>
    <w:tmpl w:val="30429D4C"/>
    <w:lvl w:ilvl="0" w:tplc="F60846BC">
      <w:numFmt w:val="bullet"/>
      <w:lvlText w:val=""/>
      <w:lvlJc w:val="left"/>
      <w:pPr>
        <w:ind w:left="393" w:hanging="216"/>
      </w:pPr>
      <w:rPr>
        <w:rFonts w:ascii="Wingdings" w:eastAsia="Wingdings" w:hAnsi="Wingdings" w:cs="Wingdings" w:hint="default"/>
        <w:w w:val="100"/>
        <w:sz w:val="20"/>
        <w:szCs w:val="20"/>
        <w:lang w:val="ro-RO" w:eastAsia="en-US" w:bidi="ar-SA"/>
      </w:rPr>
    </w:lvl>
    <w:lvl w:ilvl="1" w:tplc="1D14CEF0">
      <w:numFmt w:val="bullet"/>
      <w:lvlText w:val="•"/>
      <w:lvlJc w:val="left"/>
      <w:pPr>
        <w:ind w:left="1036" w:hanging="216"/>
      </w:pPr>
      <w:rPr>
        <w:rFonts w:hint="default"/>
        <w:lang w:val="ro-RO" w:eastAsia="en-US" w:bidi="ar-SA"/>
      </w:rPr>
    </w:lvl>
    <w:lvl w:ilvl="2" w:tplc="575E34C2">
      <w:numFmt w:val="bullet"/>
      <w:lvlText w:val="•"/>
      <w:lvlJc w:val="left"/>
      <w:pPr>
        <w:ind w:left="1673" w:hanging="216"/>
      </w:pPr>
      <w:rPr>
        <w:rFonts w:hint="default"/>
        <w:lang w:val="ro-RO" w:eastAsia="en-US" w:bidi="ar-SA"/>
      </w:rPr>
    </w:lvl>
    <w:lvl w:ilvl="3" w:tplc="760AF286">
      <w:numFmt w:val="bullet"/>
      <w:lvlText w:val="•"/>
      <w:lvlJc w:val="left"/>
      <w:pPr>
        <w:ind w:left="2310" w:hanging="216"/>
      </w:pPr>
      <w:rPr>
        <w:rFonts w:hint="default"/>
        <w:lang w:val="ro-RO" w:eastAsia="en-US" w:bidi="ar-SA"/>
      </w:rPr>
    </w:lvl>
    <w:lvl w:ilvl="4" w:tplc="CA1AE73A">
      <w:numFmt w:val="bullet"/>
      <w:lvlText w:val="•"/>
      <w:lvlJc w:val="left"/>
      <w:pPr>
        <w:ind w:left="2946" w:hanging="216"/>
      </w:pPr>
      <w:rPr>
        <w:rFonts w:hint="default"/>
        <w:lang w:val="ro-RO" w:eastAsia="en-US" w:bidi="ar-SA"/>
      </w:rPr>
    </w:lvl>
    <w:lvl w:ilvl="5" w:tplc="21C021D2">
      <w:numFmt w:val="bullet"/>
      <w:lvlText w:val="•"/>
      <w:lvlJc w:val="left"/>
      <w:pPr>
        <w:ind w:left="3583" w:hanging="216"/>
      </w:pPr>
      <w:rPr>
        <w:rFonts w:hint="default"/>
        <w:lang w:val="ro-RO" w:eastAsia="en-US" w:bidi="ar-SA"/>
      </w:rPr>
    </w:lvl>
    <w:lvl w:ilvl="6" w:tplc="D7B856BA">
      <w:numFmt w:val="bullet"/>
      <w:lvlText w:val="•"/>
      <w:lvlJc w:val="left"/>
      <w:pPr>
        <w:ind w:left="4220" w:hanging="216"/>
      </w:pPr>
      <w:rPr>
        <w:rFonts w:hint="default"/>
        <w:lang w:val="ro-RO" w:eastAsia="en-US" w:bidi="ar-SA"/>
      </w:rPr>
    </w:lvl>
    <w:lvl w:ilvl="7" w:tplc="6F28F4B0">
      <w:numFmt w:val="bullet"/>
      <w:lvlText w:val="•"/>
      <w:lvlJc w:val="left"/>
      <w:pPr>
        <w:ind w:left="4856" w:hanging="216"/>
      </w:pPr>
      <w:rPr>
        <w:rFonts w:hint="default"/>
        <w:lang w:val="ro-RO" w:eastAsia="en-US" w:bidi="ar-SA"/>
      </w:rPr>
    </w:lvl>
    <w:lvl w:ilvl="8" w:tplc="A238BF4A">
      <w:numFmt w:val="bullet"/>
      <w:lvlText w:val="•"/>
      <w:lvlJc w:val="left"/>
      <w:pPr>
        <w:ind w:left="5493" w:hanging="216"/>
      </w:pPr>
      <w:rPr>
        <w:rFonts w:hint="default"/>
        <w:lang w:val="ro-RO" w:eastAsia="en-US" w:bidi="ar-SA"/>
      </w:rPr>
    </w:lvl>
  </w:abstractNum>
  <w:abstractNum w:abstractNumId="3" w15:restartNumberingAfterBreak="0">
    <w:nsid w:val="09C31CC7"/>
    <w:multiLevelType w:val="hybridMultilevel"/>
    <w:tmpl w:val="4EC8C726"/>
    <w:lvl w:ilvl="0" w:tplc="97CCE344">
      <w:start w:val="2"/>
      <w:numFmt w:val="decimal"/>
      <w:lvlText w:val="%1."/>
      <w:lvlJc w:val="left"/>
      <w:pPr>
        <w:ind w:left="312" w:hanging="240"/>
        <w:jc w:val="left"/>
      </w:pPr>
      <w:rPr>
        <w:rFonts w:ascii="Trebuchet MS" w:eastAsia="Trebuchet MS" w:hAnsi="Trebuchet MS" w:cs="Trebuchet MS" w:hint="default"/>
        <w:spacing w:val="-1"/>
        <w:w w:val="100"/>
        <w:sz w:val="20"/>
        <w:szCs w:val="20"/>
        <w:lang w:val="ro-RO" w:eastAsia="en-US" w:bidi="ar-SA"/>
      </w:rPr>
    </w:lvl>
    <w:lvl w:ilvl="1" w:tplc="4106EE9C">
      <w:numFmt w:val="bullet"/>
      <w:lvlText w:val="•"/>
      <w:lvlJc w:val="left"/>
      <w:pPr>
        <w:ind w:left="797" w:hanging="240"/>
      </w:pPr>
      <w:rPr>
        <w:rFonts w:hint="default"/>
        <w:lang w:val="ro-RO" w:eastAsia="en-US" w:bidi="ar-SA"/>
      </w:rPr>
    </w:lvl>
    <w:lvl w:ilvl="2" w:tplc="8B2C7D10">
      <w:numFmt w:val="bullet"/>
      <w:lvlText w:val="•"/>
      <w:lvlJc w:val="left"/>
      <w:pPr>
        <w:ind w:left="1275" w:hanging="240"/>
      </w:pPr>
      <w:rPr>
        <w:rFonts w:hint="default"/>
        <w:lang w:val="ro-RO" w:eastAsia="en-US" w:bidi="ar-SA"/>
      </w:rPr>
    </w:lvl>
    <w:lvl w:ilvl="3" w:tplc="40D23594">
      <w:numFmt w:val="bullet"/>
      <w:lvlText w:val="•"/>
      <w:lvlJc w:val="left"/>
      <w:pPr>
        <w:ind w:left="1753" w:hanging="240"/>
      </w:pPr>
      <w:rPr>
        <w:rFonts w:hint="default"/>
        <w:lang w:val="ro-RO" w:eastAsia="en-US" w:bidi="ar-SA"/>
      </w:rPr>
    </w:lvl>
    <w:lvl w:ilvl="4" w:tplc="DAE62304">
      <w:numFmt w:val="bullet"/>
      <w:lvlText w:val="•"/>
      <w:lvlJc w:val="left"/>
      <w:pPr>
        <w:ind w:left="2231" w:hanging="240"/>
      </w:pPr>
      <w:rPr>
        <w:rFonts w:hint="default"/>
        <w:lang w:val="ro-RO" w:eastAsia="en-US" w:bidi="ar-SA"/>
      </w:rPr>
    </w:lvl>
    <w:lvl w:ilvl="5" w:tplc="AC105082">
      <w:numFmt w:val="bullet"/>
      <w:lvlText w:val="•"/>
      <w:lvlJc w:val="left"/>
      <w:pPr>
        <w:ind w:left="2709" w:hanging="240"/>
      </w:pPr>
      <w:rPr>
        <w:rFonts w:hint="default"/>
        <w:lang w:val="ro-RO" w:eastAsia="en-US" w:bidi="ar-SA"/>
      </w:rPr>
    </w:lvl>
    <w:lvl w:ilvl="6" w:tplc="017A0FF2">
      <w:numFmt w:val="bullet"/>
      <w:lvlText w:val="•"/>
      <w:lvlJc w:val="left"/>
      <w:pPr>
        <w:ind w:left="3187" w:hanging="240"/>
      </w:pPr>
      <w:rPr>
        <w:rFonts w:hint="default"/>
        <w:lang w:val="ro-RO" w:eastAsia="en-US" w:bidi="ar-SA"/>
      </w:rPr>
    </w:lvl>
    <w:lvl w:ilvl="7" w:tplc="3C5265C4">
      <w:numFmt w:val="bullet"/>
      <w:lvlText w:val="•"/>
      <w:lvlJc w:val="left"/>
      <w:pPr>
        <w:ind w:left="3665" w:hanging="240"/>
      </w:pPr>
      <w:rPr>
        <w:rFonts w:hint="default"/>
        <w:lang w:val="ro-RO" w:eastAsia="en-US" w:bidi="ar-SA"/>
      </w:rPr>
    </w:lvl>
    <w:lvl w:ilvl="8" w:tplc="92CE5ED6">
      <w:numFmt w:val="bullet"/>
      <w:lvlText w:val="•"/>
      <w:lvlJc w:val="left"/>
      <w:pPr>
        <w:ind w:left="4143" w:hanging="240"/>
      </w:pPr>
      <w:rPr>
        <w:rFonts w:hint="default"/>
        <w:lang w:val="ro-RO" w:eastAsia="en-US" w:bidi="ar-SA"/>
      </w:rPr>
    </w:lvl>
  </w:abstractNum>
  <w:abstractNum w:abstractNumId="4" w15:restartNumberingAfterBreak="0">
    <w:nsid w:val="0BAD149D"/>
    <w:multiLevelType w:val="hybridMultilevel"/>
    <w:tmpl w:val="1D64E6DC"/>
    <w:lvl w:ilvl="0" w:tplc="33F815BC">
      <w:numFmt w:val="bullet"/>
      <w:lvlText w:val="-"/>
      <w:lvlJc w:val="left"/>
      <w:pPr>
        <w:ind w:left="71" w:hanging="135"/>
      </w:pPr>
      <w:rPr>
        <w:rFonts w:ascii="Trebuchet MS" w:eastAsia="Trebuchet MS" w:hAnsi="Trebuchet MS" w:cs="Trebuchet MS" w:hint="default"/>
        <w:w w:val="100"/>
        <w:sz w:val="20"/>
        <w:szCs w:val="20"/>
        <w:lang w:val="ro-RO" w:eastAsia="en-US" w:bidi="ar-SA"/>
      </w:rPr>
    </w:lvl>
    <w:lvl w:ilvl="1" w:tplc="28A2534A">
      <w:numFmt w:val="bullet"/>
      <w:lvlText w:val="•"/>
      <w:lvlJc w:val="left"/>
      <w:pPr>
        <w:ind w:left="638" w:hanging="135"/>
      </w:pPr>
      <w:rPr>
        <w:rFonts w:hint="default"/>
        <w:lang w:val="ro-RO" w:eastAsia="en-US" w:bidi="ar-SA"/>
      </w:rPr>
    </w:lvl>
    <w:lvl w:ilvl="2" w:tplc="91480562">
      <w:numFmt w:val="bullet"/>
      <w:lvlText w:val="•"/>
      <w:lvlJc w:val="left"/>
      <w:pPr>
        <w:ind w:left="1197" w:hanging="135"/>
      </w:pPr>
      <w:rPr>
        <w:rFonts w:hint="default"/>
        <w:lang w:val="ro-RO" w:eastAsia="en-US" w:bidi="ar-SA"/>
      </w:rPr>
    </w:lvl>
    <w:lvl w:ilvl="3" w:tplc="DED29FD0">
      <w:numFmt w:val="bullet"/>
      <w:lvlText w:val="•"/>
      <w:lvlJc w:val="left"/>
      <w:pPr>
        <w:ind w:left="1755" w:hanging="135"/>
      </w:pPr>
      <w:rPr>
        <w:rFonts w:hint="default"/>
        <w:lang w:val="ro-RO" w:eastAsia="en-US" w:bidi="ar-SA"/>
      </w:rPr>
    </w:lvl>
    <w:lvl w:ilvl="4" w:tplc="759C811A">
      <w:numFmt w:val="bullet"/>
      <w:lvlText w:val="•"/>
      <w:lvlJc w:val="left"/>
      <w:pPr>
        <w:ind w:left="2314" w:hanging="135"/>
      </w:pPr>
      <w:rPr>
        <w:rFonts w:hint="default"/>
        <w:lang w:val="ro-RO" w:eastAsia="en-US" w:bidi="ar-SA"/>
      </w:rPr>
    </w:lvl>
    <w:lvl w:ilvl="5" w:tplc="2EB4176A">
      <w:numFmt w:val="bullet"/>
      <w:lvlText w:val="•"/>
      <w:lvlJc w:val="left"/>
      <w:pPr>
        <w:ind w:left="2873" w:hanging="135"/>
      </w:pPr>
      <w:rPr>
        <w:rFonts w:hint="default"/>
        <w:lang w:val="ro-RO" w:eastAsia="en-US" w:bidi="ar-SA"/>
      </w:rPr>
    </w:lvl>
    <w:lvl w:ilvl="6" w:tplc="7E5E6960">
      <w:numFmt w:val="bullet"/>
      <w:lvlText w:val="•"/>
      <w:lvlJc w:val="left"/>
      <w:pPr>
        <w:ind w:left="3431" w:hanging="135"/>
      </w:pPr>
      <w:rPr>
        <w:rFonts w:hint="default"/>
        <w:lang w:val="ro-RO" w:eastAsia="en-US" w:bidi="ar-SA"/>
      </w:rPr>
    </w:lvl>
    <w:lvl w:ilvl="7" w:tplc="076C0644">
      <w:numFmt w:val="bullet"/>
      <w:lvlText w:val="•"/>
      <w:lvlJc w:val="left"/>
      <w:pPr>
        <w:ind w:left="3990" w:hanging="135"/>
      </w:pPr>
      <w:rPr>
        <w:rFonts w:hint="default"/>
        <w:lang w:val="ro-RO" w:eastAsia="en-US" w:bidi="ar-SA"/>
      </w:rPr>
    </w:lvl>
    <w:lvl w:ilvl="8" w:tplc="D136C1BC">
      <w:numFmt w:val="bullet"/>
      <w:lvlText w:val="•"/>
      <w:lvlJc w:val="left"/>
      <w:pPr>
        <w:ind w:left="4548" w:hanging="135"/>
      </w:pPr>
      <w:rPr>
        <w:rFonts w:hint="default"/>
        <w:lang w:val="ro-RO" w:eastAsia="en-US" w:bidi="ar-SA"/>
      </w:rPr>
    </w:lvl>
  </w:abstractNum>
  <w:abstractNum w:abstractNumId="5" w15:restartNumberingAfterBreak="0">
    <w:nsid w:val="10B17851"/>
    <w:multiLevelType w:val="hybridMultilevel"/>
    <w:tmpl w:val="3A460770"/>
    <w:lvl w:ilvl="0" w:tplc="B7E8EE80">
      <w:start w:val="1"/>
      <w:numFmt w:val="lowerLetter"/>
      <w:lvlText w:val="%1)"/>
      <w:lvlJc w:val="left"/>
      <w:pPr>
        <w:ind w:left="787" w:hanging="361"/>
        <w:jc w:val="left"/>
      </w:pPr>
      <w:rPr>
        <w:rFonts w:ascii="Trebuchet MS" w:eastAsia="Trebuchet MS" w:hAnsi="Trebuchet MS" w:cs="Trebuchet MS" w:hint="default"/>
        <w:spacing w:val="-1"/>
        <w:w w:val="100"/>
        <w:sz w:val="20"/>
        <w:szCs w:val="20"/>
        <w:lang w:val="ro-RO" w:eastAsia="en-US" w:bidi="ar-SA"/>
      </w:rPr>
    </w:lvl>
    <w:lvl w:ilvl="1" w:tplc="4AD2EEFA">
      <w:numFmt w:val="bullet"/>
      <w:lvlText w:val="•"/>
      <w:lvlJc w:val="left"/>
      <w:pPr>
        <w:ind w:left="1301" w:hanging="361"/>
      </w:pPr>
      <w:rPr>
        <w:rFonts w:hint="default"/>
        <w:lang w:val="ro-RO" w:eastAsia="en-US" w:bidi="ar-SA"/>
      </w:rPr>
    </w:lvl>
    <w:lvl w:ilvl="2" w:tplc="7C2AD888">
      <w:numFmt w:val="bullet"/>
      <w:lvlText w:val="•"/>
      <w:lvlJc w:val="left"/>
      <w:pPr>
        <w:ind w:left="1822" w:hanging="361"/>
      </w:pPr>
      <w:rPr>
        <w:rFonts w:hint="default"/>
        <w:lang w:val="ro-RO" w:eastAsia="en-US" w:bidi="ar-SA"/>
      </w:rPr>
    </w:lvl>
    <w:lvl w:ilvl="3" w:tplc="82CC4E58">
      <w:numFmt w:val="bullet"/>
      <w:lvlText w:val="•"/>
      <w:lvlJc w:val="left"/>
      <w:pPr>
        <w:ind w:left="2343" w:hanging="361"/>
      </w:pPr>
      <w:rPr>
        <w:rFonts w:hint="default"/>
        <w:lang w:val="ro-RO" w:eastAsia="en-US" w:bidi="ar-SA"/>
      </w:rPr>
    </w:lvl>
    <w:lvl w:ilvl="4" w:tplc="E36AD4E8">
      <w:numFmt w:val="bullet"/>
      <w:lvlText w:val="•"/>
      <w:lvlJc w:val="left"/>
      <w:pPr>
        <w:ind w:left="2864" w:hanging="361"/>
      </w:pPr>
      <w:rPr>
        <w:rFonts w:hint="default"/>
        <w:lang w:val="ro-RO" w:eastAsia="en-US" w:bidi="ar-SA"/>
      </w:rPr>
    </w:lvl>
    <w:lvl w:ilvl="5" w:tplc="768EAEA4">
      <w:numFmt w:val="bullet"/>
      <w:lvlText w:val="•"/>
      <w:lvlJc w:val="left"/>
      <w:pPr>
        <w:ind w:left="3386" w:hanging="361"/>
      </w:pPr>
      <w:rPr>
        <w:rFonts w:hint="default"/>
        <w:lang w:val="ro-RO" w:eastAsia="en-US" w:bidi="ar-SA"/>
      </w:rPr>
    </w:lvl>
    <w:lvl w:ilvl="6" w:tplc="383486DE">
      <w:numFmt w:val="bullet"/>
      <w:lvlText w:val="•"/>
      <w:lvlJc w:val="left"/>
      <w:pPr>
        <w:ind w:left="3907" w:hanging="361"/>
      </w:pPr>
      <w:rPr>
        <w:rFonts w:hint="default"/>
        <w:lang w:val="ro-RO" w:eastAsia="en-US" w:bidi="ar-SA"/>
      </w:rPr>
    </w:lvl>
    <w:lvl w:ilvl="7" w:tplc="75D29F5C">
      <w:numFmt w:val="bullet"/>
      <w:lvlText w:val="•"/>
      <w:lvlJc w:val="left"/>
      <w:pPr>
        <w:ind w:left="4428" w:hanging="361"/>
      </w:pPr>
      <w:rPr>
        <w:rFonts w:hint="default"/>
        <w:lang w:val="ro-RO" w:eastAsia="en-US" w:bidi="ar-SA"/>
      </w:rPr>
    </w:lvl>
    <w:lvl w:ilvl="8" w:tplc="07965F9A">
      <w:numFmt w:val="bullet"/>
      <w:lvlText w:val="•"/>
      <w:lvlJc w:val="left"/>
      <w:pPr>
        <w:ind w:left="4949" w:hanging="361"/>
      </w:pPr>
      <w:rPr>
        <w:rFonts w:hint="default"/>
        <w:lang w:val="ro-RO" w:eastAsia="en-US" w:bidi="ar-SA"/>
      </w:rPr>
    </w:lvl>
  </w:abstractNum>
  <w:abstractNum w:abstractNumId="6" w15:restartNumberingAfterBreak="0">
    <w:nsid w:val="11743616"/>
    <w:multiLevelType w:val="hybridMultilevel"/>
    <w:tmpl w:val="374609DE"/>
    <w:lvl w:ilvl="0" w:tplc="D4F0A646">
      <w:numFmt w:val="bullet"/>
      <w:lvlText w:val="-"/>
      <w:lvlJc w:val="left"/>
      <w:pPr>
        <w:ind w:left="105" w:hanging="111"/>
      </w:pPr>
      <w:rPr>
        <w:rFonts w:ascii="Calibri" w:eastAsia="Calibri" w:hAnsi="Calibri" w:cs="Calibri" w:hint="default"/>
        <w:w w:val="100"/>
        <w:sz w:val="20"/>
        <w:szCs w:val="20"/>
        <w:lang w:val="ro-RO" w:eastAsia="en-US" w:bidi="ar-SA"/>
      </w:rPr>
    </w:lvl>
    <w:lvl w:ilvl="1" w:tplc="37C29720">
      <w:numFmt w:val="bullet"/>
      <w:lvlText w:val="•"/>
      <w:lvlJc w:val="left"/>
      <w:pPr>
        <w:ind w:left="794" w:hanging="111"/>
      </w:pPr>
      <w:rPr>
        <w:rFonts w:hint="default"/>
        <w:lang w:val="ro-RO" w:eastAsia="en-US" w:bidi="ar-SA"/>
      </w:rPr>
    </w:lvl>
    <w:lvl w:ilvl="2" w:tplc="278459E2">
      <w:numFmt w:val="bullet"/>
      <w:lvlText w:val="•"/>
      <w:lvlJc w:val="left"/>
      <w:pPr>
        <w:ind w:left="1489" w:hanging="111"/>
      </w:pPr>
      <w:rPr>
        <w:rFonts w:hint="default"/>
        <w:lang w:val="ro-RO" w:eastAsia="en-US" w:bidi="ar-SA"/>
      </w:rPr>
    </w:lvl>
    <w:lvl w:ilvl="3" w:tplc="9DD8FA3A">
      <w:numFmt w:val="bullet"/>
      <w:lvlText w:val="•"/>
      <w:lvlJc w:val="left"/>
      <w:pPr>
        <w:ind w:left="2184" w:hanging="111"/>
      </w:pPr>
      <w:rPr>
        <w:rFonts w:hint="default"/>
        <w:lang w:val="ro-RO" w:eastAsia="en-US" w:bidi="ar-SA"/>
      </w:rPr>
    </w:lvl>
    <w:lvl w:ilvl="4" w:tplc="37866988">
      <w:numFmt w:val="bullet"/>
      <w:lvlText w:val="•"/>
      <w:lvlJc w:val="left"/>
      <w:pPr>
        <w:ind w:left="2879" w:hanging="111"/>
      </w:pPr>
      <w:rPr>
        <w:rFonts w:hint="default"/>
        <w:lang w:val="ro-RO" w:eastAsia="en-US" w:bidi="ar-SA"/>
      </w:rPr>
    </w:lvl>
    <w:lvl w:ilvl="5" w:tplc="02780930">
      <w:numFmt w:val="bullet"/>
      <w:lvlText w:val="•"/>
      <w:lvlJc w:val="left"/>
      <w:pPr>
        <w:ind w:left="3574" w:hanging="111"/>
      </w:pPr>
      <w:rPr>
        <w:rFonts w:hint="default"/>
        <w:lang w:val="ro-RO" w:eastAsia="en-US" w:bidi="ar-SA"/>
      </w:rPr>
    </w:lvl>
    <w:lvl w:ilvl="6" w:tplc="E8DAB908">
      <w:numFmt w:val="bullet"/>
      <w:lvlText w:val="•"/>
      <w:lvlJc w:val="left"/>
      <w:pPr>
        <w:ind w:left="4269" w:hanging="111"/>
      </w:pPr>
      <w:rPr>
        <w:rFonts w:hint="default"/>
        <w:lang w:val="ro-RO" w:eastAsia="en-US" w:bidi="ar-SA"/>
      </w:rPr>
    </w:lvl>
    <w:lvl w:ilvl="7" w:tplc="19F09664">
      <w:numFmt w:val="bullet"/>
      <w:lvlText w:val="•"/>
      <w:lvlJc w:val="left"/>
      <w:pPr>
        <w:ind w:left="4964" w:hanging="111"/>
      </w:pPr>
      <w:rPr>
        <w:rFonts w:hint="default"/>
        <w:lang w:val="ro-RO" w:eastAsia="en-US" w:bidi="ar-SA"/>
      </w:rPr>
    </w:lvl>
    <w:lvl w:ilvl="8" w:tplc="FDB01196">
      <w:numFmt w:val="bullet"/>
      <w:lvlText w:val="•"/>
      <w:lvlJc w:val="left"/>
      <w:pPr>
        <w:ind w:left="5659" w:hanging="111"/>
      </w:pPr>
      <w:rPr>
        <w:rFonts w:hint="default"/>
        <w:lang w:val="ro-RO" w:eastAsia="en-US" w:bidi="ar-SA"/>
      </w:rPr>
    </w:lvl>
  </w:abstractNum>
  <w:abstractNum w:abstractNumId="7" w15:restartNumberingAfterBreak="0">
    <w:nsid w:val="127F463C"/>
    <w:multiLevelType w:val="hybridMultilevel"/>
    <w:tmpl w:val="4EAA318A"/>
    <w:lvl w:ilvl="0" w:tplc="CE3EB06A">
      <w:start w:val="1"/>
      <w:numFmt w:val="lowerLetter"/>
      <w:lvlText w:val="%1)"/>
      <w:lvlJc w:val="left"/>
      <w:pPr>
        <w:ind w:left="311" w:hanging="207"/>
        <w:jc w:val="left"/>
      </w:pPr>
      <w:rPr>
        <w:rFonts w:ascii="Calibri" w:eastAsia="Calibri" w:hAnsi="Calibri" w:cs="Calibri" w:hint="default"/>
        <w:w w:val="100"/>
        <w:sz w:val="20"/>
        <w:szCs w:val="20"/>
        <w:lang w:val="ro-RO" w:eastAsia="en-US" w:bidi="ar-SA"/>
      </w:rPr>
    </w:lvl>
    <w:lvl w:ilvl="1" w:tplc="499C7E76">
      <w:numFmt w:val="bullet"/>
      <w:lvlText w:val="•"/>
      <w:lvlJc w:val="left"/>
      <w:pPr>
        <w:ind w:left="992" w:hanging="207"/>
      </w:pPr>
      <w:rPr>
        <w:rFonts w:hint="default"/>
        <w:lang w:val="ro-RO" w:eastAsia="en-US" w:bidi="ar-SA"/>
      </w:rPr>
    </w:lvl>
    <w:lvl w:ilvl="2" w:tplc="E37CA74E">
      <w:numFmt w:val="bullet"/>
      <w:lvlText w:val="•"/>
      <w:lvlJc w:val="left"/>
      <w:pPr>
        <w:ind w:left="1665" w:hanging="207"/>
      </w:pPr>
      <w:rPr>
        <w:rFonts w:hint="default"/>
        <w:lang w:val="ro-RO" w:eastAsia="en-US" w:bidi="ar-SA"/>
      </w:rPr>
    </w:lvl>
    <w:lvl w:ilvl="3" w:tplc="D3922C76">
      <w:numFmt w:val="bullet"/>
      <w:lvlText w:val="•"/>
      <w:lvlJc w:val="left"/>
      <w:pPr>
        <w:ind w:left="2338" w:hanging="207"/>
      </w:pPr>
      <w:rPr>
        <w:rFonts w:hint="default"/>
        <w:lang w:val="ro-RO" w:eastAsia="en-US" w:bidi="ar-SA"/>
      </w:rPr>
    </w:lvl>
    <w:lvl w:ilvl="4" w:tplc="0D8626BE">
      <w:numFmt w:val="bullet"/>
      <w:lvlText w:val="•"/>
      <w:lvlJc w:val="left"/>
      <w:pPr>
        <w:ind w:left="3011" w:hanging="207"/>
      </w:pPr>
      <w:rPr>
        <w:rFonts w:hint="default"/>
        <w:lang w:val="ro-RO" w:eastAsia="en-US" w:bidi="ar-SA"/>
      </w:rPr>
    </w:lvl>
    <w:lvl w:ilvl="5" w:tplc="8E640388">
      <w:numFmt w:val="bullet"/>
      <w:lvlText w:val="•"/>
      <w:lvlJc w:val="left"/>
      <w:pPr>
        <w:ind w:left="3684" w:hanging="207"/>
      </w:pPr>
      <w:rPr>
        <w:rFonts w:hint="default"/>
        <w:lang w:val="ro-RO" w:eastAsia="en-US" w:bidi="ar-SA"/>
      </w:rPr>
    </w:lvl>
    <w:lvl w:ilvl="6" w:tplc="C81A10D6">
      <w:numFmt w:val="bullet"/>
      <w:lvlText w:val="•"/>
      <w:lvlJc w:val="left"/>
      <w:pPr>
        <w:ind w:left="4357" w:hanging="207"/>
      </w:pPr>
      <w:rPr>
        <w:rFonts w:hint="default"/>
        <w:lang w:val="ro-RO" w:eastAsia="en-US" w:bidi="ar-SA"/>
      </w:rPr>
    </w:lvl>
    <w:lvl w:ilvl="7" w:tplc="526A2E70">
      <w:numFmt w:val="bullet"/>
      <w:lvlText w:val="•"/>
      <w:lvlJc w:val="left"/>
      <w:pPr>
        <w:ind w:left="5030" w:hanging="207"/>
      </w:pPr>
      <w:rPr>
        <w:rFonts w:hint="default"/>
        <w:lang w:val="ro-RO" w:eastAsia="en-US" w:bidi="ar-SA"/>
      </w:rPr>
    </w:lvl>
    <w:lvl w:ilvl="8" w:tplc="EDF20B30">
      <w:numFmt w:val="bullet"/>
      <w:lvlText w:val="•"/>
      <w:lvlJc w:val="left"/>
      <w:pPr>
        <w:ind w:left="5703" w:hanging="207"/>
      </w:pPr>
      <w:rPr>
        <w:rFonts w:hint="default"/>
        <w:lang w:val="ro-RO" w:eastAsia="en-US" w:bidi="ar-SA"/>
      </w:rPr>
    </w:lvl>
  </w:abstractNum>
  <w:abstractNum w:abstractNumId="8" w15:restartNumberingAfterBreak="0">
    <w:nsid w:val="183C7AD3"/>
    <w:multiLevelType w:val="hybridMultilevel"/>
    <w:tmpl w:val="934C7618"/>
    <w:lvl w:ilvl="0" w:tplc="FA90254C">
      <w:start w:val="1"/>
      <w:numFmt w:val="decimal"/>
      <w:lvlText w:val="%1."/>
      <w:lvlJc w:val="left"/>
      <w:pPr>
        <w:ind w:left="71" w:hanging="245"/>
        <w:jc w:val="left"/>
      </w:pPr>
      <w:rPr>
        <w:rFonts w:ascii="Trebuchet MS" w:eastAsia="Trebuchet MS" w:hAnsi="Trebuchet MS" w:cs="Trebuchet MS" w:hint="default"/>
        <w:spacing w:val="-1"/>
        <w:w w:val="100"/>
        <w:sz w:val="20"/>
        <w:szCs w:val="20"/>
        <w:lang w:val="ro-RO" w:eastAsia="en-US" w:bidi="ar-SA"/>
      </w:rPr>
    </w:lvl>
    <w:lvl w:ilvl="1" w:tplc="467C7AB4">
      <w:numFmt w:val="bullet"/>
      <w:lvlText w:val="•"/>
      <w:lvlJc w:val="left"/>
      <w:pPr>
        <w:ind w:left="620" w:hanging="245"/>
      </w:pPr>
      <w:rPr>
        <w:rFonts w:hint="default"/>
        <w:lang w:val="ro-RO" w:eastAsia="en-US" w:bidi="ar-SA"/>
      </w:rPr>
    </w:lvl>
    <w:lvl w:ilvl="2" w:tplc="BEB49800">
      <w:numFmt w:val="bullet"/>
      <w:lvlText w:val="•"/>
      <w:lvlJc w:val="left"/>
      <w:pPr>
        <w:ind w:left="1160" w:hanging="245"/>
      </w:pPr>
      <w:rPr>
        <w:rFonts w:hint="default"/>
        <w:lang w:val="ro-RO" w:eastAsia="en-US" w:bidi="ar-SA"/>
      </w:rPr>
    </w:lvl>
    <w:lvl w:ilvl="3" w:tplc="CBF62322">
      <w:numFmt w:val="bullet"/>
      <w:lvlText w:val="•"/>
      <w:lvlJc w:val="left"/>
      <w:pPr>
        <w:ind w:left="1700" w:hanging="245"/>
      </w:pPr>
      <w:rPr>
        <w:rFonts w:hint="default"/>
        <w:lang w:val="ro-RO" w:eastAsia="en-US" w:bidi="ar-SA"/>
      </w:rPr>
    </w:lvl>
    <w:lvl w:ilvl="4" w:tplc="2740115A">
      <w:numFmt w:val="bullet"/>
      <w:lvlText w:val="•"/>
      <w:lvlJc w:val="left"/>
      <w:pPr>
        <w:ind w:left="2241" w:hanging="245"/>
      </w:pPr>
      <w:rPr>
        <w:rFonts w:hint="default"/>
        <w:lang w:val="ro-RO" w:eastAsia="en-US" w:bidi="ar-SA"/>
      </w:rPr>
    </w:lvl>
    <w:lvl w:ilvl="5" w:tplc="246E1376">
      <w:numFmt w:val="bullet"/>
      <w:lvlText w:val="•"/>
      <w:lvlJc w:val="left"/>
      <w:pPr>
        <w:ind w:left="2781" w:hanging="245"/>
      </w:pPr>
      <w:rPr>
        <w:rFonts w:hint="default"/>
        <w:lang w:val="ro-RO" w:eastAsia="en-US" w:bidi="ar-SA"/>
      </w:rPr>
    </w:lvl>
    <w:lvl w:ilvl="6" w:tplc="DF5C7E7E">
      <w:numFmt w:val="bullet"/>
      <w:lvlText w:val="•"/>
      <w:lvlJc w:val="left"/>
      <w:pPr>
        <w:ind w:left="3321" w:hanging="245"/>
      </w:pPr>
      <w:rPr>
        <w:rFonts w:hint="default"/>
        <w:lang w:val="ro-RO" w:eastAsia="en-US" w:bidi="ar-SA"/>
      </w:rPr>
    </w:lvl>
    <w:lvl w:ilvl="7" w:tplc="2334E4E0">
      <w:numFmt w:val="bullet"/>
      <w:lvlText w:val="•"/>
      <w:lvlJc w:val="left"/>
      <w:pPr>
        <w:ind w:left="3862" w:hanging="245"/>
      </w:pPr>
      <w:rPr>
        <w:rFonts w:hint="default"/>
        <w:lang w:val="ro-RO" w:eastAsia="en-US" w:bidi="ar-SA"/>
      </w:rPr>
    </w:lvl>
    <w:lvl w:ilvl="8" w:tplc="17D0C428">
      <w:numFmt w:val="bullet"/>
      <w:lvlText w:val="•"/>
      <w:lvlJc w:val="left"/>
      <w:pPr>
        <w:ind w:left="4402" w:hanging="245"/>
      </w:pPr>
      <w:rPr>
        <w:rFonts w:hint="default"/>
        <w:lang w:val="ro-RO" w:eastAsia="en-US" w:bidi="ar-SA"/>
      </w:rPr>
    </w:lvl>
  </w:abstractNum>
  <w:abstractNum w:abstractNumId="9" w15:restartNumberingAfterBreak="0">
    <w:nsid w:val="1883062B"/>
    <w:multiLevelType w:val="hybridMultilevel"/>
    <w:tmpl w:val="A72A8880"/>
    <w:lvl w:ilvl="0" w:tplc="05981696">
      <w:numFmt w:val="bullet"/>
      <w:lvlText w:val="-"/>
      <w:lvlJc w:val="left"/>
      <w:pPr>
        <w:ind w:left="105" w:hanging="269"/>
      </w:pPr>
      <w:rPr>
        <w:rFonts w:ascii="Trebuchet MS" w:eastAsia="Trebuchet MS" w:hAnsi="Trebuchet MS" w:cs="Trebuchet MS" w:hint="default"/>
        <w:w w:val="100"/>
        <w:sz w:val="20"/>
        <w:szCs w:val="20"/>
        <w:lang w:val="ro-RO" w:eastAsia="en-US" w:bidi="ar-SA"/>
      </w:rPr>
    </w:lvl>
    <w:lvl w:ilvl="1" w:tplc="D32248A0">
      <w:numFmt w:val="bullet"/>
      <w:lvlText w:val="•"/>
      <w:lvlJc w:val="left"/>
      <w:pPr>
        <w:ind w:left="535" w:hanging="269"/>
      </w:pPr>
      <w:rPr>
        <w:rFonts w:hint="default"/>
        <w:lang w:val="ro-RO" w:eastAsia="en-US" w:bidi="ar-SA"/>
      </w:rPr>
    </w:lvl>
    <w:lvl w:ilvl="2" w:tplc="8FF660DE">
      <w:numFmt w:val="bullet"/>
      <w:lvlText w:val="•"/>
      <w:lvlJc w:val="left"/>
      <w:pPr>
        <w:ind w:left="971" w:hanging="269"/>
      </w:pPr>
      <w:rPr>
        <w:rFonts w:hint="default"/>
        <w:lang w:val="ro-RO" w:eastAsia="en-US" w:bidi="ar-SA"/>
      </w:rPr>
    </w:lvl>
    <w:lvl w:ilvl="3" w:tplc="AD7E6E46">
      <w:numFmt w:val="bullet"/>
      <w:lvlText w:val="•"/>
      <w:lvlJc w:val="left"/>
      <w:pPr>
        <w:ind w:left="1406" w:hanging="269"/>
      </w:pPr>
      <w:rPr>
        <w:rFonts w:hint="default"/>
        <w:lang w:val="ro-RO" w:eastAsia="en-US" w:bidi="ar-SA"/>
      </w:rPr>
    </w:lvl>
    <w:lvl w:ilvl="4" w:tplc="0B6211A4">
      <w:numFmt w:val="bullet"/>
      <w:lvlText w:val="•"/>
      <w:lvlJc w:val="left"/>
      <w:pPr>
        <w:ind w:left="1842" w:hanging="269"/>
      </w:pPr>
      <w:rPr>
        <w:rFonts w:hint="default"/>
        <w:lang w:val="ro-RO" w:eastAsia="en-US" w:bidi="ar-SA"/>
      </w:rPr>
    </w:lvl>
    <w:lvl w:ilvl="5" w:tplc="31084932">
      <w:numFmt w:val="bullet"/>
      <w:lvlText w:val="•"/>
      <w:lvlJc w:val="left"/>
      <w:pPr>
        <w:ind w:left="2278" w:hanging="269"/>
      </w:pPr>
      <w:rPr>
        <w:rFonts w:hint="default"/>
        <w:lang w:val="ro-RO" w:eastAsia="en-US" w:bidi="ar-SA"/>
      </w:rPr>
    </w:lvl>
    <w:lvl w:ilvl="6" w:tplc="70AAA884">
      <w:numFmt w:val="bullet"/>
      <w:lvlText w:val="•"/>
      <w:lvlJc w:val="left"/>
      <w:pPr>
        <w:ind w:left="2713" w:hanging="269"/>
      </w:pPr>
      <w:rPr>
        <w:rFonts w:hint="default"/>
        <w:lang w:val="ro-RO" w:eastAsia="en-US" w:bidi="ar-SA"/>
      </w:rPr>
    </w:lvl>
    <w:lvl w:ilvl="7" w:tplc="3B6AD6B2">
      <w:numFmt w:val="bullet"/>
      <w:lvlText w:val="•"/>
      <w:lvlJc w:val="left"/>
      <w:pPr>
        <w:ind w:left="3149" w:hanging="269"/>
      </w:pPr>
      <w:rPr>
        <w:rFonts w:hint="default"/>
        <w:lang w:val="ro-RO" w:eastAsia="en-US" w:bidi="ar-SA"/>
      </w:rPr>
    </w:lvl>
    <w:lvl w:ilvl="8" w:tplc="29C24CB0">
      <w:numFmt w:val="bullet"/>
      <w:lvlText w:val="•"/>
      <w:lvlJc w:val="left"/>
      <w:pPr>
        <w:ind w:left="3584" w:hanging="269"/>
      </w:pPr>
      <w:rPr>
        <w:rFonts w:hint="default"/>
        <w:lang w:val="ro-RO" w:eastAsia="en-US" w:bidi="ar-SA"/>
      </w:rPr>
    </w:lvl>
  </w:abstractNum>
  <w:abstractNum w:abstractNumId="10" w15:restartNumberingAfterBreak="0">
    <w:nsid w:val="18D96203"/>
    <w:multiLevelType w:val="hybridMultilevel"/>
    <w:tmpl w:val="938848DA"/>
    <w:lvl w:ilvl="0" w:tplc="5B96247E">
      <w:numFmt w:val="bullet"/>
      <w:lvlText w:val=""/>
      <w:lvlJc w:val="left"/>
      <w:pPr>
        <w:ind w:left="393" w:hanging="216"/>
      </w:pPr>
      <w:rPr>
        <w:rFonts w:ascii="Wingdings" w:eastAsia="Wingdings" w:hAnsi="Wingdings" w:cs="Wingdings" w:hint="default"/>
        <w:w w:val="100"/>
        <w:sz w:val="20"/>
        <w:szCs w:val="20"/>
        <w:lang w:val="ro-RO" w:eastAsia="en-US" w:bidi="ar-SA"/>
      </w:rPr>
    </w:lvl>
    <w:lvl w:ilvl="1" w:tplc="6060CB9E">
      <w:numFmt w:val="bullet"/>
      <w:lvlText w:val="•"/>
      <w:lvlJc w:val="left"/>
      <w:pPr>
        <w:ind w:left="1036" w:hanging="216"/>
      </w:pPr>
      <w:rPr>
        <w:rFonts w:hint="default"/>
        <w:lang w:val="ro-RO" w:eastAsia="en-US" w:bidi="ar-SA"/>
      </w:rPr>
    </w:lvl>
    <w:lvl w:ilvl="2" w:tplc="F4367D6E">
      <w:numFmt w:val="bullet"/>
      <w:lvlText w:val="•"/>
      <w:lvlJc w:val="left"/>
      <w:pPr>
        <w:ind w:left="1673" w:hanging="216"/>
      </w:pPr>
      <w:rPr>
        <w:rFonts w:hint="default"/>
        <w:lang w:val="ro-RO" w:eastAsia="en-US" w:bidi="ar-SA"/>
      </w:rPr>
    </w:lvl>
    <w:lvl w:ilvl="3" w:tplc="6A74786A">
      <w:numFmt w:val="bullet"/>
      <w:lvlText w:val="•"/>
      <w:lvlJc w:val="left"/>
      <w:pPr>
        <w:ind w:left="2310" w:hanging="216"/>
      </w:pPr>
      <w:rPr>
        <w:rFonts w:hint="default"/>
        <w:lang w:val="ro-RO" w:eastAsia="en-US" w:bidi="ar-SA"/>
      </w:rPr>
    </w:lvl>
    <w:lvl w:ilvl="4" w:tplc="1E502290">
      <w:numFmt w:val="bullet"/>
      <w:lvlText w:val="•"/>
      <w:lvlJc w:val="left"/>
      <w:pPr>
        <w:ind w:left="2946" w:hanging="216"/>
      </w:pPr>
      <w:rPr>
        <w:rFonts w:hint="default"/>
        <w:lang w:val="ro-RO" w:eastAsia="en-US" w:bidi="ar-SA"/>
      </w:rPr>
    </w:lvl>
    <w:lvl w:ilvl="5" w:tplc="35B00ECE">
      <w:numFmt w:val="bullet"/>
      <w:lvlText w:val="•"/>
      <w:lvlJc w:val="left"/>
      <w:pPr>
        <w:ind w:left="3583" w:hanging="216"/>
      </w:pPr>
      <w:rPr>
        <w:rFonts w:hint="default"/>
        <w:lang w:val="ro-RO" w:eastAsia="en-US" w:bidi="ar-SA"/>
      </w:rPr>
    </w:lvl>
    <w:lvl w:ilvl="6" w:tplc="38F459A8">
      <w:numFmt w:val="bullet"/>
      <w:lvlText w:val="•"/>
      <w:lvlJc w:val="left"/>
      <w:pPr>
        <w:ind w:left="4220" w:hanging="216"/>
      </w:pPr>
      <w:rPr>
        <w:rFonts w:hint="default"/>
        <w:lang w:val="ro-RO" w:eastAsia="en-US" w:bidi="ar-SA"/>
      </w:rPr>
    </w:lvl>
    <w:lvl w:ilvl="7" w:tplc="E64ED1E8">
      <w:numFmt w:val="bullet"/>
      <w:lvlText w:val="•"/>
      <w:lvlJc w:val="left"/>
      <w:pPr>
        <w:ind w:left="4856" w:hanging="216"/>
      </w:pPr>
      <w:rPr>
        <w:rFonts w:hint="default"/>
        <w:lang w:val="ro-RO" w:eastAsia="en-US" w:bidi="ar-SA"/>
      </w:rPr>
    </w:lvl>
    <w:lvl w:ilvl="8" w:tplc="5116197C">
      <w:numFmt w:val="bullet"/>
      <w:lvlText w:val="•"/>
      <w:lvlJc w:val="left"/>
      <w:pPr>
        <w:ind w:left="5493" w:hanging="216"/>
      </w:pPr>
      <w:rPr>
        <w:rFonts w:hint="default"/>
        <w:lang w:val="ro-RO" w:eastAsia="en-US" w:bidi="ar-SA"/>
      </w:rPr>
    </w:lvl>
  </w:abstractNum>
  <w:abstractNum w:abstractNumId="11" w15:restartNumberingAfterBreak="0">
    <w:nsid w:val="1A1676CC"/>
    <w:multiLevelType w:val="hybridMultilevel"/>
    <w:tmpl w:val="8794DAEE"/>
    <w:lvl w:ilvl="0" w:tplc="7680ADCE">
      <w:start w:val="1"/>
      <w:numFmt w:val="lowerLetter"/>
      <w:lvlText w:val="(%1)"/>
      <w:lvlJc w:val="left"/>
      <w:pPr>
        <w:ind w:left="71" w:hanging="346"/>
        <w:jc w:val="right"/>
      </w:pPr>
      <w:rPr>
        <w:rFonts w:ascii="Trebuchet MS" w:eastAsia="Trebuchet MS" w:hAnsi="Trebuchet MS" w:cs="Trebuchet MS" w:hint="default"/>
        <w:spacing w:val="-3"/>
        <w:w w:val="100"/>
        <w:sz w:val="20"/>
        <w:szCs w:val="20"/>
        <w:lang w:val="ro-RO" w:eastAsia="en-US" w:bidi="ar-SA"/>
      </w:rPr>
    </w:lvl>
    <w:lvl w:ilvl="1" w:tplc="3294B13A">
      <w:numFmt w:val="bullet"/>
      <w:lvlText w:val="•"/>
      <w:lvlJc w:val="left"/>
      <w:pPr>
        <w:ind w:left="581" w:hanging="346"/>
      </w:pPr>
      <w:rPr>
        <w:rFonts w:hint="default"/>
        <w:lang w:val="ro-RO" w:eastAsia="en-US" w:bidi="ar-SA"/>
      </w:rPr>
    </w:lvl>
    <w:lvl w:ilvl="2" w:tplc="9B8CB452">
      <w:numFmt w:val="bullet"/>
      <w:lvlText w:val="•"/>
      <w:lvlJc w:val="left"/>
      <w:pPr>
        <w:ind w:left="1083" w:hanging="346"/>
      </w:pPr>
      <w:rPr>
        <w:rFonts w:hint="default"/>
        <w:lang w:val="ro-RO" w:eastAsia="en-US" w:bidi="ar-SA"/>
      </w:rPr>
    </w:lvl>
    <w:lvl w:ilvl="3" w:tplc="2C004E7E">
      <w:numFmt w:val="bullet"/>
      <w:lvlText w:val="•"/>
      <w:lvlJc w:val="left"/>
      <w:pPr>
        <w:ind w:left="1585" w:hanging="346"/>
      </w:pPr>
      <w:rPr>
        <w:rFonts w:hint="default"/>
        <w:lang w:val="ro-RO" w:eastAsia="en-US" w:bidi="ar-SA"/>
      </w:rPr>
    </w:lvl>
    <w:lvl w:ilvl="4" w:tplc="A0B0FF20">
      <w:numFmt w:val="bullet"/>
      <w:lvlText w:val="•"/>
      <w:lvlJc w:val="left"/>
      <w:pPr>
        <w:ind w:left="2087" w:hanging="346"/>
      </w:pPr>
      <w:rPr>
        <w:rFonts w:hint="default"/>
        <w:lang w:val="ro-RO" w:eastAsia="en-US" w:bidi="ar-SA"/>
      </w:rPr>
    </w:lvl>
    <w:lvl w:ilvl="5" w:tplc="15829692">
      <w:numFmt w:val="bullet"/>
      <w:lvlText w:val="•"/>
      <w:lvlJc w:val="left"/>
      <w:pPr>
        <w:ind w:left="2589" w:hanging="346"/>
      </w:pPr>
      <w:rPr>
        <w:rFonts w:hint="default"/>
        <w:lang w:val="ro-RO" w:eastAsia="en-US" w:bidi="ar-SA"/>
      </w:rPr>
    </w:lvl>
    <w:lvl w:ilvl="6" w:tplc="CD82B28C">
      <w:numFmt w:val="bullet"/>
      <w:lvlText w:val="•"/>
      <w:lvlJc w:val="left"/>
      <w:pPr>
        <w:ind w:left="3091" w:hanging="346"/>
      </w:pPr>
      <w:rPr>
        <w:rFonts w:hint="default"/>
        <w:lang w:val="ro-RO" w:eastAsia="en-US" w:bidi="ar-SA"/>
      </w:rPr>
    </w:lvl>
    <w:lvl w:ilvl="7" w:tplc="30ACB7CA">
      <w:numFmt w:val="bullet"/>
      <w:lvlText w:val="•"/>
      <w:lvlJc w:val="left"/>
      <w:pPr>
        <w:ind w:left="3593" w:hanging="346"/>
      </w:pPr>
      <w:rPr>
        <w:rFonts w:hint="default"/>
        <w:lang w:val="ro-RO" w:eastAsia="en-US" w:bidi="ar-SA"/>
      </w:rPr>
    </w:lvl>
    <w:lvl w:ilvl="8" w:tplc="61FEE44C">
      <w:numFmt w:val="bullet"/>
      <w:lvlText w:val="•"/>
      <w:lvlJc w:val="left"/>
      <w:pPr>
        <w:ind w:left="4095" w:hanging="346"/>
      </w:pPr>
      <w:rPr>
        <w:rFonts w:hint="default"/>
        <w:lang w:val="ro-RO" w:eastAsia="en-US" w:bidi="ar-SA"/>
      </w:rPr>
    </w:lvl>
  </w:abstractNum>
  <w:abstractNum w:abstractNumId="12" w15:restartNumberingAfterBreak="0">
    <w:nsid w:val="1B6077E3"/>
    <w:multiLevelType w:val="hybridMultilevel"/>
    <w:tmpl w:val="42202740"/>
    <w:lvl w:ilvl="0" w:tplc="3E0E10A2">
      <w:numFmt w:val="bullet"/>
      <w:lvlText w:val="o"/>
      <w:lvlJc w:val="left"/>
      <w:pPr>
        <w:ind w:left="110" w:hanging="168"/>
      </w:pPr>
      <w:rPr>
        <w:rFonts w:ascii="Trebuchet MS" w:eastAsia="Trebuchet MS" w:hAnsi="Trebuchet MS" w:cs="Trebuchet MS" w:hint="default"/>
        <w:w w:val="100"/>
        <w:sz w:val="20"/>
        <w:szCs w:val="20"/>
        <w:lang w:val="ro-RO" w:eastAsia="en-US" w:bidi="ar-SA"/>
      </w:rPr>
    </w:lvl>
    <w:lvl w:ilvl="1" w:tplc="8BE2E77E">
      <w:numFmt w:val="bullet"/>
      <w:lvlText w:val="•"/>
      <w:lvlJc w:val="left"/>
      <w:pPr>
        <w:ind w:left="784" w:hanging="168"/>
      </w:pPr>
      <w:rPr>
        <w:rFonts w:hint="default"/>
        <w:lang w:val="ro-RO" w:eastAsia="en-US" w:bidi="ar-SA"/>
      </w:rPr>
    </w:lvl>
    <w:lvl w:ilvl="2" w:tplc="72105A28">
      <w:numFmt w:val="bullet"/>
      <w:lvlText w:val="•"/>
      <w:lvlJc w:val="left"/>
      <w:pPr>
        <w:ind w:left="1449" w:hanging="168"/>
      </w:pPr>
      <w:rPr>
        <w:rFonts w:hint="default"/>
        <w:lang w:val="ro-RO" w:eastAsia="en-US" w:bidi="ar-SA"/>
      </w:rPr>
    </w:lvl>
    <w:lvl w:ilvl="3" w:tplc="1E700750">
      <w:numFmt w:val="bullet"/>
      <w:lvlText w:val="•"/>
      <w:lvlJc w:val="left"/>
      <w:pPr>
        <w:ind w:left="2113" w:hanging="168"/>
      </w:pPr>
      <w:rPr>
        <w:rFonts w:hint="default"/>
        <w:lang w:val="ro-RO" w:eastAsia="en-US" w:bidi="ar-SA"/>
      </w:rPr>
    </w:lvl>
    <w:lvl w:ilvl="4" w:tplc="CBB6A572">
      <w:numFmt w:val="bullet"/>
      <w:lvlText w:val="•"/>
      <w:lvlJc w:val="left"/>
      <w:pPr>
        <w:ind w:left="2778" w:hanging="168"/>
      </w:pPr>
      <w:rPr>
        <w:rFonts w:hint="default"/>
        <w:lang w:val="ro-RO" w:eastAsia="en-US" w:bidi="ar-SA"/>
      </w:rPr>
    </w:lvl>
    <w:lvl w:ilvl="5" w:tplc="9A484A1C">
      <w:numFmt w:val="bullet"/>
      <w:lvlText w:val="•"/>
      <w:lvlJc w:val="left"/>
      <w:pPr>
        <w:ind w:left="3443" w:hanging="168"/>
      </w:pPr>
      <w:rPr>
        <w:rFonts w:hint="default"/>
        <w:lang w:val="ro-RO" w:eastAsia="en-US" w:bidi="ar-SA"/>
      </w:rPr>
    </w:lvl>
    <w:lvl w:ilvl="6" w:tplc="8CB0C2B2">
      <w:numFmt w:val="bullet"/>
      <w:lvlText w:val="•"/>
      <w:lvlJc w:val="left"/>
      <w:pPr>
        <w:ind w:left="4107" w:hanging="168"/>
      </w:pPr>
      <w:rPr>
        <w:rFonts w:hint="default"/>
        <w:lang w:val="ro-RO" w:eastAsia="en-US" w:bidi="ar-SA"/>
      </w:rPr>
    </w:lvl>
    <w:lvl w:ilvl="7" w:tplc="CEDA2074">
      <w:numFmt w:val="bullet"/>
      <w:lvlText w:val="•"/>
      <w:lvlJc w:val="left"/>
      <w:pPr>
        <w:ind w:left="4772" w:hanging="168"/>
      </w:pPr>
      <w:rPr>
        <w:rFonts w:hint="default"/>
        <w:lang w:val="ro-RO" w:eastAsia="en-US" w:bidi="ar-SA"/>
      </w:rPr>
    </w:lvl>
    <w:lvl w:ilvl="8" w:tplc="6B145372">
      <w:numFmt w:val="bullet"/>
      <w:lvlText w:val="•"/>
      <w:lvlJc w:val="left"/>
      <w:pPr>
        <w:ind w:left="5436" w:hanging="168"/>
      </w:pPr>
      <w:rPr>
        <w:rFonts w:hint="default"/>
        <w:lang w:val="ro-RO" w:eastAsia="en-US" w:bidi="ar-SA"/>
      </w:rPr>
    </w:lvl>
  </w:abstractNum>
  <w:abstractNum w:abstractNumId="13" w15:restartNumberingAfterBreak="0">
    <w:nsid w:val="1B7A5F33"/>
    <w:multiLevelType w:val="hybridMultilevel"/>
    <w:tmpl w:val="CBFAD534"/>
    <w:lvl w:ilvl="0" w:tplc="B624F900">
      <w:start w:val="1"/>
      <w:numFmt w:val="lowerLetter"/>
      <w:lvlText w:val="%1)"/>
      <w:lvlJc w:val="left"/>
      <w:pPr>
        <w:ind w:left="71" w:hanging="264"/>
        <w:jc w:val="left"/>
      </w:pPr>
      <w:rPr>
        <w:rFonts w:ascii="Trebuchet MS" w:eastAsia="Trebuchet MS" w:hAnsi="Trebuchet MS" w:cs="Trebuchet MS" w:hint="default"/>
        <w:spacing w:val="-1"/>
        <w:w w:val="100"/>
        <w:sz w:val="20"/>
        <w:szCs w:val="20"/>
        <w:lang w:val="ro-RO" w:eastAsia="en-US" w:bidi="ar-SA"/>
      </w:rPr>
    </w:lvl>
    <w:lvl w:ilvl="1" w:tplc="09960572">
      <w:numFmt w:val="bullet"/>
      <w:lvlText w:val="•"/>
      <w:lvlJc w:val="left"/>
      <w:pPr>
        <w:ind w:left="581" w:hanging="264"/>
      </w:pPr>
      <w:rPr>
        <w:rFonts w:hint="default"/>
        <w:lang w:val="ro-RO" w:eastAsia="en-US" w:bidi="ar-SA"/>
      </w:rPr>
    </w:lvl>
    <w:lvl w:ilvl="2" w:tplc="482E6FC6">
      <w:numFmt w:val="bullet"/>
      <w:lvlText w:val="•"/>
      <w:lvlJc w:val="left"/>
      <w:pPr>
        <w:ind w:left="1083" w:hanging="264"/>
      </w:pPr>
      <w:rPr>
        <w:rFonts w:hint="default"/>
        <w:lang w:val="ro-RO" w:eastAsia="en-US" w:bidi="ar-SA"/>
      </w:rPr>
    </w:lvl>
    <w:lvl w:ilvl="3" w:tplc="66043D46">
      <w:numFmt w:val="bullet"/>
      <w:lvlText w:val="•"/>
      <w:lvlJc w:val="left"/>
      <w:pPr>
        <w:ind w:left="1585" w:hanging="264"/>
      </w:pPr>
      <w:rPr>
        <w:rFonts w:hint="default"/>
        <w:lang w:val="ro-RO" w:eastAsia="en-US" w:bidi="ar-SA"/>
      </w:rPr>
    </w:lvl>
    <w:lvl w:ilvl="4" w:tplc="0082DA48">
      <w:numFmt w:val="bullet"/>
      <w:lvlText w:val="•"/>
      <w:lvlJc w:val="left"/>
      <w:pPr>
        <w:ind w:left="2087" w:hanging="264"/>
      </w:pPr>
      <w:rPr>
        <w:rFonts w:hint="default"/>
        <w:lang w:val="ro-RO" w:eastAsia="en-US" w:bidi="ar-SA"/>
      </w:rPr>
    </w:lvl>
    <w:lvl w:ilvl="5" w:tplc="90DA8CC6">
      <w:numFmt w:val="bullet"/>
      <w:lvlText w:val="•"/>
      <w:lvlJc w:val="left"/>
      <w:pPr>
        <w:ind w:left="2589" w:hanging="264"/>
      </w:pPr>
      <w:rPr>
        <w:rFonts w:hint="default"/>
        <w:lang w:val="ro-RO" w:eastAsia="en-US" w:bidi="ar-SA"/>
      </w:rPr>
    </w:lvl>
    <w:lvl w:ilvl="6" w:tplc="F858FA7C">
      <w:numFmt w:val="bullet"/>
      <w:lvlText w:val="•"/>
      <w:lvlJc w:val="left"/>
      <w:pPr>
        <w:ind w:left="3091" w:hanging="264"/>
      </w:pPr>
      <w:rPr>
        <w:rFonts w:hint="default"/>
        <w:lang w:val="ro-RO" w:eastAsia="en-US" w:bidi="ar-SA"/>
      </w:rPr>
    </w:lvl>
    <w:lvl w:ilvl="7" w:tplc="18AA703C">
      <w:numFmt w:val="bullet"/>
      <w:lvlText w:val="•"/>
      <w:lvlJc w:val="left"/>
      <w:pPr>
        <w:ind w:left="3593" w:hanging="264"/>
      </w:pPr>
      <w:rPr>
        <w:rFonts w:hint="default"/>
        <w:lang w:val="ro-RO" w:eastAsia="en-US" w:bidi="ar-SA"/>
      </w:rPr>
    </w:lvl>
    <w:lvl w:ilvl="8" w:tplc="18BC6000">
      <w:numFmt w:val="bullet"/>
      <w:lvlText w:val="•"/>
      <w:lvlJc w:val="left"/>
      <w:pPr>
        <w:ind w:left="4095" w:hanging="264"/>
      </w:pPr>
      <w:rPr>
        <w:rFonts w:hint="default"/>
        <w:lang w:val="ro-RO" w:eastAsia="en-US" w:bidi="ar-SA"/>
      </w:rPr>
    </w:lvl>
  </w:abstractNum>
  <w:abstractNum w:abstractNumId="14" w15:restartNumberingAfterBreak="0">
    <w:nsid w:val="1E9276F5"/>
    <w:multiLevelType w:val="hybridMultilevel"/>
    <w:tmpl w:val="EA066DF0"/>
    <w:lvl w:ilvl="0" w:tplc="EDA8ED9C">
      <w:numFmt w:val="bullet"/>
      <w:lvlText w:val="-"/>
      <w:lvlJc w:val="left"/>
      <w:pPr>
        <w:ind w:left="1312" w:hanging="361"/>
      </w:pPr>
      <w:rPr>
        <w:rFonts w:ascii="Calibri" w:eastAsia="Calibri" w:hAnsi="Calibri" w:cs="Calibri" w:hint="default"/>
        <w:w w:val="100"/>
        <w:sz w:val="22"/>
        <w:szCs w:val="22"/>
        <w:lang w:val="ro-RO" w:eastAsia="en-US" w:bidi="ar-SA"/>
      </w:rPr>
    </w:lvl>
    <w:lvl w:ilvl="1" w:tplc="112E6B80">
      <w:numFmt w:val="bullet"/>
      <w:lvlText w:val="•"/>
      <w:lvlJc w:val="left"/>
      <w:pPr>
        <w:ind w:left="2266" w:hanging="361"/>
      </w:pPr>
      <w:rPr>
        <w:rFonts w:hint="default"/>
        <w:lang w:val="ro-RO" w:eastAsia="en-US" w:bidi="ar-SA"/>
      </w:rPr>
    </w:lvl>
    <w:lvl w:ilvl="2" w:tplc="980A303A">
      <w:numFmt w:val="bullet"/>
      <w:lvlText w:val="•"/>
      <w:lvlJc w:val="left"/>
      <w:pPr>
        <w:ind w:left="3213" w:hanging="361"/>
      </w:pPr>
      <w:rPr>
        <w:rFonts w:hint="default"/>
        <w:lang w:val="ro-RO" w:eastAsia="en-US" w:bidi="ar-SA"/>
      </w:rPr>
    </w:lvl>
    <w:lvl w:ilvl="3" w:tplc="8BB29A28">
      <w:numFmt w:val="bullet"/>
      <w:lvlText w:val="•"/>
      <w:lvlJc w:val="left"/>
      <w:pPr>
        <w:ind w:left="4160" w:hanging="361"/>
      </w:pPr>
      <w:rPr>
        <w:rFonts w:hint="default"/>
        <w:lang w:val="ro-RO" w:eastAsia="en-US" w:bidi="ar-SA"/>
      </w:rPr>
    </w:lvl>
    <w:lvl w:ilvl="4" w:tplc="8E68B1FC">
      <w:numFmt w:val="bullet"/>
      <w:lvlText w:val="•"/>
      <w:lvlJc w:val="left"/>
      <w:pPr>
        <w:ind w:left="5107" w:hanging="361"/>
      </w:pPr>
      <w:rPr>
        <w:rFonts w:hint="default"/>
        <w:lang w:val="ro-RO" w:eastAsia="en-US" w:bidi="ar-SA"/>
      </w:rPr>
    </w:lvl>
    <w:lvl w:ilvl="5" w:tplc="9670C4BE">
      <w:numFmt w:val="bullet"/>
      <w:lvlText w:val="•"/>
      <w:lvlJc w:val="left"/>
      <w:pPr>
        <w:ind w:left="6054" w:hanging="361"/>
      </w:pPr>
      <w:rPr>
        <w:rFonts w:hint="default"/>
        <w:lang w:val="ro-RO" w:eastAsia="en-US" w:bidi="ar-SA"/>
      </w:rPr>
    </w:lvl>
    <w:lvl w:ilvl="6" w:tplc="1EE461E4">
      <w:numFmt w:val="bullet"/>
      <w:lvlText w:val="•"/>
      <w:lvlJc w:val="left"/>
      <w:pPr>
        <w:ind w:left="7001" w:hanging="361"/>
      </w:pPr>
      <w:rPr>
        <w:rFonts w:hint="default"/>
        <w:lang w:val="ro-RO" w:eastAsia="en-US" w:bidi="ar-SA"/>
      </w:rPr>
    </w:lvl>
    <w:lvl w:ilvl="7" w:tplc="FF22529A">
      <w:numFmt w:val="bullet"/>
      <w:lvlText w:val="•"/>
      <w:lvlJc w:val="left"/>
      <w:pPr>
        <w:ind w:left="7948" w:hanging="361"/>
      </w:pPr>
      <w:rPr>
        <w:rFonts w:hint="default"/>
        <w:lang w:val="ro-RO" w:eastAsia="en-US" w:bidi="ar-SA"/>
      </w:rPr>
    </w:lvl>
    <w:lvl w:ilvl="8" w:tplc="3800DED8">
      <w:numFmt w:val="bullet"/>
      <w:lvlText w:val="•"/>
      <w:lvlJc w:val="left"/>
      <w:pPr>
        <w:ind w:left="8895" w:hanging="361"/>
      </w:pPr>
      <w:rPr>
        <w:rFonts w:hint="default"/>
        <w:lang w:val="ro-RO" w:eastAsia="en-US" w:bidi="ar-SA"/>
      </w:rPr>
    </w:lvl>
  </w:abstractNum>
  <w:abstractNum w:abstractNumId="15" w15:restartNumberingAfterBreak="0">
    <w:nsid w:val="208550DE"/>
    <w:multiLevelType w:val="hybridMultilevel"/>
    <w:tmpl w:val="1750A846"/>
    <w:lvl w:ilvl="0" w:tplc="0490739E">
      <w:numFmt w:val="bullet"/>
      <w:lvlText w:val="-"/>
      <w:lvlJc w:val="left"/>
      <w:pPr>
        <w:ind w:left="792" w:hanging="361"/>
      </w:pPr>
      <w:rPr>
        <w:rFonts w:ascii="Arial MT" w:eastAsia="Arial MT" w:hAnsi="Arial MT" w:cs="Arial MT" w:hint="default"/>
        <w:w w:val="100"/>
        <w:sz w:val="20"/>
        <w:szCs w:val="20"/>
        <w:lang w:val="ro-RO" w:eastAsia="en-US" w:bidi="ar-SA"/>
      </w:rPr>
    </w:lvl>
    <w:lvl w:ilvl="1" w:tplc="18B8C28E">
      <w:numFmt w:val="bullet"/>
      <w:lvlText w:val="•"/>
      <w:lvlJc w:val="left"/>
      <w:pPr>
        <w:ind w:left="1286" w:hanging="361"/>
      </w:pPr>
      <w:rPr>
        <w:rFonts w:hint="default"/>
        <w:lang w:val="ro-RO" w:eastAsia="en-US" w:bidi="ar-SA"/>
      </w:rPr>
    </w:lvl>
    <w:lvl w:ilvl="2" w:tplc="58564398">
      <w:numFmt w:val="bullet"/>
      <w:lvlText w:val="•"/>
      <w:lvlJc w:val="left"/>
      <w:pPr>
        <w:ind w:left="1773" w:hanging="361"/>
      </w:pPr>
      <w:rPr>
        <w:rFonts w:hint="default"/>
        <w:lang w:val="ro-RO" w:eastAsia="en-US" w:bidi="ar-SA"/>
      </w:rPr>
    </w:lvl>
    <w:lvl w:ilvl="3" w:tplc="7668FFBC">
      <w:numFmt w:val="bullet"/>
      <w:lvlText w:val="•"/>
      <w:lvlJc w:val="left"/>
      <w:pPr>
        <w:ind w:left="2259" w:hanging="361"/>
      </w:pPr>
      <w:rPr>
        <w:rFonts w:hint="default"/>
        <w:lang w:val="ro-RO" w:eastAsia="en-US" w:bidi="ar-SA"/>
      </w:rPr>
    </w:lvl>
    <w:lvl w:ilvl="4" w:tplc="5EB01D36">
      <w:numFmt w:val="bullet"/>
      <w:lvlText w:val="•"/>
      <w:lvlJc w:val="left"/>
      <w:pPr>
        <w:ind w:left="2746" w:hanging="361"/>
      </w:pPr>
      <w:rPr>
        <w:rFonts w:hint="default"/>
        <w:lang w:val="ro-RO" w:eastAsia="en-US" w:bidi="ar-SA"/>
      </w:rPr>
    </w:lvl>
    <w:lvl w:ilvl="5" w:tplc="124E9DE6">
      <w:numFmt w:val="bullet"/>
      <w:lvlText w:val="•"/>
      <w:lvlJc w:val="left"/>
      <w:pPr>
        <w:ind w:left="3233" w:hanging="361"/>
      </w:pPr>
      <w:rPr>
        <w:rFonts w:hint="default"/>
        <w:lang w:val="ro-RO" w:eastAsia="en-US" w:bidi="ar-SA"/>
      </w:rPr>
    </w:lvl>
    <w:lvl w:ilvl="6" w:tplc="1A4C4970">
      <w:numFmt w:val="bullet"/>
      <w:lvlText w:val="•"/>
      <w:lvlJc w:val="left"/>
      <w:pPr>
        <w:ind w:left="3719" w:hanging="361"/>
      </w:pPr>
      <w:rPr>
        <w:rFonts w:hint="default"/>
        <w:lang w:val="ro-RO" w:eastAsia="en-US" w:bidi="ar-SA"/>
      </w:rPr>
    </w:lvl>
    <w:lvl w:ilvl="7" w:tplc="AA86785E">
      <w:numFmt w:val="bullet"/>
      <w:lvlText w:val="•"/>
      <w:lvlJc w:val="left"/>
      <w:pPr>
        <w:ind w:left="4206" w:hanging="361"/>
      </w:pPr>
      <w:rPr>
        <w:rFonts w:hint="default"/>
        <w:lang w:val="ro-RO" w:eastAsia="en-US" w:bidi="ar-SA"/>
      </w:rPr>
    </w:lvl>
    <w:lvl w:ilvl="8" w:tplc="3752A60C">
      <w:numFmt w:val="bullet"/>
      <w:lvlText w:val="•"/>
      <w:lvlJc w:val="left"/>
      <w:pPr>
        <w:ind w:left="4692" w:hanging="361"/>
      </w:pPr>
      <w:rPr>
        <w:rFonts w:hint="default"/>
        <w:lang w:val="ro-RO" w:eastAsia="en-US" w:bidi="ar-SA"/>
      </w:rPr>
    </w:lvl>
  </w:abstractNum>
  <w:abstractNum w:abstractNumId="16" w15:restartNumberingAfterBreak="0">
    <w:nsid w:val="290C68B8"/>
    <w:multiLevelType w:val="hybridMultilevel"/>
    <w:tmpl w:val="3092A604"/>
    <w:lvl w:ilvl="0" w:tplc="6AB06DE6">
      <w:start w:val="1"/>
      <w:numFmt w:val="lowerLetter"/>
      <w:lvlText w:val="%1)"/>
      <w:lvlJc w:val="left"/>
      <w:pPr>
        <w:ind w:left="66" w:hanging="360"/>
        <w:jc w:val="left"/>
      </w:pPr>
      <w:rPr>
        <w:rFonts w:ascii="Trebuchet MS" w:eastAsia="Trebuchet MS" w:hAnsi="Trebuchet MS" w:cs="Trebuchet MS" w:hint="default"/>
        <w:spacing w:val="-1"/>
        <w:w w:val="100"/>
        <w:sz w:val="20"/>
        <w:szCs w:val="20"/>
        <w:lang w:val="ro-RO" w:eastAsia="en-US" w:bidi="ar-SA"/>
      </w:rPr>
    </w:lvl>
    <w:lvl w:ilvl="1" w:tplc="679C661C">
      <w:numFmt w:val="bullet"/>
      <w:lvlText w:val="-"/>
      <w:lvlJc w:val="left"/>
      <w:pPr>
        <w:ind w:left="1084" w:hanging="284"/>
      </w:pPr>
      <w:rPr>
        <w:rFonts w:ascii="Times New Roman" w:eastAsia="Times New Roman" w:hAnsi="Times New Roman" w:cs="Times New Roman" w:hint="default"/>
        <w:w w:val="100"/>
        <w:sz w:val="20"/>
        <w:szCs w:val="20"/>
        <w:lang w:val="ro-RO" w:eastAsia="en-US" w:bidi="ar-SA"/>
      </w:rPr>
    </w:lvl>
    <w:lvl w:ilvl="2" w:tplc="DE68CCF8">
      <w:numFmt w:val="bullet"/>
      <w:lvlText w:val="•"/>
      <w:lvlJc w:val="left"/>
      <w:pPr>
        <w:ind w:left="1557" w:hanging="284"/>
      </w:pPr>
      <w:rPr>
        <w:rFonts w:hint="default"/>
        <w:lang w:val="ro-RO" w:eastAsia="en-US" w:bidi="ar-SA"/>
      </w:rPr>
    </w:lvl>
    <w:lvl w:ilvl="3" w:tplc="04269954">
      <w:numFmt w:val="bullet"/>
      <w:lvlText w:val="•"/>
      <w:lvlJc w:val="left"/>
      <w:pPr>
        <w:ind w:left="2035" w:hanging="284"/>
      </w:pPr>
      <w:rPr>
        <w:rFonts w:hint="default"/>
        <w:lang w:val="ro-RO" w:eastAsia="en-US" w:bidi="ar-SA"/>
      </w:rPr>
    </w:lvl>
    <w:lvl w:ilvl="4" w:tplc="AB4E698C">
      <w:numFmt w:val="bullet"/>
      <w:lvlText w:val="•"/>
      <w:lvlJc w:val="left"/>
      <w:pPr>
        <w:ind w:left="2512" w:hanging="284"/>
      </w:pPr>
      <w:rPr>
        <w:rFonts w:hint="default"/>
        <w:lang w:val="ro-RO" w:eastAsia="en-US" w:bidi="ar-SA"/>
      </w:rPr>
    </w:lvl>
    <w:lvl w:ilvl="5" w:tplc="AB544E76">
      <w:numFmt w:val="bullet"/>
      <w:lvlText w:val="•"/>
      <w:lvlJc w:val="left"/>
      <w:pPr>
        <w:ind w:left="2990" w:hanging="284"/>
      </w:pPr>
      <w:rPr>
        <w:rFonts w:hint="default"/>
        <w:lang w:val="ro-RO" w:eastAsia="en-US" w:bidi="ar-SA"/>
      </w:rPr>
    </w:lvl>
    <w:lvl w:ilvl="6" w:tplc="6632F01C">
      <w:numFmt w:val="bullet"/>
      <w:lvlText w:val="•"/>
      <w:lvlJc w:val="left"/>
      <w:pPr>
        <w:ind w:left="3467" w:hanging="284"/>
      </w:pPr>
      <w:rPr>
        <w:rFonts w:hint="default"/>
        <w:lang w:val="ro-RO" w:eastAsia="en-US" w:bidi="ar-SA"/>
      </w:rPr>
    </w:lvl>
    <w:lvl w:ilvl="7" w:tplc="0D389400">
      <w:numFmt w:val="bullet"/>
      <w:lvlText w:val="•"/>
      <w:lvlJc w:val="left"/>
      <w:pPr>
        <w:ind w:left="3945" w:hanging="284"/>
      </w:pPr>
      <w:rPr>
        <w:rFonts w:hint="default"/>
        <w:lang w:val="ro-RO" w:eastAsia="en-US" w:bidi="ar-SA"/>
      </w:rPr>
    </w:lvl>
    <w:lvl w:ilvl="8" w:tplc="629C72F2">
      <w:numFmt w:val="bullet"/>
      <w:lvlText w:val="•"/>
      <w:lvlJc w:val="left"/>
      <w:pPr>
        <w:ind w:left="4422" w:hanging="284"/>
      </w:pPr>
      <w:rPr>
        <w:rFonts w:hint="default"/>
        <w:lang w:val="ro-RO" w:eastAsia="en-US" w:bidi="ar-SA"/>
      </w:rPr>
    </w:lvl>
  </w:abstractNum>
  <w:abstractNum w:abstractNumId="17" w15:restartNumberingAfterBreak="0">
    <w:nsid w:val="2BB86DE6"/>
    <w:multiLevelType w:val="hybridMultilevel"/>
    <w:tmpl w:val="DED4EE06"/>
    <w:lvl w:ilvl="0" w:tplc="1EB202CE">
      <w:start w:val="1"/>
      <w:numFmt w:val="lowerLetter"/>
      <w:lvlText w:val="%1)"/>
      <w:lvlJc w:val="left"/>
      <w:pPr>
        <w:ind w:left="316" w:hanging="211"/>
        <w:jc w:val="left"/>
      </w:pPr>
      <w:rPr>
        <w:rFonts w:ascii="Calibri" w:eastAsia="Calibri" w:hAnsi="Calibri" w:cs="Calibri" w:hint="default"/>
        <w:b/>
        <w:bCs/>
        <w:spacing w:val="0"/>
        <w:w w:val="100"/>
        <w:sz w:val="20"/>
        <w:szCs w:val="20"/>
        <w:lang w:val="ro-RO" w:eastAsia="en-US" w:bidi="ar-SA"/>
      </w:rPr>
    </w:lvl>
    <w:lvl w:ilvl="1" w:tplc="F4CE1FDE">
      <w:numFmt w:val="bullet"/>
      <w:lvlText w:val="•"/>
      <w:lvlJc w:val="left"/>
      <w:pPr>
        <w:ind w:left="992" w:hanging="211"/>
      </w:pPr>
      <w:rPr>
        <w:rFonts w:hint="default"/>
        <w:lang w:val="ro-RO" w:eastAsia="en-US" w:bidi="ar-SA"/>
      </w:rPr>
    </w:lvl>
    <w:lvl w:ilvl="2" w:tplc="0C3CC218">
      <w:numFmt w:val="bullet"/>
      <w:lvlText w:val="•"/>
      <w:lvlJc w:val="left"/>
      <w:pPr>
        <w:ind w:left="1665" w:hanging="211"/>
      </w:pPr>
      <w:rPr>
        <w:rFonts w:hint="default"/>
        <w:lang w:val="ro-RO" w:eastAsia="en-US" w:bidi="ar-SA"/>
      </w:rPr>
    </w:lvl>
    <w:lvl w:ilvl="3" w:tplc="9FDE7808">
      <w:numFmt w:val="bullet"/>
      <w:lvlText w:val="•"/>
      <w:lvlJc w:val="left"/>
      <w:pPr>
        <w:ind w:left="2338" w:hanging="211"/>
      </w:pPr>
      <w:rPr>
        <w:rFonts w:hint="default"/>
        <w:lang w:val="ro-RO" w:eastAsia="en-US" w:bidi="ar-SA"/>
      </w:rPr>
    </w:lvl>
    <w:lvl w:ilvl="4" w:tplc="4EA437F4">
      <w:numFmt w:val="bullet"/>
      <w:lvlText w:val="•"/>
      <w:lvlJc w:val="left"/>
      <w:pPr>
        <w:ind w:left="3011" w:hanging="211"/>
      </w:pPr>
      <w:rPr>
        <w:rFonts w:hint="default"/>
        <w:lang w:val="ro-RO" w:eastAsia="en-US" w:bidi="ar-SA"/>
      </w:rPr>
    </w:lvl>
    <w:lvl w:ilvl="5" w:tplc="DCB0F25C">
      <w:numFmt w:val="bullet"/>
      <w:lvlText w:val="•"/>
      <w:lvlJc w:val="left"/>
      <w:pPr>
        <w:ind w:left="3684" w:hanging="211"/>
      </w:pPr>
      <w:rPr>
        <w:rFonts w:hint="default"/>
        <w:lang w:val="ro-RO" w:eastAsia="en-US" w:bidi="ar-SA"/>
      </w:rPr>
    </w:lvl>
    <w:lvl w:ilvl="6" w:tplc="5342657C">
      <w:numFmt w:val="bullet"/>
      <w:lvlText w:val="•"/>
      <w:lvlJc w:val="left"/>
      <w:pPr>
        <w:ind w:left="4357" w:hanging="211"/>
      </w:pPr>
      <w:rPr>
        <w:rFonts w:hint="default"/>
        <w:lang w:val="ro-RO" w:eastAsia="en-US" w:bidi="ar-SA"/>
      </w:rPr>
    </w:lvl>
    <w:lvl w:ilvl="7" w:tplc="D62CD4EC">
      <w:numFmt w:val="bullet"/>
      <w:lvlText w:val="•"/>
      <w:lvlJc w:val="left"/>
      <w:pPr>
        <w:ind w:left="5030" w:hanging="211"/>
      </w:pPr>
      <w:rPr>
        <w:rFonts w:hint="default"/>
        <w:lang w:val="ro-RO" w:eastAsia="en-US" w:bidi="ar-SA"/>
      </w:rPr>
    </w:lvl>
    <w:lvl w:ilvl="8" w:tplc="077A4E44">
      <w:numFmt w:val="bullet"/>
      <w:lvlText w:val="•"/>
      <w:lvlJc w:val="left"/>
      <w:pPr>
        <w:ind w:left="5703" w:hanging="211"/>
      </w:pPr>
      <w:rPr>
        <w:rFonts w:hint="default"/>
        <w:lang w:val="ro-RO" w:eastAsia="en-US" w:bidi="ar-SA"/>
      </w:rPr>
    </w:lvl>
  </w:abstractNum>
  <w:abstractNum w:abstractNumId="18" w15:restartNumberingAfterBreak="0">
    <w:nsid w:val="2ECA486D"/>
    <w:multiLevelType w:val="hybridMultilevel"/>
    <w:tmpl w:val="9FAC2686"/>
    <w:lvl w:ilvl="0" w:tplc="43C446F2">
      <w:start w:val="6"/>
      <w:numFmt w:val="decimal"/>
      <w:lvlText w:val="%1."/>
      <w:lvlJc w:val="left"/>
      <w:pPr>
        <w:ind w:left="591" w:hanging="288"/>
        <w:jc w:val="left"/>
      </w:pPr>
      <w:rPr>
        <w:rFonts w:ascii="Trebuchet MS" w:eastAsia="Trebuchet MS" w:hAnsi="Trebuchet MS" w:cs="Trebuchet MS" w:hint="default"/>
        <w:b/>
        <w:bCs/>
        <w:w w:val="100"/>
        <w:sz w:val="22"/>
        <w:szCs w:val="22"/>
        <w:lang w:val="ro-RO" w:eastAsia="en-US" w:bidi="ar-SA"/>
      </w:rPr>
    </w:lvl>
    <w:lvl w:ilvl="1" w:tplc="3676C436">
      <w:start w:val="1"/>
      <w:numFmt w:val="decimal"/>
      <w:lvlText w:val="%2."/>
      <w:lvlJc w:val="left"/>
      <w:pPr>
        <w:ind w:left="1235" w:hanging="361"/>
        <w:jc w:val="right"/>
      </w:pPr>
      <w:rPr>
        <w:rFonts w:ascii="Trebuchet MS" w:eastAsia="Trebuchet MS" w:hAnsi="Trebuchet MS" w:cs="Trebuchet MS" w:hint="default"/>
        <w:b/>
        <w:bCs/>
        <w:w w:val="100"/>
        <w:sz w:val="22"/>
        <w:szCs w:val="22"/>
        <w:lang w:val="ro-RO" w:eastAsia="en-US" w:bidi="ar-SA"/>
      </w:rPr>
    </w:lvl>
    <w:lvl w:ilvl="2" w:tplc="D25A83F8">
      <w:numFmt w:val="bullet"/>
      <w:lvlText w:val="•"/>
      <w:lvlJc w:val="left"/>
      <w:pPr>
        <w:ind w:left="1240" w:hanging="361"/>
      </w:pPr>
      <w:rPr>
        <w:rFonts w:hint="default"/>
        <w:lang w:val="ro-RO" w:eastAsia="en-US" w:bidi="ar-SA"/>
      </w:rPr>
    </w:lvl>
    <w:lvl w:ilvl="3" w:tplc="4008C048">
      <w:numFmt w:val="bullet"/>
      <w:lvlText w:val="•"/>
      <w:lvlJc w:val="left"/>
      <w:pPr>
        <w:ind w:left="2433" w:hanging="361"/>
      </w:pPr>
      <w:rPr>
        <w:rFonts w:hint="default"/>
        <w:lang w:val="ro-RO" w:eastAsia="en-US" w:bidi="ar-SA"/>
      </w:rPr>
    </w:lvl>
    <w:lvl w:ilvl="4" w:tplc="FA8C8DEE">
      <w:numFmt w:val="bullet"/>
      <w:lvlText w:val="•"/>
      <w:lvlJc w:val="left"/>
      <w:pPr>
        <w:ind w:left="3627" w:hanging="361"/>
      </w:pPr>
      <w:rPr>
        <w:rFonts w:hint="default"/>
        <w:lang w:val="ro-RO" w:eastAsia="en-US" w:bidi="ar-SA"/>
      </w:rPr>
    </w:lvl>
    <w:lvl w:ilvl="5" w:tplc="501462AE">
      <w:numFmt w:val="bullet"/>
      <w:lvlText w:val="•"/>
      <w:lvlJc w:val="left"/>
      <w:pPr>
        <w:ind w:left="4820" w:hanging="361"/>
      </w:pPr>
      <w:rPr>
        <w:rFonts w:hint="default"/>
        <w:lang w:val="ro-RO" w:eastAsia="en-US" w:bidi="ar-SA"/>
      </w:rPr>
    </w:lvl>
    <w:lvl w:ilvl="6" w:tplc="067413F2">
      <w:numFmt w:val="bullet"/>
      <w:lvlText w:val="•"/>
      <w:lvlJc w:val="left"/>
      <w:pPr>
        <w:ind w:left="6014" w:hanging="361"/>
      </w:pPr>
      <w:rPr>
        <w:rFonts w:hint="default"/>
        <w:lang w:val="ro-RO" w:eastAsia="en-US" w:bidi="ar-SA"/>
      </w:rPr>
    </w:lvl>
    <w:lvl w:ilvl="7" w:tplc="8E1E8286">
      <w:numFmt w:val="bullet"/>
      <w:lvlText w:val="•"/>
      <w:lvlJc w:val="left"/>
      <w:pPr>
        <w:ind w:left="7208" w:hanging="361"/>
      </w:pPr>
      <w:rPr>
        <w:rFonts w:hint="default"/>
        <w:lang w:val="ro-RO" w:eastAsia="en-US" w:bidi="ar-SA"/>
      </w:rPr>
    </w:lvl>
    <w:lvl w:ilvl="8" w:tplc="E72C36FE">
      <w:numFmt w:val="bullet"/>
      <w:lvlText w:val="•"/>
      <w:lvlJc w:val="left"/>
      <w:pPr>
        <w:ind w:left="8401" w:hanging="361"/>
      </w:pPr>
      <w:rPr>
        <w:rFonts w:hint="default"/>
        <w:lang w:val="ro-RO" w:eastAsia="en-US" w:bidi="ar-SA"/>
      </w:rPr>
    </w:lvl>
  </w:abstractNum>
  <w:abstractNum w:abstractNumId="19" w15:restartNumberingAfterBreak="0">
    <w:nsid w:val="35DD0E4C"/>
    <w:multiLevelType w:val="hybridMultilevel"/>
    <w:tmpl w:val="7B98E9C2"/>
    <w:lvl w:ilvl="0" w:tplc="75ACC666">
      <w:numFmt w:val="bullet"/>
      <w:lvlText w:val=""/>
      <w:lvlJc w:val="left"/>
      <w:pPr>
        <w:ind w:left="379" w:hanging="202"/>
      </w:pPr>
      <w:rPr>
        <w:rFonts w:ascii="Wingdings" w:eastAsia="Wingdings" w:hAnsi="Wingdings" w:cs="Wingdings" w:hint="default"/>
        <w:w w:val="100"/>
        <w:sz w:val="20"/>
        <w:szCs w:val="20"/>
        <w:lang w:val="ro-RO" w:eastAsia="en-US" w:bidi="ar-SA"/>
      </w:rPr>
    </w:lvl>
    <w:lvl w:ilvl="1" w:tplc="B12EB8D6">
      <w:numFmt w:val="bullet"/>
      <w:lvlText w:val="•"/>
      <w:lvlJc w:val="left"/>
      <w:pPr>
        <w:ind w:left="1018" w:hanging="202"/>
      </w:pPr>
      <w:rPr>
        <w:rFonts w:hint="default"/>
        <w:lang w:val="ro-RO" w:eastAsia="en-US" w:bidi="ar-SA"/>
      </w:rPr>
    </w:lvl>
    <w:lvl w:ilvl="2" w:tplc="8D14B032">
      <w:numFmt w:val="bullet"/>
      <w:lvlText w:val="•"/>
      <w:lvlJc w:val="left"/>
      <w:pPr>
        <w:ind w:left="1657" w:hanging="202"/>
      </w:pPr>
      <w:rPr>
        <w:rFonts w:hint="default"/>
        <w:lang w:val="ro-RO" w:eastAsia="en-US" w:bidi="ar-SA"/>
      </w:rPr>
    </w:lvl>
    <w:lvl w:ilvl="3" w:tplc="E892D918">
      <w:numFmt w:val="bullet"/>
      <w:lvlText w:val="•"/>
      <w:lvlJc w:val="left"/>
      <w:pPr>
        <w:ind w:left="2296" w:hanging="202"/>
      </w:pPr>
      <w:rPr>
        <w:rFonts w:hint="default"/>
        <w:lang w:val="ro-RO" w:eastAsia="en-US" w:bidi="ar-SA"/>
      </w:rPr>
    </w:lvl>
    <w:lvl w:ilvl="4" w:tplc="E65ACD26">
      <w:numFmt w:val="bullet"/>
      <w:lvlText w:val="•"/>
      <w:lvlJc w:val="left"/>
      <w:pPr>
        <w:ind w:left="2934" w:hanging="202"/>
      </w:pPr>
      <w:rPr>
        <w:rFonts w:hint="default"/>
        <w:lang w:val="ro-RO" w:eastAsia="en-US" w:bidi="ar-SA"/>
      </w:rPr>
    </w:lvl>
    <w:lvl w:ilvl="5" w:tplc="A46419FC">
      <w:numFmt w:val="bullet"/>
      <w:lvlText w:val="•"/>
      <w:lvlJc w:val="left"/>
      <w:pPr>
        <w:ind w:left="3573" w:hanging="202"/>
      </w:pPr>
      <w:rPr>
        <w:rFonts w:hint="default"/>
        <w:lang w:val="ro-RO" w:eastAsia="en-US" w:bidi="ar-SA"/>
      </w:rPr>
    </w:lvl>
    <w:lvl w:ilvl="6" w:tplc="3B94091E">
      <w:numFmt w:val="bullet"/>
      <w:lvlText w:val="•"/>
      <w:lvlJc w:val="left"/>
      <w:pPr>
        <w:ind w:left="4212" w:hanging="202"/>
      </w:pPr>
      <w:rPr>
        <w:rFonts w:hint="default"/>
        <w:lang w:val="ro-RO" w:eastAsia="en-US" w:bidi="ar-SA"/>
      </w:rPr>
    </w:lvl>
    <w:lvl w:ilvl="7" w:tplc="425E96AC">
      <w:numFmt w:val="bullet"/>
      <w:lvlText w:val="•"/>
      <w:lvlJc w:val="left"/>
      <w:pPr>
        <w:ind w:left="4850" w:hanging="202"/>
      </w:pPr>
      <w:rPr>
        <w:rFonts w:hint="default"/>
        <w:lang w:val="ro-RO" w:eastAsia="en-US" w:bidi="ar-SA"/>
      </w:rPr>
    </w:lvl>
    <w:lvl w:ilvl="8" w:tplc="E6AE1D28">
      <w:numFmt w:val="bullet"/>
      <w:lvlText w:val="•"/>
      <w:lvlJc w:val="left"/>
      <w:pPr>
        <w:ind w:left="5489" w:hanging="202"/>
      </w:pPr>
      <w:rPr>
        <w:rFonts w:hint="default"/>
        <w:lang w:val="ro-RO" w:eastAsia="en-US" w:bidi="ar-SA"/>
      </w:rPr>
    </w:lvl>
  </w:abstractNum>
  <w:abstractNum w:abstractNumId="20" w15:restartNumberingAfterBreak="0">
    <w:nsid w:val="36C138BE"/>
    <w:multiLevelType w:val="hybridMultilevel"/>
    <w:tmpl w:val="1B701D3C"/>
    <w:lvl w:ilvl="0" w:tplc="E93C4002">
      <w:numFmt w:val="bullet"/>
      <w:lvlText w:val="-"/>
      <w:lvlJc w:val="left"/>
      <w:pPr>
        <w:ind w:left="66" w:hanging="140"/>
      </w:pPr>
      <w:rPr>
        <w:rFonts w:ascii="Trebuchet MS" w:eastAsia="Trebuchet MS" w:hAnsi="Trebuchet MS" w:cs="Trebuchet MS" w:hint="default"/>
        <w:w w:val="100"/>
        <w:sz w:val="20"/>
        <w:szCs w:val="20"/>
        <w:lang w:val="ro-RO" w:eastAsia="en-US" w:bidi="ar-SA"/>
      </w:rPr>
    </w:lvl>
    <w:lvl w:ilvl="1" w:tplc="FDE28170">
      <w:numFmt w:val="bullet"/>
      <w:lvlText w:val="-"/>
      <w:lvlJc w:val="left"/>
      <w:pPr>
        <w:ind w:left="806" w:hanging="341"/>
      </w:pPr>
      <w:rPr>
        <w:rFonts w:ascii="Trebuchet MS" w:eastAsia="Trebuchet MS" w:hAnsi="Trebuchet MS" w:cs="Trebuchet MS" w:hint="default"/>
        <w:w w:val="100"/>
        <w:sz w:val="20"/>
        <w:szCs w:val="20"/>
        <w:lang w:val="ro-RO" w:eastAsia="en-US" w:bidi="ar-SA"/>
      </w:rPr>
    </w:lvl>
    <w:lvl w:ilvl="2" w:tplc="1C320DBE">
      <w:numFmt w:val="bullet"/>
      <w:lvlText w:val="o"/>
      <w:lvlJc w:val="left"/>
      <w:pPr>
        <w:ind w:left="1867" w:hanging="361"/>
      </w:pPr>
      <w:rPr>
        <w:rFonts w:ascii="Courier New" w:eastAsia="Courier New" w:hAnsi="Courier New" w:cs="Courier New" w:hint="default"/>
        <w:w w:val="100"/>
        <w:sz w:val="20"/>
        <w:szCs w:val="20"/>
        <w:lang w:val="ro-RO" w:eastAsia="en-US" w:bidi="ar-SA"/>
      </w:rPr>
    </w:lvl>
    <w:lvl w:ilvl="3" w:tplc="B3A41EF4">
      <w:numFmt w:val="bullet"/>
      <w:lvlText w:val="•"/>
      <w:lvlJc w:val="left"/>
      <w:pPr>
        <w:ind w:left="2376" w:hanging="361"/>
      </w:pPr>
      <w:rPr>
        <w:rFonts w:hint="default"/>
        <w:lang w:val="ro-RO" w:eastAsia="en-US" w:bidi="ar-SA"/>
      </w:rPr>
    </w:lvl>
    <w:lvl w:ilvl="4" w:tplc="DD2A490C">
      <w:numFmt w:val="bullet"/>
      <w:lvlText w:val="•"/>
      <w:lvlJc w:val="left"/>
      <w:pPr>
        <w:ind w:left="2893" w:hanging="361"/>
      </w:pPr>
      <w:rPr>
        <w:rFonts w:hint="default"/>
        <w:lang w:val="ro-RO" w:eastAsia="en-US" w:bidi="ar-SA"/>
      </w:rPr>
    </w:lvl>
    <w:lvl w:ilvl="5" w:tplc="D78A816A">
      <w:numFmt w:val="bullet"/>
      <w:lvlText w:val="•"/>
      <w:lvlJc w:val="left"/>
      <w:pPr>
        <w:ind w:left="3409" w:hanging="361"/>
      </w:pPr>
      <w:rPr>
        <w:rFonts w:hint="default"/>
        <w:lang w:val="ro-RO" w:eastAsia="en-US" w:bidi="ar-SA"/>
      </w:rPr>
    </w:lvl>
    <w:lvl w:ilvl="6" w:tplc="2DCC31AA">
      <w:numFmt w:val="bullet"/>
      <w:lvlText w:val="•"/>
      <w:lvlJc w:val="left"/>
      <w:pPr>
        <w:ind w:left="3926" w:hanging="361"/>
      </w:pPr>
      <w:rPr>
        <w:rFonts w:hint="default"/>
        <w:lang w:val="ro-RO" w:eastAsia="en-US" w:bidi="ar-SA"/>
      </w:rPr>
    </w:lvl>
    <w:lvl w:ilvl="7" w:tplc="C0B42A38">
      <w:numFmt w:val="bullet"/>
      <w:lvlText w:val="•"/>
      <w:lvlJc w:val="left"/>
      <w:pPr>
        <w:ind w:left="4442" w:hanging="361"/>
      </w:pPr>
      <w:rPr>
        <w:rFonts w:hint="default"/>
        <w:lang w:val="ro-RO" w:eastAsia="en-US" w:bidi="ar-SA"/>
      </w:rPr>
    </w:lvl>
    <w:lvl w:ilvl="8" w:tplc="02AE424A">
      <w:numFmt w:val="bullet"/>
      <w:lvlText w:val="•"/>
      <w:lvlJc w:val="left"/>
      <w:pPr>
        <w:ind w:left="4959" w:hanging="361"/>
      </w:pPr>
      <w:rPr>
        <w:rFonts w:hint="default"/>
        <w:lang w:val="ro-RO" w:eastAsia="en-US" w:bidi="ar-SA"/>
      </w:rPr>
    </w:lvl>
  </w:abstractNum>
  <w:abstractNum w:abstractNumId="21" w15:restartNumberingAfterBreak="0">
    <w:nsid w:val="36DB3380"/>
    <w:multiLevelType w:val="hybridMultilevel"/>
    <w:tmpl w:val="061EEC50"/>
    <w:lvl w:ilvl="0" w:tplc="5B3EDFCC">
      <w:numFmt w:val="bullet"/>
      <w:lvlText w:val="-"/>
      <w:lvlJc w:val="left"/>
      <w:pPr>
        <w:ind w:left="1038" w:hanging="361"/>
      </w:pPr>
      <w:rPr>
        <w:rFonts w:ascii="Trebuchet MS" w:eastAsia="Trebuchet MS" w:hAnsi="Trebuchet MS" w:cs="Trebuchet MS" w:hint="default"/>
        <w:w w:val="100"/>
        <w:sz w:val="22"/>
        <w:szCs w:val="22"/>
        <w:lang w:val="ro-RO" w:eastAsia="en-US" w:bidi="ar-SA"/>
      </w:rPr>
    </w:lvl>
    <w:lvl w:ilvl="1" w:tplc="332ED09C">
      <w:numFmt w:val="bullet"/>
      <w:lvlText w:val="•"/>
      <w:lvlJc w:val="left"/>
      <w:pPr>
        <w:ind w:left="2014" w:hanging="361"/>
      </w:pPr>
      <w:rPr>
        <w:rFonts w:hint="default"/>
        <w:lang w:val="ro-RO" w:eastAsia="en-US" w:bidi="ar-SA"/>
      </w:rPr>
    </w:lvl>
    <w:lvl w:ilvl="2" w:tplc="7E3AF4C8">
      <w:numFmt w:val="bullet"/>
      <w:lvlText w:val="•"/>
      <w:lvlJc w:val="left"/>
      <w:pPr>
        <w:ind w:left="2989" w:hanging="361"/>
      </w:pPr>
      <w:rPr>
        <w:rFonts w:hint="default"/>
        <w:lang w:val="ro-RO" w:eastAsia="en-US" w:bidi="ar-SA"/>
      </w:rPr>
    </w:lvl>
    <w:lvl w:ilvl="3" w:tplc="5F8E381C">
      <w:numFmt w:val="bullet"/>
      <w:lvlText w:val="•"/>
      <w:lvlJc w:val="left"/>
      <w:pPr>
        <w:ind w:left="3964" w:hanging="361"/>
      </w:pPr>
      <w:rPr>
        <w:rFonts w:hint="default"/>
        <w:lang w:val="ro-RO" w:eastAsia="en-US" w:bidi="ar-SA"/>
      </w:rPr>
    </w:lvl>
    <w:lvl w:ilvl="4" w:tplc="01C079C4">
      <w:numFmt w:val="bullet"/>
      <w:lvlText w:val="•"/>
      <w:lvlJc w:val="left"/>
      <w:pPr>
        <w:ind w:left="4939" w:hanging="361"/>
      </w:pPr>
      <w:rPr>
        <w:rFonts w:hint="default"/>
        <w:lang w:val="ro-RO" w:eastAsia="en-US" w:bidi="ar-SA"/>
      </w:rPr>
    </w:lvl>
    <w:lvl w:ilvl="5" w:tplc="F80CA2B0">
      <w:numFmt w:val="bullet"/>
      <w:lvlText w:val="•"/>
      <w:lvlJc w:val="left"/>
      <w:pPr>
        <w:ind w:left="5914" w:hanging="361"/>
      </w:pPr>
      <w:rPr>
        <w:rFonts w:hint="default"/>
        <w:lang w:val="ro-RO" w:eastAsia="en-US" w:bidi="ar-SA"/>
      </w:rPr>
    </w:lvl>
    <w:lvl w:ilvl="6" w:tplc="DC5AE19C">
      <w:numFmt w:val="bullet"/>
      <w:lvlText w:val="•"/>
      <w:lvlJc w:val="left"/>
      <w:pPr>
        <w:ind w:left="6889" w:hanging="361"/>
      </w:pPr>
      <w:rPr>
        <w:rFonts w:hint="default"/>
        <w:lang w:val="ro-RO" w:eastAsia="en-US" w:bidi="ar-SA"/>
      </w:rPr>
    </w:lvl>
    <w:lvl w:ilvl="7" w:tplc="99A4A7EC">
      <w:numFmt w:val="bullet"/>
      <w:lvlText w:val="•"/>
      <w:lvlJc w:val="left"/>
      <w:pPr>
        <w:ind w:left="7864" w:hanging="361"/>
      </w:pPr>
      <w:rPr>
        <w:rFonts w:hint="default"/>
        <w:lang w:val="ro-RO" w:eastAsia="en-US" w:bidi="ar-SA"/>
      </w:rPr>
    </w:lvl>
    <w:lvl w:ilvl="8" w:tplc="831075CE">
      <w:numFmt w:val="bullet"/>
      <w:lvlText w:val="•"/>
      <w:lvlJc w:val="left"/>
      <w:pPr>
        <w:ind w:left="8839" w:hanging="361"/>
      </w:pPr>
      <w:rPr>
        <w:rFonts w:hint="default"/>
        <w:lang w:val="ro-RO" w:eastAsia="en-US" w:bidi="ar-SA"/>
      </w:rPr>
    </w:lvl>
  </w:abstractNum>
  <w:abstractNum w:abstractNumId="22" w15:restartNumberingAfterBreak="0">
    <w:nsid w:val="375D2677"/>
    <w:multiLevelType w:val="hybridMultilevel"/>
    <w:tmpl w:val="DB361F72"/>
    <w:lvl w:ilvl="0" w:tplc="AF62ED7E">
      <w:start w:val="1"/>
      <w:numFmt w:val="decimal"/>
      <w:lvlText w:val="%1."/>
      <w:lvlJc w:val="left"/>
      <w:pPr>
        <w:ind w:left="518" w:hanging="298"/>
        <w:jc w:val="right"/>
      </w:pPr>
      <w:rPr>
        <w:rFonts w:ascii="Trebuchet MS" w:eastAsia="Trebuchet MS" w:hAnsi="Trebuchet MS" w:cs="Trebuchet MS" w:hint="default"/>
        <w:b/>
        <w:bCs/>
        <w:w w:val="100"/>
        <w:sz w:val="22"/>
        <w:szCs w:val="22"/>
        <w:lang w:val="ro-RO" w:eastAsia="en-US" w:bidi="ar-SA"/>
      </w:rPr>
    </w:lvl>
    <w:lvl w:ilvl="1" w:tplc="8EB89664">
      <w:numFmt w:val="bullet"/>
      <w:lvlText w:val="•"/>
      <w:lvlJc w:val="left"/>
      <w:pPr>
        <w:ind w:left="1540" w:hanging="298"/>
      </w:pPr>
      <w:rPr>
        <w:rFonts w:hint="default"/>
        <w:lang w:val="ro-RO" w:eastAsia="en-US" w:bidi="ar-SA"/>
      </w:rPr>
    </w:lvl>
    <w:lvl w:ilvl="2" w:tplc="FA146C6C">
      <w:numFmt w:val="bullet"/>
      <w:lvlText w:val="•"/>
      <w:lvlJc w:val="left"/>
      <w:pPr>
        <w:ind w:left="2561" w:hanging="298"/>
      </w:pPr>
      <w:rPr>
        <w:rFonts w:hint="default"/>
        <w:lang w:val="ro-RO" w:eastAsia="en-US" w:bidi="ar-SA"/>
      </w:rPr>
    </w:lvl>
    <w:lvl w:ilvl="3" w:tplc="DB62C5DA">
      <w:numFmt w:val="bullet"/>
      <w:lvlText w:val="•"/>
      <w:lvlJc w:val="left"/>
      <w:pPr>
        <w:ind w:left="3582" w:hanging="298"/>
      </w:pPr>
      <w:rPr>
        <w:rFonts w:hint="default"/>
        <w:lang w:val="ro-RO" w:eastAsia="en-US" w:bidi="ar-SA"/>
      </w:rPr>
    </w:lvl>
    <w:lvl w:ilvl="4" w:tplc="F0440936">
      <w:numFmt w:val="bullet"/>
      <w:lvlText w:val="•"/>
      <w:lvlJc w:val="left"/>
      <w:pPr>
        <w:ind w:left="4603" w:hanging="298"/>
      </w:pPr>
      <w:rPr>
        <w:rFonts w:hint="default"/>
        <w:lang w:val="ro-RO" w:eastAsia="en-US" w:bidi="ar-SA"/>
      </w:rPr>
    </w:lvl>
    <w:lvl w:ilvl="5" w:tplc="C008886A">
      <w:numFmt w:val="bullet"/>
      <w:lvlText w:val="•"/>
      <w:lvlJc w:val="left"/>
      <w:pPr>
        <w:ind w:left="5624" w:hanging="298"/>
      </w:pPr>
      <w:rPr>
        <w:rFonts w:hint="default"/>
        <w:lang w:val="ro-RO" w:eastAsia="en-US" w:bidi="ar-SA"/>
      </w:rPr>
    </w:lvl>
    <w:lvl w:ilvl="6" w:tplc="B5D41716">
      <w:numFmt w:val="bullet"/>
      <w:lvlText w:val="•"/>
      <w:lvlJc w:val="left"/>
      <w:pPr>
        <w:ind w:left="6645" w:hanging="298"/>
      </w:pPr>
      <w:rPr>
        <w:rFonts w:hint="default"/>
        <w:lang w:val="ro-RO" w:eastAsia="en-US" w:bidi="ar-SA"/>
      </w:rPr>
    </w:lvl>
    <w:lvl w:ilvl="7" w:tplc="1D40A74A">
      <w:numFmt w:val="bullet"/>
      <w:lvlText w:val="•"/>
      <w:lvlJc w:val="left"/>
      <w:pPr>
        <w:ind w:left="7666" w:hanging="298"/>
      </w:pPr>
      <w:rPr>
        <w:rFonts w:hint="default"/>
        <w:lang w:val="ro-RO" w:eastAsia="en-US" w:bidi="ar-SA"/>
      </w:rPr>
    </w:lvl>
    <w:lvl w:ilvl="8" w:tplc="64CEB3FE">
      <w:numFmt w:val="bullet"/>
      <w:lvlText w:val="•"/>
      <w:lvlJc w:val="left"/>
      <w:pPr>
        <w:ind w:left="8687" w:hanging="298"/>
      </w:pPr>
      <w:rPr>
        <w:rFonts w:hint="default"/>
        <w:lang w:val="ro-RO" w:eastAsia="en-US" w:bidi="ar-SA"/>
      </w:rPr>
    </w:lvl>
  </w:abstractNum>
  <w:abstractNum w:abstractNumId="23" w15:restartNumberingAfterBreak="0">
    <w:nsid w:val="37B31C4E"/>
    <w:multiLevelType w:val="hybridMultilevel"/>
    <w:tmpl w:val="398CF776"/>
    <w:lvl w:ilvl="0" w:tplc="06FEB2F4">
      <w:start w:val="1"/>
      <w:numFmt w:val="upperLetter"/>
      <w:lvlText w:val="%1."/>
      <w:lvlJc w:val="left"/>
      <w:pPr>
        <w:ind w:left="337" w:hanging="264"/>
        <w:jc w:val="left"/>
      </w:pPr>
      <w:rPr>
        <w:rFonts w:ascii="Trebuchet MS" w:eastAsia="Trebuchet MS" w:hAnsi="Trebuchet MS" w:cs="Trebuchet MS" w:hint="default"/>
        <w:b/>
        <w:bCs/>
        <w:spacing w:val="0"/>
        <w:w w:val="100"/>
        <w:sz w:val="20"/>
        <w:szCs w:val="20"/>
        <w:lang w:val="ro-RO" w:eastAsia="en-US" w:bidi="ar-SA"/>
      </w:rPr>
    </w:lvl>
    <w:lvl w:ilvl="1" w:tplc="B43C0128">
      <w:numFmt w:val="bullet"/>
      <w:lvlText w:val="•"/>
      <w:lvlJc w:val="left"/>
      <w:pPr>
        <w:ind w:left="815" w:hanging="264"/>
      </w:pPr>
      <w:rPr>
        <w:rFonts w:hint="default"/>
        <w:lang w:val="ro-RO" w:eastAsia="en-US" w:bidi="ar-SA"/>
      </w:rPr>
    </w:lvl>
    <w:lvl w:ilvl="2" w:tplc="B7B6776E">
      <w:numFmt w:val="bullet"/>
      <w:lvlText w:val="•"/>
      <w:lvlJc w:val="left"/>
      <w:pPr>
        <w:ind w:left="1291" w:hanging="264"/>
      </w:pPr>
      <w:rPr>
        <w:rFonts w:hint="default"/>
        <w:lang w:val="ro-RO" w:eastAsia="en-US" w:bidi="ar-SA"/>
      </w:rPr>
    </w:lvl>
    <w:lvl w:ilvl="3" w:tplc="41A488E2">
      <w:numFmt w:val="bullet"/>
      <w:lvlText w:val="•"/>
      <w:lvlJc w:val="left"/>
      <w:pPr>
        <w:ind w:left="1767" w:hanging="264"/>
      </w:pPr>
      <w:rPr>
        <w:rFonts w:hint="default"/>
        <w:lang w:val="ro-RO" w:eastAsia="en-US" w:bidi="ar-SA"/>
      </w:rPr>
    </w:lvl>
    <w:lvl w:ilvl="4" w:tplc="B34AA7B0">
      <w:numFmt w:val="bullet"/>
      <w:lvlText w:val="•"/>
      <w:lvlJc w:val="left"/>
      <w:pPr>
        <w:ind w:left="2243" w:hanging="264"/>
      </w:pPr>
      <w:rPr>
        <w:rFonts w:hint="default"/>
        <w:lang w:val="ro-RO" w:eastAsia="en-US" w:bidi="ar-SA"/>
      </w:rPr>
    </w:lvl>
    <w:lvl w:ilvl="5" w:tplc="8CBEFBF8">
      <w:numFmt w:val="bullet"/>
      <w:lvlText w:val="•"/>
      <w:lvlJc w:val="left"/>
      <w:pPr>
        <w:ind w:left="2719" w:hanging="264"/>
      </w:pPr>
      <w:rPr>
        <w:rFonts w:hint="default"/>
        <w:lang w:val="ro-RO" w:eastAsia="en-US" w:bidi="ar-SA"/>
      </w:rPr>
    </w:lvl>
    <w:lvl w:ilvl="6" w:tplc="E9B2CEC6">
      <w:numFmt w:val="bullet"/>
      <w:lvlText w:val="•"/>
      <w:lvlJc w:val="left"/>
      <w:pPr>
        <w:ind w:left="3195" w:hanging="264"/>
      </w:pPr>
      <w:rPr>
        <w:rFonts w:hint="default"/>
        <w:lang w:val="ro-RO" w:eastAsia="en-US" w:bidi="ar-SA"/>
      </w:rPr>
    </w:lvl>
    <w:lvl w:ilvl="7" w:tplc="F828DA7C">
      <w:numFmt w:val="bullet"/>
      <w:lvlText w:val="•"/>
      <w:lvlJc w:val="left"/>
      <w:pPr>
        <w:ind w:left="3671" w:hanging="264"/>
      </w:pPr>
      <w:rPr>
        <w:rFonts w:hint="default"/>
        <w:lang w:val="ro-RO" w:eastAsia="en-US" w:bidi="ar-SA"/>
      </w:rPr>
    </w:lvl>
    <w:lvl w:ilvl="8" w:tplc="59603BEE">
      <w:numFmt w:val="bullet"/>
      <w:lvlText w:val="•"/>
      <w:lvlJc w:val="left"/>
      <w:pPr>
        <w:ind w:left="4147" w:hanging="264"/>
      </w:pPr>
      <w:rPr>
        <w:rFonts w:hint="default"/>
        <w:lang w:val="ro-RO" w:eastAsia="en-US" w:bidi="ar-SA"/>
      </w:rPr>
    </w:lvl>
  </w:abstractNum>
  <w:abstractNum w:abstractNumId="24" w15:restartNumberingAfterBreak="0">
    <w:nsid w:val="3D2E4773"/>
    <w:multiLevelType w:val="hybridMultilevel"/>
    <w:tmpl w:val="9E165DCC"/>
    <w:lvl w:ilvl="0" w:tplc="E33CFB3A">
      <w:numFmt w:val="bullet"/>
      <w:lvlText w:val=""/>
      <w:lvlJc w:val="left"/>
      <w:pPr>
        <w:ind w:left="678" w:hanging="360"/>
      </w:pPr>
      <w:rPr>
        <w:rFonts w:ascii="Symbol" w:eastAsia="Symbol" w:hAnsi="Symbol" w:cs="Symbol" w:hint="default"/>
        <w:w w:val="100"/>
        <w:sz w:val="22"/>
        <w:szCs w:val="22"/>
        <w:lang w:val="ro-RO" w:eastAsia="en-US" w:bidi="ar-SA"/>
      </w:rPr>
    </w:lvl>
    <w:lvl w:ilvl="1" w:tplc="A2A28860">
      <w:numFmt w:val="bullet"/>
      <w:lvlText w:val="•"/>
      <w:lvlJc w:val="left"/>
      <w:pPr>
        <w:ind w:left="1690" w:hanging="360"/>
      </w:pPr>
      <w:rPr>
        <w:rFonts w:hint="default"/>
        <w:lang w:val="ro-RO" w:eastAsia="en-US" w:bidi="ar-SA"/>
      </w:rPr>
    </w:lvl>
    <w:lvl w:ilvl="2" w:tplc="40C42470">
      <w:numFmt w:val="bullet"/>
      <w:lvlText w:val="•"/>
      <w:lvlJc w:val="left"/>
      <w:pPr>
        <w:ind w:left="2701" w:hanging="360"/>
      </w:pPr>
      <w:rPr>
        <w:rFonts w:hint="default"/>
        <w:lang w:val="ro-RO" w:eastAsia="en-US" w:bidi="ar-SA"/>
      </w:rPr>
    </w:lvl>
    <w:lvl w:ilvl="3" w:tplc="22964FB4">
      <w:numFmt w:val="bullet"/>
      <w:lvlText w:val="•"/>
      <w:lvlJc w:val="left"/>
      <w:pPr>
        <w:ind w:left="3712" w:hanging="360"/>
      </w:pPr>
      <w:rPr>
        <w:rFonts w:hint="default"/>
        <w:lang w:val="ro-RO" w:eastAsia="en-US" w:bidi="ar-SA"/>
      </w:rPr>
    </w:lvl>
    <w:lvl w:ilvl="4" w:tplc="2CF4FED2">
      <w:numFmt w:val="bullet"/>
      <w:lvlText w:val="•"/>
      <w:lvlJc w:val="left"/>
      <w:pPr>
        <w:ind w:left="4723" w:hanging="360"/>
      </w:pPr>
      <w:rPr>
        <w:rFonts w:hint="default"/>
        <w:lang w:val="ro-RO" w:eastAsia="en-US" w:bidi="ar-SA"/>
      </w:rPr>
    </w:lvl>
    <w:lvl w:ilvl="5" w:tplc="61B4B930">
      <w:numFmt w:val="bullet"/>
      <w:lvlText w:val="•"/>
      <w:lvlJc w:val="left"/>
      <w:pPr>
        <w:ind w:left="5734" w:hanging="360"/>
      </w:pPr>
      <w:rPr>
        <w:rFonts w:hint="default"/>
        <w:lang w:val="ro-RO" w:eastAsia="en-US" w:bidi="ar-SA"/>
      </w:rPr>
    </w:lvl>
    <w:lvl w:ilvl="6" w:tplc="F3B02E14">
      <w:numFmt w:val="bullet"/>
      <w:lvlText w:val="•"/>
      <w:lvlJc w:val="left"/>
      <w:pPr>
        <w:ind w:left="6745" w:hanging="360"/>
      </w:pPr>
      <w:rPr>
        <w:rFonts w:hint="default"/>
        <w:lang w:val="ro-RO" w:eastAsia="en-US" w:bidi="ar-SA"/>
      </w:rPr>
    </w:lvl>
    <w:lvl w:ilvl="7" w:tplc="0CE6253A">
      <w:numFmt w:val="bullet"/>
      <w:lvlText w:val="•"/>
      <w:lvlJc w:val="left"/>
      <w:pPr>
        <w:ind w:left="7756" w:hanging="360"/>
      </w:pPr>
      <w:rPr>
        <w:rFonts w:hint="default"/>
        <w:lang w:val="ro-RO" w:eastAsia="en-US" w:bidi="ar-SA"/>
      </w:rPr>
    </w:lvl>
    <w:lvl w:ilvl="8" w:tplc="934C304C">
      <w:numFmt w:val="bullet"/>
      <w:lvlText w:val="•"/>
      <w:lvlJc w:val="left"/>
      <w:pPr>
        <w:ind w:left="8767" w:hanging="360"/>
      </w:pPr>
      <w:rPr>
        <w:rFonts w:hint="default"/>
        <w:lang w:val="ro-RO" w:eastAsia="en-US" w:bidi="ar-SA"/>
      </w:rPr>
    </w:lvl>
  </w:abstractNum>
  <w:abstractNum w:abstractNumId="25" w15:restartNumberingAfterBreak="0">
    <w:nsid w:val="3EBE30EE"/>
    <w:multiLevelType w:val="hybridMultilevel"/>
    <w:tmpl w:val="9BE889CA"/>
    <w:lvl w:ilvl="0" w:tplc="828EFC6E">
      <w:numFmt w:val="bullet"/>
      <w:lvlText w:val="□"/>
      <w:lvlJc w:val="left"/>
      <w:pPr>
        <w:ind w:left="28" w:hanging="207"/>
      </w:pPr>
      <w:rPr>
        <w:rFonts w:ascii="Trebuchet MS" w:eastAsia="Trebuchet MS" w:hAnsi="Trebuchet MS" w:cs="Trebuchet MS" w:hint="default"/>
        <w:b/>
        <w:bCs/>
        <w:i/>
        <w:iCs/>
        <w:w w:val="100"/>
        <w:sz w:val="22"/>
        <w:szCs w:val="22"/>
        <w:lang w:val="ro-RO" w:eastAsia="en-US" w:bidi="ar-SA"/>
      </w:rPr>
    </w:lvl>
    <w:lvl w:ilvl="1" w:tplc="A3A2FA8A">
      <w:numFmt w:val="bullet"/>
      <w:lvlText w:val="•"/>
      <w:lvlJc w:val="left"/>
      <w:pPr>
        <w:ind w:left="960" w:hanging="207"/>
      </w:pPr>
      <w:rPr>
        <w:rFonts w:hint="default"/>
        <w:lang w:val="ro-RO" w:eastAsia="en-US" w:bidi="ar-SA"/>
      </w:rPr>
    </w:lvl>
    <w:lvl w:ilvl="2" w:tplc="0B66AA98">
      <w:numFmt w:val="bullet"/>
      <w:lvlText w:val="•"/>
      <w:lvlJc w:val="left"/>
      <w:pPr>
        <w:ind w:left="1900" w:hanging="207"/>
      </w:pPr>
      <w:rPr>
        <w:rFonts w:hint="default"/>
        <w:lang w:val="ro-RO" w:eastAsia="en-US" w:bidi="ar-SA"/>
      </w:rPr>
    </w:lvl>
    <w:lvl w:ilvl="3" w:tplc="2BBC3812">
      <w:numFmt w:val="bullet"/>
      <w:lvlText w:val="•"/>
      <w:lvlJc w:val="left"/>
      <w:pPr>
        <w:ind w:left="2840" w:hanging="207"/>
      </w:pPr>
      <w:rPr>
        <w:rFonts w:hint="default"/>
        <w:lang w:val="ro-RO" w:eastAsia="en-US" w:bidi="ar-SA"/>
      </w:rPr>
    </w:lvl>
    <w:lvl w:ilvl="4" w:tplc="5D18F472">
      <w:numFmt w:val="bullet"/>
      <w:lvlText w:val="•"/>
      <w:lvlJc w:val="left"/>
      <w:pPr>
        <w:ind w:left="3780" w:hanging="207"/>
      </w:pPr>
      <w:rPr>
        <w:rFonts w:hint="default"/>
        <w:lang w:val="ro-RO" w:eastAsia="en-US" w:bidi="ar-SA"/>
      </w:rPr>
    </w:lvl>
    <w:lvl w:ilvl="5" w:tplc="7BD86E32">
      <w:numFmt w:val="bullet"/>
      <w:lvlText w:val="•"/>
      <w:lvlJc w:val="left"/>
      <w:pPr>
        <w:ind w:left="4720" w:hanging="207"/>
      </w:pPr>
      <w:rPr>
        <w:rFonts w:hint="default"/>
        <w:lang w:val="ro-RO" w:eastAsia="en-US" w:bidi="ar-SA"/>
      </w:rPr>
    </w:lvl>
    <w:lvl w:ilvl="6" w:tplc="CCEAA0B4">
      <w:numFmt w:val="bullet"/>
      <w:lvlText w:val="•"/>
      <w:lvlJc w:val="left"/>
      <w:pPr>
        <w:ind w:left="5660" w:hanging="207"/>
      </w:pPr>
      <w:rPr>
        <w:rFonts w:hint="default"/>
        <w:lang w:val="ro-RO" w:eastAsia="en-US" w:bidi="ar-SA"/>
      </w:rPr>
    </w:lvl>
    <w:lvl w:ilvl="7" w:tplc="A10A6EAC">
      <w:numFmt w:val="bullet"/>
      <w:lvlText w:val="•"/>
      <w:lvlJc w:val="left"/>
      <w:pPr>
        <w:ind w:left="6600" w:hanging="207"/>
      </w:pPr>
      <w:rPr>
        <w:rFonts w:hint="default"/>
        <w:lang w:val="ro-RO" w:eastAsia="en-US" w:bidi="ar-SA"/>
      </w:rPr>
    </w:lvl>
    <w:lvl w:ilvl="8" w:tplc="28500D1C">
      <w:numFmt w:val="bullet"/>
      <w:lvlText w:val="•"/>
      <w:lvlJc w:val="left"/>
      <w:pPr>
        <w:ind w:left="7541" w:hanging="207"/>
      </w:pPr>
      <w:rPr>
        <w:rFonts w:hint="default"/>
        <w:lang w:val="ro-RO" w:eastAsia="en-US" w:bidi="ar-SA"/>
      </w:rPr>
    </w:lvl>
  </w:abstractNum>
  <w:abstractNum w:abstractNumId="26" w15:restartNumberingAfterBreak="0">
    <w:nsid w:val="40EC509F"/>
    <w:multiLevelType w:val="multilevel"/>
    <w:tmpl w:val="3724C008"/>
    <w:lvl w:ilvl="0">
      <w:start w:val="1"/>
      <w:numFmt w:val="decimal"/>
      <w:lvlText w:val="%1."/>
      <w:lvlJc w:val="left"/>
      <w:pPr>
        <w:ind w:left="318" w:hanging="288"/>
        <w:jc w:val="left"/>
      </w:pPr>
      <w:rPr>
        <w:rFonts w:ascii="Trebuchet MS" w:eastAsia="Trebuchet MS" w:hAnsi="Trebuchet MS" w:cs="Trebuchet MS" w:hint="default"/>
        <w:spacing w:val="-1"/>
        <w:w w:val="100"/>
        <w:sz w:val="22"/>
        <w:szCs w:val="22"/>
        <w:lang w:val="ro-RO" w:eastAsia="en-US" w:bidi="ar-SA"/>
      </w:rPr>
    </w:lvl>
    <w:lvl w:ilvl="1">
      <w:start w:val="4"/>
      <w:numFmt w:val="decimal"/>
      <w:lvlText w:val="%2."/>
      <w:lvlJc w:val="left"/>
      <w:pPr>
        <w:ind w:left="869" w:hanging="279"/>
        <w:jc w:val="left"/>
      </w:pPr>
      <w:rPr>
        <w:rFonts w:ascii="Trebuchet MS" w:eastAsia="Trebuchet MS" w:hAnsi="Trebuchet MS" w:cs="Trebuchet MS" w:hint="default"/>
        <w:b/>
        <w:bCs/>
        <w:w w:val="100"/>
        <w:sz w:val="22"/>
        <w:szCs w:val="22"/>
        <w:lang w:val="ro-RO" w:eastAsia="en-US" w:bidi="ar-SA"/>
      </w:rPr>
    </w:lvl>
    <w:lvl w:ilvl="2">
      <w:start w:val="1"/>
      <w:numFmt w:val="decimal"/>
      <w:lvlText w:val="%2.%3."/>
      <w:lvlJc w:val="left"/>
      <w:pPr>
        <w:ind w:left="1147" w:hanging="557"/>
        <w:jc w:val="right"/>
      </w:pPr>
      <w:rPr>
        <w:rFonts w:ascii="Trebuchet MS" w:eastAsia="Trebuchet MS" w:hAnsi="Trebuchet MS" w:cs="Trebuchet MS" w:hint="default"/>
        <w:b/>
        <w:bCs/>
        <w:w w:val="100"/>
        <w:sz w:val="22"/>
        <w:szCs w:val="22"/>
        <w:lang w:val="ro-RO" w:eastAsia="en-US" w:bidi="ar-SA"/>
      </w:rPr>
    </w:lvl>
    <w:lvl w:ilvl="3">
      <w:numFmt w:val="bullet"/>
      <w:lvlText w:val="•"/>
      <w:lvlJc w:val="left"/>
      <w:pPr>
        <w:ind w:left="2346" w:hanging="557"/>
      </w:pPr>
      <w:rPr>
        <w:rFonts w:hint="default"/>
        <w:lang w:val="ro-RO" w:eastAsia="en-US" w:bidi="ar-SA"/>
      </w:rPr>
    </w:lvl>
    <w:lvl w:ilvl="4">
      <w:numFmt w:val="bullet"/>
      <w:lvlText w:val="•"/>
      <w:lvlJc w:val="left"/>
      <w:pPr>
        <w:ind w:left="3552" w:hanging="557"/>
      </w:pPr>
      <w:rPr>
        <w:rFonts w:hint="default"/>
        <w:lang w:val="ro-RO" w:eastAsia="en-US" w:bidi="ar-SA"/>
      </w:rPr>
    </w:lvl>
    <w:lvl w:ilvl="5">
      <w:numFmt w:val="bullet"/>
      <w:lvlText w:val="•"/>
      <w:lvlJc w:val="left"/>
      <w:pPr>
        <w:ind w:left="4758" w:hanging="557"/>
      </w:pPr>
      <w:rPr>
        <w:rFonts w:hint="default"/>
        <w:lang w:val="ro-RO" w:eastAsia="en-US" w:bidi="ar-SA"/>
      </w:rPr>
    </w:lvl>
    <w:lvl w:ilvl="6">
      <w:numFmt w:val="bullet"/>
      <w:lvlText w:val="•"/>
      <w:lvlJc w:val="left"/>
      <w:pPr>
        <w:ind w:left="5964" w:hanging="557"/>
      </w:pPr>
      <w:rPr>
        <w:rFonts w:hint="default"/>
        <w:lang w:val="ro-RO" w:eastAsia="en-US" w:bidi="ar-SA"/>
      </w:rPr>
    </w:lvl>
    <w:lvl w:ilvl="7">
      <w:numFmt w:val="bullet"/>
      <w:lvlText w:val="•"/>
      <w:lvlJc w:val="left"/>
      <w:pPr>
        <w:ind w:left="7170" w:hanging="557"/>
      </w:pPr>
      <w:rPr>
        <w:rFonts w:hint="default"/>
        <w:lang w:val="ro-RO" w:eastAsia="en-US" w:bidi="ar-SA"/>
      </w:rPr>
    </w:lvl>
    <w:lvl w:ilvl="8">
      <w:numFmt w:val="bullet"/>
      <w:lvlText w:val="•"/>
      <w:lvlJc w:val="left"/>
      <w:pPr>
        <w:ind w:left="8376" w:hanging="557"/>
      </w:pPr>
      <w:rPr>
        <w:rFonts w:hint="default"/>
        <w:lang w:val="ro-RO" w:eastAsia="en-US" w:bidi="ar-SA"/>
      </w:rPr>
    </w:lvl>
  </w:abstractNum>
  <w:abstractNum w:abstractNumId="27" w15:restartNumberingAfterBreak="0">
    <w:nsid w:val="42353320"/>
    <w:multiLevelType w:val="multilevel"/>
    <w:tmpl w:val="228A866E"/>
    <w:lvl w:ilvl="0">
      <w:start w:val="1"/>
      <w:numFmt w:val="decimal"/>
      <w:lvlText w:val="%1"/>
      <w:lvlJc w:val="left"/>
      <w:pPr>
        <w:ind w:left="480" w:hanging="370"/>
        <w:jc w:val="left"/>
      </w:pPr>
      <w:rPr>
        <w:rFonts w:hint="default"/>
        <w:lang w:val="ro-RO" w:eastAsia="en-US" w:bidi="ar-SA"/>
      </w:rPr>
    </w:lvl>
    <w:lvl w:ilvl="1">
      <w:start w:val="1"/>
      <w:numFmt w:val="decimal"/>
      <w:lvlText w:val="%1.%2"/>
      <w:lvlJc w:val="left"/>
      <w:pPr>
        <w:ind w:left="480" w:hanging="370"/>
        <w:jc w:val="left"/>
      </w:pPr>
      <w:rPr>
        <w:rFonts w:ascii="Trebuchet MS" w:eastAsia="Trebuchet MS" w:hAnsi="Trebuchet MS" w:cs="Trebuchet MS" w:hint="default"/>
        <w:b/>
        <w:bCs/>
        <w:spacing w:val="-3"/>
        <w:w w:val="100"/>
        <w:sz w:val="20"/>
        <w:szCs w:val="20"/>
        <w:lang w:val="ro-RO" w:eastAsia="en-US" w:bidi="ar-SA"/>
      </w:rPr>
    </w:lvl>
    <w:lvl w:ilvl="2">
      <w:numFmt w:val="bullet"/>
      <w:lvlText w:val="-"/>
      <w:lvlJc w:val="left"/>
      <w:pPr>
        <w:ind w:left="110" w:hanging="164"/>
      </w:pPr>
      <w:rPr>
        <w:rFonts w:ascii="Trebuchet MS" w:eastAsia="Trebuchet MS" w:hAnsi="Trebuchet MS" w:cs="Trebuchet MS" w:hint="default"/>
        <w:w w:val="100"/>
        <w:sz w:val="20"/>
        <w:szCs w:val="20"/>
        <w:lang w:val="ro-RO" w:eastAsia="en-US" w:bidi="ar-SA"/>
      </w:rPr>
    </w:lvl>
    <w:lvl w:ilvl="3">
      <w:numFmt w:val="bullet"/>
      <w:lvlText w:val="•"/>
      <w:lvlJc w:val="left"/>
      <w:pPr>
        <w:ind w:left="1789" w:hanging="164"/>
      </w:pPr>
      <w:rPr>
        <w:rFonts w:hint="default"/>
        <w:lang w:val="ro-RO" w:eastAsia="en-US" w:bidi="ar-SA"/>
      </w:rPr>
    </w:lvl>
    <w:lvl w:ilvl="4">
      <w:numFmt w:val="bullet"/>
      <w:lvlText w:val="•"/>
      <w:lvlJc w:val="left"/>
      <w:pPr>
        <w:ind w:left="2444" w:hanging="164"/>
      </w:pPr>
      <w:rPr>
        <w:rFonts w:hint="default"/>
        <w:lang w:val="ro-RO" w:eastAsia="en-US" w:bidi="ar-SA"/>
      </w:rPr>
    </w:lvl>
    <w:lvl w:ilvl="5">
      <w:numFmt w:val="bullet"/>
      <w:lvlText w:val="•"/>
      <w:lvlJc w:val="left"/>
      <w:pPr>
        <w:ind w:left="3098" w:hanging="164"/>
      </w:pPr>
      <w:rPr>
        <w:rFonts w:hint="default"/>
        <w:lang w:val="ro-RO" w:eastAsia="en-US" w:bidi="ar-SA"/>
      </w:rPr>
    </w:lvl>
    <w:lvl w:ilvl="6">
      <w:numFmt w:val="bullet"/>
      <w:lvlText w:val="•"/>
      <w:lvlJc w:val="left"/>
      <w:pPr>
        <w:ind w:left="3753" w:hanging="164"/>
      </w:pPr>
      <w:rPr>
        <w:rFonts w:hint="default"/>
        <w:lang w:val="ro-RO" w:eastAsia="en-US" w:bidi="ar-SA"/>
      </w:rPr>
    </w:lvl>
    <w:lvl w:ilvl="7">
      <w:numFmt w:val="bullet"/>
      <w:lvlText w:val="•"/>
      <w:lvlJc w:val="left"/>
      <w:pPr>
        <w:ind w:left="4408" w:hanging="164"/>
      </w:pPr>
      <w:rPr>
        <w:rFonts w:hint="default"/>
        <w:lang w:val="ro-RO" w:eastAsia="en-US" w:bidi="ar-SA"/>
      </w:rPr>
    </w:lvl>
    <w:lvl w:ilvl="8">
      <w:numFmt w:val="bullet"/>
      <w:lvlText w:val="•"/>
      <w:lvlJc w:val="left"/>
      <w:pPr>
        <w:ind w:left="5062" w:hanging="164"/>
      </w:pPr>
      <w:rPr>
        <w:rFonts w:hint="default"/>
        <w:lang w:val="ro-RO" w:eastAsia="en-US" w:bidi="ar-SA"/>
      </w:rPr>
    </w:lvl>
  </w:abstractNum>
  <w:abstractNum w:abstractNumId="28" w15:restartNumberingAfterBreak="0">
    <w:nsid w:val="42D35986"/>
    <w:multiLevelType w:val="hybridMultilevel"/>
    <w:tmpl w:val="840671A2"/>
    <w:lvl w:ilvl="0" w:tplc="E0E42316">
      <w:numFmt w:val="bullet"/>
      <w:lvlText w:val=""/>
      <w:lvlJc w:val="left"/>
      <w:pPr>
        <w:ind w:left="393" w:hanging="360"/>
      </w:pPr>
      <w:rPr>
        <w:rFonts w:ascii="Wingdings" w:eastAsia="Wingdings" w:hAnsi="Wingdings" w:cs="Wingdings" w:hint="default"/>
        <w:w w:val="100"/>
        <w:sz w:val="20"/>
        <w:szCs w:val="20"/>
        <w:lang w:val="ro-RO" w:eastAsia="en-US" w:bidi="ar-SA"/>
      </w:rPr>
    </w:lvl>
    <w:lvl w:ilvl="1" w:tplc="58145490">
      <w:numFmt w:val="bullet"/>
      <w:lvlText w:val="•"/>
      <w:lvlJc w:val="left"/>
      <w:pPr>
        <w:ind w:left="1036" w:hanging="360"/>
      </w:pPr>
      <w:rPr>
        <w:rFonts w:hint="default"/>
        <w:lang w:val="ro-RO" w:eastAsia="en-US" w:bidi="ar-SA"/>
      </w:rPr>
    </w:lvl>
    <w:lvl w:ilvl="2" w:tplc="960A71BA">
      <w:numFmt w:val="bullet"/>
      <w:lvlText w:val="•"/>
      <w:lvlJc w:val="left"/>
      <w:pPr>
        <w:ind w:left="1673" w:hanging="360"/>
      </w:pPr>
      <w:rPr>
        <w:rFonts w:hint="default"/>
        <w:lang w:val="ro-RO" w:eastAsia="en-US" w:bidi="ar-SA"/>
      </w:rPr>
    </w:lvl>
    <w:lvl w:ilvl="3" w:tplc="4C583DB8">
      <w:numFmt w:val="bullet"/>
      <w:lvlText w:val="•"/>
      <w:lvlJc w:val="left"/>
      <w:pPr>
        <w:ind w:left="2310" w:hanging="360"/>
      </w:pPr>
      <w:rPr>
        <w:rFonts w:hint="default"/>
        <w:lang w:val="ro-RO" w:eastAsia="en-US" w:bidi="ar-SA"/>
      </w:rPr>
    </w:lvl>
    <w:lvl w:ilvl="4" w:tplc="303CE60C">
      <w:numFmt w:val="bullet"/>
      <w:lvlText w:val="•"/>
      <w:lvlJc w:val="left"/>
      <w:pPr>
        <w:ind w:left="2946" w:hanging="360"/>
      </w:pPr>
      <w:rPr>
        <w:rFonts w:hint="default"/>
        <w:lang w:val="ro-RO" w:eastAsia="en-US" w:bidi="ar-SA"/>
      </w:rPr>
    </w:lvl>
    <w:lvl w:ilvl="5" w:tplc="049E7412">
      <w:numFmt w:val="bullet"/>
      <w:lvlText w:val="•"/>
      <w:lvlJc w:val="left"/>
      <w:pPr>
        <w:ind w:left="3583" w:hanging="360"/>
      </w:pPr>
      <w:rPr>
        <w:rFonts w:hint="default"/>
        <w:lang w:val="ro-RO" w:eastAsia="en-US" w:bidi="ar-SA"/>
      </w:rPr>
    </w:lvl>
    <w:lvl w:ilvl="6" w:tplc="75E44426">
      <w:numFmt w:val="bullet"/>
      <w:lvlText w:val="•"/>
      <w:lvlJc w:val="left"/>
      <w:pPr>
        <w:ind w:left="4220" w:hanging="360"/>
      </w:pPr>
      <w:rPr>
        <w:rFonts w:hint="default"/>
        <w:lang w:val="ro-RO" w:eastAsia="en-US" w:bidi="ar-SA"/>
      </w:rPr>
    </w:lvl>
    <w:lvl w:ilvl="7" w:tplc="C2FA6BA4">
      <w:numFmt w:val="bullet"/>
      <w:lvlText w:val="•"/>
      <w:lvlJc w:val="left"/>
      <w:pPr>
        <w:ind w:left="4856" w:hanging="360"/>
      </w:pPr>
      <w:rPr>
        <w:rFonts w:hint="default"/>
        <w:lang w:val="ro-RO" w:eastAsia="en-US" w:bidi="ar-SA"/>
      </w:rPr>
    </w:lvl>
    <w:lvl w:ilvl="8" w:tplc="EAFC6664">
      <w:numFmt w:val="bullet"/>
      <w:lvlText w:val="•"/>
      <w:lvlJc w:val="left"/>
      <w:pPr>
        <w:ind w:left="5493" w:hanging="360"/>
      </w:pPr>
      <w:rPr>
        <w:rFonts w:hint="default"/>
        <w:lang w:val="ro-RO" w:eastAsia="en-US" w:bidi="ar-SA"/>
      </w:rPr>
    </w:lvl>
  </w:abstractNum>
  <w:abstractNum w:abstractNumId="29" w15:restartNumberingAfterBreak="0">
    <w:nsid w:val="44245635"/>
    <w:multiLevelType w:val="hybridMultilevel"/>
    <w:tmpl w:val="F0128994"/>
    <w:lvl w:ilvl="0" w:tplc="73482362">
      <w:start w:val="1"/>
      <w:numFmt w:val="lowerLetter"/>
      <w:lvlText w:val="%1)"/>
      <w:lvlJc w:val="left"/>
      <w:pPr>
        <w:ind w:left="794" w:hanging="721"/>
        <w:jc w:val="left"/>
      </w:pPr>
      <w:rPr>
        <w:rFonts w:hint="default"/>
        <w:spacing w:val="-1"/>
        <w:w w:val="100"/>
        <w:lang w:val="ro-RO" w:eastAsia="en-US" w:bidi="ar-SA"/>
      </w:rPr>
    </w:lvl>
    <w:lvl w:ilvl="1" w:tplc="AAE6A7CA">
      <w:numFmt w:val="bullet"/>
      <w:lvlText w:val="•"/>
      <w:lvlJc w:val="left"/>
      <w:pPr>
        <w:ind w:left="1229" w:hanging="721"/>
      </w:pPr>
      <w:rPr>
        <w:rFonts w:hint="default"/>
        <w:lang w:val="ro-RO" w:eastAsia="en-US" w:bidi="ar-SA"/>
      </w:rPr>
    </w:lvl>
    <w:lvl w:ilvl="2" w:tplc="5D74BF34">
      <w:numFmt w:val="bullet"/>
      <w:lvlText w:val="•"/>
      <w:lvlJc w:val="left"/>
      <w:pPr>
        <w:ind w:left="1659" w:hanging="721"/>
      </w:pPr>
      <w:rPr>
        <w:rFonts w:hint="default"/>
        <w:lang w:val="ro-RO" w:eastAsia="en-US" w:bidi="ar-SA"/>
      </w:rPr>
    </w:lvl>
    <w:lvl w:ilvl="3" w:tplc="E244D54E">
      <w:numFmt w:val="bullet"/>
      <w:lvlText w:val="•"/>
      <w:lvlJc w:val="left"/>
      <w:pPr>
        <w:ind w:left="2089" w:hanging="721"/>
      </w:pPr>
      <w:rPr>
        <w:rFonts w:hint="default"/>
        <w:lang w:val="ro-RO" w:eastAsia="en-US" w:bidi="ar-SA"/>
      </w:rPr>
    </w:lvl>
    <w:lvl w:ilvl="4" w:tplc="B6A450E4">
      <w:numFmt w:val="bullet"/>
      <w:lvlText w:val="•"/>
      <w:lvlJc w:val="left"/>
      <w:pPr>
        <w:ind w:left="2519" w:hanging="721"/>
      </w:pPr>
      <w:rPr>
        <w:rFonts w:hint="default"/>
        <w:lang w:val="ro-RO" w:eastAsia="en-US" w:bidi="ar-SA"/>
      </w:rPr>
    </w:lvl>
    <w:lvl w:ilvl="5" w:tplc="B82CFEC8">
      <w:numFmt w:val="bullet"/>
      <w:lvlText w:val="•"/>
      <w:lvlJc w:val="left"/>
      <w:pPr>
        <w:ind w:left="2949" w:hanging="721"/>
      </w:pPr>
      <w:rPr>
        <w:rFonts w:hint="default"/>
        <w:lang w:val="ro-RO" w:eastAsia="en-US" w:bidi="ar-SA"/>
      </w:rPr>
    </w:lvl>
    <w:lvl w:ilvl="6" w:tplc="E9120BF4">
      <w:numFmt w:val="bullet"/>
      <w:lvlText w:val="•"/>
      <w:lvlJc w:val="left"/>
      <w:pPr>
        <w:ind w:left="3379" w:hanging="721"/>
      </w:pPr>
      <w:rPr>
        <w:rFonts w:hint="default"/>
        <w:lang w:val="ro-RO" w:eastAsia="en-US" w:bidi="ar-SA"/>
      </w:rPr>
    </w:lvl>
    <w:lvl w:ilvl="7" w:tplc="D182E7AC">
      <w:numFmt w:val="bullet"/>
      <w:lvlText w:val="•"/>
      <w:lvlJc w:val="left"/>
      <w:pPr>
        <w:ind w:left="3809" w:hanging="721"/>
      </w:pPr>
      <w:rPr>
        <w:rFonts w:hint="default"/>
        <w:lang w:val="ro-RO" w:eastAsia="en-US" w:bidi="ar-SA"/>
      </w:rPr>
    </w:lvl>
    <w:lvl w:ilvl="8" w:tplc="6366B42E">
      <w:numFmt w:val="bullet"/>
      <w:lvlText w:val="•"/>
      <w:lvlJc w:val="left"/>
      <w:pPr>
        <w:ind w:left="4239" w:hanging="721"/>
      </w:pPr>
      <w:rPr>
        <w:rFonts w:hint="default"/>
        <w:lang w:val="ro-RO" w:eastAsia="en-US" w:bidi="ar-SA"/>
      </w:rPr>
    </w:lvl>
  </w:abstractNum>
  <w:abstractNum w:abstractNumId="30" w15:restartNumberingAfterBreak="0">
    <w:nsid w:val="454A609D"/>
    <w:multiLevelType w:val="hybridMultilevel"/>
    <w:tmpl w:val="40A68780"/>
    <w:lvl w:ilvl="0" w:tplc="A594C77A">
      <w:numFmt w:val="bullet"/>
      <w:lvlText w:val="□"/>
      <w:lvlJc w:val="left"/>
      <w:pPr>
        <w:ind w:left="1238" w:hanging="361"/>
      </w:pPr>
      <w:rPr>
        <w:rFonts w:ascii="Symbol" w:eastAsia="Symbol" w:hAnsi="Symbol" w:cs="Symbol" w:hint="default"/>
        <w:w w:val="60"/>
        <w:sz w:val="24"/>
        <w:szCs w:val="24"/>
        <w:lang w:val="ro-RO" w:eastAsia="en-US" w:bidi="ar-SA"/>
      </w:rPr>
    </w:lvl>
    <w:lvl w:ilvl="1" w:tplc="16C021E6">
      <w:numFmt w:val="bullet"/>
      <w:lvlText w:val="•"/>
      <w:lvlJc w:val="left"/>
      <w:pPr>
        <w:ind w:left="2188" w:hanging="361"/>
      </w:pPr>
      <w:rPr>
        <w:rFonts w:hint="default"/>
        <w:lang w:val="ro-RO" w:eastAsia="en-US" w:bidi="ar-SA"/>
      </w:rPr>
    </w:lvl>
    <w:lvl w:ilvl="2" w:tplc="CC0C776C">
      <w:numFmt w:val="bullet"/>
      <w:lvlText w:val="•"/>
      <w:lvlJc w:val="left"/>
      <w:pPr>
        <w:ind w:left="3137" w:hanging="361"/>
      </w:pPr>
      <w:rPr>
        <w:rFonts w:hint="default"/>
        <w:lang w:val="ro-RO" w:eastAsia="en-US" w:bidi="ar-SA"/>
      </w:rPr>
    </w:lvl>
    <w:lvl w:ilvl="3" w:tplc="F3629330">
      <w:numFmt w:val="bullet"/>
      <w:lvlText w:val="•"/>
      <w:lvlJc w:val="left"/>
      <w:pPr>
        <w:ind w:left="4086" w:hanging="361"/>
      </w:pPr>
      <w:rPr>
        <w:rFonts w:hint="default"/>
        <w:lang w:val="ro-RO" w:eastAsia="en-US" w:bidi="ar-SA"/>
      </w:rPr>
    </w:lvl>
    <w:lvl w:ilvl="4" w:tplc="2318A102">
      <w:numFmt w:val="bullet"/>
      <w:lvlText w:val="•"/>
      <w:lvlJc w:val="left"/>
      <w:pPr>
        <w:ind w:left="5035" w:hanging="361"/>
      </w:pPr>
      <w:rPr>
        <w:rFonts w:hint="default"/>
        <w:lang w:val="ro-RO" w:eastAsia="en-US" w:bidi="ar-SA"/>
      </w:rPr>
    </w:lvl>
    <w:lvl w:ilvl="5" w:tplc="63DA3A08">
      <w:numFmt w:val="bullet"/>
      <w:lvlText w:val="•"/>
      <w:lvlJc w:val="left"/>
      <w:pPr>
        <w:ind w:left="5984" w:hanging="361"/>
      </w:pPr>
      <w:rPr>
        <w:rFonts w:hint="default"/>
        <w:lang w:val="ro-RO" w:eastAsia="en-US" w:bidi="ar-SA"/>
      </w:rPr>
    </w:lvl>
    <w:lvl w:ilvl="6" w:tplc="C76E3BC2">
      <w:numFmt w:val="bullet"/>
      <w:lvlText w:val="•"/>
      <w:lvlJc w:val="left"/>
      <w:pPr>
        <w:ind w:left="6933" w:hanging="361"/>
      </w:pPr>
      <w:rPr>
        <w:rFonts w:hint="default"/>
        <w:lang w:val="ro-RO" w:eastAsia="en-US" w:bidi="ar-SA"/>
      </w:rPr>
    </w:lvl>
    <w:lvl w:ilvl="7" w:tplc="F25C3A50">
      <w:numFmt w:val="bullet"/>
      <w:lvlText w:val="•"/>
      <w:lvlJc w:val="left"/>
      <w:pPr>
        <w:ind w:left="7882" w:hanging="361"/>
      </w:pPr>
      <w:rPr>
        <w:rFonts w:hint="default"/>
        <w:lang w:val="ro-RO" w:eastAsia="en-US" w:bidi="ar-SA"/>
      </w:rPr>
    </w:lvl>
    <w:lvl w:ilvl="8" w:tplc="645CA1B2">
      <w:numFmt w:val="bullet"/>
      <w:lvlText w:val="•"/>
      <w:lvlJc w:val="left"/>
      <w:pPr>
        <w:ind w:left="8831" w:hanging="361"/>
      </w:pPr>
      <w:rPr>
        <w:rFonts w:hint="default"/>
        <w:lang w:val="ro-RO" w:eastAsia="en-US" w:bidi="ar-SA"/>
      </w:rPr>
    </w:lvl>
  </w:abstractNum>
  <w:abstractNum w:abstractNumId="31" w15:restartNumberingAfterBreak="0">
    <w:nsid w:val="459B0D6F"/>
    <w:multiLevelType w:val="hybridMultilevel"/>
    <w:tmpl w:val="0EEA6D76"/>
    <w:lvl w:ilvl="0" w:tplc="AB6A9DD0">
      <w:numFmt w:val="bullet"/>
      <w:lvlText w:val=""/>
      <w:lvlJc w:val="left"/>
      <w:pPr>
        <w:ind w:left="379" w:hanging="202"/>
      </w:pPr>
      <w:rPr>
        <w:rFonts w:ascii="Wingdings" w:eastAsia="Wingdings" w:hAnsi="Wingdings" w:cs="Wingdings" w:hint="default"/>
        <w:w w:val="100"/>
        <w:sz w:val="20"/>
        <w:szCs w:val="20"/>
        <w:lang w:val="ro-RO" w:eastAsia="en-US" w:bidi="ar-SA"/>
      </w:rPr>
    </w:lvl>
    <w:lvl w:ilvl="1" w:tplc="BD0C0E56">
      <w:numFmt w:val="bullet"/>
      <w:lvlText w:val="•"/>
      <w:lvlJc w:val="left"/>
      <w:pPr>
        <w:ind w:left="1018" w:hanging="202"/>
      </w:pPr>
      <w:rPr>
        <w:rFonts w:hint="default"/>
        <w:lang w:val="ro-RO" w:eastAsia="en-US" w:bidi="ar-SA"/>
      </w:rPr>
    </w:lvl>
    <w:lvl w:ilvl="2" w:tplc="4D7E364E">
      <w:numFmt w:val="bullet"/>
      <w:lvlText w:val="•"/>
      <w:lvlJc w:val="left"/>
      <w:pPr>
        <w:ind w:left="1657" w:hanging="202"/>
      </w:pPr>
      <w:rPr>
        <w:rFonts w:hint="default"/>
        <w:lang w:val="ro-RO" w:eastAsia="en-US" w:bidi="ar-SA"/>
      </w:rPr>
    </w:lvl>
    <w:lvl w:ilvl="3" w:tplc="AD16A458">
      <w:numFmt w:val="bullet"/>
      <w:lvlText w:val="•"/>
      <w:lvlJc w:val="left"/>
      <w:pPr>
        <w:ind w:left="2296" w:hanging="202"/>
      </w:pPr>
      <w:rPr>
        <w:rFonts w:hint="default"/>
        <w:lang w:val="ro-RO" w:eastAsia="en-US" w:bidi="ar-SA"/>
      </w:rPr>
    </w:lvl>
    <w:lvl w:ilvl="4" w:tplc="3290270A">
      <w:numFmt w:val="bullet"/>
      <w:lvlText w:val="•"/>
      <w:lvlJc w:val="left"/>
      <w:pPr>
        <w:ind w:left="2934" w:hanging="202"/>
      </w:pPr>
      <w:rPr>
        <w:rFonts w:hint="default"/>
        <w:lang w:val="ro-RO" w:eastAsia="en-US" w:bidi="ar-SA"/>
      </w:rPr>
    </w:lvl>
    <w:lvl w:ilvl="5" w:tplc="14A8F378">
      <w:numFmt w:val="bullet"/>
      <w:lvlText w:val="•"/>
      <w:lvlJc w:val="left"/>
      <w:pPr>
        <w:ind w:left="3573" w:hanging="202"/>
      </w:pPr>
      <w:rPr>
        <w:rFonts w:hint="default"/>
        <w:lang w:val="ro-RO" w:eastAsia="en-US" w:bidi="ar-SA"/>
      </w:rPr>
    </w:lvl>
    <w:lvl w:ilvl="6" w:tplc="F00A30C0">
      <w:numFmt w:val="bullet"/>
      <w:lvlText w:val="•"/>
      <w:lvlJc w:val="left"/>
      <w:pPr>
        <w:ind w:left="4212" w:hanging="202"/>
      </w:pPr>
      <w:rPr>
        <w:rFonts w:hint="default"/>
        <w:lang w:val="ro-RO" w:eastAsia="en-US" w:bidi="ar-SA"/>
      </w:rPr>
    </w:lvl>
    <w:lvl w:ilvl="7" w:tplc="B83EC312">
      <w:numFmt w:val="bullet"/>
      <w:lvlText w:val="•"/>
      <w:lvlJc w:val="left"/>
      <w:pPr>
        <w:ind w:left="4850" w:hanging="202"/>
      </w:pPr>
      <w:rPr>
        <w:rFonts w:hint="default"/>
        <w:lang w:val="ro-RO" w:eastAsia="en-US" w:bidi="ar-SA"/>
      </w:rPr>
    </w:lvl>
    <w:lvl w:ilvl="8" w:tplc="2DCEC048">
      <w:numFmt w:val="bullet"/>
      <w:lvlText w:val="•"/>
      <w:lvlJc w:val="left"/>
      <w:pPr>
        <w:ind w:left="5489" w:hanging="202"/>
      </w:pPr>
      <w:rPr>
        <w:rFonts w:hint="default"/>
        <w:lang w:val="ro-RO" w:eastAsia="en-US" w:bidi="ar-SA"/>
      </w:rPr>
    </w:lvl>
  </w:abstractNum>
  <w:abstractNum w:abstractNumId="32" w15:restartNumberingAfterBreak="0">
    <w:nsid w:val="463E01BE"/>
    <w:multiLevelType w:val="hybridMultilevel"/>
    <w:tmpl w:val="00B0D082"/>
    <w:lvl w:ilvl="0" w:tplc="84FAEA54">
      <w:numFmt w:val="bullet"/>
      <w:lvlText w:val=""/>
      <w:lvlJc w:val="left"/>
      <w:pPr>
        <w:ind w:left="393" w:hanging="216"/>
      </w:pPr>
      <w:rPr>
        <w:rFonts w:ascii="Wingdings" w:eastAsia="Wingdings" w:hAnsi="Wingdings" w:cs="Wingdings" w:hint="default"/>
        <w:w w:val="100"/>
        <w:sz w:val="20"/>
        <w:szCs w:val="20"/>
        <w:lang w:val="ro-RO" w:eastAsia="en-US" w:bidi="ar-SA"/>
      </w:rPr>
    </w:lvl>
    <w:lvl w:ilvl="1" w:tplc="2CF2CF4C">
      <w:numFmt w:val="bullet"/>
      <w:lvlText w:val="•"/>
      <w:lvlJc w:val="left"/>
      <w:pPr>
        <w:ind w:left="1036" w:hanging="216"/>
      </w:pPr>
      <w:rPr>
        <w:rFonts w:hint="default"/>
        <w:lang w:val="ro-RO" w:eastAsia="en-US" w:bidi="ar-SA"/>
      </w:rPr>
    </w:lvl>
    <w:lvl w:ilvl="2" w:tplc="27CAD78A">
      <w:numFmt w:val="bullet"/>
      <w:lvlText w:val="•"/>
      <w:lvlJc w:val="left"/>
      <w:pPr>
        <w:ind w:left="1673" w:hanging="216"/>
      </w:pPr>
      <w:rPr>
        <w:rFonts w:hint="default"/>
        <w:lang w:val="ro-RO" w:eastAsia="en-US" w:bidi="ar-SA"/>
      </w:rPr>
    </w:lvl>
    <w:lvl w:ilvl="3" w:tplc="5DAA9C74">
      <w:numFmt w:val="bullet"/>
      <w:lvlText w:val="•"/>
      <w:lvlJc w:val="left"/>
      <w:pPr>
        <w:ind w:left="2310" w:hanging="216"/>
      </w:pPr>
      <w:rPr>
        <w:rFonts w:hint="default"/>
        <w:lang w:val="ro-RO" w:eastAsia="en-US" w:bidi="ar-SA"/>
      </w:rPr>
    </w:lvl>
    <w:lvl w:ilvl="4" w:tplc="8418EC60">
      <w:numFmt w:val="bullet"/>
      <w:lvlText w:val="•"/>
      <w:lvlJc w:val="left"/>
      <w:pPr>
        <w:ind w:left="2946" w:hanging="216"/>
      </w:pPr>
      <w:rPr>
        <w:rFonts w:hint="default"/>
        <w:lang w:val="ro-RO" w:eastAsia="en-US" w:bidi="ar-SA"/>
      </w:rPr>
    </w:lvl>
    <w:lvl w:ilvl="5" w:tplc="DAB4EA76">
      <w:numFmt w:val="bullet"/>
      <w:lvlText w:val="•"/>
      <w:lvlJc w:val="left"/>
      <w:pPr>
        <w:ind w:left="3583" w:hanging="216"/>
      </w:pPr>
      <w:rPr>
        <w:rFonts w:hint="default"/>
        <w:lang w:val="ro-RO" w:eastAsia="en-US" w:bidi="ar-SA"/>
      </w:rPr>
    </w:lvl>
    <w:lvl w:ilvl="6" w:tplc="371E0902">
      <w:numFmt w:val="bullet"/>
      <w:lvlText w:val="•"/>
      <w:lvlJc w:val="left"/>
      <w:pPr>
        <w:ind w:left="4220" w:hanging="216"/>
      </w:pPr>
      <w:rPr>
        <w:rFonts w:hint="default"/>
        <w:lang w:val="ro-RO" w:eastAsia="en-US" w:bidi="ar-SA"/>
      </w:rPr>
    </w:lvl>
    <w:lvl w:ilvl="7" w:tplc="F7C28B5C">
      <w:numFmt w:val="bullet"/>
      <w:lvlText w:val="•"/>
      <w:lvlJc w:val="left"/>
      <w:pPr>
        <w:ind w:left="4856" w:hanging="216"/>
      </w:pPr>
      <w:rPr>
        <w:rFonts w:hint="default"/>
        <w:lang w:val="ro-RO" w:eastAsia="en-US" w:bidi="ar-SA"/>
      </w:rPr>
    </w:lvl>
    <w:lvl w:ilvl="8" w:tplc="B4628B22">
      <w:numFmt w:val="bullet"/>
      <w:lvlText w:val="•"/>
      <w:lvlJc w:val="left"/>
      <w:pPr>
        <w:ind w:left="5493" w:hanging="216"/>
      </w:pPr>
      <w:rPr>
        <w:rFonts w:hint="default"/>
        <w:lang w:val="ro-RO" w:eastAsia="en-US" w:bidi="ar-SA"/>
      </w:rPr>
    </w:lvl>
  </w:abstractNum>
  <w:abstractNum w:abstractNumId="33" w15:restartNumberingAfterBreak="0">
    <w:nsid w:val="4C040506"/>
    <w:multiLevelType w:val="hybridMultilevel"/>
    <w:tmpl w:val="D158A728"/>
    <w:lvl w:ilvl="0" w:tplc="2C980C0A">
      <w:start w:val="1"/>
      <w:numFmt w:val="decimal"/>
      <w:lvlText w:val="%1."/>
      <w:lvlJc w:val="left"/>
      <w:pPr>
        <w:ind w:left="119" w:hanging="360"/>
        <w:jc w:val="left"/>
      </w:pPr>
      <w:rPr>
        <w:rFonts w:ascii="Trebuchet MS" w:eastAsia="Trebuchet MS" w:hAnsi="Trebuchet MS" w:cs="Trebuchet MS" w:hint="default"/>
        <w:spacing w:val="-1"/>
        <w:w w:val="100"/>
        <w:sz w:val="20"/>
        <w:szCs w:val="20"/>
        <w:lang w:val="ro-RO" w:eastAsia="en-US" w:bidi="ar-SA"/>
      </w:rPr>
    </w:lvl>
    <w:lvl w:ilvl="1" w:tplc="27BE0AAE">
      <w:numFmt w:val="bullet"/>
      <w:lvlText w:val="•"/>
      <w:lvlJc w:val="left"/>
      <w:pPr>
        <w:ind w:left="617" w:hanging="360"/>
      </w:pPr>
      <w:rPr>
        <w:rFonts w:hint="default"/>
        <w:lang w:val="ro-RO" w:eastAsia="en-US" w:bidi="ar-SA"/>
      </w:rPr>
    </w:lvl>
    <w:lvl w:ilvl="2" w:tplc="39501226">
      <w:numFmt w:val="bullet"/>
      <w:lvlText w:val="•"/>
      <w:lvlJc w:val="left"/>
      <w:pPr>
        <w:ind w:left="1115" w:hanging="360"/>
      </w:pPr>
      <w:rPr>
        <w:rFonts w:hint="default"/>
        <w:lang w:val="ro-RO" w:eastAsia="en-US" w:bidi="ar-SA"/>
      </w:rPr>
    </w:lvl>
    <w:lvl w:ilvl="3" w:tplc="A8125BB2">
      <w:numFmt w:val="bullet"/>
      <w:lvlText w:val="•"/>
      <w:lvlJc w:val="left"/>
      <w:pPr>
        <w:ind w:left="1613" w:hanging="360"/>
      </w:pPr>
      <w:rPr>
        <w:rFonts w:hint="default"/>
        <w:lang w:val="ro-RO" w:eastAsia="en-US" w:bidi="ar-SA"/>
      </w:rPr>
    </w:lvl>
    <w:lvl w:ilvl="4" w:tplc="3ECA401C">
      <w:numFmt w:val="bullet"/>
      <w:lvlText w:val="•"/>
      <w:lvlJc w:val="left"/>
      <w:pPr>
        <w:ind w:left="2111" w:hanging="360"/>
      </w:pPr>
      <w:rPr>
        <w:rFonts w:hint="default"/>
        <w:lang w:val="ro-RO" w:eastAsia="en-US" w:bidi="ar-SA"/>
      </w:rPr>
    </w:lvl>
    <w:lvl w:ilvl="5" w:tplc="CDF49AC8">
      <w:numFmt w:val="bullet"/>
      <w:lvlText w:val="•"/>
      <w:lvlJc w:val="left"/>
      <w:pPr>
        <w:ind w:left="2609" w:hanging="360"/>
      </w:pPr>
      <w:rPr>
        <w:rFonts w:hint="default"/>
        <w:lang w:val="ro-RO" w:eastAsia="en-US" w:bidi="ar-SA"/>
      </w:rPr>
    </w:lvl>
    <w:lvl w:ilvl="6" w:tplc="5790BA4C">
      <w:numFmt w:val="bullet"/>
      <w:lvlText w:val="•"/>
      <w:lvlJc w:val="left"/>
      <w:pPr>
        <w:ind w:left="3107" w:hanging="360"/>
      </w:pPr>
      <w:rPr>
        <w:rFonts w:hint="default"/>
        <w:lang w:val="ro-RO" w:eastAsia="en-US" w:bidi="ar-SA"/>
      </w:rPr>
    </w:lvl>
    <w:lvl w:ilvl="7" w:tplc="8964493C">
      <w:numFmt w:val="bullet"/>
      <w:lvlText w:val="•"/>
      <w:lvlJc w:val="left"/>
      <w:pPr>
        <w:ind w:left="3605" w:hanging="360"/>
      </w:pPr>
      <w:rPr>
        <w:rFonts w:hint="default"/>
        <w:lang w:val="ro-RO" w:eastAsia="en-US" w:bidi="ar-SA"/>
      </w:rPr>
    </w:lvl>
    <w:lvl w:ilvl="8" w:tplc="DE502F68">
      <w:numFmt w:val="bullet"/>
      <w:lvlText w:val="•"/>
      <w:lvlJc w:val="left"/>
      <w:pPr>
        <w:ind w:left="4103" w:hanging="360"/>
      </w:pPr>
      <w:rPr>
        <w:rFonts w:hint="default"/>
        <w:lang w:val="ro-RO" w:eastAsia="en-US" w:bidi="ar-SA"/>
      </w:rPr>
    </w:lvl>
  </w:abstractNum>
  <w:abstractNum w:abstractNumId="34" w15:restartNumberingAfterBreak="0">
    <w:nsid w:val="4C1C063B"/>
    <w:multiLevelType w:val="hybridMultilevel"/>
    <w:tmpl w:val="6A466110"/>
    <w:lvl w:ilvl="0" w:tplc="02D4CC0E">
      <w:start w:val="1"/>
      <w:numFmt w:val="upperLetter"/>
      <w:lvlText w:val="%1."/>
      <w:lvlJc w:val="left"/>
      <w:pPr>
        <w:ind w:left="325" w:hanging="255"/>
        <w:jc w:val="left"/>
      </w:pPr>
      <w:rPr>
        <w:rFonts w:ascii="Trebuchet MS" w:eastAsia="Trebuchet MS" w:hAnsi="Trebuchet MS" w:cs="Trebuchet MS" w:hint="default"/>
        <w:w w:val="100"/>
        <w:sz w:val="20"/>
        <w:szCs w:val="20"/>
        <w:lang w:val="ro-RO" w:eastAsia="en-US" w:bidi="ar-SA"/>
      </w:rPr>
    </w:lvl>
    <w:lvl w:ilvl="1" w:tplc="C206D0BE">
      <w:numFmt w:val="bullet"/>
      <w:lvlText w:val="•"/>
      <w:lvlJc w:val="left"/>
      <w:pPr>
        <w:ind w:left="825" w:hanging="255"/>
      </w:pPr>
      <w:rPr>
        <w:rFonts w:hint="default"/>
        <w:lang w:val="ro-RO" w:eastAsia="en-US" w:bidi="ar-SA"/>
      </w:rPr>
    </w:lvl>
    <w:lvl w:ilvl="2" w:tplc="BE0C72B0">
      <w:numFmt w:val="bullet"/>
      <w:lvlText w:val="•"/>
      <w:lvlJc w:val="left"/>
      <w:pPr>
        <w:ind w:left="1331" w:hanging="255"/>
      </w:pPr>
      <w:rPr>
        <w:rFonts w:hint="default"/>
        <w:lang w:val="ro-RO" w:eastAsia="en-US" w:bidi="ar-SA"/>
      </w:rPr>
    </w:lvl>
    <w:lvl w:ilvl="3" w:tplc="2C68DB8E">
      <w:numFmt w:val="bullet"/>
      <w:lvlText w:val="•"/>
      <w:lvlJc w:val="left"/>
      <w:pPr>
        <w:ind w:left="1837" w:hanging="255"/>
      </w:pPr>
      <w:rPr>
        <w:rFonts w:hint="default"/>
        <w:lang w:val="ro-RO" w:eastAsia="en-US" w:bidi="ar-SA"/>
      </w:rPr>
    </w:lvl>
    <w:lvl w:ilvl="4" w:tplc="4F4457DC">
      <w:numFmt w:val="bullet"/>
      <w:lvlText w:val="•"/>
      <w:lvlJc w:val="left"/>
      <w:pPr>
        <w:ind w:left="2343" w:hanging="255"/>
      </w:pPr>
      <w:rPr>
        <w:rFonts w:hint="default"/>
        <w:lang w:val="ro-RO" w:eastAsia="en-US" w:bidi="ar-SA"/>
      </w:rPr>
    </w:lvl>
    <w:lvl w:ilvl="5" w:tplc="FBA216DC">
      <w:numFmt w:val="bullet"/>
      <w:lvlText w:val="•"/>
      <w:lvlJc w:val="left"/>
      <w:pPr>
        <w:ind w:left="2849" w:hanging="255"/>
      </w:pPr>
      <w:rPr>
        <w:rFonts w:hint="default"/>
        <w:lang w:val="ro-RO" w:eastAsia="en-US" w:bidi="ar-SA"/>
      </w:rPr>
    </w:lvl>
    <w:lvl w:ilvl="6" w:tplc="45BEFAC8">
      <w:numFmt w:val="bullet"/>
      <w:lvlText w:val="•"/>
      <w:lvlJc w:val="left"/>
      <w:pPr>
        <w:ind w:left="3354" w:hanging="255"/>
      </w:pPr>
      <w:rPr>
        <w:rFonts w:hint="default"/>
        <w:lang w:val="ro-RO" w:eastAsia="en-US" w:bidi="ar-SA"/>
      </w:rPr>
    </w:lvl>
    <w:lvl w:ilvl="7" w:tplc="5298E402">
      <w:numFmt w:val="bullet"/>
      <w:lvlText w:val="•"/>
      <w:lvlJc w:val="left"/>
      <w:pPr>
        <w:ind w:left="3860" w:hanging="255"/>
      </w:pPr>
      <w:rPr>
        <w:rFonts w:hint="default"/>
        <w:lang w:val="ro-RO" w:eastAsia="en-US" w:bidi="ar-SA"/>
      </w:rPr>
    </w:lvl>
    <w:lvl w:ilvl="8" w:tplc="D6B2E464">
      <w:numFmt w:val="bullet"/>
      <w:lvlText w:val="•"/>
      <w:lvlJc w:val="left"/>
      <w:pPr>
        <w:ind w:left="4366" w:hanging="255"/>
      </w:pPr>
      <w:rPr>
        <w:rFonts w:hint="default"/>
        <w:lang w:val="ro-RO" w:eastAsia="en-US" w:bidi="ar-SA"/>
      </w:rPr>
    </w:lvl>
  </w:abstractNum>
  <w:abstractNum w:abstractNumId="35" w15:restartNumberingAfterBreak="0">
    <w:nsid w:val="4EEC68B0"/>
    <w:multiLevelType w:val="multilevel"/>
    <w:tmpl w:val="ED1AC1EE"/>
    <w:lvl w:ilvl="0">
      <w:start w:val="4"/>
      <w:numFmt w:val="decimal"/>
      <w:lvlText w:val="%1"/>
      <w:lvlJc w:val="left"/>
      <w:pPr>
        <w:ind w:left="446" w:hanging="375"/>
        <w:jc w:val="left"/>
      </w:pPr>
      <w:rPr>
        <w:rFonts w:hint="default"/>
        <w:lang w:val="ro-RO" w:eastAsia="en-US" w:bidi="ar-SA"/>
      </w:rPr>
    </w:lvl>
    <w:lvl w:ilvl="1">
      <w:start w:val="2"/>
      <w:numFmt w:val="decimal"/>
      <w:lvlText w:val="%1.%2"/>
      <w:lvlJc w:val="left"/>
      <w:pPr>
        <w:ind w:left="446" w:hanging="375"/>
        <w:jc w:val="left"/>
      </w:pPr>
      <w:rPr>
        <w:rFonts w:ascii="Trebuchet MS" w:eastAsia="Trebuchet MS" w:hAnsi="Trebuchet MS" w:cs="Trebuchet MS" w:hint="default"/>
        <w:b/>
        <w:bCs/>
        <w:spacing w:val="-3"/>
        <w:w w:val="100"/>
        <w:sz w:val="20"/>
        <w:szCs w:val="20"/>
        <w:lang w:val="ro-RO" w:eastAsia="en-US" w:bidi="ar-SA"/>
      </w:rPr>
    </w:lvl>
    <w:lvl w:ilvl="2">
      <w:numFmt w:val="bullet"/>
      <w:lvlText w:val="•"/>
      <w:lvlJc w:val="left"/>
      <w:pPr>
        <w:ind w:left="1277" w:hanging="375"/>
      </w:pPr>
      <w:rPr>
        <w:rFonts w:hint="default"/>
        <w:lang w:val="ro-RO" w:eastAsia="en-US" w:bidi="ar-SA"/>
      </w:rPr>
    </w:lvl>
    <w:lvl w:ilvl="3">
      <w:numFmt w:val="bullet"/>
      <w:lvlText w:val="•"/>
      <w:lvlJc w:val="left"/>
      <w:pPr>
        <w:ind w:left="1696" w:hanging="375"/>
      </w:pPr>
      <w:rPr>
        <w:rFonts w:hint="default"/>
        <w:lang w:val="ro-RO" w:eastAsia="en-US" w:bidi="ar-SA"/>
      </w:rPr>
    </w:lvl>
    <w:lvl w:ilvl="4">
      <w:numFmt w:val="bullet"/>
      <w:lvlText w:val="•"/>
      <w:lvlJc w:val="left"/>
      <w:pPr>
        <w:ind w:left="2115" w:hanging="375"/>
      </w:pPr>
      <w:rPr>
        <w:rFonts w:hint="default"/>
        <w:lang w:val="ro-RO" w:eastAsia="en-US" w:bidi="ar-SA"/>
      </w:rPr>
    </w:lvl>
    <w:lvl w:ilvl="5">
      <w:numFmt w:val="bullet"/>
      <w:lvlText w:val="•"/>
      <w:lvlJc w:val="left"/>
      <w:pPr>
        <w:ind w:left="2534" w:hanging="375"/>
      </w:pPr>
      <w:rPr>
        <w:rFonts w:hint="default"/>
        <w:lang w:val="ro-RO" w:eastAsia="en-US" w:bidi="ar-SA"/>
      </w:rPr>
    </w:lvl>
    <w:lvl w:ilvl="6">
      <w:numFmt w:val="bullet"/>
      <w:lvlText w:val="•"/>
      <w:lvlJc w:val="left"/>
      <w:pPr>
        <w:ind w:left="2952" w:hanging="375"/>
      </w:pPr>
      <w:rPr>
        <w:rFonts w:hint="default"/>
        <w:lang w:val="ro-RO" w:eastAsia="en-US" w:bidi="ar-SA"/>
      </w:rPr>
    </w:lvl>
    <w:lvl w:ilvl="7">
      <w:numFmt w:val="bullet"/>
      <w:lvlText w:val="•"/>
      <w:lvlJc w:val="left"/>
      <w:pPr>
        <w:ind w:left="3371" w:hanging="375"/>
      </w:pPr>
      <w:rPr>
        <w:rFonts w:hint="default"/>
        <w:lang w:val="ro-RO" w:eastAsia="en-US" w:bidi="ar-SA"/>
      </w:rPr>
    </w:lvl>
    <w:lvl w:ilvl="8">
      <w:numFmt w:val="bullet"/>
      <w:lvlText w:val="•"/>
      <w:lvlJc w:val="left"/>
      <w:pPr>
        <w:ind w:left="3790" w:hanging="375"/>
      </w:pPr>
      <w:rPr>
        <w:rFonts w:hint="default"/>
        <w:lang w:val="ro-RO" w:eastAsia="en-US" w:bidi="ar-SA"/>
      </w:rPr>
    </w:lvl>
  </w:abstractNum>
  <w:abstractNum w:abstractNumId="36" w15:restartNumberingAfterBreak="0">
    <w:nsid w:val="526774B1"/>
    <w:multiLevelType w:val="hybridMultilevel"/>
    <w:tmpl w:val="DF24FC60"/>
    <w:lvl w:ilvl="0" w:tplc="AFF01966">
      <w:numFmt w:val="bullet"/>
      <w:lvlText w:val="-"/>
      <w:lvlJc w:val="left"/>
      <w:pPr>
        <w:ind w:left="66" w:hanging="144"/>
      </w:pPr>
      <w:rPr>
        <w:rFonts w:ascii="Trebuchet MS" w:eastAsia="Trebuchet MS" w:hAnsi="Trebuchet MS" w:cs="Trebuchet MS" w:hint="default"/>
        <w:w w:val="100"/>
        <w:sz w:val="20"/>
        <w:szCs w:val="20"/>
        <w:lang w:val="ro-RO" w:eastAsia="en-US" w:bidi="ar-SA"/>
      </w:rPr>
    </w:lvl>
    <w:lvl w:ilvl="1" w:tplc="D3D07A10">
      <w:numFmt w:val="bullet"/>
      <w:lvlText w:val="•"/>
      <w:lvlJc w:val="left"/>
      <w:pPr>
        <w:ind w:left="591" w:hanging="144"/>
      </w:pPr>
      <w:rPr>
        <w:rFonts w:hint="default"/>
        <w:lang w:val="ro-RO" w:eastAsia="en-US" w:bidi="ar-SA"/>
      </w:rPr>
    </w:lvl>
    <w:lvl w:ilvl="2" w:tplc="4FE2E10C">
      <w:numFmt w:val="bullet"/>
      <w:lvlText w:val="•"/>
      <w:lvlJc w:val="left"/>
      <w:pPr>
        <w:ind w:left="1123" w:hanging="144"/>
      </w:pPr>
      <w:rPr>
        <w:rFonts w:hint="default"/>
        <w:lang w:val="ro-RO" w:eastAsia="en-US" w:bidi="ar-SA"/>
      </w:rPr>
    </w:lvl>
    <w:lvl w:ilvl="3" w:tplc="2CCAC8DE">
      <w:numFmt w:val="bullet"/>
      <w:lvlText w:val="•"/>
      <w:lvlJc w:val="left"/>
      <w:pPr>
        <w:ind w:left="1655" w:hanging="144"/>
      </w:pPr>
      <w:rPr>
        <w:rFonts w:hint="default"/>
        <w:lang w:val="ro-RO" w:eastAsia="en-US" w:bidi="ar-SA"/>
      </w:rPr>
    </w:lvl>
    <w:lvl w:ilvl="4" w:tplc="88B860F4">
      <w:numFmt w:val="bullet"/>
      <w:lvlText w:val="•"/>
      <w:lvlJc w:val="left"/>
      <w:pPr>
        <w:ind w:left="2187" w:hanging="144"/>
      </w:pPr>
      <w:rPr>
        <w:rFonts w:hint="default"/>
        <w:lang w:val="ro-RO" w:eastAsia="en-US" w:bidi="ar-SA"/>
      </w:rPr>
    </w:lvl>
    <w:lvl w:ilvl="5" w:tplc="CA90915A">
      <w:numFmt w:val="bullet"/>
      <w:lvlText w:val="•"/>
      <w:lvlJc w:val="left"/>
      <w:pPr>
        <w:ind w:left="2719" w:hanging="144"/>
      </w:pPr>
      <w:rPr>
        <w:rFonts w:hint="default"/>
        <w:lang w:val="ro-RO" w:eastAsia="en-US" w:bidi="ar-SA"/>
      </w:rPr>
    </w:lvl>
    <w:lvl w:ilvl="6" w:tplc="AEB4D6E4">
      <w:numFmt w:val="bullet"/>
      <w:lvlText w:val="•"/>
      <w:lvlJc w:val="left"/>
      <w:pPr>
        <w:ind w:left="3250" w:hanging="144"/>
      </w:pPr>
      <w:rPr>
        <w:rFonts w:hint="default"/>
        <w:lang w:val="ro-RO" w:eastAsia="en-US" w:bidi="ar-SA"/>
      </w:rPr>
    </w:lvl>
    <w:lvl w:ilvl="7" w:tplc="9C4A56A2">
      <w:numFmt w:val="bullet"/>
      <w:lvlText w:val="•"/>
      <w:lvlJc w:val="left"/>
      <w:pPr>
        <w:ind w:left="3782" w:hanging="144"/>
      </w:pPr>
      <w:rPr>
        <w:rFonts w:hint="default"/>
        <w:lang w:val="ro-RO" w:eastAsia="en-US" w:bidi="ar-SA"/>
      </w:rPr>
    </w:lvl>
    <w:lvl w:ilvl="8" w:tplc="0C4C0AF8">
      <w:numFmt w:val="bullet"/>
      <w:lvlText w:val="•"/>
      <w:lvlJc w:val="left"/>
      <w:pPr>
        <w:ind w:left="4314" w:hanging="144"/>
      </w:pPr>
      <w:rPr>
        <w:rFonts w:hint="default"/>
        <w:lang w:val="ro-RO" w:eastAsia="en-US" w:bidi="ar-SA"/>
      </w:rPr>
    </w:lvl>
  </w:abstractNum>
  <w:abstractNum w:abstractNumId="37" w15:restartNumberingAfterBreak="0">
    <w:nsid w:val="559759D5"/>
    <w:multiLevelType w:val="hybridMultilevel"/>
    <w:tmpl w:val="175A4E7C"/>
    <w:lvl w:ilvl="0" w:tplc="5BCC0194">
      <w:start w:val="1"/>
      <w:numFmt w:val="decimal"/>
      <w:lvlText w:val="%1."/>
      <w:lvlJc w:val="left"/>
      <w:pPr>
        <w:ind w:left="167" w:hanging="260"/>
        <w:jc w:val="right"/>
      </w:pPr>
      <w:rPr>
        <w:rFonts w:ascii="Trebuchet MS" w:eastAsia="Trebuchet MS" w:hAnsi="Trebuchet MS" w:cs="Trebuchet MS" w:hint="default"/>
        <w:b/>
        <w:bCs/>
        <w:spacing w:val="0"/>
        <w:w w:val="100"/>
        <w:sz w:val="20"/>
        <w:szCs w:val="20"/>
        <w:lang w:val="ro-RO" w:eastAsia="en-US" w:bidi="ar-SA"/>
      </w:rPr>
    </w:lvl>
    <w:lvl w:ilvl="1" w:tplc="F9781B10">
      <w:numFmt w:val="bullet"/>
      <w:lvlText w:val="•"/>
      <w:lvlJc w:val="left"/>
      <w:pPr>
        <w:ind w:left="681" w:hanging="260"/>
      </w:pPr>
      <w:rPr>
        <w:rFonts w:hint="default"/>
        <w:lang w:val="ro-RO" w:eastAsia="en-US" w:bidi="ar-SA"/>
      </w:rPr>
    </w:lvl>
    <w:lvl w:ilvl="2" w:tplc="BA3C1FEE">
      <w:numFmt w:val="bullet"/>
      <w:lvlText w:val="•"/>
      <w:lvlJc w:val="left"/>
      <w:pPr>
        <w:ind w:left="1203" w:hanging="260"/>
      </w:pPr>
      <w:rPr>
        <w:rFonts w:hint="default"/>
        <w:lang w:val="ro-RO" w:eastAsia="en-US" w:bidi="ar-SA"/>
      </w:rPr>
    </w:lvl>
    <w:lvl w:ilvl="3" w:tplc="617AF308">
      <w:numFmt w:val="bullet"/>
      <w:lvlText w:val="•"/>
      <w:lvlJc w:val="left"/>
      <w:pPr>
        <w:ind w:left="1725" w:hanging="260"/>
      </w:pPr>
      <w:rPr>
        <w:rFonts w:hint="default"/>
        <w:lang w:val="ro-RO" w:eastAsia="en-US" w:bidi="ar-SA"/>
      </w:rPr>
    </w:lvl>
    <w:lvl w:ilvl="4" w:tplc="3DDA29EE">
      <w:numFmt w:val="bullet"/>
      <w:lvlText w:val="•"/>
      <w:lvlJc w:val="left"/>
      <w:pPr>
        <w:ind w:left="2247" w:hanging="260"/>
      </w:pPr>
      <w:rPr>
        <w:rFonts w:hint="default"/>
        <w:lang w:val="ro-RO" w:eastAsia="en-US" w:bidi="ar-SA"/>
      </w:rPr>
    </w:lvl>
    <w:lvl w:ilvl="5" w:tplc="EA6CD8C2">
      <w:numFmt w:val="bullet"/>
      <w:lvlText w:val="•"/>
      <w:lvlJc w:val="left"/>
      <w:pPr>
        <w:ind w:left="2769" w:hanging="260"/>
      </w:pPr>
      <w:rPr>
        <w:rFonts w:hint="default"/>
        <w:lang w:val="ro-RO" w:eastAsia="en-US" w:bidi="ar-SA"/>
      </w:rPr>
    </w:lvl>
    <w:lvl w:ilvl="6" w:tplc="42424976">
      <w:numFmt w:val="bullet"/>
      <w:lvlText w:val="•"/>
      <w:lvlJc w:val="left"/>
      <w:pPr>
        <w:ind w:left="3290" w:hanging="260"/>
      </w:pPr>
      <w:rPr>
        <w:rFonts w:hint="default"/>
        <w:lang w:val="ro-RO" w:eastAsia="en-US" w:bidi="ar-SA"/>
      </w:rPr>
    </w:lvl>
    <w:lvl w:ilvl="7" w:tplc="BF941098">
      <w:numFmt w:val="bullet"/>
      <w:lvlText w:val="•"/>
      <w:lvlJc w:val="left"/>
      <w:pPr>
        <w:ind w:left="3812" w:hanging="260"/>
      </w:pPr>
      <w:rPr>
        <w:rFonts w:hint="default"/>
        <w:lang w:val="ro-RO" w:eastAsia="en-US" w:bidi="ar-SA"/>
      </w:rPr>
    </w:lvl>
    <w:lvl w:ilvl="8" w:tplc="D6BA1B48">
      <w:numFmt w:val="bullet"/>
      <w:lvlText w:val="•"/>
      <w:lvlJc w:val="left"/>
      <w:pPr>
        <w:ind w:left="4334" w:hanging="260"/>
      </w:pPr>
      <w:rPr>
        <w:rFonts w:hint="default"/>
        <w:lang w:val="ro-RO" w:eastAsia="en-US" w:bidi="ar-SA"/>
      </w:rPr>
    </w:lvl>
  </w:abstractNum>
  <w:abstractNum w:abstractNumId="38" w15:restartNumberingAfterBreak="0">
    <w:nsid w:val="565F314C"/>
    <w:multiLevelType w:val="hybridMultilevel"/>
    <w:tmpl w:val="C73C02B6"/>
    <w:lvl w:ilvl="0" w:tplc="5C10693A">
      <w:numFmt w:val="bullet"/>
      <w:lvlText w:val=""/>
      <w:lvlJc w:val="left"/>
      <w:pPr>
        <w:ind w:left="379" w:hanging="202"/>
      </w:pPr>
      <w:rPr>
        <w:rFonts w:ascii="Wingdings" w:eastAsia="Wingdings" w:hAnsi="Wingdings" w:cs="Wingdings" w:hint="default"/>
        <w:w w:val="100"/>
        <w:sz w:val="20"/>
        <w:szCs w:val="20"/>
        <w:lang w:val="ro-RO" w:eastAsia="en-US" w:bidi="ar-SA"/>
      </w:rPr>
    </w:lvl>
    <w:lvl w:ilvl="1" w:tplc="4BA67A64">
      <w:numFmt w:val="bullet"/>
      <w:lvlText w:val="•"/>
      <w:lvlJc w:val="left"/>
      <w:pPr>
        <w:ind w:left="1018" w:hanging="202"/>
      </w:pPr>
      <w:rPr>
        <w:rFonts w:hint="default"/>
        <w:lang w:val="ro-RO" w:eastAsia="en-US" w:bidi="ar-SA"/>
      </w:rPr>
    </w:lvl>
    <w:lvl w:ilvl="2" w:tplc="E4CE672A">
      <w:numFmt w:val="bullet"/>
      <w:lvlText w:val="•"/>
      <w:lvlJc w:val="left"/>
      <w:pPr>
        <w:ind w:left="1657" w:hanging="202"/>
      </w:pPr>
      <w:rPr>
        <w:rFonts w:hint="default"/>
        <w:lang w:val="ro-RO" w:eastAsia="en-US" w:bidi="ar-SA"/>
      </w:rPr>
    </w:lvl>
    <w:lvl w:ilvl="3" w:tplc="52924380">
      <w:numFmt w:val="bullet"/>
      <w:lvlText w:val="•"/>
      <w:lvlJc w:val="left"/>
      <w:pPr>
        <w:ind w:left="2296" w:hanging="202"/>
      </w:pPr>
      <w:rPr>
        <w:rFonts w:hint="default"/>
        <w:lang w:val="ro-RO" w:eastAsia="en-US" w:bidi="ar-SA"/>
      </w:rPr>
    </w:lvl>
    <w:lvl w:ilvl="4" w:tplc="17EC3258">
      <w:numFmt w:val="bullet"/>
      <w:lvlText w:val="•"/>
      <w:lvlJc w:val="left"/>
      <w:pPr>
        <w:ind w:left="2934" w:hanging="202"/>
      </w:pPr>
      <w:rPr>
        <w:rFonts w:hint="default"/>
        <w:lang w:val="ro-RO" w:eastAsia="en-US" w:bidi="ar-SA"/>
      </w:rPr>
    </w:lvl>
    <w:lvl w:ilvl="5" w:tplc="CA2EE4C2">
      <w:numFmt w:val="bullet"/>
      <w:lvlText w:val="•"/>
      <w:lvlJc w:val="left"/>
      <w:pPr>
        <w:ind w:left="3573" w:hanging="202"/>
      </w:pPr>
      <w:rPr>
        <w:rFonts w:hint="default"/>
        <w:lang w:val="ro-RO" w:eastAsia="en-US" w:bidi="ar-SA"/>
      </w:rPr>
    </w:lvl>
    <w:lvl w:ilvl="6" w:tplc="A84CFFD8">
      <w:numFmt w:val="bullet"/>
      <w:lvlText w:val="•"/>
      <w:lvlJc w:val="left"/>
      <w:pPr>
        <w:ind w:left="4212" w:hanging="202"/>
      </w:pPr>
      <w:rPr>
        <w:rFonts w:hint="default"/>
        <w:lang w:val="ro-RO" w:eastAsia="en-US" w:bidi="ar-SA"/>
      </w:rPr>
    </w:lvl>
    <w:lvl w:ilvl="7" w:tplc="87C2A376">
      <w:numFmt w:val="bullet"/>
      <w:lvlText w:val="•"/>
      <w:lvlJc w:val="left"/>
      <w:pPr>
        <w:ind w:left="4850" w:hanging="202"/>
      </w:pPr>
      <w:rPr>
        <w:rFonts w:hint="default"/>
        <w:lang w:val="ro-RO" w:eastAsia="en-US" w:bidi="ar-SA"/>
      </w:rPr>
    </w:lvl>
    <w:lvl w:ilvl="8" w:tplc="94C8469A">
      <w:numFmt w:val="bullet"/>
      <w:lvlText w:val="•"/>
      <w:lvlJc w:val="left"/>
      <w:pPr>
        <w:ind w:left="5489" w:hanging="202"/>
      </w:pPr>
      <w:rPr>
        <w:rFonts w:hint="default"/>
        <w:lang w:val="ro-RO" w:eastAsia="en-US" w:bidi="ar-SA"/>
      </w:rPr>
    </w:lvl>
  </w:abstractNum>
  <w:abstractNum w:abstractNumId="39" w15:restartNumberingAfterBreak="0">
    <w:nsid w:val="59B11CEF"/>
    <w:multiLevelType w:val="hybridMultilevel"/>
    <w:tmpl w:val="7F8813AE"/>
    <w:lvl w:ilvl="0" w:tplc="4C84F77A">
      <w:start w:val="5"/>
      <w:numFmt w:val="decimal"/>
      <w:lvlText w:val="%1."/>
      <w:lvlJc w:val="left"/>
      <w:pPr>
        <w:ind w:left="72" w:hanging="181"/>
        <w:jc w:val="left"/>
      </w:pPr>
      <w:rPr>
        <w:rFonts w:ascii="Trebuchet MS" w:eastAsia="Trebuchet MS" w:hAnsi="Trebuchet MS" w:cs="Trebuchet MS" w:hint="default"/>
        <w:spacing w:val="-3"/>
        <w:w w:val="100"/>
        <w:sz w:val="18"/>
        <w:szCs w:val="18"/>
        <w:lang w:val="ro-RO" w:eastAsia="en-US" w:bidi="ar-SA"/>
      </w:rPr>
    </w:lvl>
    <w:lvl w:ilvl="1" w:tplc="8972528A">
      <w:numFmt w:val="bullet"/>
      <w:lvlText w:val="•"/>
      <w:lvlJc w:val="left"/>
      <w:pPr>
        <w:ind w:left="581" w:hanging="181"/>
      </w:pPr>
      <w:rPr>
        <w:rFonts w:hint="default"/>
        <w:lang w:val="ro-RO" w:eastAsia="en-US" w:bidi="ar-SA"/>
      </w:rPr>
    </w:lvl>
    <w:lvl w:ilvl="2" w:tplc="F1FABC86">
      <w:numFmt w:val="bullet"/>
      <w:lvlText w:val="•"/>
      <w:lvlJc w:val="left"/>
      <w:pPr>
        <w:ind w:left="1083" w:hanging="181"/>
      </w:pPr>
      <w:rPr>
        <w:rFonts w:hint="default"/>
        <w:lang w:val="ro-RO" w:eastAsia="en-US" w:bidi="ar-SA"/>
      </w:rPr>
    </w:lvl>
    <w:lvl w:ilvl="3" w:tplc="F26842E6">
      <w:numFmt w:val="bullet"/>
      <w:lvlText w:val="•"/>
      <w:lvlJc w:val="left"/>
      <w:pPr>
        <w:ind w:left="1585" w:hanging="181"/>
      </w:pPr>
      <w:rPr>
        <w:rFonts w:hint="default"/>
        <w:lang w:val="ro-RO" w:eastAsia="en-US" w:bidi="ar-SA"/>
      </w:rPr>
    </w:lvl>
    <w:lvl w:ilvl="4" w:tplc="05107A0A">
      <w:numFmt w:val="bullet"/>
      <w:lvlText w:val="•"/>
      <w:lvlJc w:val="left"/>
      <w:pPr>
        <w:ind w:left="2087" w:hanging="181"/>
      </w:pPr>
      <w:rPr>
        <w:rFonts w:hint="default"/>
        <w:lang w:val="ro-RO" w:eastAsia="en-US" w:bidi="ar-SA"/>
      </w:rPr>
    </w:lvl>
    <w:lvl w:ilvl="5" w:tplc="6CCEB40E">
      <w:numFmt w:val="bullet"/>
      <w:lvlText w:val="•"/>
      <w:lvlJc w:val="left"/>
      <w:pPr>
        <w:ind w:left="2589" w:hanging="181"/>
      </w:pPr>
      <w:rPr>
        <w:rFonts w:hint="default"/>
        <w:lang w:val="ro-RO" w:eastAsia="en-US" w:bidi="ar-SA"/>
      </w:rPr>
    </w:lvl>
    <w:lvl w:ilvl="6" w:tplc="019032B4">
      <w:numFmt w:val="bullet"/>
      <w:lvlText w:val="•"/>
      <w:lvlJc w:val="left"/>
      <w:pPr>
        <w:ind w:left="3091" w:hanging="181"/>
      </w:pPr>
      <w:rPr>
        <w:rFonts w:hint="default"/>
        <w:lang w:val="ro-RO" w:eastAsia="en-US" w:bidi="ar-SA"/>
      </w:rPr>
    </w:lvl>
    <w:lvl w:ilvl="7" w:tplc="96C6A6B0">
      <w:numFmt w:val="bullet"/>
      <w:lvlText w:val="•"/>
      <w:lvlJc w:val="left"/>
      <w:pPr>
        <w:ind w:left="3593" w:hanging="181"/>
      </w:pPr>
      <w:rPr>
        <w:rFonts w:hint="default"/>
        <w:lang w:val="ro-RO" w:eastAsia="en-US" w:bidi="ar-SA"/>
      </w:rPr>
    </w:lvl>
    <w:lvl w:ilvl="8" w:tplc="1C82F0C6">
      <w:numFmt w:val="bullet"/>
      <w:lvlText w:val="•"/>
      <w:lvlJc w:val="left"/>
      <w:pPr>
        <w:ind w:left="4095" w:hanging="181"/>
      </w:pPr>
      <w:rPr>
        <w:rFonts w:hint="default"/>
        <w:lang w:val="ro-RO" w:eastAsia="en-US" w:bidi="ar-SA"/>
      </w:rPr>
    </w:lvl>
  </w:abstractNum>
  <w:abstractNum w:abstractNumId="40" w15:restartNumberingAfterBreak="0">
    <w:nsid w:val="5A146B18"/>
    <w:multiLevelType w:val="hybridMultilevel"/>
    <w:tmpl w:val="A5AEA2E2"/>
    <w:lvl w:ilvl="0" w:tplc="30327EDC">
      <w:start w:val="1"/>
      <w:numFmt w:val="lowerLetter"/>
      <w:lvlText w:val="%1)"/>
      <w:lvlJc w:val="left"/>
      <w:pPr>
        <w:ind w:left="100" w:hanging="260"/>
        <w:jc w:val="left"/>
      </w:pPr>
      <w:rPr>
        <w:rFonts w:ascii="Trebuchet MS" w:eastAsia="Trebuchet MS" w:hAnsi="Trebuchet MS" w:cs="Trebuchet MS" w:hint="default"/>
        <w:spacing w:val="-1"/>
        <w:w w:val="100"/>
        <w:sz w:val="20"/>
        <w:szCs w:val="20"/>
        <w:lang w:val="ro-RO" w:eastAsia="en-US" w:bidi="ar-SA"/>
      </w:rPr>
    </w:lvl>
    <w:lvl w:ilvl="1" w:tplc="516ADB8C">
      <w:numFmt w:val="bullet"/>
      <w:lvlText w:val="•"/>
      <w:lvlJc w:val="left"/>
      <w:pPr>
        <w:ind w:left="599" w:hanging="260"/>
      </w:pPr>
      <w:rPr>
        <w:rFonts w:hint="default"/>
        <w:lang w:val="ro-RO" w:eastAsia="en-US" w:bidi="ar-SA"/>
      </w:rPr>
    </w:lvl>
    <w:lvl w:ilvl="2" w:tplc="0D2E1AF2">
      <w:numFmt w:val="bullet"/>
      <w:lvlText w:val="•"/>
      <w:lvlJc w:val="left"/>
      <w:pPr>
        <w:ind w:left="1099" w:hanging="260"/>
      </w:pPr>
      <w:rPr>
        <w:rFonts w:hint="default"/>
        <w:lang w:val="ro-RO" w:eastAsia="en-US" w:bidi="ar-SA"/>
      </w:rPr>
    </w:lvl>
    <w:lvl w:ilvl="3" w:tplc="311A050A">
      <w:numFmt w:val="bullet"/>
      <w:lvlText w:val="•"/>
      <w:lvlJc w:val="left"/>
      <w:pPr>
        <w:ind w:left="1598" w:hanging="260"/>
      </w:pPr>
      <w:rPr>
        <w:rFonts w:hint="default"/>
        <w:lang w:val="ro-RO" w:eastAsia="en-US" w:bidi="ar-SA"/>
      </w:rPr>
    </w:lvl>
    <w:lvl w:ilvl="4" w:tplc="8FF64F60">
      <w:numFmt w:val="bullet"/>
      <w:lvlText w:val="•"/>
      <w:lvlJc w:val="left"/>
      <w:pPr>
        <w:ind w:left="2098" w:hanging="260"/>
      </w:pPr>
      <w:rPr>
        <w:rFonts w:hint="default"/>
        <w:lang w:val="ro-RO" w:eastAsia="en-US" w:bidi="ar-SA"/>
      </w:rPr>
    </w:lvl>
    <w:lvl w:ilvl="5" w:tplc="6E4A8B4A">
      <w:numFmt w:val="bullet"/>
      <w:lvlText w:val="•"/>
      <w:lvlJc w:val="left"/>
      <w:pPr>
        <w:ind w:left="2597" w:hanging="260"/>
      </w:pPr>
      <w:rPr>
        <w:rFonts w:hint="default"/>
        <w:lang w:val="ro-RO" w:eastAsia="en-US" w:bidi="ar-SA"/>
      </w:rPr>
    </w:lvl>
    <w:lvl w:ilvl="6" w:tplc="FEFC9FD6">
      <w:numFmt w:val="bullet"/>
      <w:lvlText w:val="•"/>
      <w:lvlJc w:val="left"/>
      <w:pPr>
        <w:ind w:left="3097" w:hanging="260"/>
      </w:pPr>
      <w:rPr>
        <w:rFonts w:hint="default"/>
        <w:lang w:val="ro-RO" w:eastAsia="en-US" w:bidi="ar-SA"/>
      </w:rPr>
    </w:lvl>
    <w:lvl w:ilvl="7" w:tplc="63309BA8">
      <w:numFmt w:val="bullet"/>
      <w:lvlText w:val="•"/>
      <w:lvlJc w:val="left"/>
      <w:pPr>
        <w:ind w:left="3596" w:hanging="260"/>
      </w:pPr>
      <w:rPr>
        <w:rFonts w:hint="default"/>
        <w:lang w:val="ro-RO" w:eastAsia="en-US" w:bidi="ar-SA"/>
      </w:rPr>
    </w:lvl>
    <w:lvl w:ilvl="8" w:tplc="0CE2823A">
      <w:numFmt w:val="bullet"/>
      <w:lvlText w:val="•"/>
      <w:lvlJc w:val="left"/>
      <w:pPr>
        <w:ind w:left="4096" w:hanging="260"/>
      </w:pPr>
      <w:rPr>
        <w:rFonts w:hint="default"/>
        <w:lang w:val="ro-RO" w:eastAsia="en-US" w:bidi="ar-SA"/>
      </w:rPr>
    </w:lvl>
  </w:abstractNum>
  <w:abstractNum w:abstractNumId="41" w15:restartNumberingAfterBreak="0">
    <w:nsid w:val="5B313DA6"/>
    <w:multiLevelType w:val="hybridMultilevel"/>
    <w:tmpl w:val="A9025404"/>
    <w:lvl w:ilvl="0" w:tplc="882A3D74">
      <w:start w:val="1"/>
      <w:numFmt w:val="decimal"/>
      <w:lvlText w:val="%1."/>
      <w:lvlJc w:val="left"/>
      <w:pPr>
        <w:ind w:left="749" w:hanging="361"/>
        <w:jc w:val="left"/>
      </w:pPr>
      <w:rPr>
        <w:rFonts w:ascii="Trebuchet MS" w:eastAsia="Trebuchet MS" w:hAnsi="Trebuchet MS" w:cs="Trebuchet MS" w:hint="default"/>
        <w:b/>
        <w:bCs/>
        <w:spacing w:val="0"/>
        <w:w w:val="100"/>
        <w:sz w:val="20"/>
        <w:szCs w:val="20"/>
        <w:lang w:val="ro-RO" w:eastAsia="en-US" w:bidi="ar-SA"/>
      </w:rPr>
    </w:lvl>
    <w:lvl w:ilvl="1" w:tplc="FA4855E8">
      <w:numFmt w:val="bullet"/>
      <w:lvlText w:val="•"/>
      <w:lvlJc w:val="left"/>
      <w:pPr>
        <w:ind w:left="1353" w:hanging="361"/>
      </w:pPr>
      <w:rPr>
        <w:rFonts w:hint="default"/>
        <w:lang w:val="ro-RO" w:eastAsia="en-US" w:bidi="ar-SA"/>
      </w:rPr>
    </w:lvl>
    <w:lvl w:ilvl="2" w:tplc="1792863E">
      <w:numFmt w:val="bullet"/>
      <w:lvlText w:val="•"/>
      <w:lvlJc w:val="left"/>
      <w:pPr>
        <w:ind w:left="1966" w:hanging="361"/>
      </w:pPr>
      <w:rPr>
        <w:rFonts w:hint="default"/>
        <w:lang w:val="ro-RO" w:eastAsia="en-US" w:bidi="ar-SA"/>
      </w:rPr>
    </w:lvl>
    <w:lvl w:ilvl="3" w:tplc="95A0AC1E">
      <w:numFmt w:val="bullet"/>
      <w:lvlText w:val="•"/>
      <w:lvlJc w:val="left"/>
      <w:pPr>
        <w:ind w:left="2579" w:hanging="361"/>
      </w:pPr>
      <w:rPr>
        <w:rFonts w:hint="default"/>
        <w:lang w:val="ro-RO" w:eastAsia="en-US" w:bidi="ar-SA"/>
      </w:rPr>
    </w:lvl>
    <w:lvl w:ilvl="4" w:tplc="813C6D36">
      <w:numFmt w:val="bullet"/>
      <w:lvlText w:val="•"/>
      <w:lvlJc w:val="left"/>
      <w:pPr>
        <w:ind w:left="3192" w:hanging="361"/>
      </w:pPr>
      <w:rPr>
        <w:rFonts w:hint="default"/>
        <w:lang w:val="ro-RO" w:eastAsia="en-US" w:bidi="ar-SA"/>
      </w:rPr>
    </w:lvl>
    <w:lvl w:ilvl="5" w:tplc="4B8C8B80">
      <w:numFmt w:val="bullet"/>
      <w:lvlText w:val="•"/>
      <w:lvlJc w:val="left"/>
      <w:pPr>
        <w:ind w:left="3805" w:hanging="361"/>
      </w:pPr>
      <w:rPr>
        <w:rFonts w:hint="default"/>
        <w:lang w:val="ro-RO" w:eastAsia="en-US" w:bidi="ar-SA"/>
      </w:rPr>
    </w:lvl>
    <w:lvl w:ilvl="6" w:tplc="20CEC664">
      <w:numFmt w:val="bullet"/>
      <w:lvlText w:val="•"/>
      <w:lvlJc w:val="left"/>
      <w:pPr>
        <w:ind w:left="4418" w:hanging="361"/>
      </w:pPr>
      <w:rPr>
        <w:rFonts w:hint="default"/>
        <w:lang w:val="ro-RO" w:eastAsia="en-US" w:bidi="ar-SA"/>
      </w:rPr>
    </w:lvl>
    <w:lvl w:ilvl="7" w:tplc="6EE6E4CA">
      <w:numFmt w:val="bullet"/>
      <w:lvlText w:val="•"/>
      <w:lvlJc w:val="left"/>
      <w:pPr>
        <w:ind w:left="5031" w:hanging="361"/>
      </w:pPr>
      <w:rPr>
        <w:rFonts w:hint="default"/>
        <w:lang w:val="ro-RO" w:eastAsia="en-US" w:bidi="ar-SA"/>
      </w:rPr>
    </w:lvl>
    <w:lvl w:ilvl="8" w:tplc="AF6C6816">
      <w:numFmt w:val="bullet"/>
      <w:lvlText w:val="•"/>
      <w:lvlJc w:val="left"/>
      <w:pPr>
        <w:ind w:left="5644" w:hanging="361"/>
      </w:pPr>
      <w:rPr>
        <w:rFonts w:hint="default"/>
        <w:lang w:val="ro-RO" w:eastAsia="en-US" w:bidi="ar-SA"/>
      </w:rPr>
    </w:lvl>
  </w:abstractNum>
  <w:abstractNum w:abstractNumId="42" w15:restartNumberingAfterBreak="0">
    <w:nsid w:val="5B65689A"/>
    <w:multiLevelType w:val="hybridMultilevel"/>
    <w:tmpl w:val="659CB120"/>
    <w:lvl w:ilvl="0" w:tplc="BA6668E8">
      <w:numFmt w:val="bullet"/>
      <w:lvlText w:val="□"/>
      <w:lvlJc w:val="left"/>
      <w:pPr>
        <w:ind w:left="28" w:hanging="207"/>
      </w:pPr>
      <w:rPr>
        <w:rFonts w:ascii="Trebuchet MS" w:eastAsia="Trebuchet MS" w:hAnsi="Trebuchet MS" w:cs="Trebuchet MS" w:hint="default"/>
        <w:i/>
        <w:iCs/>
        <w:w w:val="100"/>
        <w:sz w:val="22"/>
        <w:szCs w:val="22"/>
        <w:lang w:val="ro-RO" w:eastAsia="en-US" w:bidi="ar-SA"/>
      </w:rPr>
    </w:lvl>
    <w:lvl w:ilvl="1" w:tplc="F022C7A8">
      <w:numFmt w:val="bullet"/>
      <w:lvlText w:val="•"/>
      <w:lvlJc w:val="left"/>
      <w:pPr>
        <w:ind w:left="960" w:hanging="207"/>
      </w:pPr>
      <w:rPr>
        <w:rFonts w:hint="default"/>
        <w:lang w:val="ro-RO" w:eastAsia="en-US" w:bidi="ar-SA"/>
      </w:rPr>
    </w:lvl>
    <w:lvl w:ilvl="2" w:tplc="F4223C46">
      <w:numFmt w:val="bullet"/>
      <w:lvlText w:val="•"/>
      <w:lvlJc w:val="left"/>
      <w:pPr>
        <w:ind w:left="1900" w:hanging="207"/>
      </w:pPr>
      <w:rPr>
        <w:rFonts w:hint="default"/>
        <w:lang w:val="ro-RO" w:eastAsia="en-US" w:bidi="ar-SA"/>
      </w:rPr>
    </w:lvl>
    <w:lvl w:ilvl="3" w:tplc="CEDC78F2">
      <w:numFmt w:val="bullet"/>
      <w:lvlText w:val="•"/>
      <w:lvlJc w:val="left"/>
      <w:pPr>
        <w:ind w:left="2840" w:hanging="207"/>
      </w:pPr>
      <w:rPr>
        <w:rFonts w:hint="default"/>
        <w:lang w:val="ro-RO" w:eastAsia="en-US" w:bidi="ar-SA"/>
      </w:rPr>
    </w:lvl>
    <w:lvl w:ilvl="4" w:tplc="49B8ACFA">
      <w:numFmt w:val="bullet"/>
      <w:lvlText w:val="•"/>
      <w:lvlJc w:val="left"/>
      <w:pPr>
        <w:ind w:left="3780" w:hanging="207"/>
      </w:pPr>
      <w:rPr>
        <w:rFonts w:hint="default"/>
        <w:lang w:val="ro-RO" w:eastAsia="en-US" w:bidi="ar-SA"/>
      </w:rPr>
    </w:lvl>
    <w:lvl w:ilvl="5" w:tplc="92AA0E68">
      <w:numFmt w:val="bullet"/>
      <w:lvlText w:val="•"/>
      <w:lvlJc w:val="left"/>
      <w:pPr>
        <w:ind w:left="4720" w:hanging="207"/>
      </w:pPr>
      <w:rPr>
        <w:rFonts w:hint="default"/>
        <w:lang w:val="ro-RO" w:eastAsia="en-US" w:bidi="ar-SA"/>
      </w:rPr>
    </w:lvl>
    <w:lvl w:ilvl="6" w:tplc="FDD2283A">
      <w:numFmt w:val="bullet"/>
      <w:lvlText w:val="•"/>
      <w:lvlJc w:val="left"/>
      <w:pPr>
        <w:ind w:left="5660" w:hanging="207"/>
      </w:pPr>
      <w:rPr>
        <w:rFonts w:hint="default"/>
        <w:lang w:val="ro-RO" w:eastAsia="en-US" w:bidi="ar-SA"/>
      </w:rPr>
    </w:lvl>
    <w:lvl w:ilvl="7" w:tplc="B7B2B464">
      <w:numFmt w:val="bullet"/>
      <w:lvlText w:val="•"/>
      <w:lvlJc w:val="left"/>
      <w:pPr>
        <w:ind w:left="6600" w:hanging="207"/>
      </w:pPr>
      <w:rPr>
        <w:rFonts w:hint="default"/>
        <w:lang w:val="ro-RO" w:eastAsia="en-US" w:bidi="ar-SA"/>
      </w:rPr>
    </w:lvl>
    <w:lvl w:ilvl="8" w:tplc="CFEE8EF0">
      <w:numFmt w:val="bullet"/>
      <w:lvlText w:val="•"/>
      <w:lvlJc w:val="left"/>
      <w:pPr>
        <w:ind w:left="7541" w:hanging="207"/>
      </w:pPr>
      <w:rPr>
        <w:rFonts w:hint="default"/>
        <w:lang w:val="ro-RO" w:eastAsia="en-US" w:bidi="ar-SA"/>
      </w:rPr>
    </w:lvl>
  </w:abstractNum>
  <w:abstractNum w:abstractNumId="43" w15:restartNumberingAfterBreak="0">
    <w:nsid w:val="5CCF2E65"/>
    <w:multiLevelType w:val="hybridMultilevel"/>
    <w:tmpl w:val="09E87246"/>
    <w:lvl w:ilvl="0" w:tplc="72802086">
      <w:start w:val="1"/>
      <w:numFmt w:val="lowerLetter"/>
      <w:lvlText w:val="%1)"/>
      <w:lvlJc w:val="left"/>
      <w:pPr>
        <w:ind w:left="792" w:hanging="721"/>
        <w:jc w:val="left"/>
      </w:pPr>
      <w:rPr>
        <w:rFonts w:hint="default"/>
        <w:spacing w:val="-1"/>
        <w:w w:val="100"/>
        <w:lang w:val="ro-RO" w:eastAsia="en-US" w:bidi="ar-SA"/>
      </w:rPr>
    </w:lvl>
    <w:lvl w:ilvl="1" w:tplc="3530C762">
      <w:numFmt w:val="bullet"/>
      <w:lvlText w:val="•"/>
      <w:lvlJc w:val="left"/>
      <w:pPr>
        <w:ind w:left="1123" w:hanging="721"/>
      </w:pPr>
      <w:rPr>
        <w:rFonts w:hint="default"/>
        <w:lang w:val="ro-RO" w:eastAsia="en-US" w:bidi="ar-SA"/>
      </w:rPr>
    </w:lvl>
    <w:lvl w:ilvl="2" w:tplc="9D38EBB8">
      <w:numFmt w:val="bullet"/>
      <w:lvlText w:val="•"/>
      <w:lvlJc w:val="left"/>
      <w:pPr>
        <w:ind w:left="1446" w:hanging="721"/>
      </w:pPr>
      <w:rPr>
        <w:rFonts w:hint="default"/>
        <w:lang w:val="ro-RO" w:eastAsia="en-US" w:bidi="ar-SA"/>
      </w:rPr>
    </w:lvl>
    <w:lvl w:ilvl="3" w:tplc="9DDA5F80">
      <w:numFmt w:val="bullet"/>
      <w:lvlText w:val="•"/>
      <w:lvlJc w:val="left"/>
      <w:pPr>
        <w:ind w:left="1770" w:hanging="721"/>
      </w:pPr>
      <w:rPr>
        <w:rFonts w:hint="default"/>
        <w:lang w:val="ro-RO" w:eastAsia="en-US" w:bidi="ar-SA"/>
      </w:rPr>
    </w:lvl>
    <w:lvl w:ilvl="4" w:tplc="17EE6CF6">
      <w:numFmt w:val="bullet"/>
      <w:lvlText w:val="•"/>
      <w:lvlJc w:val="left"/>
      <w:pPr>
        <w:ind w:left="2093" w:hanging="721"/>
      </w:pPr>
      <w:rPr>
        <w:rFonts w:hint="default"/>
        <w:lang w:val="ro-RO" w:eastAsia="en-US" w:bidi="ar-SA"/>
      </w:rPr>
    </w:lvl>
    <w:lvl w:ilvl="5" w:tplc="7EFE720C">
      <w:numFmt w:val="bullet"/>
      <w:lvlText w:val="•"/>
      <w:lvlJc w:val="left"/>
      <w:pPr>
        <w:ind w:left="2417" w:hanging="721"/>
      </w:pPr>
      <w:rPr>
        <w:rFonts w:hint="default"/>
        <w:lang w:val="ro-RO" w:eastAsia="en-US" w:bidi="ar-SA"/>
      </w:rPr>
    </w:lvl>
    <w:lvl w:ilvl="6" w:tplc="B6F67170">
      <w:numFmt w:val="bullet"/>
      <w:lvlText w:val="•"/>
      <w:lvlJc w:val="left"/>
      <w:pPr>
        <w:ind w:left="2740" w:hanging="721"/>
      </w:pPr>
      <w:rPr>
        <w:rFonts w:hint="default"/>
        <w:lang w:val="ro-RO" w:eastAsia="en-US" w:bidi="ar-SA"/>
      </w:rPr>
    </w:lvl>
    <w:lvl w:ilvl="7" w:tplc="4210CB04">
      <w:numFmt w:val="bullet"/>
      <w:lvlText w:val="•"/>
      <w:lvlJc w:val="left"/>
      <w:pPr>
        <w:ind w:left="3063" w:hanging="721"/>
      </w:pPr>
      <w:rPr>
        <w:rFonts w:hint="default"/>
        <w:lang w:val="ro-RO" w:eastAsia="en-US" w:bidi="ar-SA"/>
      </w:rPr>
    </w:lvl>
    <w:lvl w:ilvl="8" w:tplc="F29262C6">
      <w:numFmt w:val="bullet"/>
      <w:lvlText w:val="•"/>
      <w:lvlJc w:val="left"/>
      <w:pPr>
        <w:ind w:left="3387" w:hanging="721"/>
      </w:pPr>
      <w:rPr>
        <w:rFonts w:hint="default"/>
        <w:lang w:val="ro-RO" w:eastAsia="en-US" w:bidi="ar-SA"/>
      </w:rPr>
    </w:lvl>
  </w:abstractNum>
  <w:abstractNum w:abstractNumId="44" w15:restartNumberingAfterBreak="0">
    <w:nsid w:val="5CE626BC"/>
    <w:multiLevelType w:val="hybridMultilevel"/>
    <w:tmpl w:val="5B680A3A"/>
    <w:lvl w:ilvl="0" w:tplc="C9C2CA7C">
      <w:start w:val="1"/>
      <w:numFmt w:val="upperLetter"/>
      <w:lvlText w:val="%1."/>
      <w:lvlJc w:val="left"/>
      <w:pPr>
        <w:ind w:left="325" w:hanging="216"/>
        <w:jc w:val="left"/>
      </w:pPr>
      <w:rPr>
        <w:rFonts w:ascii="Calibri" w:eastAsia="Calibri" w:hAnsi="Calibri" w:cs="Calibri" w:hint="default"/>
        <w:spacing w:val="-2"/>
        <w:w w:val="100"/>
        <w:sz w:val="20"/>
        <w:szCs w:val="20"/>
        <w:lang w:val="ro-RO" w:eastAsia="en-US" w:bidi="ar-SA"/>
      </w:rPr>
    </w:lvl>
    <w:lvl w:ilvl="1" w:tplc="A9C8FB02">
      <w:numFmt w:val="bullet"/>
      <w:lvlText w:val="•"/>
      <w:lvlJc w:val="left"/>
      <w:pPr>
        <w:ind w:left="992" w:hanging="216"/>
      </w:pPr>
      <w:rPr>
        <w:rFonts w:hint="default"/>
        <w:lang w:val="ro-RO" w:eastAsia="en-US" w:bidi="ar-SA"/>
      </w:rPr>
    </w:lvl>
    <w:lvl w:ilvl="2" w:tplc="40A8FB06">
      <w:numFmt w:val="bullet"/>
      <w:lvlText w:val="•"/>
      <w:lvlJc w:val="left"/>
      <w:pPr>
        <w:ind w:left="1665" w:hanging="216"/>
      </w:pPr>
      <w:rPr>
        <w:rFonts w:hint="default"/>
        <w:lang w:val="ro-RO" w:eastAsia="en-US" w:bidi="ar-SA"/>
      </w:rPr>
    </w:lvl>
    <w:lvl w:ilvl="3" w:tplc="A0CE9430">
      <w:numFmt w:val="bullet"/>
      <w:lvlText w:val="•"/>
      <w:lvlJc w:val="left"/>
      <w:pPr>
        <w:ind w:left="2338" w:hanging="216"/>
      </w:pPr>
      <w:rPr>
        <w:rFonts w:hint="default"/>
        <w:lang w:val="ro-RO" w:eastAsia="en-US" w:bidi="ar-SA"/>
      </w:rPr>
    </w:lvl>
    <w:lvl w:ilvl="4" w:tplc="5B7C0FCE">
      <w:numFmt w:val="bullet"/>
      <w:lvlText w:val="•"/>
      <w:lvlJc w:val="left"/>
      <w:pPr>
        <w:ind w:left="3011" w:hanging="216"/>
      </w:pPr>
      <w:rPr>
        <w:rFonts w:hint="default"/>
        <w:lang w:val="ro-RO" w:eastAsia="en-US" w:bidi="ar-SA"/>
      </w:rPr>
    </w:lvl>
    <w:lvl w:ilvl="5" w:tplc="8F6A8330">
      <w:numFmt w:val="bullet"/>
      <w:lvlText w:val="•"/>
      <w:lvlJc w:val="left"/>
      <w:pPr>
        <w:ind w:left="3684" w:hanging="216"/>
      </w:pPr>
      <w:rPr>
        <w:rFonts w:hint="default"/>
        <w:lang w:val="ro-RO" w:eastAsia="en-US" w:bidi="ar-SA"/>
      </w:rPr>
    </w:lvl>
    <w:lvl w:ilvl="6" w:tplc="4CD0388E">
      <w:numFmt w:val="bullet"/>
      <w:lvlText w:val="•"/>
      <w:lvlJc w:val="left"/>
      <w:pPr>
        <w:ind w:left="4357" w:hanging="216"/>
      </w:pPr>
      <w:rPr>
        <w:rFonts w:hint="default"/>
        <w:lang w:val="ro-RO" w:eastAsia="en-US" w:bidi="ar-SA"/>
      </w:rPr>
    </w:lvl>
    <w:lvl w:ilvl="7" w:tplc="2F229EAC">
      <w:numFmt w:val="bullet"/>
      <w:lvlText w:val="•"/>
      <w:lvlJc w:val="left"/>
      <w:pPr>
        <w:ind w:left="5030" w:hanging="216"/>
      </w:pPr>
      <w:rPr>
        <w:rFonts w:hint="default"/>
        <w:lang w:val="ro-RO" w:eastAsia="en-US" w:bidi="ar-SA"/>
      </w:rPr>
    </w:lvl>
    <w:lvl w:ilvl="8" w:tplc="978A0DAA">
      <w:numFmt w:val="bullet"/>
      <w:lvlText w:val="•"/>
      <w:lvlJc w:val="left"/>
      <w:pPr>
        <w:ind w:left="5703" w:hanging="216"/>
      </w:pPr>
      <w:rPr>
        <w:rFonts w:hint="default"/>
        <w:lang w:val="ro-RO" w:eastAsia="en-US" w:bidi="ar-SA"/>
      </w:rPr>
    </w:lvl>
  </w:abstractNum>
  <w:abstractNum w:abstractNumId="45" w15:restartNumberingAfterBreak="0">
    <w:nsid w:val="5D961D0F"/>
    <w:multiLevelType w:val="hybridMultilevel"/>
    <w:tmpl w:val="11A2F51E"/>
    <w:lvl w:ilvl="0" w:tplc="2834CB90">
      <w:numFmt w:val="bullet"/>
      <w:lvlText w:val="-"/>
      <w:lvlJc w:val="left"/>
      <w:pPr>
        <w:ind w:left="105" w:hanging="265"/>
      </w:pPr>
      <w:rPr>
        <w:rFonts w:ascii="Trebuchet MS" w:eastAsia="Trebuchet MS" w:hAnsi="Trebuchet MS" w:cs="Trebuchet MS" w:hint="default"/>
        <w:w w:val="100"/>
        <w:sz w:val="20"/>
        <w:szCs w:val="20"/>
        <w:lang w:val="ro-RO" w:eastAsia="en-US" w:bidi="ar-SA"/>
      </w:rPr>
    </w:lvl>
    <w:lvl w:ilvl="1" w:tplc="EA880A70">
      <w:numFmt w:val="bullet"/>
      <w:lvlText w:val="•"/>
      <w:lvlJc w:val="left"/>
      <w:pPr>
        <w:ind w:left="535" w:hanging="265"/>
      </w:pPr>
      <w:rPr>
        <w:rFonts w:hint="default"/>
        <w:lang w:val="ro-RO" w:eastAsia="en-US" w:bidi="ar-SA"/>
      </w:rPr>
    </w:lvl>
    <w:lvl w:ilvl="2" w:tplc="A86E1480">
      <w:numFmt w:val="bullet"/>
      <w:lvlText w:val="•"/>
      <w:lvlJc w:val="left"/>
      <w:pPr>
        <w:ind w:left="971" w:hanging="265"/>
      </w:pPr>
      <w:rPr>
        <w:rFonts w:hint="default"/>
        <w:lang w:val="ro-RO" w:eastAsia="en-US" w:bidi="ar-SA"/>
      </w:rPr>
    </w:lvl>
    <w:lvl w:ilvl="3" w:tplc="F9864988">
      <w:numFmt w:val="bullet"/>
      <w:lvlText w:val="•"/>
      <w:lvlJc w:val="left"/>
      <w:pPr>
        <w:ind w:left="1406" w:hanging="265"/>
      </w:pPr>
      <w:rPr>
        <w:rFonts w:hint="default"/>
        <w:lang w:val="ro-RO" w:eastAsia="en-US" w:bidi="ar-SA"/>
      </w:rPr>
    </w:lvl>
    <w:lvl w:ilvl="4" w:tplc="61E644FC">
      <w:numFmt w:val="bullet"/>
      <w:lvlText w:val="•"/>
      <w:lvlJc w:val="left"/>
      <w:pPr>
        <w:ind w:left="1842" w:hanging="265"/>
      </w:pPr>
      <w:rPr>
        <w:rFonts w:hint="default"/>
        <w:lang w:val="ro-RO" w:eastAsia="en-US" w:bidi="ar-SA"/>
      </w:rPr>
    </w:lvl>
    <w:lvl w:ilvl="5" w:tplc="C3EEF34C">
      <w:numFmt w:val="bullet"/>
      <w:lvlText w:val="•"/>
      <w:lvlJc w:val="left"/>
      <w:pPr>
        <w:ind w:left="2278" w:hanging="265"/>
      </w:pPr>
      <w:rPr>
        <w:rFonts w:hint="default"/>
        <w:lang w:val="ro-RO" w:eastAsia="en-US" w:bidi="ar-SA"/>
      </w:rPr>
    </w:lvl>
    <w:lvl w:ilvl="6" w:tplc="5248EE86">
      <w:numFmt w:val="bullet"/>
      <w:lvlText w:val="•"/>
      <w:lvlJc w:val="left"/>
      <w:pPr>
        <w:ind w:left="2713" w:hanging="265"/>
      </w:pPr>
      <w:rPr>
        <w:rFonts w:hint="default"/>
        <w:lang w:val="ro-RO" w:eastAsia="en-US" w:bidi="ar-SA"/>
      </w:rPr>
    </w:lvl>
    <w:lvl w:ilvl="7" w:tplc="341C9502">
      <w:numFmt w:val="bullet"/>
      <w:lvlText w:val="•"/>
      <w:lvlJc w:val="left"/>
      <w:pPr>
        <w:ind w:left="3149" w:hanging="265"/>
      </w:pPr>
      <w:rPr>
        <w:rFonts w:hint="default"/>
        <w:lang w:val="ro-RO" w:eastAsia="en-US" w:bidi="ar-SA"/>
      </w:rPr>
    </w:lvl>
    <w:lvl w:ilvl="8" w:tplc="13C84218">
      <w:numFmt w:val="bullet"/>
      <w:lvlText w:val="•"/>
      <w:lvlJc w:val="left"/>
      <w:pPr>
        <w:ind w:left="3584" w:hanging="265"/>
      </w:pPr>
      <w:rPr>
        <w:rFonts w:hint="default"/>
        <w:lang w:val="ro-RO" w:eastAsia="en-US" w:bidi="ar-SA"/>
      </w:rPr>
    </w:lvl>
  </w:abstractNum>
  <w:abstractNum w:abstractNumId="46" w15:restartNumberingAfterBreak="0">
    <w:nsid w:val="5DD05010"/>
    <w:multiLevelType w:val="hybridMultilevel"/>
    <w:tmpl w:val="7F0A2A96"/>
    <w:lvl w:ilvl="0" w:tplc="34749944">
      <w:numFmt w:val="bullet"/>
      <w:lvlText w:val=""/>
      <w:lvlJc w:val="left"/>
      <w:pPr>
        <w:ind w:left="119" w:hanging="360"/>
      </w:pPr>
      <w:rPr>
        <w:rFonts w:ascii="Symbol" w:eastAsia="Symbol" w:hAnsi="Symbol" w:cs="Symbol" w:hint="default"/>
        <w:w w:val="100"/>
        <w:sz w:val="20"/>
        <w:szCs w:val="20"/>
        <w:lang w:val="ro-RO" w:eastAsia="en-US" w:bidi="ar-SA"/>
      </w:rPr>
    </w:lvl>
    <w:lvl w:ilvl="1" w:tplc="4440DA60">
      <w:numFmt w:val="bullet"/>
      <w:lvlText w:val="•"/>
      <w:lvlJc w:val="left"/>
      <w:pPr>
        <w:ind w:left="617" w:hanging="360"/>
      </w:pPr>
      <w:rPr>
        <w:rFonts w:hint="default"/>
        <w:lang w:val="ro-RO" w:eastAsia="en-US" w:bidi="ar-SA"/>
      </w:rPr>
    </w:lvl>
    <w:lvl w:ilvl="2" w:tplc="310E4A36">
      <w:numFmt w:val="bullet"/>
      <w:lvlText w:val="•"/>
      <w:lvlJc w:val="left"/>
      <w:pPr>
        <w:ind w:left="1115" w:hanging="360"/>
      </w:pPr>
      <w:rPr>
        <w:rFonts w:hint="default"/>
        <w:lang w:val="ro-RO" w:eastAsia="en-US" w:bidi="ar-SA"/>
      </w:rPr>
    </w:lvl>
    <w:lvl w:ilvl="3" w:tplc="4A701472">
      <w:numFmt w:val="bullet"/>
      <w:lvlText w:val="•"/>
      <w:lvlJc w:val="left"/>
      <w:pPr>
        <w:ind w:left="1613" w:hanging="360"/>
      </w:pPr>
      <w:rPr>
        <w:rFonts w:hint="default"/>
        <w:lang w:val="ro-RO" w:eastAsia="en-US" w:bidi="ar-SA"/>
      </w:rPr>
    </w:lvl>
    <w:lvl w:ilvl="4" w:tplc="C30C4698">
      <w:numFmt w:val="bullet"/>
      <w:lvlText w:val="•"/>
      <w:lvlJc w:val="left"/>
      <w:pPr>
        <w:ind w:left="2111" w:hanging="360"/>
      </w:pPr>
      <w:rPr>
        <w:rFonts w:hint="default"/>
        <w:lang w:val="ro-RO" w:eastAsia="en-US" w:bidi="ar-SA"/>
      </w:rPr>
    </w:lvl>
    <w:lvl w:ilvl="5" w:tplc="8788CCAA">
      <w:numFmt w:val="bullet"/>
      <w:lvlText w:val="•"/>
      <w:lvlJc w:val="left"/>
      <w:pPr>
        <w:ind w:left="2609" w:hanging="360"/>
      </w:pPr>
      <w:rPr>
        <w:rFonts w:hint="default"/>
        <w:lang w:val="ro-RO" w:eastAsia="en-US" w:bidi="ar-SA"/>
      </w:rPr>
    </w:lvl>
    <w:lvl w:ilvl="6" w:tplc="4FD641AA">
      <w:numFmt w:val="bullet"/>
      <w:lvlText w:val="•"/>
      <w:lvlJc w:val="left"/>
      <w:pPr>
        <w:ind w:left="3107" w:hanging="360"/>
      </w:pPr>
      <w:rPr>
        <w:rFonts w:hint="default"/>
        <w:lang w:val="ro-RO" w:eastAsia="en-US" w:bidi="ar-SA"/>
      </w:rPr>
    </w:lvl>
    <w:lvl w:ilvl="7" w:tplc="A5868640">
      <w:numFmt w:val="bullet"/>
      <w:lvlText w:val="•"/>
      <w:lvlJc w:val="left"/>
      <w:pPr>
        <w:ind w:left="3605" w:hanging="360"/>
      </w:pPr>
      <w:rPr>
        <w:rFonts w:hint="default"/>
        <w:lang w:val="ro-RO" w:eastAsia="en-US" w:bidi="ar-SA"/>
      </w:rPr>
    </w:lvl>
    <w:lvl w:ilvl="8" w:tplc="B4409C68">
      <w:numFmt w:val="bullet"/>
      <w:lvlText w:val="•"/>
      <w:lvlJc w:val="left"/>
      <w:pPr>
        <w:ind w:left="4103" w:hanging="360"/>
      </w:pPr>
      <w:rPr>
        <w:rFonts w:hint="default"/>
        <w:lang w:val="ro-RO" w:eastAsia="en-US" w:bidi="ar-SA"/>
      </w:rPr>
    </w:lvl>
  </w:abstractNum>
  <w:abstractNum w:abstractNumId="47" w15:restartNumberingAfterBreak="0">
    <w:nsid w:val="5EAA709C"/>
    <w:multiLevelType w:val="hybridMultilevel"/>
    <w:tmpl w:val="D26AAC7C"/>
    <w:lvl w:ilvl="0" w:tplc="C676583C">
      <w:numFmt w:val="bullet"/>
      <w:lvlText w:val="-"/>
      <w:lvlJc w:val="left"/>
      <w:pPr>
        <w:ind w:left="66" w:hanging="188"/>
      </w:pPr>
      <w:rPr>
        <w:rFonts w:ascii="Trebuchet MS" w:eastAsia="Trebuchet MS" w:hAnsi="Trebuchet MS" w:cs="Trebuchet MS" w:hint="default"/>
        <w:w w:val="100"/>
        <w:sz w:val="20"/>
        <w:szCs w:val="20"/>
        <w:lang w:val="ro-RO" w:eastAsia="en-US" w:bidi="ar-SA"/>
      </w:rPr>
    </w:lvl>
    <w:lvl w:ilvl="1" w:tplc="4C2465EE">
      <w:numFmt w:val="bullet"/>
      <w:lvlText w:val="•"/>
      <w:lvlJc w:val="left"/>
      <w:pPr>
        <w:ind w:left="591" w:hanging="188"/>
      </w:pPr>
      <w:rPr>
        <w:rFonts w:hint="default"/>
        <w:lang w:val="ro-RO" w:eastAsia="en-US" w:bidi="ar-SA"/>
      </w:rPr>
    </w:lvl>
    <w:lvl w:ilvl="2" w:tplc="CB5C2E46">
      <w:numFmt w:val="bullet"/>
      <w:lvlText w:val="•"/>
      <w:lvlJc w:val="left"/>
      <w:pPr>
        <w:ind w:left="1123" w:hanging="188"/>
      </w:pPr>
      <w:rPr>
        <w:rFonts w:hint="default"/>
        <w:lang w:val="ro-RO" w:eastAsia="en-US" w:bidi="ar-SA"/>
      </w:rPr>
    </w:lvl>
    <w:lvl w:ilvl="3" w:tplc="815C1170">
      <w:numFmt w:val="bullet"/>
      <w:lvlText w:val="•"/>
      <w:lvlJc w:val="left"/>
      <w:pPr>
        <w:ind w:left="1655" w:hanging="188"/>
      </w:pPr>
      <w:rPr>
        <w:rFonts w:hint="default"/>
        <w:lang w:val="ro-RO" w:eastAsia="en-US" w:bidi="ar-SA"/>
      </w:rPr>
    </w:lvl>
    <w:lvl w:ilvl="4" w:tplc="7968F69E">
      <w:numFmt w:val="bullet"/>
      <w:lvlText w:val="•"/>
      <w:lvlJc w:val="left"/>
      <w:pPr>
        <w:ind w:left="2187" w:hanging="188"/>
      </w:pPr>
      <w:rPr>
        <w:rFonts w:hint="default"/>
        <w:lang w:val="ro-RO" w:eastAsia="en-US" w:bidi="ar-SA"/>
      </w:rPr>
    </w:lvl>
    <w:lvl w:ilvl="5" w:tplc="A296C6A8">
      <w:numFmt w:val="bullet"/>
      <w:lvlText w:val="•"/>
      <w:lvlJc w:val="left"/>
      <w:pPr>
        <w:ind w:left="2719" w:hanging="188"/>
      </w:pPr>
      <w:rPr>
        <w:rFonts w:hint="default"/>
        <w:lang w:val="ro-RO" w:eastAsia="en-US" w:bidi="ar-SA"/>
      </w:rPr>
    </w:lvl>
    <w:lvl w:ilvl="6" w:tplc="D2FE15D4">
      <w:numFmt w:val="bullet"/>
      <w:lvlText w:val="•"/>
      <w:lvlJc w:val="left"/>
      <w:pPr>
        <w:ind w:left="3250" w:hanging="188"/>
      </w:pPr>
      <w:rPr>
        <w:rFonts w:hint="default"/>
        <w:lang w:val="ro-RO" w:eastAsia="en-US" w:bidi="ar-SA"/>
      </w:rPr>
    </w:lvl>
    <w:lvl w:ilvl="7" w:tplc="AEA698A8">
      <w:numFmt w:val="bullet"/>
      <w:lvlText w:val="•"/>
      <w:lvlJc w:val="left"/>
      <w:pPr>
        <w:ind w:left="3782" w:hanging="188"/>
      </w:pPr>
      <w:rPr>
        <w:rFonts w:hint="default"/>
        <w:lang w:val="ro-RO" w:eastAsia="en-US" w:bidi="ar-SA"/>
      </w:rPr>
    </w:lvl>
    <w:lvl w:ilvl="8" w:tplc="D1B8361A">
      <w:numFmt w:val="bullet"/>
      <w:lvlText w:val="•"/>
      <w:lvlJc w:val="left"/>
      <w:pPr>
        <w:ind w:left="4314" w:hanging="188"/>
      </w:pPr>
      <w:rPr>
        <w:rFonts w:hint="default"/>
        <w:lang w:val="ro-RO" w:eastAsia="en-US" w:bidi="ar-SA"/>
      </w:rPr>
    </w:lvl>
  </w:abstractNum>
  <w:abstractNum w:abstractNumId="48" w15:restartNumberingAfterBreak="0">
    <w:nsid w:val="60155642"/>
    <w:multiLevelType w:val="hybridMultilevel"/>
    <w:tmpl w:val="E1C267A2"/>
    <w:lvl w:ilvl="0" w:tplc="2E8C11C2">
      <w:numFmt w:val="bullet"/>
      <w:lvlText w:val=""/>
      <w:lvlJc w:val="left"/>
      <w:pPr>
        <w:ind w:left="379" w:hanging="202"/>
      </w:pPr>
      <w:rPr>
        <w:rFonts w:ascii="Wingdings" w:eastAsia="Wingdings" w:hAnsi="Wingdings" w:cs="Wingdings" w:hint="default"/>
        <w:w w:val="100"/>
        <w:sz w:val="20"/>
        <w:szCs w:val="20"/>
        <w:lang w:val="ro-RO" w:eastAsia="en-US" w:bidi="ar-SA"/>
      </w:rPr>
    </w:lvl>
    <w:lvl w:ilvl="1" w:tplc="A0429BEA">
      <w:numFmt w:val="bullet"/>
      <w:lvlText w:val="•"/>
      <w:lvlJc w:val="left"/>
      <w:pPr>
        <w:ind w:left="1018" w:hanging="202"/>
      </w:pPr>
      <w:rPr>
        <w:rFonts w:hint="default"/>
        <w:lang w:val="ro-RO" w:eastAsia="en-US" w:bidi="ar-SA"/>
      </w:rPr>
    </w:lvl>
    <w:lvl w:ilvl="2" w:tplc="E69EE770">
      <w:numFmt w:val="bullet"/>
      <w:lvlText w:val="•"/>
      <w:lvlJc w:val="left"/>
      <w:pPr>
        <w:ind w:left="1657" w:hanging="202"/>
      </w:pPr>
      <w:rPr>
        <w:rFonts w:hint="default"/>
        <w:lang w:val="ro-RO" w:eastAsia="en-US" w:bidi="ar-SA"/>
      </w:rPr>
    </w:lvl>
    <w:lvl w:ilvl="3" w:tplc="3C7EF740">
      <w:numFmt w:val="bullet"/>
      <w:lvlText w:val="•"/>
      <w:lvlJc w:val="left"/>
      <w:pPr>
        <w:ind w:left="2296" w:hanging="202"/>
      </w:pPr>
      <w:rPr>
        <w:rFonts w:hint="default"/>
        <w:lang w:val="ro-RO" w:eastAsia="en-US" w:bidi="ar-SA"/>
      </w:rPr>
    </w:lvl>
    <w:lvl w:ilvl="4" w:tplc="11BCB9E4">
      <w:numFmt w:val="bullet"/>
      <w:lvlText w:val="•"/>
      <w:lvlJc w:val="left"/>
      <w:pPr>
        <w:ind w:left="2934" w:hanging="202"/>
      </w:pPr>
      <w:rPr>
        <w:rFonts w:hint="default"/>
        <w:lang w:val="ro-RO" w:eastAsia="en-US" w:bidi="ar-SA"/>
      </w:rPr>
    </w:lvl>
    <w:lvl w:ilvl="5" w:tplc="EE84083A">
      <w:numFmt w:val="bullet"/>
      <w:lvlText w:val="•"/>
      <w:lvlJc w:val="left"/>
      <w:pPr>
        <w:ind w:left="3573" w:hanging="202"/>
      </w:pPr>
      <w:rPr>
        <w:rFonts w:hint="default"/>
        <w:lang w:val="ro-RO" w:eastAsia="en-US" w:bidi="ar-SA"/>
      </w:rPr>
    </w:lvl>
    <w:lvl w:ilvl="6" w:tplc="0FE654D0">
      <w:numFmt w:val="bullet"/>
      <w:lvlText w:val="•"/>
      <w:lvlJc w:val="left"/>
      <w:pPr>
        <w:ind w:left="4212" w:hanging="202"/>
      </w:pPr>
      <w:rPr>
        <w:rFonts w:hint="default"/>
        <w:lang w:val="ro-RO" w:eastAsia="en-US" w:bidi="ar-SA"/>
      </w:rPr>
    </w:lvl>
    <w:lvl w:ilvl="7" w:tplc="247278E4">
      <w:numFmt w:val="bullet"/>
      <w:lvlText w:val="•"/>
      <w:lvlJc w:val="left"/>
      <w:pPr>
        <w:ind w:left="4850" w:hanging="202"/>
      </w:pPr>
      <w:rPr>
        <w:rFonts w:hint="default"/>
        <w:lang w:val="ro-RO" w:eastAsia="en-US" w:bidi="ar-SA"/>
      </w:rPr>
    </w:lvl>
    <w:lvl w:ilvl="8" w:tplc="41524920">
      <w:numFmt w:val="bullet"/>
      <w:lvlText w:val="•"/>
      <w:lvlJc w:val="left"/>
      <w:pPr>
        <w:ind w:left="5489" w:hanging="202"/>
      </w:pPr>
      <w:rPr>
        <w:rFonts w:hint="default"/>
        <w:lang w:val="ro-RO" w:eastAsia="en-US" w:bidi="ar-SA"/>
      </w:rPr>
    </w:lvl>
  </w:abstractNum>
  <w:abstractNum w:abstractNumId="49" w15:restartNumberingAfterBreak="0">
    <w:nsid w:val="6A7839CF"/>
    <w:multiLevelType w:val="hybridMultilevel"/>
    <w:tmpl w:val="D15C3298"/>
    <w:lvl w:ilvl="0" w:tplc="6F1C151A">
      <w:numFmt w:val="bullet"/>
      <w:lvlText w:val="-"/>
      <w:lvlJc w:val="left"/>
      <w:pPr>
        <w:ind w:left="48" w:hanging="135"/>
      </w:pPr>
      <w:rPr>
        <w:rFonts w:ascii="Trebuchet MS" w:eastAsia="Trebuchet MS" w:hAnsi="Trebuchet MS" w:cs="Trebuchet MS" w:hint="default"/>
        <w:w w:val="100"/>
        <w:sz w:val="20"/>
        <w:szCs w:val="20"/>
        <w:lang w:val="ro-RO" w:eastAsia="en-US" w:bidi="ar-SA"/>
      </w:rPr>
    </w:lvl>
    <w:lvl w:ilvl="1" w:tplc="C9AC5D86">
      <w:numFmt w:val="bullet"/>
      <w:lvlText w:val="•"/>
      <w:lvlJc w:val="left"/>
      <w:pPr>
        <w:ind w:left="987" w:hanging="135"/>
      </w:pPr>
      <w:rPr>
        <w:rFonts w:hint="default"/>
        <w:lang w:val="ro-RO" w:eastAsia="en-US" w:bidi="ar-SA"/>
      </w:rPr>
    </w:lvl>
    <w:lvl w:ilvl="2" w:tplc="305C9C2C">
      <w:numFmt w:val="bullet"/>
      <w:lvlText w:val="•"/>
      <w:lvlJc w:val="left"/>
      <w:pPr>
        <w:ind w:left="1935" w:hanging="135"/>
      </w:pPr>
      <w:rPr>
        <w:rFonts w:hint="default"/>
        <w:lang w:val="ro-RO" w:eastAsia="en-US" w:bidi="ar-SA"/>
      </w:rPr>
    </w:lvl>
    <w:lvl w:ilvl="3" w:tplc="D3A62990">
      <w:numFmt w:val="bullet"/>
      <w:lvlText w:val="•"/>
      <w:lvlJc w:val="left"/>
      <w:pPr>
        <w:ind w:left="2883" w:hanging="135"/>
      </w:pPr>
      <w:rPr>
        <w:rFonts w:hint="default"/>
        <w:lang w:val="ro-RO" w:eastAsia="en-US" w:bidi="ar-SA"/>
      </w:rPr>
    </w:lvl>
    <w:lvl w:ilvl="4" w:tplc="CBC24E3C">
      <w:numFmt w:val="bullet"/>
      <w:lvlText w:val="•"/>
      <w:lvlJc w:val="left"/>
      <w:pPr>
        <w:ind w:left="3831" w:hanging="135"/>
      </w:pPr>
      <w:rPr>
        <w:rFonts w:hint="default"/>
        <w:lang w:val="ro-RO" w:eastAsia="en-US" w:bidi="ar-SA"/>
      </w:rPr>
    </w:lvl>
    <w:lvl w:ilvl="5" w:tplc="CC0C990E">
      <w:numFmt w:val="bullet"/>
      <w:lvlText w:val="•"/>
      <w:lvlJc w:val="left"/>
      <w:pPr>
        <w:ind w:left="4778" w:hanging="135"/>
      </w:pPr>
      <w:rPr>
        <w:rFonts w:hint="default"/>
        <w:lang w:val="ro-RO" w:eastAsia="en-US" w:bidi="ar-SA"/>
      </w:rPr>
    </w:lvl>
    <w:lvl w:ilvl="6" w:tplc="4BF458FA">
      <w:numFmt w:val="bullet"/>
      <w:lvlText w:val="•"/>
      <w:lvlJc w:val="left"/>
      <w:pPr>
        <w:ind w:left="5726" w:hanging="135"/>
      </w:pPr>
      <w:rPr>
        <w:rFonts w:hint="default"/>
        <w:lang w:val="ro-RO" w:eastAsia="en-US" w:bidi="ar-SA"/>
      </w:rPr>
    </w:lvl>
    <w:lvl w:ilvl="7" w:tplc="0A3CF8C6">
      <w:numFmt w:val="bullet"/>
      <w:lvlText w:val="•"/>
      <w:lvlJc w:val="left"/>
      <w:pPr>
        <w:ind w:left="6674" w:hanging="135"/>
      </w:pPr>
      <w:rPr>
        <w:rFonts w:hint="default"/>
        <w:lang w:val="ro-RO" w:eastAsia="en-US" w:bidi="ar-SA"/>
      </w:rPr>
    </w:lvl>
    <w:lvl w:ilvl="8" w:tplc="50089C4E">
      <w:numFmt w:val="bullet"/>
      <w:lvlText w:val="•"/>
      <w:lvlJc w:val="left"/>
      <w:pPr>
        <w:ind w:left="7622" w:hanging="135"/>
      </w:pPr>
      <w:rPr>
        <w:rFonts w:hint="default"/>
        <w:lang w:val="ro-RO" w:eastAsia="en-US" w:bidi="ar-SA"/>
      </w:rPr>
    </w:lvl>
  </w:abstractNum>
  <w:abstractNum w:abstractNumId="50" w15:restartNumberingAfterBreak="0">
    <w:nsid w:val="6CEE2F98"/>
    <w:multiLevelType w:val="hybridMultilevel"/>
    <w:tmpl w:val="4A18FF3A"/>
    <w:lvl w:ilvl="0" w:tplc="E640AE02">
      <w:numFmt w:val="bullet"/>
      <w:lvlText w:val=""/>
      <w:lvlJc w:val="left"/>
      <w:pPr>
        <w:ind w:left="379" w:hanging="202"/>
      </w:pPr>
      <w:rPr>
        <w:rFonts w:ascii="Wingdings" w:eastAsia="Wingdings" w:hAnsi="Wingdings" w:cs="Wingdings" w:hint="default"/>
        <w:w w:val="100"/>
        <w:sz w:val="20"/>
        <w:szCs w:val="20"/>
        <w:lang w:val="ro-RO" w:eastAsia="en-US" w:bidi="ar-SA"/>
      </w:rPr>
    </w:lvl>
    <w:lvl w:ilvl="1" w:tplc="FFA0325C">
      <w:numFmt w:val="bullet"/>
      <w:lvlText w:val="•"/>
      <w:lvlJc w:val="left"/>
      <w:pPr>
        <w:ind w:left="1018" w:hanging="202"/>
      </w:pPr>
      <w:rPr>
        <w:rFonts w:hint="default"/>
        <w:lang w:val="ro-RO" w:eastAsia="en-US" w:bidi="ar-SA"/>
      </w:rPr>
    </w:lvl>
    <w:lvl w:ilvl="2" w:tplc="3CF29ADA">
      <w:numFmt w:val="bullet"/>
      <w:lvlText w:val="•"/>
      <w:lvlJc w:val="left"/>
      <w:pPr>
        <w:ind w:left="1657" w:hanging="202"/>
      </w:pPr>
      <w:rPr>
        <w:rFonts w:hint="default"/>
        <w:lang w:val="ro-RO" w:eastAsia="en-US" w:bidi="ar-SA"/>
      </w:rPr>
    </w:lvl>
    <w:lvl w:ilvl="3" w:tplc="3D2AE5AA">
      <w:numFmt w:val="bullet"/>
      <w:lvlText w:val="•"/>
      <w:lvlJc w:val="left"/>
      <w:pPr>
        <w:ind w:left="2296" w:hanging="202"/>
      </w:pPr>
      <w:rPr>
        <w:rFonts w:hint="default"/>
        <w:lang w:val="ro-RO" w:eastAsia="en-US" w:bidi="ar-SA"/>
      </w:rPr>
    </w:lvl>
    <w:lvl w:ilvl="4" w:tplc="590211B8">
      <w:numFmt w:val="bullet"/>
      <w:lvlText w:val="•"/>
      <w:lvlJc w:val="left"/>
      <w:pPr>
        <w:ind w:left="2934" w:hanging="202"/>
      </w:pPr>
      <w:rPr>
        <w:rFonts w:hint="default"/>
        <w:lang w:val="ro-RO" w:eastAsia="en-US" w:bidi="ar-SA"/>
      </w:rPr>
    </w:lvl>
    <w:lvl w:ilvl="5" w:tplc="0782436C">
      <w:numFmt w:val="bullet"/>
      <w:lvlText w:val="•"/>
      <w:lvlJc w:val="left"/>
      <w:pPr>
        <w:ind w:left="3573" w:hanging="202"/>
      </w:pPr>
      <w:rPr>
        <w:rFonts w:hint="default"/>
        <w:lang w:val="ro-RO" w:eastAsia="en-US" w:bidi="ar-SA"/>
      </w:rPr>
    </w:lvl>
    <w:lvl w:ilvl="6" w:tplc="E5D01714">
      <w:numFmt w:val="bullet"/>
      <w:lvlText w:val="•"/>
      <w:lvlJc w:val="left"/>
      <w:pPr>
        <w:ind w:left="4212" w:hanging="202"/>
      </w:pPr>
      <w:rPr>
        <w:rFonts w:hint="default"/>
        <w:lang w:val="ro-RO" w:eastAsia="en-US" w:bidi="ar-SA"/>
      </w:rPr>
    </w:lvl>
    <w:lvl w:ilvl="7" w:tplc="9FB45BDC">
      <w:numFmt w:val="bullet"/>
      <w:lvlText w:val="•"/>
      <w:lvlJc w:val="left"/>
      <w:pPr>
        <w:ind w:left="4850" w:hanging="202"/>
      </w:pPr>
      <w:rPr>
        <w:rFonts w:hint="default"/>
        <w:lang w:val="ro-RO" w:eastAsia="en-US" w:bidi="ar-SA"/>
      </w:rPr>
    </w:lvl>
    <w:lvl w:ilvl="8" w:tplc="6C1AB210">
      <w:numFmt w:val="bullet"/>
      <w:lvlText w:val="•"/>
      <w:lvlJc w:val="left"/>
      <w:pPr>
        <w:ind w:left="5489" w:hanging="202"/>
      </w:pPr>
      <w:rPr>
        <w:rFonts w:hint="default"/>
        <w:lang w:val="ro-RO" w:eastAsia="en-US" w:bidi="ar-SA"/>
      </w:rPr>
    </w:lvl>
  </w:abstractNum>
  <w:abstractNum w:abstractNumId="51" w15:restartNumberingAfterBreak="0">
    <w:nsid w:val="6DE6627C"/>
    <w:multiLevelType w:val="hybridMultilevel"/>
    <w:tmpl w:val="1982CE74"/>
    <w:lvl w:ilvl="0" w:tplc="E4D66B3C">
      <w:start w:val="1"/>
      <w:numFmt w:val="lowerLetter"/>
      <w:lvlText w:val="%1)"/>
      <w:lvlJc w:val="left"/>
      <w:pPr>
        <w:ind w:left="1033" w:hanging="361"/>
        <w:jc w:val="left"/>
      </w:pPr>
      <w:rPr>
        <w:rFonts w:ascii="Trebuchet MS" w:eastAsia="Trebuchet MS" w:hAnsi="Trebuchet MS" w:cs="Trebuchet MS" w:hint="default"/>
        <w:spacing w:val="-1"/>
        <w:w w:val="100"/>
        <w:sz w:val="20"/>
        <w:szCs w:val="20"/>
        <w:lang w:val="ro-RO" w:eastAsia="en-US" w:bidi="ar-SA"/>
      </w:rPr>
    </w:lvl>
    <w:lvl w:ilvl="1" w:tplc="36CCBBD0">
      <w:numFmt w:val="bullet"/>
      <w:lvlText w:val="•"/>
      <w:lvlJc w:val="left"/>
      <w:pPr>
        <w:ind w:left="2014" w:hanging="361"/>
      </w:pPr>
      <w:rPr>
        <w:rFonts w:hint="default"/>
        <w:lang w:val="ro-RO" w:eastAsia="en-US" w:bidi="ar-SA"/>
      </w:rPr>
    </w:lvl>
    <w:lvl w:ilvl="2" w:tplc="8954F028">
      <w:numFmt w:val="bullet"/>
      <w:lvlText w:val="•"/>
      <w:lvlJc w:val="left"/>
      <w:pPr>
        <w:ind w:left="2989" w:hanging="361"/>
      </w:pPr>
      <w:rPr>
        <w:rFonts w:hint="default"/>
        <w:lang w:val="ro-RO" w:eastAsia="en-US" w:bidi="ar-SA"/>
      </w:rPr>
    </w:lvl>
    <w:lvl w:ilvl="3" w:tplc="DEC485CC">
      <w:numFmt w:val="bullet"/>
      <w:lvlText w:val="•"/>
      <w:lvlJc w:val="left"/>
      <w:pPr>
        <w:ind w:left="3964" w:hanging="361"/>
      </w:pPr>
      <w:rPr>
        <w:rFonts w:hint="default"/>
        <w:lang w:val="ro-RO" w:eastAsia="en-US" w:bidi="ar-SA"/>
      </w:rPr>
    </w:lvl>
    <w:lvl w:ilvl="4" w:tplc="624A1550">
      <w:numFmt w:val="bullet"/>
      <w:lvlText w:val="•"/>
      <w:lvlJc w:val="left"/>
      <w:pPr>
        <w:ind w:left="4939" w:hanging="361"/>
      </w:pPr>
      <w:rPr>
        <w:rFonts w:hint="default"/>
        <w:lang w:val="ro-RO" w:eastAsia="en-US" w:bidi="ar-SA"/>
      </w:rPr>
    </w:lvl>
    <w:lvl w:ilvl="5" w:tplc="DCA2D3F8">
      <w:numFmt w:val="bullet"/>
      <w:lvlText w:val="•"/>
      <w:lvlJc w:val="left"/>
      <w:pPr>
        <w:ind w:left="5914" w:hanging="361"/>
      </w:pPr>
      <w:rPr>
        <w:rFonts w:hint="default"/>
        <w:lang w:val="ro-RO" w:eastAsia="en-US" w:bidi="ar-SA"/>
      </w:rPr>
    </w:lvl>
    <w:lvl w:ilvl="6" w:tplc="7876DD52">
      <w:numFmt w:val="bullet"/>
      <w:lvlText w:val="•"/>
      <w:lvlJc w:val="left"/>
      <w:pPr>
        <w:ind w:left="6889" w:hanging="361"/>
      </w:pPr>
      <w:rPr>
        <w:rFonts w:hint="default"/>
        <w:lang w:val="ro-RO" w:eastAsia="en-US" w:bidi="ar-SA"/>
      </w:rPr>
    </w:lvl>
    <w:lvl w:ilvl="7" w:tplc="12F0FA2A">
      <w:numFmt w:val="bullet"/>
      <w:lvlText w:val="•"/>
      <w:lvlJc w:val="left"/>
      <w:pPr>
        <w:ind w:left="7864" w:hanging="361"/>
      </w:pPr>
      <w:rPr>
        <w:rFonts w:hint="default"/>
        <w:lang w:val="ro-RO" w:eastAsia="en-US" w:bidi="ar-SA"/>
      </w:rPr>
    </w:lvl>
    <w:lvl w:ilvl="8" w:tplc="E334CCEA">
      <w:numFmt w:val="bullet"/>
      <w:lvlText w:val="•"/>
      <w:lvlJc w:val="left"/>
      <w:pPr>
        <w:ind w:left="8839" w:hanging="361"/>
      </w:pPr>
      <w:rPr>
        <w:rFonts w:hint="default"/>
        <w:lang w:val="ro-RO" w:eastAsia="en-US" w:bidi="ar-SA"/>
      </w:rPr>
    </w:lvl>
  </w:abstractNum>
  <w:abstractNum w:abstractNumId="52" w15:restartNumberingAfterBreak="0">
    <w:nsid w:val="6E336B4B"/>
    <w:multiLevelType w:val="hybridMultilevel"/>
    <w:tmpl w:val="B6349904"/>
    <w:lvl w:ilvl="0" w:tplc="960A7AFC">
      <w:numFmt w:val="bullet"/>
      <w:lvlText w:val="•"/>
      <w:lvlJc w:val="left"/>
      <w:pPr>
        <w:ind w:left="105" w:hanging="216"/>
      </w:pPr>
      <w:rPr>
        <w:rFonts w:ascii="Trebuchet MS" w:eastAsia="Trebuchet MS" w:hAnsi="Trebuchet MS" w:cs="Trebuchet MS" w:hint="default"/>
        <w:w w:val="100"/>
        <w:sz w:val="20"/>
        <w:szCs w:val="20"/>
        <w:lang w:val="ro-RO" w:eastAsia="en-US" w:bidi="ar-SA"/>
      </w:rPr>
    </w:lvl>
    <w:lvl w:ilvl="1" w:tplc="930A8A66">
      <w:numFmt w:val="bullet"/>
      <w:lvlText w:val="•"/>
      <w:lvlJc w:val="left"/>
      <w:pPr>
        <w:ind w:left="535" w:hanging="216"/>
      </w:pPr>
      <w:rPr>
        <w:rFonts w:hint="default"/>
        <w:lang w:val="ro-RO" w:eastAsia="en-US" w:bidi="ar-SA"/>
      </w:rPr>
    </w:lvl>
    <w:lvl w:ilvl="2" w:tplc="F782C28E">
      <w:numFmt w:val="bullet"/>
      <w:lvlText w:val="•"/>
      <w:lvlJc w:val="left"/>
      <w:pPr>
        <w:ind w:left="971" w:hanging="216"/>
      </w:pPr>
      <w:rPr>
        <w:rFonts w:hint="default"/>
        <w:lang w:val="ro-RO" w:eastAsia="en-US" w:bidi="ar-SA"/>
      </w:rPr>
    </w:lvl>
    <w:lvl w:ilvl="3" w:tplc="4DC03758">
      <w:numFmt w:val="bullet"/>
      <w:lvlText w:val="•"/>
      <w:lvlJc w:val="left"/>
      <w:pPr>
        <w:ind w:left="1406" w:hanging="216"/>
      </w:pPr>
      <w:rPr>
        <w:rFonts w:hint="default"/>
        <w:lang w:val="ro-RO" w:eastAsia="en-US" w:bidi="ar-SA"/>
      </w:rPr>
    </w:lvl>
    <w:lvl w:ilvl="4" w:tplc="B1D24634">
      <w:numFmt w:val="bullet"/>
      <w:lvlText w:val="•"/>
      <w:lvlJc w:val="left"/>
      <w:pPr>
        <w:ind w:left="1842" w:hanging="216"/>
      </w:pPr>
      <w:rPr>
        <w:rFonts w:hint="default"/>
        <w:lang w:val="ro-RO" w:eastAsia="en-US" w:bidi="ar-SA"/>
      </w:rPr>
    </w:lvl>
    <w:lvl w:ilvl="5" w:tplc="856AAAFC">
      <w:numFmt w:val="bullet"/>
      <w:lvlText w:val="•"/>
      <w:lvlJc w:val="left"/>
      <w:pPr>
        <w:ind w:left="2278" w:hanging="216"/>
      </w:pPr>
      <w:rPr>
        <w:rFonts w:hint="default"/>
        <w:lang w:val="ro-RO" w:eastAsia="en-US" w:bidi="ar-SA"/>
      </w:rPr>
    </w:lvl>
    <w:lvl w:ilvl="6" w:tplc="31748872">
      <w:numFmt w:val="bullet"/>
      <w:lvlText w:val="•"/>
      <w:lvlJc w:val="left"/>
      <w:pPr>
        <w:ind w:left="2713" w:hanging="216"/>
      </w:pPr>
      <w:rPr>
        <w:rFonts w:hint="default"/>
        <w:lang w:val="ro-RO" w:eastAsia="en-US" w:bidi="ar-SA"/>
      </w:rPr>
    </w:lvl>
    <w:lvl w:ilvl="7" w:tplc="164A6C0C">
      <w:numFmt w:val="bullet"/>
      <w:lvlText w:val="•"/>
      <w:lvlJc w:val="left"/>
      <w:pPr>
        <w:ind w:left="3149" w:hanging="216"/>
      </w:pPr>
      <w:rPr>
        <w:rFonts w:hint="default"/>
        <w:lang w:val="ro-RO" w:eastAsia="en-US" w:bidi="ar-SA"/>
      </w:rPr>
    </w:lvl>
    <w:lvl w:ilvl="8" w:tplc="6D46AE26">
      <w:numFmt w:val="bullet"/>
      <w:lvlText w:val="•"/>
      <w:lvlJc w:val="left"/>
      <w:pPr>
        <w:ind w:left="3584" w:hanging="216"/>
      </w:pPr>
      <w:rPr>
        <w:rFonts w:hint="default"/>
        <w:lang w:val="ro-RO" w:eastAsia="en-US" w:bidi="ar-SA"/>
      </w:rPr>
    </w:lvl>
  </w:abstractNum>
  <w:abstractNum w:abstractNumId="53" w15:restartNumberingAfterBreak="0">
    <w:nsid w:val="6F060808"/>
    <w:multiLevelType w:val="multilevel"/>
    <w:tmpl w:val="9B7086FA"/>
    <w:lvl w:ilvl="0">
      <w:start w:val="3"/>
      <w:numFmt w:val="decimal"/>
      <w:lvlText w:val="%1"/>
      <w:lvlJc w:val="left"/>
      <w:pPr>
        <w:ind w:left="591" w:hanging="539"/>
        <w:jc w:val="left"/>
      </w:pPr>
      <w:rPr>
        <w:rFonts w:hint="default"/>
        <w:lang w:val="ro-RO" w:eastAsia="en-US" w:bidi="ar-SA"/>
      </w:rPr>
    </w:lvl>
    <w:lvl w:ilvl="1">
      <w:start w:val="1"/>
      <w:numFmt w:val="decimal"/>
      <w:lvlText w:val="%1.%2."/>
      <w:lvlJc w:val="left"/>
      <w:pPr>
        <w:ind w:left="591" w:hanging="539"/>
        <w:jc w:val="right"/>
      </w:pPr>
      <w:rPr>
        <w:rFonts w:ascii="Trebuchet MS" w:eastAsia="Trebuchet MS" w:hAnsi="Trebuchet MS" w:cs="Trebuchet MS" w:hint="default"/>
        <w:b/>
        <w:bCs/>
        <w:w w:val="100"/>
        <w:sz w:val="22"/>
        <w:szCs w:val="22"/>
        <w:lang w:val="ro-RO" w:eastAsia="en-US" w:bidi="ar-SA"/>
      </w:rPr>
    </w:lvl>
    <w:lvl w:ilvl="2">
      <w:start w:val="1"/>
      <w:numFmt w:val="lowerLetter"/>
      <w:lvlText w:val="%3)"/>
      <w:lvlJc w:val="left"/>
      <w:pPr>
        <w:ind w:left="1312" w:hanging="361"/>
        <w:jc w:val="left"/>
      </w:pPr>
      <w:rPr>
        <w:rFonts w:ascii="Trebuchet MS" w:eastAsia="Trebuchet MS" w:hAnsi="Trebuchet MS" w:cs="Trebuchet MS" w:hint="default"/>
        <w:b/>
        <w:bCs/>
        <w:spacing w:val="0"/>
        <w:w w:val="100"/>
        <w:sz w:val="22"/>
        <w:szCs w:val="22"/>
        <w:lang w:val="ro-RO" w:eastAsia="en-US" w:bidi="ar-SA"/>
      </w:rPr>
    </w:lvl>
    <w:lvl w:ilvl="3">
      <w:numFmt w:val="bullet"/>
      <w:lvlText w:val="•"/>
      <w:lvlJc w:val="left"/>
      <w:pPr>
        <w:ind w:left="3424" w:hanging="361"/>
      </w:pPr>
      <w:rPr>
        <w:rFonts w:hint="default"/>
        <w:lang w:val="ro-RO" w:eastAsia="en-US" w:bidi="ar-SA"/>
      </w:rPr>
    </w:lvl>
    <w:lvl w:ilvl="4">
      <w:numFmt w:val="bullet"/>
      <w:lvlText w:val="•"/>
      <w:lvlJc w:val="left"/>
      <w:pPr>
        <w:ind w:left="4476" w:hanging="361"/>
      </w:pPr>
      <w:rPr>
        <w:rFonts w:hint="default"/>
        <w:lang w:val="ro-RO" w:eastAsia="en-US" w:bidi="ar-SA"/>
      </w:rPr>
    </w:lvl>
    <w:lvl w:ilvl="5">
      <w:numFmt w:val="bullet"/>
      <w:lvlText w:val="•"/>
      <w:lvlJc w:val="left"/>
      <w:pPr>
        <w:ind w:left="5528" w:hanging="361"/>
      </w:pPr>
      <w:rPr>
        <w:rFonts w:hint="default"/>
        <w:lang w:val="ro-RO" w:eastAsia="en-US" w:bidi="ar-SA"/>
      </w:rPr>
    </w:lvl>
    <w:lvl w:ilvl="6">
      <w:numFmt w:val="bullet"/>
      <w:lvlText w:val="•"/>
      <w:lvlJc w:val="left"/>
      <w:pPr>
        <w:ind w:left="6580" w:hanging="361"/>
      </w:pPr>
      <w:rPr>
        <w:rFonts w:hint="default"/>
        <w:lang w:val="ro-RO" w:eastAsia="en-US" w:bidi="ar-SA"/>
      </w:rPr>
    </w:lvl>
    <w:lvl w:ilvl="7">
      <w:numFmt w:val="bullet"/>
      <w:lvlText w:val="•"/>
      <w:lvlJc w:val="left"/>
      <w:pPr>
        <w:ind w:left="7632" w:hanging="361"/>
      </w:pPr>
      <w:rPr>
        <w:rFonts w:hint="default"/>
        <w:lang w:val="ro-RO" w:eastAsia="en-US" w:bidi="ar-SA"/>
      </w:rPr>
    </w:lvl>
    <w:lvl w:ilvl="8">
      <w:numFmt w:val="bullet"/>
      <w:lvlText w:val="•"/>
      <w:lvlJc w:val="left"/>
      <w:pPr>
        <w:ind w:left="8684" w:hanging="361"/>
      </w:pPr>
      <w:rPr>
        <w:rFonts w:hint="default"/>
        <w:lang w:val="ro-RO" w:eastAsia="en-US" w:bidi="ar-SA"/>
      </w:rPr>
    </w:lvl>
  </w:abstractNum>
  <w:abstractNum w:abstractNumId="54" w15:restartNumberingAfterBreak="0">
    <w:nsid w:val="6FB54215"/>
    <w:multiLevelType w:val="hybridMultilevel"/>
    <w:tmpl w:val="E7C626BC"/>
    <w:lvl w:ilvl="0" w:tplc="4E963AD8">
      <w:numFmt w:val="bullet"/>
      <w:lvlText w:val=""/>
      <w:lvlJc w:val="left"/>
      <w:pPr>
        <w:ind w:left="393" w:hanging="216"/>
      </w:pPr>
      <w:rPr>
        <w:rFonts w:ascii="Wingdings" w:eastAsia="Wingdings" w:hAnsi="Wingdings" w:cs="Wingdings" w:hint="default"/>
        <w:w w:val="100"/>
        <w:sz w:val="20"/>
        <w:szCs w:val="20"/>
        <w:lang w:val="ro-RO" w:eastAsia="en-US" w:bidi="ar-SA"/>
      </w:rPr>
    </w:lvl>
    <w:lvl w:ilvl="1" w:tplc="DB9EC5F2">
      <w:numFmt w:val="bullet"/>
      <w:lvlText w:val="•"/>
      <w:lvlJc w:val="left"/>
      <w:pPr>
        <w:ind w:left="1036" w:hanging="216"/>
      </w:pPr>
      <w:rPr>
        <w:rFonts w:hint="default"/>
        <w:lang w:val="ro-RO" w:eastAsia="en-US" w:bidi="ar-SA"/>
      </w:rPr>
    </w:lvl>
    <w:lvl w:ilvl="2" w:tplc="7C5C382E">
      <w:numFmt w:val="bullet"/>
      <w:lvlText w:val="•"/>
      <w:lvlJc w:val="left"/>
      <w:pPr>
        <w:ind w:left="1673" w:hanging="216"/>
      </w:pPr>
      <w:rPr>
        <w:rFonts w:hint="default"/>
        <w:lang w:val="ro-RO" w:eastAsia="en-US" w:bidi="ar-SA"/>
      </w:rPr>
    </w:lvl>
    <w:lvl w:ilvl="3" w:tplc="B56A2284">
      <w:numFmt w:val="bullet"/>
      <w:lvlText w:val="•"/>
      <w:lvlJc w:val="left"/>
      <w:pPr>
        <w:ind w:left="2310" w:hanging="216"/>
      </w:pPr>
      <w:rPr>
        <w:rFonts w:hint="default"/>
        <w:lang w:val="ro-RO" w:eastAsia="en-US" w:bidi="ar-SA"/>
      </w:rPr>
    </w:lvl>
    <w:lvl w:ilvl="4" w:tplc="870EA278">
      <w:numFmt w:val="bullet"/>
      <w:lvlText w:val="•"/>
      <w:lvlJc w:val="left"/>
      <w:pPr>
        <w:ind w:left="2946" w:hanging="216"/>
      </w:pPr>
      <w:rPr>
        <w:rFonts w:hint="default"/>
        <w:lang w:val="ro-RO" w:eastAsia="en-US" w:bidi="ar-SA"/>
      </w:rPr>
    </w:lvl>
    <w:lvl w:ilvl="5" w:tplc="50A8D528">
      <w:numFmt w:val="bullet"/>
      <w:lvlText w:val="•"/>
      <w:lvlJc w:val="left"/>
      <w:pPr>
        <w:ind w:left="3583" w:hanging="216"/>
      </w:pPr>
      <w:rPr>
        <w:rFonts w:hint="default"/>
        <w:lang w:val="ro-RO" w:eastAsia="en-US" w:bidi="ar-SA"/>
      </w:rPr>
    </w:lvl>
    <w:lvl w:ilvl="6" w:tplc="F9221E76">
      <w:numFmt w:val="bullet"/>
      <w:lvlText w:val="•"/>
      <w:lvlJc w:val="left"/>
      <w:pPr>
        <w:ind w:left="4220" w:hanging="216"/>
      </w:pPr>
      <w:rPr>
        <w:rFonts w:hint="default"/>
        <w:lang w:val="ro-RO" w:eastAsia="en-US" w:bidi="ar-SA"/>
      </w:rPr>
    </w:lvl>
    <w:lvl w:ilvl="7" w:tplc="E1262130">
      <w:numFmt w:val="bullet"/>
      <w:lvlText w:val="•"/>
      <w:lvlJc w:val="left"/>
      <w:pPr>
        <w:ind w:left="4856" w:hanging="216"/>
      </w:pPr>
      <w:rPr>
        <w:rFonts w:hint="default"/>
        <w:lang w:val="ro-RO" w:eastAsia="en-US" w:bidi="ar-SA"/>
      </w:rPr>
    </w:lvl>
    <w:lvl w:ilvl="8" w:tplc="75222DF0">
      <w:numFmt w:val="bullet"/>
      <w:lvlText w:val="•"/>
      <w:lvlJc w:val="left"/>
      <w:pPr>
        <w:ind w:left="5493" w:hanging="216"/>
      </w:pPr>
      <w:rPr>
        <w:rFonts w:hint="default"/>
        <w:lang w:val="ro-RO" w:eastAsia="en-US" w:bidi="ar-SA"/>
      </w:rPr>
    </w:lvl>
  </w:abstractNum>
  <w:abstractNum w:abstractNumId="55" w15:restartNumberingAfterBreak="0">
    <w:nsid w:val="704011FA"/>
    <w:multiLevelType w:val="hybridMultilevel"/>
    <w:tmpl w:val="CB7C0DD8"/>
    <w:lvl w:ilvl="0" w:tplc="88B4FB90">
      <w:start w:val="1"/>
      <w:numFmt w:val="lowerLetter"/>
      <w:lvlText w:val="%1)"/>
      <w:lvlJc w:val="left"/>
      <w:pPr>
        <w:ind w:left="254" w:hanging="181"/>
        <w:jc w:val="left"/>
      </w:pPr>
      <w:rPr>
        <w:rFonts w:ascii="Trebuchet MS" w:eastAsia="Trebuchet MS" w:hAnsi="Trebuchet MS" w:cs="Trebuchet MS" w:hint="default"/>
        <w:b/>
        <w:bCs/>
        <w:spacing w:val="-3"/>
        <w:w w:val="100"/>
        <w:sz w:val="18"/>
        <w:szCs w:val="18"/>
        <w:shd w:val="clear" w:color="auto" w:fill="C0C0C0"/>
        <w:lang w:val="ro-RO" w:eastAsia="en-US" w:bidi="ar-SA"/>
      </w:rPr>
    </w:lvl>
    <w:lvl w:ilvl="1" w:tplc="7090A356">
      <w:numFmt w:val="bullet"/>
      <w:lvlText w:val="-"/>
      <w:lvlJc w:val="left"/>
      <w:pPr>
        <w:ind w:left="1092" w:hanging="284"/>
      </w:pPr>
      <w:rPr>
        <w:rFonts w:ascii="Times New Roman" w:eastAsia="Times New Roman" w:hAnsi="Times New Roman" w:cs="Times New Roman" w:hint="default"/>
        <w:w w:val="100"/>
        <w:sz w:val="20"/>
        <w:szCs w:val="20"/>
        <w:lang w:val="ro-RO" w:eastAsia="en-US" w:bidi="ar-SA"/>
      </w:rPr>
    </w:lvl>
    <w:lvl w:ilvl="2" w:tplc="C652EFF2">
      <w:numFmt w:val="bullet"/>
      <w:lvlText w:val="•"/>
      <w:lvlJc w:val="left"/>
      <w:pPr>
        <w:ind w:left="1544" w:hanging="284"/>
      </w:pPr>
      <w:rPr>
        <w:rFonts w:hint="default"/>
        <w:lang w:val="ro-RO" w:eastAsia="en-US" w:bidi="ar-SA"/>
      </w:rPr>
    </w:lvl>
    <w:lvl w:ilvl="3" w:tplc="C472F50C">
      <w:numFmt w:val="bullet"/>
      <w:lvlText w:val="•"/>
      <w:lvlJc w:val="left"/>
      <w:pPr>
        <w:ind w:left="1988" w:hanging="284"/>
      </w:pPr>
      <w:rPr>
        <w:rFonts w:hint="default"/>
        <w:lang w:val="ro-RO" w:eastAsia="en-US" w:bidi="ar-SA"/>
      </w:rPr>
    </w:lvl>
    <w:lvl w:ilvl="4" w:tplc="7AA22026">
      <w:numFmt w:val="bullet"/>
      <w:lvlText w:val="•"/>
      <w:lvlJc w:val="left"/>
      <w:pPr>
        <w:ind w:left="2433" w:hanging="284"/>
      </w:pPr>
      <w:rPr>
        <w:rFonts w:hint="default"/>
        <w:lang w:val="ro-RO" w:eastAsia="en-US" w:bidi="ar-SA"/>
      </w:rPr>
    </w:lvl>
    <w:lvl w:ilvl="5" w:tplc="DAB4ACBE">
      <w:numFmt w:val="bullet"/>
      <w:lvlText w:val="•"/>
      <w:lvlJc w:val="left"/>
      <w:pPr>
        <w:ind w:left="2877" w:hanging="284"/>
      </w:pPr>
      <w:rPr>
        <w:rFonts w:hint="default"/>
        <w:lang w:val="ro-RO" w:eastAsia="en-US" w:bidi="ar-SA"/>
      </w:rPr>
    </w:lvl>
    <w:lvl w:ilvl="6" w:tplc="73BEE4CA">
      <w:numFmt w:val="bullet"/>
      <w:lvlText w:val="•"/>
      <w:lvlJc w:val="left"/>
      <w:pPr>
        <w:ind w:left="3321" w:hanging="284"/>
      </w:pPr>
      <w:rPr>
        <w:rFonts w:hint="default"/>
        <w:lang w:val="ro-RO" w:eastAsia="en-US" w:bidi="ar-SA"/>
      </w:rPr>
    </w:lvl>
    <w:lvl w:ilvl="7" w:tplc="D57ED8BC">
      <w:numFmt w:val="bullet"/>
      <w:lvlText w:val="•"/>
      <w:lvlJc w:val="left"/>
      <w:pPr>
        <w:ind w:left="3766" w:hanging="284"/>
      </w:pPr>
      <w:rPr>
        <w:rFonts w:hint="default"/>
        <w:lang w:val="ro-RO" w:eastAsia="en-US" w:bidi="ar-SA"/>
      </w:rPr>
    </w:lvl>
    <w:lvl w:ilvl="8" w:tplc="23F8638C">
      <w:numFmt w:val="bullet"/>
      <w:lvlText w:val="•"/>
      <w:lvlJc w:val="left"/>
      <w:pPr>
        <w:ind w:left="4210" w:hanging="284"/>
      </w:pPr>
      <w:rPr>
        <w:rFonts w:hint="default"/>
        <w:lang w:val="ro-RO" w:eastAsia="en-US" w:bidi="ar-SA"/>
      </w:rPr>
    </w:lvl>
  </w:abstractNum>
  <w:abstractNum w:abstractNumId="56" w15:restartNumberingAfterBreak="0">
    <w:nsid w:val="719064B6"/>
    <w:multiLevelType w:val="hybridMultilevel"/>
    <w:tmpl w:val="B798D3FA"/>
    <w:lvl w:ilvl="0" w:tplc="AEB25794">
      <w:numFmt w:val="bullet"/>
      <w:lvlText w:val="-"/>
      <w:lvlJc w:val="left"/>
      <w:pPr>
        <w:ind w:left="74" w:hanging="154"/>
      </w:pPr>
      <w:rPr>
        <w:rFonts w:ascii="Trebuchet MS" w:eastAsia="Trebuchet MS" w:hAnsi="Trebuchet MS" w:cs="Trebuchet MS" w:hint="default"/>
        <w:w w:val="100"/>
        <w:sz w:val="20"/>
        <w:szCs w:val="20"/>
        <w:lang w:val="ro-RO" w:eastAsia="en-US" w:bidi="ar-SA"/>
      </w:rPr>
    </w:lvl>
    <w:lvl w:ilvl="1" w:tplc="2DAEE9D6">
      <w:numFmt w:val="bullet"/>
      <w:lvlText w:val="•"/>
      <w:lvlJc w:val="left"/>
      <w:pPr>
        <w:ind w:left="581" w:hanging="154"/>
      </w:pPr>
      <w:rPr>
        <w:rFonts w:hint="default"/>
        <w:lang w:val="ro-RO" w:eastAsia="en-US" w:bidi="ar-SA"/>
      </w:rPr>
    </w:lvl>
    <w:lvl w:ilvl="2" w:tplc="53A2EBF0">
      <w:numFmt w:val="bullet"/>
      <w:lvlText w:val="•"/>
      <w:lvlJc w:val="left"/>
      <w:pPr>
        <w:ind w:left="1083" w:hanging="154"/>
      </w:pPr>
      <w:rPr>
        <w:rFonts w:hint="default"/>
        <w:lang w:val="ro-RO" w:eastAsia="en-US" w:bidi="ar-SA"/>
      </w:rPr>
    </w:lvl>
    <w:lvl w:ilvl="3" w:tplc="F1CE28D4">
      <w:numFmt w:val="bullet"/>
      <w:lvlText w:val="•"/>
      <w:lvlJc w:val="left"/>
      <w:pPr>
        <w:ind w:left="1585" w:hanging="154"/>
      </w:pPr>
      <w:rPr>
        <w:rFonts w:hint="default"/>
        <w:lang w:val="ro-RO" w:eastAsia="en-US" w:bidi="ar-SA"/>
      </w:rPr>
    </w:lvl>
    <w:lvl w:ilvl="4" w:tplc="9F842F74">
      <w:numFmt w:val="bullet"/>
      <w:lvlText w:val="•"/>
      <w:lvlJc w:val="left"/>
      <w:pPr>
        <w:ind w:left="2087" w:hanging="154"/>
      </w:pPr>
      <w:rPr>
        <w:rFonts w:hint="default"/>
        <w:lang w:val="ro-RO" w:eastAsia="en-US" w:bidi="ar-SA"/>
      </w:rPr>
    </w:lvl>
    <w:lvl w:ilvl="5" w:tplc="026C3182">
      <w:numFmt w:val="bullet"/>
      <w:lvlText w:val="•"/>
      <w:lvlJc w:val="left"/>
      <w:pPr>
        <w:ind w:left="2589" w:hanging="154"/>
      </w:pPr>
      <w:rPr>
        <w:rFonts w:hint="default"/>
        <w:lang w:val="ro-RO" w:eastAsia="en-US" w:bidi="ar-SA"/>
      </w:rPr>
    </w:lvl>
    <w:lvl w:ilvl="6" w:tplc="AA3A0F9A">
      <w:numFmt w:val="bullet"/>
      <w:lvlText w:val="•"/>
      <w:lvlJc w:val="left"/>
      <w:pPr>
        <w:ind w:left="3091" w:hanging="154"/>
      </w:pPr>
      <w:rPr>
        <w:rFonts w:hint="default"/>
        <w:lang w:val="ro-RO" w:eastAsia="en-US" w:bidi="ar-SA"/>
      </w:rPr>
    </w:lvl>
    <w:lvl w:ilvl="7" w:tplc="E250CE98">
      <w:numFmt w:val="bullet"/>
      <w:lvlText w:val="•"/>
      <w:lvlJc w:val="left"/>
      <w:pPr>
        <w:ind w:left="3593" w:hanging="154"/>
      </w:pPr>
      <w:rPr>
        <w:rFonts w:hint="default"/>
        <w:lang w:val="ro-RO" w:eastAsia="en-US" w:bidi="ar-SA"/>
      </w:rPr>
    </w:lvl>
    <w:lvl w:ilvl="8" w:tplc="4C6C1A3A">
      <w:numFmt w:val="bullet"/>
      <w:lvlText w:val="•"/>
      <w:lvlJc w:val="left"/>
      <w:pPr>
        <w:ind w:left="4095" w:hanging="154"/>
      </w:pPr>
      <w:rPr>
        <w:rFonts w:hint="default"/>
        <w:lang w:val="ro-RO" w:eastAsia="en-US" w:bidi="ar-SA"/>
      </w:rPr>
    </w:lvl>
  </w:abstractNum>
  <w:abstractNum w:abstractNumId="57" w15:restartNumberingAfterBreak="0">
    <w:nsid w:val="719531CE"/>
    <w:multiLevelType w:val="hybridMultilevel"/>
    <w:tmpl w:val="DCAE9522"/>
    <w:lvl w:ilvl="0" w:tplc="B4D85FBE">
      <w:numFmt w:val="bullet"/>
      <w:lvlText w:val="-"/>
      <w:lvlJc w:val="left"/>
      <w:pPr>
        <w:ind w:left="72" w:hanging="231"/>
      </w:pPr>
      <w:rPr>
        <w:rFonts w:ascii="Trebuchet MS" w:eastAsia="Trebuchet MS" w:hAnsi="Trebuchet MS" w:cs="Trebuchet MS" w:hint="default"/>
        <w:w w:val="100"/>
        <w:sz w:val="20"/>
        <w:szCs w:val="20"/>
        <w:lang w:val="ro-RO" w:eastAsia="en-US" w:bidi="ar-SA"/>
      </w:rPr>
    </w:lvl>
    <w:lvl w:ilvl="1" w:tplc="589A5F0E">
      <w:numFmt w:val="bullet"/>
      <w:lvlText w:val="•"/>
      <w:lvlJc w:val="left"/>
      <w:pPr>
        <w:ind w:left="581" w:hanging="231"/>
      </w:pPr>
      <w:rPr>
        <w:rFonts w:hint="default"/>
        <w:lang w:val="ro-RO" w:eastAsia="en-US" w:bidi="ar-SA"/>
      </w:rPr>
    </w:lvl>
    <w:lvl w:ilvl="2" w:tplc="069CF98C">
      <w:numFmt w:val="bullet"/>
      <w:lvlText w:val="•"/>
      <w:lvlJc w:val="left"/>
      <w:pPr>
        <w:ind w:left="1083" w:hanging="231"/>
      </w:pPr>
      <w:rPr>
        <w:rFonts w:hint="default"/>
        <w:lang w:val="ro-RO" w:eastAsia="en-US" w:bidi="ar-SA"/>
      </w:rPr>
    </w:lvl>
    <w:lvl w:ilvl="3" w:tplc="F272A25C">
      <w:numFmt w:val="bullet"/>
      <w:lvlText w:val="•"/>
      <w:lvlJc w:val="left"/>
      <w:pPr>
        <w:ind w:left="1585" w:hanging="231"/>
      </w:pPr>
      <w:rPr>
        <w:rFonts w:hint="default"/>
        <w:lang w:val="ro-RO" w:eastAsia="en-US" w:bidi="ar-SA"/>
      </w:rPr>
    </w:lvl>
    <w:lvl w:ilvl="4" w:tplc="4D5E6708">
      <w:numFmt w:val="bullet"/>
      <w:lvlText w:val="•"/>
      <w:lvlJc w:val="left"/>
      <w:pPr>
        <w:ind w:left="2087" w:hanging="231"/>
      </w:pPr>
      <w:rPr>
        <w:rFonts w:hint="default"/>
        <w:lang w:val="ro-RO" w:eastAsia="en-US" w:bidi="ar-SA"/>
      </w:rPr>
    </w:lvl>
    <w:lvl w:ilvl="5" w:tplc="374EF878">
      <w:numFmt w:val="bullet"/>
      <w:lvlText w:val="•"/>
      <w:lvlJc w:val="left"/>
      <w:pPr>
        <w:ind w:left="2589" w:hanging="231"/>
      </w:pPr>
      <w:rPr>
        <w:rFonts w:hint="default"/>
        <w:lang w:val="ro-RO" w:eastAsia="en-US" w:bidi="ar-SA"/>
      </w:rPr>
    </w:lvl>
    <w:lvl w:ilvl="6" w:tplc="DED87F7E">
      <w:numFmt w:val="bullet"/>
      <w:lvlText w:val="•"/>
      <w:lvlJc w:val="left"/>
      <w:pPr>
        <w:ind w:left="3091" w:hanging="231"/>
      </w:pPr>
      <w:rPr>
        <w:rFonts w:hint="default"/>
        <w:lang w:val="ro-RO" w:eastAsia="en-US" w:bidi="ar-SA"/>
      </w:rPr>
    </w:lvl>
    <w:lvl w:ilvl="7" w:tplc="8E30713E">
      <w:numFmt w:val="bullet"/>
      <w:lvlText w:val="•"/>
      <w:lvlJc w:val="left"/>
      <w:pPr>
        <w:ind w:left="3593" w:hanging="231"/>
      </w:pPr>
      <w:rPr>
        <w:rFonts w:hint="default"/>
        <w:lang w:val="ro-RO" w:eastAsia="en-US" w:bidi="ar-SA"/>
      </w:rPr>
    </w:lvl>
    <w:lvl w:ilvl="8" w:tplc="DA06C38A">
      <w:numFmt w:val="bullet"/>
      <w:lvlText w:val="•"/>
      <w:lvlJc w:val="left"/>
      <w:pPr>
        <w:ind w:left="4095" w:hanging="231"/>
      </w:pPr>
      <w:rPr>
        <w:rFonts w:hint="default"/>
        <w:lang w:val="ro-RO" w:eastAsia="en-US" w:bidi="ar-SA"/>
      </w:rPr>
    </w:lvl>
  </w:abstractNum>
  <w:abstractNum w:abstractNumId="58" w15:restartNumberingAfterBreak="0">
    <w:nsid w:val="771F2AFF"/>
    <w:multiLevelType w:val="hybridMultilevel"/>
    <w:tmpl w:val="8C229D3E"/>
    <w:lvl w:ilvl="0" w:tplc="F2A4196C">
      <w:numFmt w:val="bullet"/>
      <w:lvlText w:val="-"/>
      <w:lvlJc w:val="left"/>
      <w:pPr>
        <w:ind w:left="431" w:hanging="360"/>
      </w:pPr>
      <w:rPr>
        <w:rFonts w:ascii="Arial MT" w:eastAsia="Arial MT" w:hAnsi="Arial MT" w:cs="Arial MT" w:hint="default"/>
        <w:w w:val="100"/>
        <w:sz w:val="20"/>
        <w:szCs w:val="20"/>
        <w:lang w:val="ro-RO" w:eastAsia="en-US" w:bidi="ar-SA"/>
      </w:rPr>
    </w:lvl>
    <w:lvl w:ilvl="1" w:tplc="B37C4A38">
      <w:numFmt w:val="bullet"/>
      <w:lvlText w:val="•"/>
      <w:lvlJc w:val="left"/>
      <w:pPr>
        <w:ind w:left="962" w:hanging="360"/>
      </w:pPr>
      <w:rPr>
        <w:rFonts w:hint="default"/>
        <w:lang w:val="ro-RO" w:eastAsia="en-US" w:bidi="ar-SA"/>
      </w:rPr>
    </w:lvl>
    <w:lvl w:ilvl="2" w:tplc="DCCC13FA">
      <w:numFmt w:val="bullet"/>
      <w:lvlText w:val="•"/>
      <w:lvlJc w:val="left"/>
      <w:pPr>
        <w:ind w:left="1485" w:hanging="360"/>
      </w:pPr>
      <w:rPr>
        <w:rFonts w:hint="default"/>
        <w:lang w:val="ro-RO" w:eastAsia="en-US" w:bidi="ar-SA"/>
      </w:rPr>
    </w:lvl>
    <w:lvl w:ilvl="3" w:tplc="BAEA1B18">
      <w:numFmt w:val="bullet"/>
      <w:lvlText w:val="•"/>
      <w:lvlJc w:val="left"/>
      <w:pPr>
        <w:ind w:left="2007" w:hanging="360"/>
      </w:pPr>
      <w:rPr>
        <w:rFonts w:hint="default"/>
        <w:lang w:val="ro-RO" w:eastAsia="en-US" w:bidi="ar-SA"/>
      </w:rPr>
    </w:lvl>
    <w:lvl w:ilvl="4" w:tplc="AC12E40A">
      <w:numFmt w:val="bullet"/>
      <w:lvlText w:val="•"/>
      <w:lvlJc w:val="left"/>
      <w:pPr>
        <w:ind w:left="2530" w:hanging="360"/>
      </w:pPr>
      <w:rPr>
        <w:rFonts w:hint="default"/>
        <w:lang w:val="ro-RO" w:eastAsia="en-US" w:bidi="ar-SA"/>
      </w:rPr>
    </w:lvl>
    <w:lvl w:ilvl="5" w:tplc="126637CA">
      <w:numFmt w:val="bullet"/>
      <w:lvlText w:val="•"/>
      <w:lvlJc w:val="left"/>
      <w:pPr>
        <w:ind w:left="3053" w:hanging="360"/>
      </w:pPr>
      <w:rPr>
        <w:rFonts w:hint="default"/>
        <w:lang w:val="ro-RO" w:eastAsia="en-US" w:bidi="ar-SA"/>
      </w:rPr>
    </w:lvl>
    <w:lvl w:ilvl="6" w:tplc="AE546D4A">
      <w:numFmt w:val="bullet"/>
      <w:lvlText w:val="•"/>
      <w:lvlJc w:val="left"/>
      <w:pPr>
        <w:ind w:left="3575" w:hanging="360"/>
      </w:pPr>
      <w:rPr>
        <w:rFonts w:hint="default"/>
        <w:lang w:val="ro-RO" w:eastAsia="en-US" w:bidi="ar-SA"/>
      </w:rPr>
    </w:lvl>
    <w:lvl w:ilvl="7" w:tplc="2CD8B922">
      <w:numFmt w:val="bullet"/>
      <w:lvlText w:val="•"/>
      <w:lvlJc w:val="left"/>
      <w:pPr>
        <w:ind w:left="4098" w:hanging="360"/>
      </w:pPr>
      <w:rPr>
        <w:rFonts w:hint="default"/>
        <w:lang w:val="ro-RO" w:eastAsia="en-US" w:bidi="ar-SA"/>
      </w:rPr>
    </w:lvl>
    <w:lvl w:ilvl="8" w:tplc="C0A865BE">
      <w:numFmt w:val="bullet"/>
      <w:lvlText w:val="•"/>
      <w:lvlJc w:val="left"/>
      <w:pPr>
        <w:ind w:left="4620" w:hanging="360"/>
      </w:pPr>
      <w:rPr>
        <w:rFonts w:hint="default"/>
        <w:lang w:val="ro-RO" w:eastAsia="en-US" w:bidi="ar-SA"/>
      </w:rPr>
    </w:lvl>
  </w:abstractNum>
  <w:abstractNum w:abstractNumId="59" w15:restartNumberingAfterBreak="0">
    <w:nsid w:val="772E6344"/>
    <w:multiLevelType w:val="hybridMultilevel"/>
    <w:tmpl w:val="C6FAEB14"/>
    <w:lvl w:ilvl="0" w:tplc="F1DE880E">
      <w:start w:val="3"/>
      <w:numFmt w:val="decimal"/>
      <w:lvlText w:val="%1."/>
      <w:lvlJc w:val="left"/>
      <w:pPr>
        <w:ind w:left="386" w:hanging="255"/>
        <w:jc w:val="left"/>
      </w:pPr>
      <w:rPr>
        <w:rFonts w:ascii="Trebuchet MS" w:eastAsia="Trebuchet MS" w:hAnsi="Trebuchet MS" w:cs="Trebuchet MS" w:hint="default"/>
        <w:b/>
        <w:bCs/>
        <w:spacing w:val="0"/>
        <w:w w:val="100"/>
        <w:sz w:val="20"/>
        <w:szCs w:val="20"/>
        <w:lang w:val="ro-RO" w:eastAsia="en-US" w:bidi="ar-SA"/>
      </w:rPr>
    </w:lvl>
    <w:lvl w:ilvl="1" w:tplc="050CED94">
      <w:start w:val="7"/>
      <w:numFmt w:val="decimal"/>
      <w:lvlText w:val="%2."/>
      <w:lvlJc w:val="left"/>
      <w:pPr>
        <w:ind w:left="572" w:hanging="255"/>
        <w:jc w:val="left"/>
      </w:pPr>
      <w:rPr>
        <w:rFonts w:hint="default"/>
        <w:b/>
        <w:bCs/>
        <w:spacing w:val="0"/>
        <w:w w:val="99"/>
        <w:lang w:val="ro-RO" w:eastAsia="en-US" w:bidi="ar-SA"/>
      </w:rPr>
    </w:lvl>
    <w:lvl w:ilvl="2" w:tplc="03948A9A">
      <w:numFmt w:val="bullet"/>
      <w:lvlText w:val="•"/>
      <w:lvlJc w:val="left"/>
      <w:pPr>
        <w:ind w:left="900" w:hanging="255"/>
      </w:pPr>
      <w:rPr>
        <w:rFonts w:hint="default"/>
        <w:lang w:val="ro-RO" w:eastAsia="en-US" w:bidi="ar-SA"/>
      </w:rPr>
    </w:lvl>
    <w:lvl w:ilvl="3" w:tplc="A6768ABE">
      <w:numFmt w:val="bullet"/>
      <w:lvlText w:val="•"/>
      <w:lvlJc w:val="left"/>
      <w:pPr>
        <w:ind w:left="2111" w:hanging="255"/>
      </w:pPr>
      <w:rPr>
        <w:rFonts w:hint="default"/>
        <w:lang w:val="ro-RO" w:eastAsia="en-US" w:bidi="ar-SA"/>
      </w:rPr>
    </w:lvl>
    <w:lvl w:ilvl="4" w:tplc="2474D6E2">
      <w:numFmt w:val="bullet"/>
      <w:lvlText w:val="•"/>
      <w:lvlJc w:val="left"/>
      <w:pPr>
        <w:ind w:left="3322" w:hanging="255"/>
      </w:pPr>
      <w:rPr>
        <w:rFonts w:hint="default"/>
        <w:lang w:val="ro-RO" w:eastAsia="en-US" w:bidi="ar-SA"/>
      </w:rPr>
    </w:lvl>
    <w:lvl w:ilvl="5" w:tplc="53AAF12C">
      <w:numFmt w:val="bullet"/>
      <w:lvlText w:val="•"/>
      <w:lvlJc w:val="left"/>
      <w:pPr>
        <w:ind w:left="4533" w:hanging="255"/>
      </w:pPr>
      <w:rPr>
        <w:rFonts w:hint="default"/>
        <w:lang w:val="ro-RO" w:eastAsia="en-US" w:bidi="ar-SA"/>
      </w:rPr>
    </w:lvl>
    <w:lvl w:ilvl="6" w:tplc="E5626B0E">
      <w:numFmt w:val="bullet"/>
      <w:lvlText w:val="•"/>
      <w:lvlJc w:val="left"/>
      <w:pPr>
        <w:ind w:left="5744" w:hanging="255"/>
      </w:pPr>
      <w:rPr>
        <w:rFonts w:hint="default"/>
        <w:lang w:val="ro-RO" w:eastAsia="en-US" w:bidi="ar-SA"/>
      </w:rPr>
    </w:lvl>
    <w:lvl w:ilvl="7" w:tplc="562C3D5A">
      <w:numFmt w:val="bullet"/>
      <w:lvlText w:val="•"/>
      <w:lvlJc w:val="left"/>
      <w:pPr>
        <w:ind w:left="6955" w:hanging="255"/>
      </w:pPr>
      <w:rPr>
        <w:rFonts w:hint="default"/>
        <w:lang w:val="ro-RO" w:eastAsia="en-US" w:bidi="ar-SA"/>
      </w:rPr>
    </w:lvl>
    <w:lvl w:ilvl="8" w:tplc="1DD01AB6">
      <w:numFmt w:val="bullet"/>
      <w:lvlText w:val="•"/>
      <w:lvlJc w:val="left"/>
      <w:pPr>
        <w:ind w:left="8166" w:hanging="255"/>
      </w:pPr>
      <w:rPr>
        <w:rFonts w:hint="default"/>
        <w:lang w:val="ro-RO" w:eastAsia="en-US" w:bidi="ar-SA"/>
      </w:rPr>
    </w:lvl>
  </w:abstractNum>
  <w:abstractNum w:abstractNumId="60" w15:restartNumberingAfterBreak="0">
    <w:nsid w:val="78B75140"/>
    <w:multiLevelType w:val="multilevel"/>
    <w:tmpl w:val="B4709BDC"/>
    <w:lvl w:ilvl="0">
      <w:start w:val="2"/>
      <w:numFmt w:val="decimal"/>
      <w:lvlText w:val="%1"/>
      <w:lvlJc w:val="left"/>
      <w:pPr>
        <w:ind w:left="446" w:hanging="375"/>
        <w:jc w:val="left"/>
      </w:pPr>
      <w:rPr>
        <w:rFonts w:hint="default"/>
        <w:lang w:val="ro-RO" w:eastAsia="en-US" w:bidi="ar-SA"/>
      </w:rPr>
    </w:lvl>
    <w:lvl w:ilvl="1">
      <w:start w:val="1"/>
      <w:numFmt w:val="decimal"/>
      <w:lvlText w:val="%1.%2"/>
      <w:lvlJc w:val="left"/>
      <w:pPr>
        <w:ind w:left="446" w:hanging="375"/>
        <w:jc w:val="left"/>
      </w:pPr>
      <w:rPr>
        <w:rFonts w:ascii="Trebuchet MS" w:eastAsia="Trebuchet MS" w:hAnsi="Trebuchet MS" w:cs="Trebuchet MS" w:hint="default"/>
        <w:b/>
        <w:bCs/>
        <w:spacing w:val="-3"/>
        <w:w w:val="100"/>
        <w:sz w:val="20"/>
        <w:szCs w:val="20"/>
        <w:lang w:val="ro-RO" w:eastAsia="en-US" w:bidi="ar-SA"/>
      </w:rPr>
    </w:lvl>
    <w:lvl w:ilvl="2">
      <w:numFmt w:val="bullet"/>
      <w:lvlText w:val="•"/>
      <w:lvlJc w:val="left"/>
      <w:pPr>
        <w:ind w:left="1371" w:hanging="375"/>
      </w:pPr>
      <w:rPr>
        <w:rFonts w:hint="default"/>
        <w:lang w:val="ro-RO" w:eastAsia="en-US" w:bidi="ar-SA"/>
      </w:rPr>
    </w:lvl>
    <w:lvl w:ilvl="3">
      <w:numFmt w:val="bullet"/>
      <w:lvlText w:val="•"/>
      <w:lvlJc w:val="left"/>
      <w:pPr>
        <w:ind w:left="1837" w:hanging="375"/>
      </w:pPr>
      <w:rPr>
        <w:rFonts w:hint="default"/>
        <w:lang w:val="ro-RO" w:eastAsia="en-US" w:bidi="ar-SA"/>
      </w:rPr>
    </w:lvl>
    <w:lvl w:ilvl="4">
      <w:numFmt w:val="bullet"/>
      <w:lvlText w:val="•"/>
      <w:lvlJc w:val="left"/>
      <w:pPr>
        <w:ind w:left="2303" w:hanging="375"/>
      </w:pPr>
      <w:rPr>
        <w:rFonts w:hint="default"/>
        <w:lang w:val="ro-RO" w:eastAsia="en-US" w:bidi="ar-SA"/>
      </w:rPr>
    </w:lvl>
    <w:lvl w:ilvl="5">
      <w:numFmt w:val="bullet"/>
      <w:lvlText w:val="•"/>
      <w:lvlJc w:val="left"/>
      <w:pPr>
        <w:ind w:left="2769" w:hanging="375"/>
      </w:pPr>
      <w:rPr>
        <w:rFonts w:hint="default"/>
        <w:lang w:val="ro-RO" w:eastAsia="en-US" w:bidi="ar-SA"/>
      </w:rPr>
    </w:lvl>
    <w:lvl w:ilvl="6">
      <w:numFmt w:val="bullet"/>
      <w:lvlText w:val="•"/>
      <w:lvlJc w:val="left"/>
      <w:pPr>
        <w:ind w:left="3235" w:hanging="375"/>
      </w:pPr>
      <w:rPr>
        <w:rFonts w:hint="default"/>
        <w:lang w:val="ro-RO" w:eastAsia="en-US" w:bidi="ar-SA"/>
      </w:rPr>
    </w:lvl>
    <w:lvl w:ilvl="7">
      <w:numFmt w:val="bullet"/>
      <w:lvlText w:val="•"/>
      <w:lvlJc w:val="left"/>
      <w:pPr>
        <w:ind w:left="3701" w:hanging="375"/>
      </w:pPr>
      <w:rPr>
        <w:rFonts w:hint="default"/>
        <w:lang w:val="ro-RO" w:eastAsia="en-US" w:bidi="ar-SA"/>
      </w:rPr>
    </w:lvl>
    <w:lvl w:ilvl="8">
      <w:numFmt w:val="bullet"/>
      <w:lvlText w:val="•"/>
      <w:lvlJc w:val="left"/>
      <w:pPr>
        <w:ind w:left="4167" w:hanging="375"/>
      </w:pPr>
      <w:rPr>
        <w:rFonts w:hint="default"/>
        <w:lang w:val="ro-RO" w:eastAsia="en-US" w:bidi="ar-SA"/>
      </w:rPr>
    </w:lvl>
  </w:abstractNum>
  <w:abstractNum w:abstractNumId="61" w15:restartNumberingAfterBreak="0">
    <w:nsid w:val="7A91632C"/>
    <w:multiLevelType w:val="hybridMultilevel"/>
    <w:tmpl w:val="C3C624B4"/>
    <w:lvl w:ilvl="0" w:tplc="8946C54A">
      <w:numFmt w:val="bullet"/>
      <w:lvlText w:val="-"/>
      <w:lvlJc w:val="left"/>
      <w:pPr>
        <w:ind w:left="105" w:hanging="265"/>
      </w:pPr>
      <w:rPr>
        <w:rFonts w:ascii="Trebuchet MS" w:eastAsia="Trebuchet MS" w:hAnsi="Trebuchet MS" w:cs="Trebuchet MS" w:hint="default"/>
        <w:w w:val="100"/>
        <w:sz w:val="20"/>
        <w:szCs w:val="20"/>
        <w:lang w:val="ro-RO" w:eastAsia="en-US" w:bidi="ar-SA"/>
      </w:rPr>
    </w:lvl>
    <w:lvl w:ilvl="1" w:tplc="2E3AB28E">
      <w:numFmt w:val="bullet"/>
      <w:lvlText w:val="•"/>
      <w:lvlJc w:val="left"/>
      <w:pPr>
        <w:ind w:left="535" w:hanging="265"/>
      </w:pPr>
      <w:rPr>
        <w:rFonts w:hint="default"/>
        <w:lang w:val="ro-RO" w:eastAsia="en-US" w:bidi="ar-SA"/>
      </w:rPr>
    </w:lvl>
    <w:lvl w:ilvl="2" w:tplc="6F54723E">
      <w:numFmt w:val="bullet"/>
      <w:lvlText w:val="•"/>
      <w:lvlJc w:val="left"/>
      <w:pPr>
        <w:ind w:left="971" w:hanging="265"/>
      </w:pPr>
      <w:rPr>
        <w:rFonts w:hint="default"/>
        <w:lang w:val="ro-RO" w:eastAsia="en-US" w:bidi="ar-SA"/>
      </w:rPr>
    </w:lvl>
    <w:lvl w:ilvl="3" w:tplc="1ABCE9CE">
      <w:numFmt w:val="bullet"/>
      <w:lvlText w:val="•"/>
      <w:lvlJc w:val="left"/>
      <w:pPr>
        <w:ind w:left="1406" w:hanging="265"/>
      </w:pPr>
      <w:rPr>
        <w:rFonts w:hint="default"/>
        <w:lang w:val="ro-RO" w:eastAsia="en-US" w:bidi="ar-SA"/>
      </w:rPr>
    </w:lvl>
    <w:lvl w:ilvl="4" w:tplc="29562510">
      <w:numFmt w:val="bullet"/>
      <w:lvlText w:val="•"/>
      <w:lvlJc w:val="left"/>
      <w:pPr>
        <w:ind w:left="1842" w:hanging="265"/>
      </w:pPr>
      <w:rPr>
        <w:rFonts w:hint="default"/>
        <w:lang w:val="ro-RO" w:eastAsia="en-US" w:bidi="ar-SA"/>
      </w:rPr>
    </w:lvl>
    <w:lvl w:ilvl="5" w:tplc="352EA2B6">
      <w:numFmt w:val="bullet"/>
      <w:lvlText w:val="•"/>
      <w:lvlJc w:val="left"/>
      <w:pPr>
        <w:ind w:left="2278" w:hanging="265"/>
      </w:pPr>
      <w:rPr>
        <w:rFonts w:hint="default"/>
        <w:lang w:val="ro-RO" w:eastAsia="en-US" w:bidi="ar-SA"/>
      </w:rPr>
    </w:lvl>
    <w:lvl w:ilvl="6" w:tplc="AB9ACB96">
      <w:numFmt w:val="bullet"/>
      <w:lvlText w:val="•"/>
      <w:lvlJc w:val="left"/>
      <w:pPr>
        <w:ind w:left="2713" w:hanging="265"/>
      </w:pPr>
      <w:rPr>
        <w:rFonts w:hint="default"/>
        <w:lang w:val="ro-RO" w:eastAsia="en-US" w:bidi="ar-SA"/>
      </w:rPr>
    </w:lvl>
    <w:lvl w:ilvl="7" w:tplc="EBBC3B78">
      <w:numFmt w:val="bullet"/>
      <w:lvlText w:val="•"/>
      <w:lvlJc w:val="left"/>
      <w:pPr>
        <w:ind w:left="3149" w:hanging="265"/>
      </w:pPr>
      <w:rPr>
        <w:rFonts w:hint="default"/>
        <w:lang w:val="ro-RO" w:eastAsia="en-US" w:bidi="ar-SA"/>
      </w:rPr>
    </w:lvl>
    <w:lvl w:ilvl="8" w:tplc="FAECD1BC">
      <w:numFmt w:val="bullet"/>
      <w:lvlText w:val="•"/>
      <w:lvlJc w:val="left"/>
      <w:pPr>
        <w:ind w:left="3584" w:hanging="265"/>
      </w:pPr>
      <w:rPr>
        <w:rFonts w:hint="default"/>
        <w:lang w:val="ro-RO" w:eastAsia="en-US" w:bidi="ar-SA"/>
      </w:rPr>
    </w:lvl>
  </w:abstractNum>
  <w:abstractNum w:abstractNumId="62" w15:restartNumberingAfterBreak="0">
    <w:nsid w:val="7BFF4048"/>
    <w:multiLevelType w:val="hybridMultilevel"/>
    <w:tmpl w:val="8FCC190E"/>
    <w:lvl w:ilvl="0" w:tplc="85BC193C">
      <w:numFmt w:val="bullet"/>
      <w:lvlText w:val=""/>
      <w:lvlJc w:val="left"/>
      <w:pPr>
        <w:ind w:left="393" w:hanging="216"/>
      </w:pPr>
      <w:rPr>
        <w:rFonts w:ascii="Wingdings" w:eastAsia="Wingdings" w:hAnsi="Wingdings" w:cs="Wingdings" w:hint="default"/>
        <w:w w:val="100"/>
        <w:sz w:val="20"/>
        <w:szCs w:val="20"/>
        <w:lang w:val="ro-RO" w:eastAsia="en-US" w:bidi="ar-SA"/>
      </w:rPr>
    </w:lvl>
    <w:lvl w:ilvl="1" w:tplc="5442E1D6">
      <w:numFmt w:val="bullet"/>
      <w:lvlText w:val="•"/>
      <w:lvlJc w:val="left"/>
      <w:pPr>
        <w:ind w:left="1036" w:hanging="216"/>
      </w:pPr>
      <w:rPr>
        <w:rFonts w:hint="default"/>
        <w:lang w:val="ro-RO" w:eastAsia="en-US" w:bidi="ar-SA"/>
      </w:rPr>
    </w:lvl>
    <w:lvl w:ilvl="2" w:tplc="77405D42">
      <w:numFmt w:val="bullet"/>
      <w:lvlText w:val="•"/>
      <w:lvlJc w:val="left"/>
      <w:pPr>
        <w:ind w:left="1673" w:hanging="216"/>
      </w:pPr>
      <w:rPr>
        <w:rFonts w:hint="default"/>
        <w:lang w:val="ro-RO" w:eastAsia="en-US" w:bidi="ar-SA"/>
      </w:rPr>
    </w:lvl>
    <w:lvl w:ilvl="3" w:tplc="2E143C92">
      <w:numFmt w:val="bullet"/>
      <w:lvlText w:val="•"/>
      <w:lvlJc w:val="left"/>
      <w:pPr>
        <w:ind w:left="2310" w:hanging="216"/>
      </w:pPr>
      <w:rPr>
        <w:rFonts w:hint="default"/>
        <w:lang w:val="ro-RO" w:eastAsia="en-US" w:bidi="ar-SA"/>
      </w:rPr>
    </w:lvl>
    <w:lvl w:ilvl="4" w:tplc="37FE77BE">
      <w:numFmt w:val="bullet"/>
      <w:lvlText w:val="•"/>
      <w:lvlJc w:val="left"/>
      <w:pPr>
        <w:ind w:left="2946" w:hanging="216"/>
      </w:pPr>
      <w:rPr>
        <w:rFonts w:hint="default"/>
        <w:lang w:val="ro-RO" w:eastAsia="en-US" w:bidi="ar-SA"/>
      </w:rPr>
    </w:lvl>
    <w:lvl w:ilvl="5" w:tplc="3548655E">
      <w:numFmt w:val="bullet"/>
      <w:lvlText w:val="•"/>
      <w:lvlJc w:val="left"/>
      <w:pPr>
        <w:ind w:left="3583" w:hanging="216"/>
      </w:pPr>
      <w:rPr>
        <w:rFonts w:hint="default"/>
        <w:lang w:val="ro-RO" w:eastAsia="en-US" w:bidi="ar-SA"/>
      </w:rPr>
    </w:lvl>
    <w:lvl w:ilvl="6" w:tplc="51AEE92E">
      <w:numFmt w:val="bullet"/>
      <w:lvlText w:val="•"/>
      <w:lvlJc w:val="left"/>
      <w:pPr>
        <w:ind w:left="4220" w:hanging="216"/>
      </w:pPr>
      <w:rPr>
        <w:rFonts w:hint="default"/>
        <w:lang w:val="ro-RO" w:eastAsia="en-US" w:bidi="ar-SA"/>
      </w:rPr>
    </w:lvl>
    <w:lvl w:ilvl="7" w:tplc="46FEF6D6">
      <w:numFmt w:val="bullet"/>
      <w:lvlText w:val="•"/>
      <w:lvlJc w:val="left"/>
      <w:pPr>
        <w:ind w:left="4856" w:hanging="216"/>
      </w:pPr>
      <w:rPr>
        <w:rFonts w:hint="default"/>
        <w:lang w:val="ro-RO" w:eastAsia="en-US" w:bidi="ar-SA"/>
      </w:rPr>
    </w:lvl>
    <w:lvl w:ilvl="8" w:tplc="F9E6A384">
      <w:numFmt w:val="bullet"/>
      <w:lvlText w:val="•"/>
      <w:lvlJc w:val="left"/>
      <w:pPr>
        <w:ind w:left="5493" w:hanging="216"/>
      </w:pPr>
      <w:rPr>
        <w:rFonts w:hint="default"/>
        <w:lang w:val="ro-RO" w:eastAsia="en-US" w:bidi="ar-SA"/>
      </w:rPr>
    </w:lvl>
  </w:abstractNum>
  <w:abstractNum w:abstractNumId="63" w15:restartNumberingAfterBreak="0">
    <w:nsid w:val="7CDA00CA"/>
    <w:multiLevelType w:val="hybridMultilevel"/>
    <w:tmpl w:val="D822380E"/>
    <w:lvl w:ilvl="0" w:tplc="D0DC1610">
      <w:start w:val="1"/>
      <w:numFmt w:val="upperLetter"/>
      <w:lvlText w:val="%1."/>
      <w:lvlJc w:val="left"/>
      <w:pPr>
        <w:ind w:left="879" w:hanging="288"/>
        <w:jc w:val="left"/>
      </w:pPr>
      <w:rPr>
        <w:rFonts w:hint="default"/>
        <w:b/>
        <w:bCs/>
        <w:spacing w:val="-1"/>
        <w:w w:val="100"/>
        <w:lang w:val="ro-RO" w:eastAsia="en-US" w:bidi="ar-SA"/>
      </w:rPr>
    </w:lvl>
    <w:lvl w:ilvl="1" w:tplc="A7362E3A">
      <w:start w:val="1"/>
      <w:numFmt w:val="decimal"/>
      <w:lvlText w:val="%2."/>
      <w:lvlJc w:val="left"/>
      <w:pPr>
        <w:ind w:left="869" w:hanging="279"/>
        <w:jc w:val="right"/>
      </w:pPr>
      <w:rPr>
        <w:rFonts w:hint="default"/>
        <w:b/>
        <w:bCs/>
        <w:w w:val="100"/>
        <w:lang w:val="ro-RO" w:eastAsia="en-US" w:bidi="ar-SA"/>
      </w:rPr>
    </w:lvl>
    <w:lvl w:ilvl="2" w:tplc="C4AE041C">
      <w:numFmt w:val="bullet"/>
      <w:lvlText w:val=""/>
      <w:lvlJc w:val="left"/>
      <w:pPr>
        <w:ind w:left="1312" w:hanging="361"/>
      </w:pPr>
      <w:rPr>
        <w:rFonts w:ascii="Wingdings" w:eastAsia="Wingdings" w:hAnsi="Wingdings" w:cs="Wingdings" w:hint="default"/>
        <w:w w:val="100"/>
        <w:sz w:val="22"/>
        <w:szCs w:val="22"/>
        <w:lang w:val="ro-RO" w:eastAsia="en-US" w:bidi="ar-SA"/>
      </w:rPr>
    </w:lvl>
    <w:lvl w:ilvl="3" w:tplc="13AE3D38">
      <w:numFmt w:val="bullet"/>
      <w:lvlText w:val="•"/>
      <w:lvlJc w:val="left"/>
      <w:pPr>
        <w:ind w:left="2503" w:hanging="361"/>
      </w:pPr>
      <w:rPr>
        <w:rFonts w:hint="default"/>
        <w:lang w:val="ro-RO" w:eastAsia="en-US" w:bidi="ar-SA"/>
      </w:rPr>
    </w:lvl>
    <w:lvl w:ilvl="4" w:tplc="01DE175C">
      <w:numFmt w:val="bullet"/>
      <w:lvlText w:val="•"/>
      <w:lvlJc w:val="left"/>
      <w:pPr>
        <w:ind w:left="3687" w:hanging="361"/>
      </w:pPr>
      <w:rPr>
        <w:rFonts w:hint="default"/>
        <w:lang w:val="ro-RO" w:eastAsia="en-US" w:bidi="ar-SA"/>
      </w:rPr>
    </w:lvl>
    <w:lvl w:ilvl="5" w:tplc="93ACAD4C">
      <w:numFmt w:val="bullet"/>
      <w:lvlText w:val="•"/>
      <w:lvlJc w:val="left"/>
      <w:pPr>
        <w:ind w:left="4870" w:hanging="361"/>
      </w:pPr>
      <w:rPr>
        <w:rFonts w:hint="default"/>
        <w:lang w:val="ro-RO" w:eastAsia="en-US" w:bidi="ar-SA"/>
      </w:rPr>
    </w:lvl>
    <w:lvl w:ilvl="6" w:tplc="B83C8180">
      <w:numFmt w:val="bullet"/>
      <w:lvlText w:val="•"/>
      <w:lvlJc w:val="left"/>
      <w:pPr>
        <w:ind w:left="6054" w:hanging="361"/>
      </w:pPr>
      <w:rPr>
        <w:rFonts w:hint="default"/>
        <w:lang w:val="ro-RO" w:eastAsia="en-US" w:bidi="ar-SA"/>
      </w:rPr>
    </w:lvl>
    <w:lvl w:ilvl="7" w:tplc="9E6C210C">
      <w:numFmt w:val="bullet"/>
      <w:lvlText w:val="•"/>
      <w:lvlJc w:val="left"/>
      <w:pPr>
        <w:ind w:left="7238" w:hanging="361"/>
      </w:pPr>
      <w:rPr>
        <w:rFonts w:hint="default"/>
        <w:lang w:val="ro-RO" w:eastAsia="en-US" w:bidi="ar-SA"/>
      </w:rPr>
    </w:lvl>
    <w:lvl w:ilvl="8" w:tplc="39B68A0A">
      <w:numFmt w:val="bullet"/>
      <w:lvlText w:val="•"/>
      <w:lvlJc w:val="left"/>
      <w:pPr>
        <w:ind w:left="8421" w:hanging="361"/>
      </w:pPr>
      <w:rPr>
        <w:rFonts w:hint="default"/>
        <w:lang w:val="ro-RO" w:eastAsia="en-US" w:bidi="ar-SA"/>
      </w:rPr>
    </w:lvl>
  </w:abstractNum>
  <w:abstractNum w:abstractNumId="64" w15:restartNumberingAfterBreak="0">
    <w:nsid w:val="7D0B7489"/>
    <w:multiLevelType w:val="hybridMultilevel"/>
    <w:tmpl w:val="F360453A"/>
    <w:lvl w:ilvl="0" w:tplc="3F16BAE6">
      <w:start w:val="1"/>
      <w:numFmt w:val="lowerLetter"/>
      <w:lvlText w:val="%1)"/>
      <w:lvlJc w:val="left"/>
      <w:pPr>
        <w:ind w:left="318" w:hanging="245"/>
        <w:jc w:val="left"/>
      </w:pPr>
      <w:rPr>
        <w:rFonts w:ascii="Trebuchet MS" w:eastAsia="Trebuchet MS" w:hAnsi="Trebuchet MS" w:cs="Trebuchet MS" w:hint="default"/>
        <w:spacing w:val="-1"/>
        <w:w w:val="100"/>
        <w:sz w:val="20"/>
        <w:szCs w:val="20"/>
        <w:lang w:val="ro-RO" w:eastAsia="en-US" w:bidi="ar-SA"/>
      </w:rPr>
    </w:lvl>
    <w:lvl w:ilvl="1" w:tplc="A52866AE">
      <w:numFmt w:val="bullet"/>
      <w:lvlText w:val=""/>
      <w:lvlJc w:val="left"/>
      <w:pPr>
        <w:ind w:left="1038" w:hanging="361"/>
      </w:pPr>
      <w:rPr>
        <w:rFonts w:ascii="Symbol" w:eastAsia="Symbol" w:hAnsi="Symbol" w:cs="Symbol" w:hint="default"/>
        <w:w w:val="100"/>
        <w:sz w:val="20"/>
        <w:szCs w:val="20"/>
        <w:lang w:val="ro-RO" w:eastAsia="en-US" w:bidi="ar-SA"/>
      </w:rPr>
    </w:lvl>
    <w:lvl w:ilvl="2" w:tplc="B89CEE46">
      <w:numFmt w:val="bullet"/>
      <w:lvlText w:val="•"/>
      <w:lvlJc w:val="left"/>
      <w:pPr>
        <w:ind w:left="2123" w:hanging="361"/>
      </w:pPr>
      <w:rPr>
        <w:rFonts w:hint="default"/>
        <w:lang w:val="ro-RO" w:eastAsia="en-US" w:bidi="ar-SA"/>
      </w:rPr>
    </w:lvl>
    <w:lvl w:ilvl="3" w:tplc="8582494E">
      <w:numFmt w:val="bullet"/>
      <w:lvlText w:val="•"/>
      <w:lvlJc w:val="left"/>
      <w:pPr>
        <w:ind w:left="3206" w:hanging="361"/>
      </w:pPr>
      <w:rPr>
        <w:rFonts w:hint="default"/>
        <w:lang w:val="ro-RO" w:eastAsia="en-US" w:bidi="ar-SA"/>
      </w:rPr>
    </w:lvl>
    <w:lvl w:ilvl="4" w:tplc="9B465864">
      <w:numFmt w:val="bullet"/>
      <w:lvlText w:val="•"/>
      <w:lvlJc w:val="left"/>
      <w:pPr>
        <w:ind w:left="4289" w:hanging="361"/>
      </w:pPr>
      <w:rPr>
        <w:rFonts w:hint="default"/>
        <w:lang w:val="ro-RO" w:eastAsia="en-US" w:bidi="ar-SA"/>
      </w:rPr>
    </w:lvl>
    <w:lvl w:ilvl="5" w:tplc="8D2AF04C">
      <w:numFmt w:val="bullet"/>
      <w:lvlText w:val="•"/>
      <w:lvlJc w:val="left"/>
      <w:pPr>
        <w:ind w:left="5372" w:hanging="361"/>
      </w:pPr>
      <w:rPr>
        <w:rFonts w:hint="default"/>
        <w:lang w:val="ro-RO" w:eastAsia="en-US" w:bidi="ar-SA"/>
      </w:rPr>
    </w:lvl>
    <w:lvl w:ilvl="6" w:tplc="5B229C58">
      <w:numFmt w:val="bullet"/>
      <w:lvlText w:val="•"/>
      <w:lvlJc w:val="left"/>
      <w:pPr>
        <w:ind w:left="6456" w:hanging="361"/>
      </w:pPr>
      <w:rPr>
        <w:rFonts w:hint="default"/>
        <w:lang w:val="ro-RO" w:eastAsia="en-US" w:bidi="ar-SA"/>
      </w:rPr>
    </w:lvl>
    <w:lvl w:ilvl="7" w:tplc="56D2506C">
      <w:numFmt w:val="bullet"/>
      <w:lvlText w:val="•"/>
      <w:lvlJc w:val="left"/>
      <w:pPr>
        <w:ind w:left="7539" w:hanging="361"/>
      </w:pPr>
      <w:rPr>
        <w:rFonts w:hint="default"/>
        <w:lang w:val="ro-RO" w:eastAsia="en-US" w:bidi="ar-SA"/>
      </w:rPr>
    </w:lvl>
    <w:lvl w:ilvl="8" w:tplc="AD3EA35A">
      <w:numFmt w:val="bullet"/>
      <w:lvlText w:val="•"/>
      <w:lvlJc w:val="left"/>
      <w:pPr>
        <w:ind w:left="8622" w:hanging="361"/>
      </w:pPr>
      <w:rPr>
        <w:rFonts w:hint="default"/>
        <w:lang w:val="ro-RO" w:eastAsia="en-US" w:bidi="ar-SA"/>
      </w:rPr>
    </w:lvl>
  </w:abstractNum>
  <w:num w:numId="1" w16cid:durableId="369498490">
    <w:abstractNumId w:val="51"/>
  </w:num>
  <w:num w:numId="2" w16cid:durableId="448010727">
    <w:abstractNumId w:val="63"/>
  </w:num>
  <w:num w:numId="3" w16cid:durableId="1856655411">
    <w:abstractNumId w:val="23"/>
  </w:num>
  <w:num w:numId="4" w16cid:durableId="1680693976">
    <w:abstractNumId w:val="29"/>
  </w:num>
  <w:num w:numId="5" w16cid:durableId="2012638435">
    <w:abstractNumId w:val="56"/>
  </w:num>
  <w:num w:numId="6" w16cid:durableId="1928146656">
    <w:abstractNumId w:val="55"/>
  </w:num>
  <w:num w:numId="7" w16cid:durableId="856233939">
    <w:abstractNumId w:val="64"/>
  </w:num>
  <w:num w:numId="8" w16cid:durableId="1454637795">
    <w:abstractNumId w:val="61"/>
  </w:num>
  <w:num w:numId="9" w16cid:durableId="39019873">
    <w:abstractNumId w:val="45"/>
  </w:num>
  <w:num w:numId="10" w16cid:durableId="402800805">
    <w:abstractNumId w:val="52"/>
  </w:num>
  <w:num w:numId="11" w16cid:durableId="903249816">
    <w:abstractNumId w:val="9"/>
  </w:num>
  <w:num w:numId="12" w16cid:durableId="1744059664">
    <w:abstractNumId w:val="8"/>
  </w:num>
  <w:num w:numId="13" w16cid:durableId="470709795">
    <w:abstractNumId w:val="35"/>
  </w:num>
  <w:num w:numId="14" w16cid:durableId="1129589533">
    <w:abstractNumId w:val="60"/>
  </w:num>
  <w:num w:numId="15" w16cid:durableId="235021930">
    <w:abstractNumId w:val="42"/>
  </w:num>
  <w:num w:numId="16" w16cid:durableId="817110030">
    <w:abstractNumId w:val="25"/>
  </w:num>
  <w:num w:numId="17" w16cid:durableId="1586453142">
    <w:abstractNumId w:val="14"/>
  </w:num>
  <w:num w:numId="18" w16cid:durableId="146367455">
    <w:abstractNumId w:val="18"/>
  </w:num>
  <w:num w:numId="19" w16cid:durableId="1921519166">
    <w:abstractNumId w:val="24"/>
  </w:num>
  <w:num w:numId="20" w16cid:durableId="2131048598">
    <w:abstractNumId w:val="21"/>
  </w:num>
  <w:num w:numId="21" w16cid:durableId="623198269">
    <w:abstractNumId w:val="26"/>
  </w:num>
  <w:num w:numId="22" w16cid:durableId="1496843386">
    <w:abstractNumId w:val="53"/>
  </w:num>
  <w:num w:numId="23" w16cid:durableId="670986341">
    <w:abstractNumId w:val="5"/>
  </w:num>
  <w:num w:numId="24" w16cid:durableId="836848755">
    <w:abstractNumId w:val="20"/>
  </w:num>
  <w:num w:numId="25" w16cid:durableId="679895047">
    <w:abstractNumId w:val="40"/>
  </w:num>
  <w:num w:numId="26" w16cid:durableId="449979541">
    <w:abstractNumId w:val="58"/>
  </w:num>
  <w:num w:numId="27" w16cid:durableId="1667703724">
    <w:abstractNumId w:val="15"/>
  </w:num>
  <w:num w:numId="28" w16cid:durableId="1023433710">
    <w:abstractNumId w:val="4"/>
  </w:num>
  <w:num w:numId="29" w16cid:durableId="940334841">
    <w:abstractNumId w:val="37"/>
  </w:num>
  <w:num w:numId="30" w16cid:durableId="1823698906">
    <w:abstractNumId w:val="34"/>
  </w:num>
  <w:num w:numId="31" w16cid:durableId="284194775">
    <w:abstractNumId w:val="47"/>
  </w:num>
  <w:num w:numId="32" w16cid:durableId="1017073441">
    <w:abstractNumId w:val="16"/>
  </w:num>
  <w:num w:numId="33" w16cid:durableId="713114745">
    <w:abstractNumId w:val="43"/>
  </w:num>
  <w:num w:numId="34" w16cid:durableId="568687273">
    <w:abstractNumId w:val="0"/>
  </w:num>
  <w:num w:numId="35" w16cid:durableId="1601908749">
    <w:abstractNumId w:val="36"/>
  </w:num>
  <w:num w:numId="36" w16cid:durableId="1732578944">
    <w:abstractNumId w:val="11"/>
  </w:num>
  <w:num w:numId="37" w16cid:durableId="1116676133">
    <w:abstractNumId w:val="46"/>
  </w:num>
  <w:num w:numId="38" w16cid:durableId="105008081">
    <w:abstractNumId w:val="33"/>
  </w:num>
  <w:num w:numId="39" w16cid:durableId="159154059">
    <w:abstractNumId w:val="57"/>
  </w:num>
  <w:num w:numId="40" w16cid:durableId="1520773328">
    <w:abstractNumId w:val="13"/>
  </w:num>
  <w:num w:numId="41" w16cid:durableId="1789079153">
    <w:abstractNumId w:val="39"/>
  </w:num>
  <w:num w:numId="42" w16cid:durableId="712198817">
    <w:abstractNumId w:val="3"/>
  </w:num>
  <w:num w:numId="43" w16cid:durableId="1479154324">
    <w:abstractNumId w:val="27"/>
  </w:num>
  <w:num w:numId="44" w16cid:durableId="491675074">
    <w:abstractNumId w:val="41"/>
  </w:num>
  <w:num w:numId="45" w16cid:durableId="1973712181">
    <w:abstractNumId w:val="59"/>
  </w:num>
  <w:num w:numId="46" w16cid:durableId="1682008550">
    <w:abstractNumId w:val="49"/>
  </w:num>
  <w:num w:numId="47" w16cid:durableId="1243029945">
    <w:abstractNumId w:val="30"/>
  </w:num>
  <w:num w:numId="48" w16cid:durableId="1493911298">
    <w:abstractNumId w:val="12"/>
  </w:num>
  <w:num w:numId="49" w16cid:durableId="674959778">
    <w:abstractNumId w:val="28"/>
  </w:num>
  <w:num w:numId="50" w16cid:durableId="82647383">
    <w:abstractNumId w:val="32"/>
  </w:num>
  <w:num w:numId="51" w16cid:durableId="1192182108">
    <w:abstractNumId w:val="38"/>
  </w:num>
  <w:num w:numId="52" w16cid:durableId="1522164291">
    <w:abstractNumId w:val="48"/>
  </w:num>
  <w:num w:numId="53" w16cid:durableId="1957129266">
    <w:abstractNumId w:val="1"/>
  </w:num>
  <w:num w:numId="54" w16cid:durableId="639458117">
    <w:abstractNumId w:val="31"/>
  </w:num>
  <w:num w:numId="55" w16cid:durableId="1263418218">
    <w:abstractNumId w:val="19"/>
  </w:num>
  <w:num w:numId="56" w16cid:durableId="815146886">
    <w:abstractNumId w:val="50"/>
  </w:num>
  <w:num w:numId="57" w16cid:durableId="852181909">
    <w:abstractNumId w:val="62"/>
  </w:num>
  <w:num w:numId="58" w16cid:durableId="1025133298">
    <w:abstractNumId w:val="10"/>
  </w:num>
  <w:num w:numId="59" w16cid:durableId="1843663220">
    <w:abstractNumId w:val="54"/>
  </w:num>
  <w:num w:numId="60" w16cid:durableId="1442993949">
    <w:abstractNumId w:val="2"/>
  </w:num>
  <w:num w:numId="61" w16cid:durableId="925303720">
    <w:abstractNumId w:val="44"/>
  </w:num>
  <w:num w:numId="62" w16cid:durableId="275674899">
    <w:abstractNumId w:val="7"/>
  </w:num>
  <w:num w:numId="63" w16cid:durableId="1165050777">
    <w:abstractNumId w:val="6"/>
  </w:num>
  <w:num w:numId="64" w16cid:durableId="394815160">
    <w:abstractNumId w:val="17"/>
  </w:num>
  <w:num w:numId="65" w16cid:durableId="1920140145">
    <w:abstractNumId w:val="22"/>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BD35D5"/>
    <w:rsid w:val="007D4346"/>
    <w:rsid w:val="00BB4FD5"/>
    <w:rsid w:val="00BD35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6"/>
    <o:shapelayout v:ext="edit">
      <o:idmap v:ext="edit" data="1"/>
    </o:shapelayout>
  </w:shapeDefaults>
  <w:decimalSymbol w:val="."/>
  <w:listSeparator w:val=","/>
  <w14:docId w14:val="658ED7F6"/>
  <w15:docId w15:val="{F3B5D995-6B30-4BD3-8DE1-9A398CB2F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rebuchet MS" w:eastAsia="Trebuchet MS" w:hAnsi="Trebuchet MS" w:cs="Trebuchet MS"/>
      <w:lang w:val="ro-RO"/>
    </w:rPr>
  </w:style>
  <w:style w:type="paragraph" w:styleId="Heading1">
    <w:name w:val="heading 1"/>
    <w:basedOn w:val="Normal"/>
    <w:uiPriority w:val="9"/>
    <w:qFormat/>
    <w:pPr>
      <w:ind w:left="28"/>
      <w:outlineLvl w:val="0"/>
    </w:pPr>
    <w:rPr>
      <w:b/>
      <w:bCs/>
      <w:sz w:val="24"/>
      <w:szCs w:val="24"/>
    </w:rPr>
  </w:style>
  <w:style w:type="paragraph" w:styleId="Heading2">
    <w:name w:val="heading 2"/>
    <w:basedOn w:val="Normal"/>
    <w:uiPriority w:val="9"/>
    <w:unhideWhenUsed/>
    <w:qFormat/>
    <w:pPr>
      <w:ind w:left="591"/>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791" w:hanging="361"/>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5.xml"/><Relationship Id="rId26" Type="http://schemas.openxmlformats.org/officeDocument/2006/relationships/header" Target="header13.xml"/><Relationship Id="rId39" Type="http://schemas.openxmlformats.org/officeDocument/2006/relationships/header" Target="header23.xml"/><Relationship Id="rId21" Type="http://schemas.openxmlformats.org/officeDocument/2006/relationships/header" Target="header8.xml"/><Relationship Id="rId34" Type="http://schemas.openxmlformats.org/officeDocument/2006/relationships/image" Target="media/image3.png"/><Relationship Id="rId42" Type="http://schemas.openxmlformats.org/officeDocument/2006/relationships/header" Target="header24.xml"/><Relationship Id="rId47" Type="http://schemas.openxmlformats.org/officeDocument/2006/relationships/header" Target="header27.xml"/><Relationship Id="rId50" Type="http://schemas.openxmlformats.org/officeDocument/2006/relationships/header" Target="header30.xml"/><Relationship Id="rId55" Type="http://schemas.openxmlformats.org/officeDocument/2006/relationships/header" Target="header34.xml"/><Relationship Id="rId63" Type="http://schemas.openxmlformats.org/officeDocument/2006/relationships/header" Target="header38.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2.png"/><Relationship Id="rId29" Type="http://schemas.openxmlformats.org/officeDocument/2006/relationships/header" Target="header1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eader" Target="header11.xml"/><Relationship Id="rId32" Type="http://schemas.openxmlformats.org/officeDocument/2006/relationships/header" Target="header18.xml"/><Relationship Id="rId37" Type="http://schemas.openxmlformats.org/officeDocument/2006/relationships/header" Target="header22.xml"/><Relationship Id="rId40" Type="http://schemas.openxmlformats.org/officeDocument/2006/relationships/hyperlink" Target="http://www.ecb.int/index.html" TargetMode="External"/><Relationship Id="rId45" Type="http://schemas.openxmlformats.org/officeDocument/2006/relationships/header" Target="header25.xml"/><Relationship Id="rId53" Type="http://schemas.openxmlformats.org/officeDocument/2006/relationships/hyperlink" Target="http://www.mdrt.ro/studii-de-fundamentare-privind-" TargetMode="External"/><Relationship Id="rId58" Type="http://schemas.openxmlformats.org/officeDocument/2006/relationships/header" Target="header36.xml"/><Relationship Id="rId66"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ecb.int/index.html" TargetMode="External"/><Relationship Id="rId23" Type="http://schemas.openxmlformats.org/officeDocument/2006/relationships/header" Target="header10.xml"/><Relationship Id="rId28" Type="http://schemas.openxmlformats.org/officeDocument/2006/relationships/header" Target="header15.xml"/><Relationship Id="rId36" Type="http://schemas.openxmlformats.org/officeDocument/2006/relationships/header" Target="header21.xml"/><Relationship Id="rId49" Type="http://schemas.openxmlformats.org/officeDocument/2006/relationships/header" Target="header29.xml"/><Relationship Id="rId57" Type="http://schemas.openxmlformats.org/officeDocument/2006/relationships/hyperlink" Target="http://www.afir.info/" TargetMode="External"/><Relationship Id="rId61" Type="http://schemas.openxmlformats.org/officeDocument/2006/relationships/hyperlink" Target="http://www.afir.info/" TargetMode="External"/><Relationship Id="rId10" Type="http://schemas.openxmlformats.org/officeDocument/2006/relationships/hyperlink" Target="http://www.afir.info/" TargetMode="External"/><Relationship Id="rId19" Type="http://schemas.openxmlformats.org/officeDocument/2006/relationships/header" Target="header6.xml"/><Relationship Id="rId31" Type="http://schemas.openxmlformats.org/officeDocument/2006/relationships/hyperlink" Target="http://www.ansvsa.ro/?pag=834" TargetMode="External"/><Relationship Id="rId44" Type="http://schemas.openxmlformats.org/officeDocument/2006/relationships/hyperlink" Target="http://www.ecb.int/index.html" TargetMode="External"/><Relationship Id="rId52" Type="http://schemas.openxmlformats.org/officeDocument/2006/relationships/header" Target="header32.xml"/><Relationship Id="rId60" Type="http://schemas.openxmlformats.org/officeDocument/2006/relationships/hyperlink" Target="http://www.afir.info/" TargetMode="External"/><Relationship Id="rId65" Type="http://schemas.openxmlformats.org/officeDocument/2006/relationships/header" Target="header40.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www.ecb.int/index.html" TargetMode="External"/><Relationship Id="rId22" Type="http://schemas.openxmlformats.org/officeDocument/2006/relationships/header" Target="header9.xml"/><Relationship Id="rId27" Type="http://schemas.openxmlformats.org/officeDocument/2006/relationships/header" Target="header14.xml"/><Relationship Id="rId30" Type="http://schemas.openxmlformats.org/officeDocument/2006/relationships/header" Target="header17.xml"/><Relationship Id="rId35" Type="http://schemas.openxmlformats.org/officeDocument/2006/relationships/header" Target="header20.xml"/><Relationship Id="rId43" Type="http://schemas.openxmlformats.org/officeDocument/2006/relationships/hyperlink" Target="http://www.ecb.int/index.html" TargetMode="External"/><Relationship Id="rId48" Type="http://schemas.openxmlformats.org/officeDocument/2006/relationships/header" Target="header28.xml"/><Relationship Id="rId56" Type="http://schemas.openxmlformats.org/officeDocument/2006/relationships/header" Target="header35.xml"/><Relationship Id="rId64" Type="http://schemas.openxmlformats.org/officeDocument/2006/relationships/header" Target="header39.xml"/><Relationship Id="rId8" Type="http://schemas.openxmlformats.org/officeDocument/2006/relationships/hyperlink" Target="http://www.galdeltadunarii.ro/" TargetMode="External"/><Relationship Id="rId51" Type="http://schemas.openxmlformats.org/officeDocument/2006/relationships/header" Target="header3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hyperlink" Target="http://www.ecb.int/index.html" TargetMode="External"/><Relationship Id="rId25" Type="http://schemas.openxmlformats.org/officeDocument/2006/relationships/header" Target="header12.xml"/><Relationship Id="rId33" Type="http://schemas.openxmlformats.org/officeDocument/2006/relationships/header" Target="header19.xml"/><Relationship Id="rId38" Type="http://schemas.openxmlformats.org/officeDocument/2006/relationships/image" Target="media/image4.png"/><Relationship Id="rId46" Type="http://schemas.openxmlformats.org/officeDocument/2006/relationships/header" Target="header26.xml"/><Relationship Id="rId59" Type="http://schemas.openxmlformats.org/officeDocument/2006/relationships/header" Target="header37.xml"/><Relationship Id="rId67" Type="http://schemas.openxmlformats.org/officeDocument/2006/relationships/theme" Target="theme/theme1.xml"/><Relationship Id="rId20" Type="http://schemas.openxmlformats.org/officeDocument/2006/relationships/header" Target="header7.xml"/><Relationship Id="rId41" Type="http://schemas.openxmlformats.org/officeDocument/2006/relationships/hyperlink" Target="http://www.ecb.int/index.html" TargetMode="External"/><Relationship Id="rId54" Type="http://schemas.openxmlformats.org/officeDocument/2006/relationships/header" Target="header33.xml"/><Relationship Id="rId62" Type="http://schemas.openxmlformats.org/officeDocument/2006/relationships/hyperlink" Target="http://www.afir.inf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7.xml.rels><?xml version="1.0" encoding="UTF-8" standalone="yes"?>
<Relationships xmlns="http://schemas.openxmlformats.org/package/2006/relationships"><Relationship Id="rId1" Type="http://schemas.openxmlformats.org/officeDocument/2006/relationships/image" Target="media/image1.png"/></Relationships>
</file>

<file path=word/_rels/header39.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74</Pages>
  <Words>26717</Words>
  <Characters>152288</Characters>
  <Application>Microsoft Office Word</Application>
  <DocSecurity>0</DocSecurity>
  <Lines>1269</Lines>
  <Paragraphs>357</Paragraphs>
  <ScaleCrop>false</ScaleCrop>
  <Company/>
  <LinksUpToDate>false</LinksUpToDate>
  <CharactersWithSpaces>178648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 O M Â N I A</dc:title>
  <dc:creator>Carmen Crisan</dc:creator>
  <cp:lastModifiedBy>Administrator</cp:lastModifiedBy>
  <cp:revision>2</cp:revision>
  <dcterms:created xsi:type="dcterms:W3CDTF">2023-04-06T11:22:00Z</dcterms:created>
  <dcterms:modified xsi:type="dcterms:W3CDTF">2023-06-08T08:21:00Z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2023-02-16T00:00:00Z</vt:filetime>
  </property>
  <property fmtid="{D5CDD505-2E9C-101B-9397-08002B2CF9AE}" pid="3" name="Creator">
    <vt:lpwstr>Microsoft® Office Word 2007</vt:lpwstr>
  </property>
  <property fmtid="{D5CDD505-2E9C-101B-9397-08002B2CF9AE}" pid="4" name="LastSaved">
    <vt:filetime>2023-04-06T00:00:00Z</vt:filetime>
  </property>
</Properties>
</file>